
<file path=[Content_Types].xml><?xml version="1.0" encoding="utf-8"?>
<Types xmlns="http://schemas.openxmlformats.org/package/2006/content-types">
  <Default Extension="png" ContentType="image/png"/>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Pr="00BF5681" w:rsidR="00AF4DD9" w:rsidP="005713CB" w:rsidRDefault="00AF4DD9" w14:paraId="253A81C8" w14:textId="77777777">
      <w:bookmarkStart w:name="_GoBack" w:id="0"/>
      <w:bookmarkEnd w:id="0"/>
    </w:p>
    <w:p w:rsidRPr="00FD10A1" w:rsidR="00AF4DD9" w:rsidP="00AF4DD9" w:rsidRDefault="00AF4DD9" w14:paraId="50919F03" w14:textId="77777777">
      <w:pPr>
        <w:rPr>
          <w:rFonts w:cs="Arial"/>
        </w:rPr>
      </w:pPr>
    </w:p>
    <w:p w:rsidRPr="00FD10A1" w:rsidR="00AF4DD9" w:rsidP="00AF4DD9" w:rsidRDefault="00AF4DD9" w14:paraId="7D8E0942" w14:textId="77777777">
      <w:pPr>
        <w:jc w:val="center"/>
        <w:rPr>
          <w:rFonts w:cs="Arial"/>
          <w:b/>
          <w:sz w:val="40"/>
          <w:szCs w:val="40"/>
        </w:rPr>
      </w:pPr>
    </w:p>
    <w:p w:rsidRPr="00FD10A1" w:rsidR="00AF4DD9" w:rsidP="00AF4DD9" w:rsidRDefault="00AF4DD9" w14:paraId="4D061AA4" w14:textId="77777777">
      <w:pPr>
        <w:jc w:val="center"/>
        <w:rPr>
          <w:rFonts w:cs="Arial"/>
          <w:b/>
          <w:sz w:val="40"/>
          <w:szCs w:val="40"/>
        </w:rPr>
      </w:pPr>
    </w:p>
    <w:p w:rsidRPr="00FD10A1" w:rsidR="00AF4DD9" w:rsidP="00AF4DD9" w:rsidRDefault="00AF4DD9" w14:paraId="7E38F48B" w14:textId="77777777">
      <w:pPr>
        <w:jc w:val="center"/>
        <w:rPr>
          <w:rFonts w:cs="Arial"/>
          <w:b/>
          <w:sz w:val="40"/>
          <w:szCs w:val="40"/>
        </w:rPr>
      </w:pPr>
    </w:p>
    <w:p w:rsidRPr="00FD10A1" w:rsidR="00AF4DD9" w:rsidP="00AF4DD9" w:rsidRDefault="00AF4DD9" w14:paraId="6A0A7912" w14:textId="77777777">
      <w:pPr>
        <w:jc w:val="center"/>
        <w:rPr>
          <w:rFonts w:cs="Arial"/>
          <w:b/>
          <w:sz w:val="40"/>
          <w:szCs w:val="40"/>
        </w:rPr>
      </w:pPr>
    </w:p>
    <w:p w:rsidRPr="00FD10A1" w:rsidR="00AF4DD9" w:rsidP="00AF4DD9" w:rsidRDefault="00AF4DD9" w14:paraId="2ED39C0E" w14:textId="77777777">
      <w:pPr>
        <w:rPr>
          <w:rFonts w:cs="Arial"/>
        </w:rPr>
      </w:pPr>
    </w:p>
    <w:p w:rsidRPr="00FD10A1" w:rsidR="00AF4DD9" w:rsidP="55E026C1" w:rsidRDefault="00AF4DD9" w14:paraId="071689E0" w14:textId="77777777" w14:noSpellErr="1">
      <w:pPr>
        <w:jc w:val="center"/>
        <w:rPr>
          <w:rFonts w:ascii="Arial" w:hAnsi="Arial" w:eastAsia="Arial" w:cs="Arial"/>
          <w:b w:val="1"/>
          <w:bCs w:val="1"/>
          <w:sz w:val="32"/>
          <w:szCs w:val="32"/>
          <w:rPrChange w:author="SLAVÍK Lukáš, Ing." w:date="2021-11-04T10:37:07.9780143" w:id="1425423483">
            <w:rPr>
              <w:rFonts w:cs="Arial"/>
              <w:b/>
              <w:sz w:val="32"/>
              <w:szCs w:val="32"/>
            </w:rPr>
          </w:rPrChange>
        </w:rPr>
        <w:pPrChange w:author="SLAVÍK Lukáš, Ing." w:date="2021-11-04T10:37:07.9780143" w:id="1226233566">
          <w:pPr>
            <w:jc w:val="center"/>
          </w:pPr>
        </w:pPrChange>
      </w:pPr>
      <w:r w:rsidRPr="55E026C1">
        <w:rPr>
          <w:rFonts w:ascii="Arial" w:hAnsi="Arial" w:eastAsia="Arial" w:cs="Arial"/>
          <w:b w:val="1"/>
          <w:bCs w:val="1"/>
          <w:sz w:val="48"/>
          <w:szCs w:val="48"/>
          <w:rPrChange w:author="SLAVÍK Lukáš, Ing." w:date="2021-11-04T10:37:07.9780143" w:id="1120937680">
            <w:rPr>
              <w:rFonts w:cs="Arial"/>
              <w:b/>
              <w:sz w:val="48"/>
              <w:szCs w:val="32"/>
            </w:rPr>
          </w:rPrChange>
        </w:rPr>
        <w:t>Formulář žádosti</w:t>
      </w:r>
    </w:p>
    <w:p w:rsidRPr="00FD10A1" w:rsidR="00AF4DD9" w:rsidP="00AF4DD9" w:rsidRDefault="00AF4DD9" w14:paraId="06B4001D" w14:textId="77777777">
      <w:pPr>
        <w:jc w:val="center"/>
        <w:rPr>
          <w:rFonts w:cs="Arial"/>
          <w:b/>
          <w:sz w:val="32"/>
          <w:szCs w:val="32"/>
        </w:rPr>
      </w:pPr>
    </w:p>
    <w:p w:rsidRPr="003F5FB0" w:rsidR="00AF4DD9" w:rsidP="55E026C1" w:rsidRDefault="00AF4DD9" w14:paraId="427512AE" w14:textId="6195C0A7" w14:noSpellErr="1">
      <w:pPr>
        <w:jc w:val="center"/>
        <w:rPr>
          <w:rFonts w:ascii="Arial" w:hAnsi="Arial" w:eastAsia="Arial" w:cs="Arial"/>
          <w:sz w:val="32"/>
          <w:szCs w:val="32"/>
          <w:rPrChange w:author="SLAVÍK Lukáš, Ing." w:date="2021-11-04T10:37:07.9780143" w:id="392188265">
            <w:rPr>
              <w:rFonts w:cs="Arial"/>
              <w:sz w:val="32"/>
              <w:szCs w:val="32"/>
            </w:rPr>
          </w:rPrChange>
        </w:rPr>
        <w:pPrChange w:author="SLAVÍK Lukáš, Ing." w:date="2021-11-04T10:37:07.9780143" w:id="1027294513">
          <w:pPr>
            <w:jc w:val="center"/>
          </w:pPr>
        </w:pPrChange>
      </w:pPr>
      <w:r w:rsidRPr="55E026C1">
        <w:rPr>
          <w:rFonts w:ascii="Arial" w:hAnsi="Arial" w:eastAsia="Arial" w:cs="Arial"/>
          <w:b w:val="1"/>
          <w:bCs w:val="1"/>
          <w:sz w:val="32"/>
          <w:szCs w:val="32"/>
          <w:rPrChange w:author="SLAVÍK Lukáš, Ing." w:date="2021-11-04T10:37:07.9780143" w:id="780559640">
            <w:rPr>
              <w:rFonts w:cs="Arial"/>
              <w:b/>
              <w:sz w:val="32"/>
              <w:szCs w:val="32"/>
            </w:rPr>
          </w:rPrChange>
        </w:rPr>
        <w:t xml:space="preserve">o stanovisko Hlavního architekta eGovernmentu k plánovanému </w:t>
      </w:r>
      <w:r w:rsidRPr="55E026C1">
        <w:rPr>
          <w:rFonts w:ascii="Arial" w:hAnsi="Arial" w:eastAsia="Arial" w:cs="Arial"/>
          <w:b w:val="1"/>
          <w:bCs w:val="1"/>
          <w:sz w:val="32"/>
          <w:szCs w:val="32"/>
          <w:rPrChange w:author="SLAVÍK Lukáš, Ing." w:date="2021-11-04T10:37:07.9780143" w:id="1716759875">
            <w:rPr>
              <w:rFonts w:cs="Arial"/>
              <w:b/>
              <w:sz w:val="32"/>
              <w:szCs w:val="32"/>
            </w:rPr>
          </w:rPrChange>
        </w:rPr>
        <w:t>projektu zahrnujícímu záměr realizovat výdaj související s informačními a komunikačními technologiemi</w:t>
      </w:r>
      <w:r>
        <w:rPr>
          <w:rFonts w:cs="Arial"/>
          <w:b/>
          <w:sz w:val="32"/>
          <w:szCs w:val="32"/>
        </w:rPr>
        <w:br/>
      </w:r>
      <w:r w:rsidRPr="55E026C1">
        <w:rPr>
          <w:rFonts w:ascii="Arial" w:hAnsi="Arial" w:eastAsia="Arial" w:cs="Arial"/>
          <w:sz w:val="28"/>
          <w:szCs w:val="28"/>
          <w:rPrChange w:author="SLAVÍK Lukáš, Ing." w:date="2021-11-04T10:37:07.9780143" w:id="975023073">
            <w:rPr>
              <w:rFonts w:cs="Arial"/>
              <w:sz w:val="28"/>
              <w:szCs w:val="28"/>
            </w:rPr>
          </w:rPrChange>
        </w:rPr>
        <w:t>(dle usnesení vlády ČR č. 86/2020 a/nebo zákona 365/200</w:t>
      </w:r>
      <w:r w:rsidRPr="55E026C1">
        <w:rPr>
          <w:rFonts w:ascii="Arial" w:hAnsi="Arial" w:eastAsia="Arial" w:cs="Arial"/>
          <w:sz w:val="28"/>
          <w:szCs w:val="28"/>
          <w:rPrChange w:author="SLAVÍK Lukáš, Ing." w:date="2021-11-04T10:37:07.9780143" w:id="64889900">
            <w:rPr>
              <w:rFonts w:cs="Arial"/>
              <w:sz w:val="28"/>
              <w:szCs w:val="28"/>
            </w:rPr>
          </w:rPrChange>
        </w:rPr>
        <w:t>0</w:t>
      </w:r>
      <w:r w:rsidRPr="55E026C1">
        <w:rPr>
          <w:rFonts w:ascii="Arial" w:hAnsi="Arial" w:eastAsia="Arial" w:cs="Arial"/>
          <w:sz w:val="28"/>
          <w:szCs w:val="28"/>
          <w:rPrChange w:author="SLAVÍK Lukáš, Ing." w:date="2021-11-04T10:37:07.9780143" w:id="1191789529">
            <w:rPr>
              <w:rFonts w:cs="Arial"/>
              <w:sz w:val="28"/>
              <w:szCs w:val="28"/>
            </w:rPr>
          </w:rPrChange>
        </w:rPr>
        <w:t xml:space="preserve"> Sb.)</w:t>
      </w:r>
      <w:r w:rsidRPr="55E026C1">
        <w:rPr>
          <w:rFonts w:ascii="Arial" w:hAnsi="Arial" w:eastAsia="Arial" w:cs="Arial"/>
          <w:sz w:val="32"/>
          <w:szCs w:val="32"/>
          <w:rPrChange w:author="SLAVÍK Lukáš, Ing." w:date="2021-11-04T10:37:07.9780143" w:id="1302557659">
            <w:rPr>
              <w:rFonts w:cs="Arial"/>
              <w:sz w:val="32"/>
              <w:szCs w:val="32"/>
            </w:rPr>
          </w:rPrChange>
        </w:rPr>
        <w:t xml:space="preserve"> </w:t>
      </w:r>
    </w:p>
    <w:p w:rsidR="00AF4DD9" w:rsidP="00AF4DD9" w:rsidRDefault="00AF4DD9" w14:paraId="205A7541" w14:textId="77777777">
      <w:pPr>
        <w:jc w:val="center"/>
        <w:rPr>
          <w:rFonts w:cs="Arial"/>
          <w:b/>
          <w:sz w:val="32"/>
          <w:szCs w:val="32"/>
        </w:rPr>
      </w:pPr>
    </w:p>
    <w:p w:rsidRPr="00FD10A1" w:rsidR="00AF4DD9" w:rsidP="55E026C1" w:rsidRDefault="00AF4DD9" w14:paraId="49510280" w14:textId="77777777" w14:noSpellErr="1">
      <w:pPr>
        <w:jc w:val="center"/>
        <w:rPr>
          <w:rFonts w:ascii="Arial" w:hAnsi="Arial" w:eastAsia="Arial" w:cs="Arial"/>
          <w:b w:val="1"/>
          <w:bCs w:val="1"/>
          <w:sz w:val="32"/>
          <w:szCs w:val="32"/>
          <w:rPrChange w:author="SLAVÍK Lukáš, Ing." w:date="2021-11-04T10:37:07.9780143" w:id="1583664931">
            <w:rPr>
              <w:rFonts w:cs="Arial"/>
              <w:b/>
              <w:sz w:val="32"/>
              <w:szCs w:val="32"/>
            </w:rPr>
          </w:rPrChange>
        </w:rPr>
        <w:pPrChange w:author="SLAVÍK Lukáš, Ing." w:date="2021-11-04T10:37:07.9780143" w:id="2008106624">
          <w:pPr>
            <w:jc w:val="center"/>
          </w:pPr>
        </w:pPrChange>
      </w:pPr>
      <w:r w:rsidRPr="55E026C1">
        <w:rPr>
          <w:rFonts w:ascii="Arial" w:hAnsi="Arial" w:eastAsia="Arial" w:cs="Arial"/>
          <w:b w:val="1"/>
          <w:bCs w:val="1"/>
          <w:sz w:val="32"/>
          <w:szCs w:val="32"/>
          <w:rPrChange w:author="SLAVÍK Lukáš, Ing." w:date="2021-11-04T10:37:07.9780143" w:id="1183603622">
            <w:rPr>
              <w:rFonts w:cs="Arial"/>
              <w:b/>
              <w:sz w:val="32"/>
              <w:szCs w:val="32"/>
            </w:rPr>
          </w:rPrChange>
        </w:rPr>
        <w:t>typ A</w:t>
      </w:r>
    </w:p>
    <w:p w:rsidRPr="00FD10A1" w:rsidR="00AF4DD9" w:rsidP="00AF4DD9" w:rsidRDefault="00AF4DD9" w14:paraId="43D9B1B4" w14:textId="77777777">
      <w:pPr>
        <w:rPr>
          <w:rFonts w:cs="Arial"/>
        </w:rPr>
      </w:pPr>
    </w:p>
    <w:p w:rsidRPr="00FD10A1" w:rsidR="00AF4DD9" w:rsidP="00AF4DD9" w:rsidRDefault="00AF4DD9" w14:paraId="118331FE" w14:textId="77777777">
      <w:pPr>
        <w:jc w:val="center"/>
        <w:rPr>
          <w:rFonts w:cs="Arial"/>
          <w:b/>
          <w:sz w:val="28"/>
          <w:szCs w:val="28"/>
        </w:rPr>
      </w:pPr>
    </w:p>
    <w:p w:rsidRPr="00FD10A1" w:rsidR="00AF4DD9" w:rsidP="00AF4DD9" w:rsidRDefault="00AF4DD9" w14:paraId="71218A74" w14:textId="77777777">
      <w:pPr>
        <w:jc w:val="center"/>
        <w:rPr>
          <w:rFonts w:cs="Arial"/>
          <w:b/>
          <w:sz w:val="28"/>
          <w:szCs w:val="28"/>
        </w:rPr>
      </w:pPr>
    </w:p>
    <w:p w:rsidRPr="00FD10A1" w:rsidR="00AF4DD9" w:rsidP="55E026C1" w:rsidRDefault="00AF4DD9" w14:paraId="2EC97249" w14:textId="77777777" w14:noSpellErr="1">
      <w:pPr>
        <w:jc w:val="center"/>
        <w:rPr>
          <w:rFonts w:ascii="Arial" w:hAnsi="Arial" w:eastAsia="Arial" w:cs="Arial"/>
          <w:b w:val="1"/>
          <w:bCs w:val="1"/>
          <w:sz w:val="28"/>
          <w:szCs w:val="28"/>
          <w:rPrChange w:author="SLAVÍK Lukáš, Ing." w:date="2021-11-04T10:37:07.9780143" w:id="1130795756">
            <w:rPr>
              <w:rFonts w:cs="Arial"/>
              <w:b/>
              <w:sz w:val="28"/>
              <w:szCs w:val="28"/>
            </w:rPr>
          </w:rPrChange>
        </w:rPr>
        <w:pPrChange w:author="SLAVÍK Lukáš, Ing." w:date="2021-11-04T10:37:07.9780143" w:id="1987276978">
          <w:pPr>
            <w:jc w:val="center"/>
          </w:pPr>
        </w:pPrChange>
      </w:pPr>
      <w:r w:rsidRPr="55E026C1">
        <w:rPr>
          <w:rFonts w:ascii="Arial" w:hAnsi="Arial" w:eastAsia="Arial" w:cs="Arial"/>
          <w:b w:val="1"/>
          <w:bCs w:val="1"/>
          <w:sz w:val="28"/>
          <w:szCs w:val="28"/>
          <w:rPrChange w:author="SLAVÍK Lukáš, Ing." w:date="2021-11-04T10:37:07.9780143" w:id="1079168649">
            <w:rPr>
              <w:rFonts w:cs="Arial"/>
              <w:b/>
              <w:sz w:val="28"/>
              <w:szCs w:val="28"/>
            </w:rPr>
          </w:rPrChange>
        </w:rPr>
        <w:t>Odbor Hlavního architekta eGovernmentu MV</w:t>
      </w:r>
    </w:p>
    <w:p w:rsidRPr="00FD10A1" w:rsidR="00AF4DD9" w:rsidP="00AF4DD9" w:rsidRDefault="00AF4DD9" w14:paraId="013234F6" w14:textId="77777777">
      <w:pPr>
        <w:jc w:val="center"/>
        <w:rPr>
          <w:rFonts w:cs="Arial"/>
          <w:b/>
          <w:sz w:val="32"/>
          <w:szCs w:val="32"/>
        </w:rPr>
      </w:pPr>
      <w:r w:rsidRPr="00FD10A1">
        <w:rPr>
          <w:rFonts w:cs="Arial"/>
          <w:b/>
          <w:noProof/>
          <w:sz w:val="32"/>
          <w:szCs w:val="32"/>
          <w:lang w:eastAsia="cs-CZ"/>
        </w:rPr>
        <w:drawing>
          <wp:inline distT="0" distB="0" distL="0" distR="0" wp14:anchorId="269145EE" wp14:editId="2E34875D">
            <wp:extent cx="3028950" cy="2141378"/>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P.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35592" cy="2146073"/>
                    </a:xfrm>
                    <a:prstGeom prst="rect">
                      <a:avLst/>
                    </a:prstGeom>
                  </pic:spPr>
                </pic:pic>
              </a:graphicData>
            </a:graphic>
          </wp:inline>
        </w:drawing>
      </w:r>
    </w:p>
    <w:p w:rsidRPr="00FD10A1" w:rsidR="00AF4DD9" w:rsidP="00AF4DD9" w:rsidRDefault="00AF4DD9" w14:paraId="7E267E0E" w14:textId="77777777">
      <w:pPr>
        <w:jc w:val="center"/>
        <w:rPr>
          <w:rFonts w:cs="Arial"/>
          <w:b/>
          <w:sz w:val="32"/>
          <w:szCs w:val="32"/>
        </w:rPr>
      </w:pPr>
    </w:p>
    <w:p w:rsidRPr="00FD10A1" w:rsidR="00AF4DD9" w:rsidP="55E026C1" w:rsidRDefault="00AF4DD9" w14:paraId="25BEE43D" w14:textId="326A4208" w14:noSpellErr="1">
      <w:pPr>
        <w:jc w:val="center"/>
        <w:rPr>
          <w:rFonts w:ascii="Arial" w:hAnsi="Arial" w:eastAsia="Arial" w:cs="Arial"/>
          <w:b w:val="1"/>
          <w:bCs w:val="1"/>
          <w:sz w:val="32"/>
          <w:szCs w:val="32"/>
          <w:rPrChange w:author="SLAVÍK Lukáš, Ing." w:date="2021-11-04T10:37:07.9780143" w:id="2134188067">
            <w:rPr/>
          </w:rPrChange>
        </w:rPr>
        <w:pPrChange w:author="SLAVÍK Lukáš, Ing." w:date="2021-11-04T10:37:07.9780143" w:id="756374038">
          <w:pPr>
            <w:jc w:val="center"/>
          </w:pPr>
        </w:pPrChange>
      </w:pPr>
      <w:r w:rsidRPr="003AAEC4">
        <w:rPr>
          <w:rFonts w:ascii="Arial" w:hAnsi="Arial" w:eastAsia="Arial" w:cs="Arial"/>
          <w:b w:val="1"/>
          <w:bCs w:val="1"/>
          <w:sz w:val="32"/>
          <w:szCs w:val="32"/>
          <w:rPrChange w:author="SLAVÍK Lukáš, Ing." w:date="2021-11-04T10:36:37.6903059" w:id="1040480870">
            <w:rPr>
              <w:rFonts w:cs="Arial"/>
              <w:b/>
              <w:sz w:val="32"/>
              <w:szCs w:val="32"/>
            </w:rPr>
          </w:rPrChange>
        </w:rPr>
        <w:t xml:space="preserve">Praha, </w:t>
      </w:r>
      <w:del w:author="Šedivec Tomáš" w:date="2021-10-06T09:33:00Z" w:id="1">
        <w:r w:rsidDel="00D208BE" w:rsidR="005713CB">
          <w:rPr>
            <w:rFonts w:cs="Arial"/>
            <w:b/>
            <w:sz w:val="32"/>
            <w:szCs w:val="32"/>
          </w:rPr>
          <w:delText>březen</w:delText>
        </w:r>
        <w:r w:rsidRPr="00FD10A1" w:rsidDel="00D208BE">
          <w:rPr>
            <w:rFonts w:cs="Arial"/>
            <w:b/>
            <w:sz w:val="32"/>
            <w:szCs w:val="32"/>
          </w:rPr>
          <w:delText xml:space="preserve"> </w:delText>
        </w:r>
      </w:del>
      <w:ins w:author="Šedivec Tomáš" w:date="2021-10-06T09:33:00Z" w:id="2">
        <w:r w:rsidRPr="003AAEC4" w:rsidR="00D208BE">
          <w:rPr>
            <w:rFonts w:ascii="Arial" w:hAnsi="Arial" w:eastAsia="Arial" w:cs="Arial"/>
            <w:b w:val="1"/>
            <w:bCs w:val="1"/>
            <w:sz w:val="32"/>
            <w:szCs w:val="32"/>
            <w:rPrChange w:author="SLAVÍK Lukáš, Ing." w:date="2021-11-04T10:36:37.6903059" w:id="2107286937">
              <w:rPr>
                <w:rFonts w:cs="Arial"/>
                <w:b/>
                <w:sz w:val="32"/>
                <w:szCs w:val="32"/>
              </w:rPr>
            </w:rPrChange>
          </w:rPr>
          <w:t>říjen</w:t>
        </w:r>
        <w:r w:rsidRPr="003AAEC4" w:rsidR="00D208BE">
          <w:rPr>
            <w:rFonts w:ascii="Arial" w:hAnsi="Arial" w:eastAsia="Arial" w:cs="Arial"/>
            <w:b w:val="1"/>
            <w:bCs w:val="1"/>
            <w:sz w:val="32"/>
            <w:szCs w:val="32"/>
            <w:rPrChange w:author="SLAVÍK Lukáš, Ing." w:date="2021-11-04T10:36:37.6903059" w:id="2137775403">
              <w:rPr>
                <w:rFonts w:cs="Arial"/>
                <w:b/>
                <w:sz w:val="32"/>
                <w:szCs w:val="32"/>
              </w:rPr>
            </w:rPrChange>
          </w:rPr>
          <w:t xml:space="preserve"> </w:t>
        </w:r>
      </w:ins>
      <w:r w:rsidRPr="003AAEC4" w:rsidR="00051548">
        <w:rPr>
          <w:rFonts w:ascii="Arial" w:hAnsi="Arial" w:eastAsia="Arial" w:cs="Arial"/>
          <w:b w:val="1"/>
          <w:bCs w:val="1"/>
          <w:sz w:val="32"/>
          <w:szCs w:val="32"/>
          <w:rPrChange w:author="SLAVÍK Lukáš, Ing." w:date="2021-11-04T10:36:37.6903059" w:id="1937698309">
            <w:rPr>
              <w:rFonts w:cs="Arial"/>
              <w:b/>
              <w:sz w:val="32"/>
              <w:szCs w:val="32"/>
            </w:rPr>
          </w:rPrChange>
        </w:rPr>
        <w:t>2021</w:t>
      </w:r>
    </w:p>
    <w:p w:rsidRPr="00FD10A1" w:rsidR="00AF4DD9" w:rsidP="55E026C1" w:rsidRDefault="00AF4DD9" w14:paraId="2746AEA3" w14:textId="20F568AA" w14:noSpellErr="1">
      <w:pPr>
        <w:jc w:val="center"/>
        <w:rPr>
          <w:rFonts w:ascii="Arial" w:hAnsi="Arial" w:eastAsia="Arial" w:cs="Arial"/>
          <w:b w:val="1"/>
          <w:bCs w:val="1"/>
          <w:sz w:val="32"/>
          <w:szCs w:val="32"/>
          <w:rPrChange w:author="SLAVÍK Lukáš, Ing." w:date="2021-11-04T10:37:07.9780143" w:id="880742409">
            <w:rPr/>
          </w:rPrChange>
        </w:rPr>
        <w:pPrChange w:author="SLAVÍK Lukáš, Ing." w:date="2021-11-04T10:37:07.9780143" w:id="1734458868">
          <w:pPr>
            <w:jc w:val="center"/>
          </w:pPr>
        </w:pPrChange>
      </w:pPr>
      <w:r w:rsidRPr="003AAEC4">
        <w:rPr>
          <w:rFonts w:ascii="Arial" w:hAnsi="Arial" w:eastAsia="Arial" w:cs="Arial"/>
          <w:b w:val="1"/>
          <w:bCs w:val="1"/>
          <w:sz w:val="32"/>
          <w:szCs w:val="32"/>
          <w:rPrChange w:author="SLAVÍK Lukáš, Ing." w:date="2021-11-04T10:36:37.6903059" w:id="926538293">
            <w:rPr>
              <w:rFonts w:cs="Arial"/>
              <w:b/>
              <w:sz w:val="32"/>
              <w:szCs w:val="32"/>
            </w:rPr>
          </w:rPrChange>
        </w:rPr>
        <w:t xml:space="preserve">verze </w:t>
      </w:r>
      <w:r w:rsidRPr="003AAEC4">
        <w:rPr>
          <w:rFonts w:ascii="Arial" w:hAnsi="Arial" w:eastAsia="Arial" w:cs="Arial"/>
          <w:b w:val="1"/>
          <w:bCs w:val="1"/>
          <w:sz w:val="32"/>
          <w:szCs w:val="32"/>
          <w:rPrChange w:author="SLAVÍK Lukáš, Ing." w:date="2021-11-04T10:36:37.6903059" w:id="1919421060">
            <w:rPr>
              <w:rFonts w:cs="Arial"/>
              <w:b/>
              <w:sz w:val="32"/>
              <w:szCs w:val="32"/>
            </w:rPr>
          </w:rPrChange>
        </w:rPr>
        <w:t>7</w:t>
      </w:r>
      <w:r w:rsidRPr="003AAEC4">
        <w:rPr>
          <w:rFonts w:ascii="Arial" w:hAnsi="Arial" w:eastAsia="Arial" w:cs="Arial"/>
          <w:b w:val="1"/>
          <w:bCs w:val="1"/>
          <w:sz w:val="32"/>
          <w:szCs w:val="32"/>
          <w:rPrChange w:author="SLAVÍK Lukáš, Ing." w:date="2021-11-04T10:36:37.6903059" w:id="891305200">
            <w:rPr>
              <w:rFonts w:cs="Arial"/>
              <w:b/>
              <w:sz w:val="32"/>
              <w:szCs w:val="32"/>
            </w:rPr>
          </w:rPrChange>
        </w:rPr>
        <w:t>.</w:t>
      </w:r>
      <w:ins w:author="Šedivec Tomáš" w:date="2021-06-04T12:18:00Z" w:id="3">
        <w:r w:rsidRPr="003AAEC4" w:rsidR="00D208BE">
          <w:rPr>
            <w:rFonts w:ascii="Arial" w:hAnsi="Arial" w:eastAsia="Arial" w:cs="Arial"/>
            <w:b w:val="1"/>
            <w:bCs w:val="1"/>
            <w:sz w:val="32"/>
            <w:szCs w:val="32"/>
            <w:rPrChange w:author="SLAVÍK Lukáš, Ing." w:date="2021-11-04T10:36:37.6903059" w:id="539915087">
              <w:rPr>
                <w:rFonts w:cs="Arial"/>
                <w:b/>
                <w:sz w:val="32"/>
                <w:szCs w:val="32"/>
              </w:rPr>
            </w:rPrChange>
          </w:rPr>
          <w:t>1</w:t>
        </w:r>
      </w:ins>
      <w:del w:author="Šedivec Tomáš" w:date="2021-06-04T12:18:00Z" w:id="4">
        <w:r w:rsidRPr="00FD10A1" w:rsidDel="00743BF8">
          <w:rPr>
            <w:rFonts w:cs="Arial"/>
            <w:b/>
            <w:sz w:val="32"/>
            <w:szCs w:val="32"/>
          </w:rPr>
          <w:delText>0</w:delText>
        </w:r>
      </w:del>
    </w:p>
    <w:p w:rsidR="00AF4DD9" w:rsidP="00AF4DD9" w:rsidRDefault="00AF4DD9" w14:paraId="5DA658B6" w14:textId="77777777">
      <w:pPr>
        <w:jc w:val="center"/>
        <w:rPr>
          <w:rFonts w:cs="Arial"/>
          <w:b/>
          <w:sz w:val="18"/>
          <w:szCs w:val="18"/>
        </w:rPr>
      </w:pPr>
    </w:p>
    <w:p w:rsidR="00AF4DD9" w:rsidP="00AF4DD9" w:rsidRDefault="00AF4DD9" w14:paraId="51A6327B" w14:textId="77777777">
      <w:pPr>
        <w:jc w:val="center"/>
        <w:rPr>
          <w:rFonts w:cs="Arial"/>
          <w:b/>
          <w:sz w:val="18"/>
          <w:szCs w:val="18"/>
        </w:rPr>
      </w:pPr>
    </w:p>
    <w:p w:rsidR="00AF4DD9" w:rsidP="55E026C1" w:rsidRDefault="00AF4DD9" w14:paraId="6FEB75E4" w14:textId="77777777" w14:noSpellErr="1">
      <w:pPr>
        <w:shd w:val="clear" w:color="auto" w:fill="C6D9F1" w:themeFill="text2" w:themeFillTint="33"/>
        <w:rPr>
          <w:rFonts w:ascii="Arial" w:hAnsi="Arial" w:eastAsia="Arial" w:cs="Arial"/>
          <w:b w:val="1"/>
          <w:bCs w:val="1"/>
          <w:sz w:val="18"/>
          <w:szCs w:val="18"/>
          <w:rPrChange w:author="SLAVÍK Lukáš, Ing." w:date="2021-11-04T10:37:07.9780143" w:id="586599241">
            <w:rPr>
              <w:rFonts w:cs="Arial"/>
              <w:b/>
              <w:sz w:val="18"/>
              <w:szCs w:val="18"/>
            </w:rPr>
          </w:rPrChange>
        </w:rPr>
        <w:pPrChange w:author="SLAVÍK Lukáš, Ing." w:date="2021-11-04T10:37:07.9780143" w:id="1816173588">
          <w:pPr>
            <w:shd w:val="clear" w:color="auto" w:fill="C6D9F1" w:themeFill="text2" w:themeFillTint="33"/>
          </w:pPr>
        </w:pPrChange>
      </w:pPr>
      <w:r w:rsidRPr="55E026C1">
        <w:rPr>
          <w:rFonts w:ascii="Arial" w:hAnsi="Arial" w:eastAsia="Arial" w:cs="Arial"/>
          <w:b w:val="1"/>
          <w:bCs w:val="1"/>
          <w:sz w:val="18"/>
          <w:szCs w:val="18"/>
          <w:rPrChange w:author="SLAVÍK Lukáš, Ing." w:date="2021-11-04T10:37:07.9780143" w:id="800633406">
            <w:rPr>
              <w:rFonts w:cs="Arial"/>
              <w:b/>
              <w:sz w:val="18"/>
              <w:szCs w:val="18"/>
            </w:rPr>
          </w:rPrChange>
        </w:rPr>
        <w:t xml:space="preserve">UPOZORNĚNÍ: Přestože je formulář zveřejněn ve formátu umožňujícím změny, žadatel není oprávněn měnit strukturu </w:t>
      </w:r>
      <w:r w:rsidRPr="55E026C1">
        <w:rPr>
          <w:rFonts w:ascii="Arial" w:hAnsi="Arial" w:eastAsia="Arial" w:cs="Arial"/>
          <w:b w:val="1"/>
          <w:bCs w:val="1"/>
          <w:sz w:val="18"/>
          <w:szCs w:val="18"/>
          <w:rPrChange w:author="SLAVÍK Lukáš, Ing." w:date="2021-11-04T10:37:07.9780143" w:id="1610786878">
            <w:rPr>
              <w:rFonts w:cs="Arial"/>
              <w:b/>
              <w:sz w:val="18"/>
              <w:szCs w:val="18"/>
            </w:rPr>
          </w:rPrChange>
        </w:rPr>
        <w:t>vybraných otázek</w:t>
      </w:r>
      <w:r w:rsidRPr="55E026C1">
        <w:rPr>
          <w:rFonts w:ascii="Arial" w:hAnsi="Arial" w:eastAsia="Arial" w:cs="Arial"/>
          <w:b w:val="1"/>
          <w:bCs w:val="1"/>
          <w:sz w:val="18"/>
          <w:szCs w:val="18"/>
          <w:rPrChange w:author="SLAVÍK Lukáš, Ing." w:date="2021-11-04T10:37:07.9780143" w:id="1982662192">
            <w:rPr>
              <w:rFonts w:cs="Arial"/>
              <w:b/>
              <w:sz w:val="18"/>
              <w:szCs w:val="18"/>
            </w:rPr>
          </w:rPrChange>
        </w:rPr>
        <w:t xml:space="preserve"> či předepsaných odpovědí. Pokud se tak stane, Odbor Hlavního architekta eGovernmentu vyhodnotí takovou změnu jako </w:t>
      </w:r>
      <w:r w:rsidRPr="55E026C1">
        <w:rPr>
          <w:rFonts w:ascii="Arial" w:hAnsi="Arial" w:eastAsia="Arial" w:cs="Arial"/>
          <w:b w:val="1"/>
          <w:bCs w:val="1"/>
          <w:sz w:val="18"/>
          <w:szCs w:val="18"/>
          <w:rPrChange w:author="SLAVÍK Lukáš, Ing." w:date="2021-11-04T10:37:07.9780143" w:id="1250548517">
            <w:rPr>
              <w:rFonts w:cs="Arial"/>
              <w:b/>
              <w:sz w:val="18"/>
              <w:szCs w:val="18"/>
            </w:rPr>
          </w:rPrChange>
        </w:rPr>
        <w:t>porušení pravidel při schvalování a formulář bude vrácen</w:t>
      </w:r>
      <w:r w:rsidRPr="55E026C1">
        <w:rPr>
          <w:rFonts w:ascii="Arial" w:hAnsi="Arial" w:eastAsia="Arial" w:cs="Arial"/>
          <w:b w:val="1"/>
          <w:bCs w:val="1"/>
          <w:sz w:val="18"/>
          <w:szCs w:val="18"/>
          <w:rPrChange w:author="SLAVÍK Lukáš, Ing." w:date="2021-11-04T10:37:07.9780143" w:id="1119729962">
            <w:rPr>
              <w:rFonts w:cs="Arial"/>
              <w:b/>
              <w:sz w:val="18"/>
              <w:szCs w:val="18"/>
            </w:rPr>
          </w:rPrChange>
        </w:rPr>
        <w:t xml:space="preserve"> bez vydání stanoviska</w:t>
      </w:r>
      <w:r w:rsidRPr="55E026C1">
        <w:rPr>
          <w:rFonts w:ascii="Arial" w:hAnsi="Arial" w:eastAsia="Arial" w:cs="Arial"/>
          <w:b w:val="1"/>
          <w:bCs w:val="1"/>
          <w:sz w:val="18"/>
          <w:szCs w:val="18"/>
          <w:rPrChange w:author="SLAVÍK Lukáš, Ing." w:date="2021-11-04T10:37:07.9780143" w:id="30766671">
            <w:rPr>
              <w:rFonts w:cs="Arial"/>
              <w:b/>
              <w:sz w:val="18"/>
              <w:szCs w:val="18"/>
            </w:rPr>
          </w:rPrChange>
        </w:rPr>
        <w:t>.</w:t>
      </w:r>
      <w:r w:rsidRPr="55E026C1">
        <w:rPr>
          <w:rFonts w:ascii="Arial" w:hAnsi="Arial" w:eastAsia="Arial" w:cs="Arial"/>
          <w:b w:val="1"/>
          <w:bCs w:val="1"/>
          <w:sz w:val="18"/>
          <w:szCs w:val="18"/>
          <w:rPrChange w:author="SLAVÍK Lukáš, Ing." w:date="2021-11-04T10:37:07.9780143" w:id="382670964">
            <w:rPr>
              <w:rFonts w:cs="Arial"/>
              <w:b/>
              <w:sz w:val="18"/>
              <w:szCs w:val="18"/>
            </w:rPr>
          </w:rPrChange>
        </w:rPr>
        <w:t xml:space="preserve"> Tam, kde je to třeba pro uvedení dalších položek do tabulky, je žadatel oprávněn přidávat řádky pro tyto položky.</w:t>
      </w:r>
    </w:p>
    <w:p w:rsidRPr="00AD67E1" w:rsidR="000E2246" w:rsidP="55E026C1" w:rsidRDefault="00AF4DD9" w14:paraId="6CB69861" w14:textId="5F86402F" w14:noSpellErr="1">
      <w:pPr>
        <w:shd w:val="clear" w:color="auto" w:fill="C6D9F1" w:themeFill="text2" w:themeFillTint="33"/>
        <w:rPr>
          <w:rFonts w:ascii="Arial" w:hAnsi="Arial" w:eastAsia="Arial" w:cs="Arial"/>
          <w:b w:val="1"/>
          <w:bCs w:val="1"/>
          <w:sz w:val="18"/>
          <w:szCs w:val="18"/>
          <w:rPrChange w:author="SLAVÍK Lukáš, Ing." w:date="2021-11-04T10:37:07.9780143" w:id="1410140913">
            <w:rPr>
              <w:rFonts w:cs="Arial"/>
              <w:b/>
              <w:sz w:val="18"/>
              <w:szCs w:val="18"/>
            </w:rPr>
          </w:rPrChange>
        </w:rPr>
        <w:pPrChange w:author="SLAVÍK Lukáš, Ing." w:date="2021-11-04T10:37:07.9780143" w:id="1292094229">
          <w:pPr>
            <w:shd w:val="clear" w:color="auto" w:fill="C6D9F1" w:themeFill="text2" w:themeFillTint="33"/>
          </w:pPr>
        </w:pPrChange>
      </w:pPr>
      <w:r w:rsidRPr="55E026C1">
        <w:rPr>
          <w:rFonts w:ascii="Arial" w:hAnsi="Arial" w:eastAsia="Arial" w:cs="Arial"/>
          <w:b w:val="1"/>
          <w:bCs w:val="1"/>
          <w:sz w:val="18"/>
          <w:szCs w:val="18"/>
          <w:rPrChange w:author="SLAVÍK Lukáš, Ing." w:date="2021-11-04T10:37:07.9780143" w:id="2141272621">
            <w:rPr>
              <w:rFonts w:cs="Arial"/>
              <w:b/>
              <w:sz w:val="18"/>
              <w:szCs w:val="18"/>
            </w:rPr>
          </w:rPrChange>
        </w:rPr>
        <w:t xml:space="preserve">Metodický pokyn k vyplňování na adrese: </w:t>
      </w:r>
      <w:hyperlink w:history="1" w:anchor="jake" r:id="R94d43dc1aa744dde">
        <w:r w:rsidRPr="009C06FF" w:rsidR="00996648">
          <w:rPr>
            <w:rStyle w:val="Hypertextovodkaz"/>
          </w:rPr>
          <w:t>https://archi.gov.cz/uvod_schvalovani#jake</w:t>
        </w:r>
      </w:hyperlink>
      <w:r w:rsidR="00996648">
        <w:rPr/>
        <w:t xml:space="preserve"> </w:t>
      </w:r>
    </w:p>
    <w:p w:rsidR="00AF4DD9" w:rsidP="00AF4DD9" w:rsidRDefault="00AF4DD9" w14:paraId="7B99033C" w14:textId="77777777">
      <w:pPr>
        <w:rPr>
          <w:rFonts w:cs="Arial"/>
          <w:sz w:val="2"/>
        </w:rPr>
      </w:pPr>
      <w:bookmarkStart w:name="_Toc437417883" w:id="5"/>
      <w:bookmarkStart w:name="_Toc437417916" w:id="6"/>
      <w:bookmarkStart w:name="_Ref437450788" w:id="7"/>
      <w:bookmarkStart w:name="_Ref437450793" w:id="8"/>
      <w:bookmarkStart w:name="_Ref437450815" w:id="9"/>
      <w:r w:rsidRPr="003F7B0D">
        <w:rPr>
          <w:rFonts w:cs="Arial"/>
          <w:sz w:val="2"/>
        </w:rPr>
        <w:br w:type="page"/>
      </w:r>
    </w:p>
    <w:p w:rsidRPr="003F7B0D" w:rsidR="00AF4DD9" w:rsidP="00AF4DD9" w:rsidRDefault="00AF4DD9" w14:paraId="381E2137" w14:textId="77777777">
      <w:pPr>
        <w:rPr>
          <w:rFonts w:cs="Arial"/>
          <w:sz w:val="2"/>
        </w:rPr>
      </w:pPr>
    </w:p>
    <w:p w:rsidRPr="00DE51E8" w:rsidR="00AF4DD9" w:rsidP="00AF4DD9" w:rsidRDefault="00AF4DD9" w14:paraId="76ECFDBD" w14:textId="77777777" w14:noSpellErr="1">
      <w:pPr>
        <w:pStyle w:val="MVHeading1"/>
        <w:rPr/>
      </w:pPr>
      <w:bookmarkStart w:name="_Toc465074579" w:id="10"/>
      <w:bookmarkStart w:name="_Toc22220524" w:id="11"/>
      <w:r w:rsidRPr="00DE51E8">
        <w:rPr/>
        <w:t xml:space="preserve">Základní </w:t>
      </w:r>
      <w:bookmarkEnd w:id="5"/>
      <w:bookmarkEnd w:id="10"/>
      <w:bookmarkEnd w:id="11"/>
      <w:r>
        <w:rPr/>
        <w:t>informace o PROJEKTU</w:t>
      </w:r>
    </w:p>
    <w:p w:rsidRPr="00FD10A1" w:rsidR="00AF4DD9" w:rsidP="00AF4DD9" w:rsidRDefault="00AF4DD9" w14:paraId="7CCF35CA" w14:textId="77777777" w14:noSpellErr="1">
      <w:pPr>
        <w:pStyle w:val="MVHeading2"/>
        <w:jc w:val="left"/>
        <w:rPr/>
      </w:pPr>
      <w:bookmarkStart w:name="_Toc436637810" w:id="12"/>
      <w:bookmarkStart w:name="_Toc437417884" w:id="13"/>
      <w:bookmarkStart w:name="_Toc465074580" w:id="14"/>
      <w:bookmarkStart w:name="_Toc22220525" w:id="15"/>
      <w:r w:rsidRPr="00FD10A1">
        <w:rPr/>
        <w:t xml:space="preserve">Úvodní informace o </w:t>
      </w:r>
      <w:bookmarkEnd w:id="12"/>
      <w:bookmarkEnd w:id="13"/>
      <w:r w:rsidRPr="00FD10A1">
        <w:rPr/>
        <w:t xml:space="preserve">žadateli </w:t>
      </w:r>
      <w:r>
        <w:rPr/>
        <w:t xml:space="preserve">o stanovisko k plánovanému </w:t>
      </w:r>
      <w:bookmarkEnd w:id="14"/>
      <w:bookmarkEnd w:id="15"/>
      <w:r>
        <w:rPr/>
        <w:t>projektu</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2900"/>
        <w:gridCol w:w="1742"/>
        <w:gridCol w:w="2035"/>
        <w:gridCol w:w="582"/>
        <w:gridCol w:w="1742"/>
        <w:gridCol w:w="2327"/>
      </w:tblGrid>
      <w:tr w:rsidRPr="00BF5681" w:rsidR="00AF4DD9" w:rsidTr="55E026C1" w14:paraId="6A5DF510" w14:textId="77777777">
        <w:trPr>
          <w:trHeight w:val="19"/>
          <w:tblHeader/>
        </w:trPr>
        <w:tc>
          <w:tcPr>
            <w:tcW w:w="5000" w:type="pct"/>
            <w:gridSpan w:val="6"/>
            <w:shd w:val="clear" w:color="auto" w:fill="CEEBF3"/>
            <w:noWrap/>
            <w:tcMar/>
            <w:hideMark/>
            <w:tcPrChange w:author="SLAVÍK Lukáš, Ing." w:date="2021-11-04T10:37:07.9780143" w:id="1159006688">
              <w:tcPr>
                <w:tcW w:w="5000" w:type="pct"/>
                <w:gridSpan w:val="6"/>
                <w:shd w:val="clear" w:color="auto" w:fill="CEEBF3"/>
                <w:noWrap/>
                <w:hideMark/>
              </w:tcPr>
            </w:tcPrChange>
          </w:tcPr>
          <w:p w:rsidRPr="000C4BEA" w:rsidR="00AF4DD9" w:rsidP="55E026C1" w:rsidRDefault="00AF4DD9" w14:paraId="344F8995" w14:textId="0F2EB383" w14:noSpellErr="1">
            <w:pPr>
              <w:spacing w:before="40" w:after="40"/>
              <w:jc w:val="left"/>
              <w:rPr>
                <w:rFonts w:ascii="Arial" w:hAnsi="Arial" w:eastAsia="Arial" w:cs="Arial"/>
                <w:rPrChange w:author="SLAVÍK Lukáš, Ing." w:date="2021-11-04T10:37:07.9780143" w:id="35136071">
                  <w:rPr>
                    <w:rFonts w:cs="Arial"/>
                    <w:bCs/>
                    <w:szCs w:val="20"/>
                  </w:rPr>
                </w:rPrChange>
              </w:rPr>
              <w:pPrChange w:author="SLAVÍK Lukáš, Ing." w:date="2021-11-04T10:37:07.9780143" w:id="1580323842">
                <w:pPr>
                  <w:jc w:val="left"/>
                </w:pPr>
              </w:pPrChange>
            </w:pPr>
            <w:bookmarkStart w:name="_Toc509581647" w:id="16"/>
            <w:bookmarkStart w:name="_Toc513797116" w:id="17"/>
            <w:r w:rsidRPr="55E026C1">
              <w:rPr>
                <w:rFonts w:ascii="Arial" w:hAnsi="Arial" w:eastAsia="Arial" w:cs="Arial"/>
                <w:rPrChange w:author="SLAVÍK Lukáš, Ing." w:date="2021-11-04T10:37:07.9780143" w:id="210263701">
                  <w:rPr>
                    <w:rFonts w:cs="Arial"/>
                  </w:rPr>
                </w:rPrChange>
              </w:rPr>
              <w:t xml:space="preserve">Tabulka </w:t>
            </w:r>
            <w:r w:rsidRPr="55E026C1">
              <w:rPr>
                <w:rPrChange w:author="SLAVÍK Lukáš, Ing." w:date="2021-11-04T10:37:07.9780143" w:id="1057402324">
                  <w:rPr>
                    <w:rFonts w:cs="Arial"/>
                  </w:rPr>
                </w:rPrChange>
              </w:rPr>
              <w:fldChar w:fldCharType="begin"/>
            </w:r>
            <w:r w:rsidRPr="000C4BEA">
              <w:rPr>
                <w:rFonts w:cs="Arial"/>
              </w:rPr>
              <w:instrText xml:space="preserve"> SEQ Tabulka \* ARABIC </w:instrText>
            </w:r>
            <w:r w:rsidRPr="000C4BEA">
              <w:rPr>
                <w:rFonts w:cs="Arial"/>
              </w:rPr>
              <w:fldChar w:fldCharType="separate"/>
            </w:r>
            <w:r w:rsidRPr="55E026C1" w:rsidR="00F45D72">
              <w:rPr>
                <w:rFonts w:ascii="Arial" w:hAnsi="Arial" w:eastAsia="Arial" w:cs="Arial"/>
                <w:noProof/>
                <w:rPrChange w:author="SLAVÍK Lukáš, Ing." w:date="2021-11-04T10:37:07.9780143" w:id="184692898">
                  <w:rPr>
                    <w:rFonts w:cs="Arial"/>
                    <w:noProof/>
                  </w:rPr>
                </w:rPrChange>
              </w:rPr>
              <w:t>1</w:t>
            </w:r>
            <w:r w:rsidRPr="55E026C1">
              <w:rPr>
                <w:rPrChange w:author="SLAVÍK Lukáš, Ing." w:date="2021-11-04T10:37:07.9780143" w:id="967844789">
                  <w:rPr>
                    <w:rFonts w:cs="Arial"/>
                    <w:noProof/>
                  </w:rPr>
                </w:rPrChange>
              </w:rPr>
              <w:fldChar w:fldCharType="end"/>
            </w:r>
            <w:r w:rsidRPr="55E026C1">
              <w:rPr>
                <w:rFonts w:ascii="Arial" w:hAnsi="Arial" w:eastAsia="Arial" w:cs="Arial"/>
                <w:rPrChange w:author="SLAVÍK Lukáš, Ing." w:date="2021-11-04T10:37:07.9780143" w:id="1013732322">
                  <w:rPr>
                    <w:rFonts w:cs="Arial"/>
                  </w:rPr>
                </w:rPrChange>
              </w:rPr>
              <w:t xml:space="preserve">: </w:t>
            </w:r>
            <w:r w:rsidRPr="55E026C1">
              <w:rPr>
                <w:rFonts w:ascii="Arial" w:hAnsi="Arial" w:eastAsia="Arial" w:cs="Arial"/>
                <w:b w:val="1"/>
                <w:bCs w:val="1"/>
                <w:rPrChange w:author="SLAVÍK Lukáš, Ing." w:date="2021-11-04T10:37:07.9780143" w:id="2032843698">
                  <w:rPr>
                    <w:rFonts w:cs="Arial"/>
                    <w:b/>
                    <w:bCs/>
                    <w:szCs w:val="20"/>
                  </w:rPr>
                </w:rPrChange>
              </w:rPr>
              <w:t xml:space="preserve">Úvodní informace o žadateli </w:t>
            </w:r>
            <w:r w:rsidRPr="55E026C1">
              <w:rPr>
                <w:rFonts w:ascii="Arial" w:hAnsi="Arial" w:eastAsia="Arial" w:cs="Arial"/>
                <w:b w:val="1"/>
                <w:bCs w:val="1"/>
                <w:rPrChange w:author="SLAVÍK Lukáš, Ing." w:date="2021-11-04T10:37:07.9780143" w:id="158084586">
                  <w:rPr>
                    <w:rFonts w:cs="Arial"/>
                    <w:b/>
                    <w:bCs/>
                    <w:szCs w:val="20"/>
                  </w:rPr>
                </w:rPrChange>
              </w:rPr>
              <w:t>o stanovisko</w:t>
            </w:r>
            <w:bookmarkEnd w:id="16"/>
            <w:bookmarkEnd w:id="17"/>
          </w:p>
        </w:tc>
      </w:tr>
      <w:tr w:rsidRPr="00BF5681" w:rsidR="00AF4DD9" w:rsidTr="55E026C1" w14:paraId="5C8355FA" w14:textId="77777777">
        <w:trPr>
          <w:trHeight w:val="19"/>
        </w:trPr>
        <w:tc>
          <w:tcPr>
            <w:tcW w:w="1280" w:type="pct"/>
            <w:shd w:val="clear" w:color="auto" w:fill="D9D9D9" w:themeFill="background1" w:themeFillShade="D9"/>
            <w:tcMar/>
          </w:tcPr>
          <w:p w:rsidRPr="005B060A" w:rsidR="00AF4DD9" w:rsidP="55E026C1" w:rsidRDefault="00AF4DD9" w14:paraId="318F6225" w14:textId="77777777" w14:noSpellErr="1">
            <w:pPr>
              <w:spacing w:before="40" w:after="40"/>
              <w:jc w:val="left"/>
              <w:rPr>
                <w:rFonts w:ascii="Arial" w:hAnsi="Arial" w:eastAsia="Arial" w:cs="Arial"/>
                <w:b w:val="1"/>
                <w:bCs w:val="1"/>
                <w:rPrChange w:author="SLAVÍK Lukáš, Ing." w:date="2021-11-04T10:37:07.9780143" w:id="957887454">
                  <w:rPr>
                    <w:rFonts w:cs="Arial"/>
                    <w:b/>
                    <w:bCs/>
                    <w:szCs w:val="20"/>
                  </w:rPr>
                </w:rPrChange>
              </w:rPr>
              <w:pPrChange w:author="SLAVÍK Lukáš, Ing." w:date="2021-11-04T10:37:07.9780143" w:id="1745011938">
                <w:pPr>
                  <w:jc w:val="left"/>
                </w:pPr>
              </w:pPrChange>
            </w:pPr>
            <w:r w:rsidRPr="55E026C1">
              <w:rPr>
                <w:rFonts w:ascii="Arial" w:hAnsi="Arial" w:eastAsia="Arial" w:cs="Arial"/>
                <w:b w:val="1"/>
                <w:bCs w:val="1"/>
                <w:rPrChange w:author="SLAVÍK Lukáš, Ing." w:date="2021-11-04T10:37:07.9780143" w:id="1647608859">
                  <w:rPr>
                    <w:rFonts w:cs="Arial"/>
                    <w:b/>
                    <w:szCs w:val="20"/>
                  </w:rPr>
                </w:rPrChange>
              </w:rPr>
              <w:t>Organizace žadatele</w:t>
            </w:r>
          </w:p>
        </w:tc>
        <w:tc>
          <w:tcPr>
            <w:tcW w:w="1667" w:type="pct"/>
            <w:gridSpan w:val="2"/>
            <w:shd w:val="clear" w:color="auto" w:fill="auto"/>
            <w:tcMar/>
            <w:tcPrChange w:author="SLAVÍK Lukáš, Ing." w:date="2021-11-04T10:37:07.9780143" w:id="1073603936">
              <w:tcPr>
                <w:tcW w:w="1667" w:type="pct"/>
                <w:gridSpan w:val="2"/>
                <w:shd w:val="clear" w:color="auto" w:fill="auto"/>
              </w:tcPr>
            </w:tcPrChange>
          </w:tcPr>
          <w:p w:rsidRPr="003F5FB0" w:rsidR="00AF4DD9" w:rsidP="55E026C1" w:rsidRDefault="00AF4DD9" w14:paraId="64B4FE87" w14:textId="77777777" w14:noSpellErr="1">
            <w:pPr>
              <w:spacing w:before="40" w:after="40"/>
              <w:jc w:val="left"/>
              <w:rPr>
                <w:rFonts w:ascii="Arial" w:hAnsi="Arial" w:eastAsia="Arial" w:cs="Arial"/>
                <w:color w:val="FF0000"/>
                <w:rPrChange w:author="SLAVÍK Lukáš, Ing." w:date="2021-11-04T10:37:07.9780143" w:id="1552597052">
                  <w:rPr>
                    <w:rFonts w:cs="Arial"/>
                    <w:bCs/>
                    <w:color w:val="FF0000"/>
                    <w:szCs w:val="20"/>
                  </w:rPr>
                </w:rPrChange>
              </w:rPr>
              <w:pPrChange w:author="SLAVÍK Lukáš, Ing." w:date="2021-11-04T10:37:07.9780143" w:id="91362723">
                <w:pPr>
                  <w:jc w:val="left"/>
                </w:pPr>
              </w:pPrChange>
            </w:pPr>
            <w:r w:rsidRPr="55E026C1">
              <w:rPr>
                <w:rFonts w:ascii="Arial" w:hAnsi="Arial" w:eastAsia="Arial" w:cs="Arial"/>
                <w:color w:val="FF0000"/>
                <w:rPrChange w:author="SLAVÍK Lukáš, Ing." w:date="2021-11-04T10:37:07.9780143" w:id="1110377449">
                  <w:rPr>
                    <w:rFonts w:cs="Arial"/>
                    <w:bCs/>
                    <w:color w:val="FF0000"/>
                    <w:szCs w:val="20"/>
                  </w:rPr>
                </w:rPrChange>
              </w:rPr>
              <w:t>&lt;název organizace</w:t>
            </w:r>
            <w:r w:rsidRPr="55E026C1">
              <w:rPr>
                <w:rFonts w:ascii="Arial" w:hAnsi="Arial" w:eastAsia="Arial" w:cs="Arial"/>
                <w:color w:val="FF0000"/>
                <w:rPrChange w:author="SLAVÍK Lukáš, Ing." w:date="2021-11-04T10:37:07.9780143" w:id="582201698">
                  <w:rPr>
                    <w:rFonts w:cs="Arial"/>
                    <w:color w:val="FF0000"/>
                    <w:szCs w:val="20"/>
                  </w:rPr>
                </w:rPrChange>
              </w:rPr>
              <w:t>&gt;</w:t>
            </w:r>
          </w:p>
        </w:tc>
        <w:tc>
          <w:tcPr>
            <w:tcW w:w="1026" w:type="pct"/>
            <w:gridSpan w:val="2"/>
            <w:shd w:val="clear" w:color="auto" w:fill="auto"/>
            <w:tcMar/>
            <w:tcPrChange w:author="SLAVÍK Lukáš, Ing." w:date="2021-11-04T10:37:07.9780143" w:id="202505579">
              <w:tcPr>
                <w:tcW w:w="1026" w:type="pct"/>
                <w:gridSpan w:val="2"/>
                <w:shd w:val="clear" w:color="auto" w:fill="auto"/>
              </w:tcPr>
            </w:tcPrChange>
          </w:tcPr>
          <w:p w:rsidRPr="003F5FB0" w:rsidR="00AF4DD9" w:rsidP="55E026C1" w:rsidRDefault="00AF4DD9" w14:paraId="0E958020" w14:textId="77777777" w14:noSpellErr="1">
            <w:pPr>
              <w:spacing w:before="40" w:after="40"/>
              <w:jc w:val="left"/>
              <w:rPr>
                <w:rFonts w:ascii="Arial" w:hAnsi="Arial" w:eastAsia="Arial" w:cs="Arial"/>
                <w:color w:val="FF0000"/>
                <w:rPrChange w:author="SLAVÍK Lukáš, Ing." w:date="2021-11-04T10:37:07.9780143" w:id="1997145384">
                  <w:rPr>
                    <w:rFonts w:cs="Arial"/>
                    <w:bCs/>
                    <w:color w:val="FF0000"/>
                    <w:szCs w:val="20"/>
                  </w:rPr>
                </w:rPrChange>
              </w:rPr>
              <w:pPrChange w:author="SLAVÍK Lukáš, Ing." w:date="2021-11-04T10:37:07.9780143" w:id="1092609267">
                <w:pPr>
                  <w:jc w:val="left"/>
                </w:pPr>
              </w:pPrChange>
            </w:pPr>
            <w:r w:rsidRPr="55E026C1">
              <w:rPr>
                <w:rFonts w:ascii="Arial" w:hAnsi="Arial" w:eastAsia="Arial" w:cs="Arial"/>
                <w:color w:val="FF0000"/>
                <w:rPrChange w:author="SLAVÍK Lukáš, Ing." w:date="2021-11-04T10:37:07.9780143" w:id="1112962628">
                  <w:rPr>
                    <w:rFonts w:cs="Arial"/>
                    <w:bCs/>
                    <w:color w:val="FF0000"/>
                    <w:szCs w:val="20"/>
                  </w:rPr>
                </w:rPrChange>
              </w:rPr>
              <w:t>&lt;sídlo&gt;</w:t>
            </w:r>
          </w:p>
        </w:tc>
        <w:tc>
          <w:tcPr>
            <w:tcW w:w="1027" w:type="pct"/>
            <w:shd w:val="clear" w:color="auto" w:fill="auto"/>
            <w:tcMar/>
          </w:tcPr>
          <w:p w:rsidRPr="003F5FB0" w:rsidR="00AF4DD9" w:rsidP="55E026C1" w:rsidRDefault="00AF4DD9" w14:paraId="18610180" w14:textId="77777777" w14:noSpellErr="1">
            <w:pPr>
              <w:spacing w:before="40" w:after="40"/>
              <w:jc w:val="left"/>
              <w:rPr>
                <w:rFonts w:ascii="Arial" w:hAnsi="Arial" w:eastAsia="Arial" w:cs="Arial"/>
                <w:color w:val="FF0000"/>
                <w:rPrChange w:author="SLAVÍK Lukáš, Ing." w:date="2021-11-04T10:37:07.9780143" w:id="1977450114">
                  <w:rPr>
                    <w:rFonts w:cs="Arial"/>
                    <w:bCs/>
                    <w:color w:val="FF0000"/>
                    <w:szCs w:val="20"/>
                  </w:rPr>
                </w:rPrChange>
              </w:rPr>
              <w:pPrChange w:author="SLAVÍK Lukáš, Ing." w:date="2021-11-04T10:37:07.9780143" w:id="1285759135">
                <w:pPr>
                  <w:jc w:val="left"/>
                </w:pPr>
              </w:pPrChange>
            </w:pPr>
            <w:r w:rsidRPr="55E026C1">
              <w:rPr>
                <w:rFonts w:ascii="Arial" w:hAnsi="Arial" w:eastAsia="Arial" w:cs="Arial"/>
                <w:color w:val="FF0000"/>
                <w:rPrChange w:author="SLAVÍK Lukáš, Ing." w:date="2021-11-04T10:37:07.9780143" w:id="902744032">
                  <w:rPr>
                    <w:rFonts w:cs="Arial"/>
                    <w:bCs/>
                    <w:color w:val="FF0000"/>
                    <w:szCs w:val="20"/>
                  </w:rPr>
                </w:rPrChange>
              </w:rPr>
              <w:t>&lt;IČO&gt;</w:t>
            </w:r>
          </w:p>
        </w:tc>
      </w:tr>
      <w:tr w:rsidRPr="00BF5681" w:rsidR="00AF4DD9" w:rsidTr="55E026C1" w14:paraId="4FDA27F8" w14:textId="77777777">
        <w:trPr>
          <w:trHeight w:val="19"/>
        </w:trPr>
        <w:tc>
          <w:tcPr>
            <w:tcW w:w="1280" w:type="pct"/>
            <w:shd w:val="clear" w:color="auto" w:fill="D9D9D9" w:themeFill="background1" w:themeFillShade="D9"/>
            <w:tcMar/>
          </w:tcPr>
          <w:p w:rsidRPr="005B060A" w:rsidR="00AF4DD9" w:rsidP="55E026C1" w:rsidRDefault="00AF4DD9" w14:paraId="358646CA" w14:textId="77777777" w14:noSpellErr="1">
            <w:pPr>
              <w:spacing w:before="40" w:after="40"/>
              <w:jc w:val="left"/>
              <w:rPr>
                <w:rFonts w:ascii="Arial" w:hAnsi="Arial" w:eastAsia="Arial" w:cs="Arial"/>
                <w:b w:val="1"/>
                <w:bCs w:val="1"/>
                <w:rPrChange w:author="SLAVÍK Lukáš, Ing." w:date="2021-11-04T10:37:07.9780143" w:id="106503604">
                  <w:rPr>
                    <w:rFonts w:cs="Arial"/>
                    <w:b/>
                    <w:szCs w:val="20"/>
                  </w:rPr>
                </w:rPrChange>
              </w:rPr>
              <w:pPrChange w:author="SLAVÍK Lukáš, Ing." w:date="2021-11-04T10:37:07.9780143" w:id="749792969">
                <w:pPr>
                  <w:jc w:val="left"/>
                </w:pPr>
              </w:pPrChange>
            </w:pPr>
            <w:r w:rsidRPr="55E026C1">
              <w:rPr>
                <w:rFonts w:ascii="Arial" w:hAnsi="Arial" w:eastAsia="Arial" w:cs="Arial"/>
                <w:b w:val="1"/>
                <w:bCs w:val="1"/>
                <w:rPrChange w:author="SLAVÍK Lukáš, Ing." w:date="2021-11-04T10:37:07.9780143" w:id="174874966">
                  <w:rPr>
                    <w:rFonts w:cs="Arial"/>
                    <w:b/>
                    <w:szCs w:val="20"/>
                  </w:rPr>
                </w:rPrChange>
              </w:rPr>
              <w:t>Ředitel pro informatiku nebo Statutární zástupce</w:t>
            </w:r>
          </w:p>
        </w:tc>
        <w:tc>
          <w:tcPr>
            <w:tcW w:w="769" w:type="pct"/>
            <w:shd w:val="clear" w:color="auto" w:fill="auto"/>
            <w:tcMar/>
          </w:tcPr>
          <w:p w:rsidRPr="003F5FB0" w:rsidR="00AF4DD9" w:rsidP="55E026C1" w:rsidRDefault="00AF4DD9" w14:paraId="7B568D98" w14:textId="77777777" w14:noSpellErr="1">
            <w:pPr>
              <w:spacing w:before="40" w:after="40"/>
              <w:jc w:val="left"/>
              <w:rPr>
                <w:rFonts w:ascii="Arial" w:hAnsi="Arial" w:eastAsia="Arial" w:cs="Arial"/>
                <w:color w:val="FF0000"/>
                <w:rPrChange w:author="SLAVÍK Lukáš, Ing." w:date="2021-11-04T10:37:07.9780143" w:id="388423832">
                  <w:rPr>
                    <w:rFonts w:cs="Arial"/>
                    <w:bCs/>
                    <w:color w:val="FF0000"/>
                    <w:szCs w:val="20"/>
                  </w:rPr>
                </w:rPrChange>
              </w:rPr>
              <w:pPrChange w:author="SLAVÍK Lukáš, Ing." w:date="2021-11-04T10:37:07.9780143" w:id="396199959">
                <w:pPr>
                  <w:jc w:val="left"/>
                </w:pPr>
              </w:pPrChange>
            </w:pPr>
            <w:r w:rsidRPr="55E026C1">
              <w:rPr>
                <w:rFonts w:ascii="Arial" w:hAnsi="Arial" w:eastAsia="Arial" w:cs="Arial"/>
                <w:color w:val="FF0000"/>
                <w:rPrChange w:author="SLAVÍK Lukáš, Ing." w:date="2021-11-04T10:37:07.9780143" w:id="1334088911">
                  <w:rPr>
                    <w:rFonts w:cs="Arial"/>
                    <w:bCs/>
                    <w:color w:val="FF0000"/>
                    <w:szCs w:val="20"/>
                  </w:rPr>
                </w:rPrChange>
              </w:rPr>
              <w:t>&lt;jméno a příjmení&gt;</w:t>
            </w:r>
          </w:p>
        </w:tc>
        <w:tc>
          <w:tcPr>
            <w:tcW w:w="898" w:type="pct"/>
            <w:shd w:val="clear" w:color="auto" w:fill="auto"/>
            <w:tcMar/>
          </w:tcPr>
          <w:p w:rsidRPr="003F5FB0" w:rsidR="00AF4DD9" w:rsidP="55E026C1" w:rsidRDefault="00AF4DD9" w14:paraId="4282F4BB" w14:textId="77777777" w14:noSpellErr="1">
            <w:pPr>
              <w:spacing w:before="40" w:after="40"/>
              <w:jc w:val="left"/>
              <w:rPr>
                <w:rFonts w:ascii="Arial" w:hAnsi="Arial" w:eastAsia="Arial" w:cs="Arial"/>
                <w:color w:val="FF0000"/>
                <w:rPrChange w:author="SLAVÍK Lukáš, Ing." w:date="2021-11-04T10:37:07.9780143" w:id="2039900393">
                  <w:rPr>
                    <w:rFonts w:cs="Arial"/>
                    <w:bCs/>
                    <w:color w:val="FF0000"/>
                    <w:szCs w:val="20"/>
                  </w:rPr>
                </w:rPrChange>
              </w:rPr>
              <w:pPrChange w:author="SLAVÍK Lukáš, Ing." w:date="2021-11-04T10:37:07.9780143" w:id="1247577683">
                <w:pPr>
                  <w:jc w:val="left"/>
                </w:pPr>
              </w:pPrChange>
            </w:pPr>
            <w:r w:rsidRPr="55E026C1">
              <w:rPr>
                <w:rFonts w:ascii="Arial" w:hAnsi="Arial" w:eastAsia="Arial" w:cs="Arial"/>
                <w:color w:val="FF0000"/>
                <w:rPrChange w:author="SLAVÍK Lukáš, Ing." w:date="2021-11-04T10:37:07.9780143" w:id="1198000555">
                  <w:rPr>
                    <w:rFonts w:cs="Arial"/>
                    <w:bCs/>
                    <w:color w:val="FF0000"/>
                    <w:szCs w:val="20"/>
                  </w:rPr>
                </w:rPrChange>
              </w:rPr>
              <w:t>&lt;funkce&gt;</w:t>
            </w:r>
          </w:p>
        </w:tc>
        <w:tc>
          <w:tcPr>
            <w:tcW w:w="1026" w:type="pct"/>
            <w:gridSpan w:val="2"/>
            <w:shd w:val="clear" w:color="auto" w:fill="auto"/>
            <w:tcMar/>
            <w:tcPrChange w:author="SLAVÍK Lukáš, Ing." w:date="2021-11-04T10:37:07.9780143" w:id="2015771472">
              <w:tcPr>
                <w:tcW w:w="1026" w:type="pct"/>
                <w:gridSpan w:val="2"/>
                <w:shd w:val="clear" w:color="auto" w:fill="auto"/>
              </w:tcPr>
            </w:tcPrChange>
          </w:tcPr>
          <w:p w:rsidRPr="003F5FB0" w:rsidR="00AF4DD9" w:rsidP="55E026C1" w:rsidRDefault="00AF4DD9" w14:paraId="34F39528" w14:textId="77777777" w14:noSpellErr="1">
            <w:pPr>
              <w:spacing w:before="40" w:after="40"/>
              <w:jc w:val="left"/>
              <w:rPr>
                <w:rFonts w:ascii="Arial" w:hAnsi="Arial" w:eastAsia="Arial" w:cs="Arial"/>
                <w:color w:val="FF0000"/>
                <w:rPrChange w:author="SLAVÍK Lukáš, Ing." w:date="2021-11-04T10:37:07.9780143" w:id="526262607">
                  <w:rPr>
                    <w:rFonts w:cs="Arial"/>
                    <w:bCs/>
                    <w:color w:val="FF0000"/>
                    <w:szCs w:val="20"/>
                  </w:rPr>
                </w:rPrChange>
              </w:rPr>
              <w:pPrChange w:author="SLAVÍK Lukáš, Ing." w:date="2021-11-04T10:37:07.9780143" w:id="1823413726">
                <w:pPr>
                  <w:jc w:val="left"/>
                </w:pPr>
              </w:pPrChange>
            </w:pPr>
            <w:r w:rsidRPr="55E026C1">
              <w:rPr>
                <w:rFonts w:ascii="Arial" w:hAnsi="Arial" w:eastAsia="Arial" w:cs="Arial"/>
                <w:color w:val="FF0000"/>
                <w:rPrChange w:author="SLAVÍK Lukáš, Ing." w:date="2021-11-04T10:37:07.9780143" w:id="973339921">
                  <w:rPr>
                    <w:rFonts w:cs="Arial"/>
                    <w:bCs/>
                    <w:color w:val="FF0000"/>
                    <w:szCs w:val="20"/>
                  </w:rPr>
                </w:rPrChange>
              </w:rPr>
              <w:t>&lt;mail&gt;</w:t>
            </w:r>
          </w:p>
        </w:tc>
        <w:tc>
          <w:tcPr>
            <w:tcW w:w="1027" w:type="pct"/>
            <w:shd w:val="clear" w:color="auto" w:fill="auto"/>
            <w:tcMar/>
          </w:tcPr>
          <w:p w:rsidRPr="003F5FB0" w:rsidR="00AF4DD9" w:rsidP="55E026C1" w:rsidRDefault="00AF4DD9" w14:paraId="7FADF698" w14:textId="77777777" w14:noSpellErr="1">
            <w:pPr>
              <w:spacing w:before="40" w:after="40"/>
              <w:ind w:left="-8" w:right="793"/>
              <w:jc w:val="left"/>
              <w:rPr>
                <w:rFonts w:ascii="Arial" w:hAnsi="Arial" w:eastAsia="Arial" w:cs="Arial"/>
                <w:color w:val="FF0000"/>
                <w:rPrChange w:author="SLAVÍK Lukáš, Ing." w:date="2021-11-04T10:37:07.9780143" w:id="117063434">
                  <w:rPr>
                    <w:rFonts w:cs="Arial"/>
                    <w:bCs/>
                    <w:color w:val="FF0000"/>
                    <w:szCs w:val="20"/>
                  </w:rPr>
                </w:rPrChange>
              </w:rPr>
              <w:pPrChange w:author="SLAVÍK Lukáš, Ing." w:date="2021-11-04T10:37:07.9780143" w:id="2101916927">
                <w:pPr>
                  <w:ind w:left="-8" w:right="793"/>
                  <w:jc w:val="left"/>
                </w:pPr>
              </w:pPrChange>
            </w:pPr>
            <w:r w:rsidRPr="55E026C1">
              <w:rPr>
                <w:rFonts w:ascii="Arial" w:hAnsi="Arial" w:eastAsia="Arial" w:cs="Arial"/>
                <w:color w:val="FF0000"/>
                <w:rPrChange w:author="SLAVÍK Lukáš, Ing." w:date="2021-11-04T10:37:07.9780143" w:id="111323860">
                  <w:rPr>
                    <w:rFonts w:cs="Arial"/>
                    <w:bCs/>
                    <w:color w:val="FF0000"/>
                    <w:szCs w:val="20"/>
                  </w:rPr>
                </w:rPrChange>
              </w:rPr>
              <w:t>&lt;telefon&gt;</w:t>
            </w:r>
          </w:p>
        </w:tc>
      </w:tr>
      <w:tr w:rsidRPr="00BF5681" w:rsidR="00AF4DD9" w:rsidTr="55E026C1" w14:paraId="58CC3806" w14:textId="77777777">
        <w:trPr>
          <w:trHeight w:val="19"/>
        </w:trPr>
        <w:tc>
          <w:tcPr>
            <w:tcW w:w="1280" w:type="pct"/>
            <w:shd w:val="clear" w:color="auto" w:fill="D9D9D9" w:themeFill="background1" w:themeFillShade="D9"/>
            <w:tcMar/>
          </w:tcPr>
          <w:p w:rsidRPr="005B060A" w:rsidR="00AF4DD9" w:rsidP="55E026C1" w:rsidRDefault="00AF4DD9" w14:paraId="7F3C2D95" w14:textId="77777777" w14:noSpellErr="1">
            <w:pPr>
              <w:spacing w:before="40" w:after="40"/>
              <w:jc w:val="left"/>
              <w:rPr>
                <w:rFonts w:ascii="Arial" w:hAnsi="Arial" w:eastAsia="Arial" w:cs="Arial"/>
                <w:b w:val="1"/>
                <w:bCs w:val="1"/>
                <w:rPrChange w:author="SLAVÍK Lukáš, Ing." w:date="2021-11-04T10:37:07.9780143" w:id="1367793211">
                  <w:rPr>
                    <w:rFonts w:cs="Arial"/>
                    <w:b/>
                    <w:szCs w:val="20"/>
                  </w:rPr>
                </w:rPrChange>
              </w:rPr>
              <w:pPrChange w:author="SLAVÍK Lukáš, Ing." w:date="2021-11-04T10:37:07.9780143" w:id="2110661666">
                <w:pPr>
                  <w:jc w:val="left"/>
                </w:pPr>
              </w:pPrChange>
            </w:pPr>
            <w:r w:rsidRPr="55E026C1">
              <w:rPr>
                <w:rFonts w:ascii="Arial" w:hAnsi="Arial" w:eastAsia="Arial" w:cs="Arial"/>
                <w:b w:val="1"/>
                <w:bCs w:val="1"/>
                <w:rPrChange w:author="SLAVÍK Lukáš, Ing." w:date="2021-11-04T10:37:07.9780143" w:id="1976103481">
                  <w:rPr>
                    <w:rFonts w:cs="Arial"/>
                    <w:b/>
                    <w:szCs w:val="20"/>
                  </w:rPr>
                </w:rPrChange>
              </w:rPr>
              <w:t xml:space="preserve">Kontaktní osoba </w:t>
            </w:r>
            <w:r w:rsidRPr="55E026C1">
              <w:rPr>
                <w:rFonts w:ascii="Arial" w:hAnsi="Arial" w:eastAsia="Arial" w:cs="Arial"/>
                <w:b w:val="1"/>
                <w:bCs w:val="1"/>
                <w:rPrChange w:author="SLAVÍK Lukáš, Ing." w:date="2021-11-04T10:37:07.9780143" w:id="845606338">
                  <w:rPr>
                    <w:rFonts w:cs="Arial"/>
                    <w:b/>
                    <w:szCs w:val="20"/>
                  </w:rPr>
                </w:rPrChange>
              </w:rPr>
              <w:t>projektu</w:t>
            </w:r>
          </w:p>
        </w:tc>
        <w:tc>
          <w:tcPr>
            <w:tcW w:w="769" w:type="pct"/>
            <w:shd w:val="clear" w:color="auto" w:fill="auto"/>
            <w:tcMar/>
          </w:tcPr>
          <w:p w:rsidRPr="003F5FB0" w:rsidR="00AF4DD9" w:rsidP="55E026C1" w:rsidRDefault="00AF4DD9" w14:paraId="42AD9AD3" w14:textId="77777777" w14:noSpellErr="1">
            <w:pPr>
              <w:spacing w:before="40" w:after="40"/>
              <w:jc w:val="left"/>
              <w:rPr>
                <w:rFonts w:ascii="Arial" w:hAnsi="Arial" w:eastAsia="Arial" w:cs="Arial"/>
                <w:color w:val="FF0000"/>
                <w:rPrChange w:author="SLAVÍK Lukáš, Ing." w:date="2021-11-04T10:37:07.9780143" w:id="1653020226">
                  <w:rPr>
                    <w:rFonts w:cs="Arial"/>
                    <w:bCs/>
                    <w:color w:val="FF0000"/>
                    <w:szCs w:val="20"/>
                  </w:rPr>
                </w:rPrChange>
              </w:rPr>
              <w:pPrChange w:author="SLAVÍK Lukáš, Ing." w:date="2021-11-04T10:37:07.9780143" w:id="46126026">
                <w:pPr>
                  <w:jc w:val="left"/>
                </w:pPr>
              </w:pPrChange>
            </w:pPr>
            <w:r w:rsidRPr="55E026C1">
              <w:rPr>
                <w:rFonts w:ascii="Arial" w:hAnsi="Arial" w:eastAsia="Arial" w:cs="Arial"/>
                <w:color w:val="FF0000"/>
                <w:rPrChange w:author="SLAVÍK Lukáš, Ing." w:date="2021-11-04T10:37:07.9780143" w:id="1024774738">
                  <w:rPr>
                    <w:rFonts w:cs="Arial"/>
                    <w:bCs/>
                    <w:color w:val="FF0000"/>
                    <w:szCs w:val="20"/>
                  </w:rPr>
                </w:rPrChange>
              </w:rPr>
              <w:t>&lt;jméno a příjmení&gt;</w:t>
            </w:r>
          </w:p>
        </w:tc>
        <w:tc>
          <w:tcPr>
            <w:tcW w:w="898" w:type="pct"/>
            <w:shd w:val="clear" w:color="auto" w:fill="auto"/>
            <w:tcMar/>
          </w:tcPr>
          <w:p w:rsidRPr="003F5FB0" w:rsidR="00AF4DD9" w:rsidP="55E026C1" w:rsidRDefault="00AF4DD9" w14:paraId="1919677F" w14:textId="77777777" w14:noSpellErr="1">
            <w:pPr>
              <w:spacing w:before="40" w:after="40"/>
              <w:jc w:val="left"/>
              <w:rPr>
                <w:rFonts w:ascii="Arial" w:hAnsi="Arial" w:eastAsia="Arial" w:cs="Arial"/>
                <w:color w:val="FF0000"/>
                <w:rPrChange w:author="SLAVÍK Lukáš, Ing." w:date="2021-11-04T10:37:07.9780143" w:id="1947952913">
                  <w:rPr>
                    <w:rFonts w:cs="Arial"/>
                    <w:bCs/>
                    <w:color w:val="FF0000"/>
                    <w:szCs w:val="20"/>
                  </w:rPr>
                </w:rPrChange>
              </w:rPr>
              <w:pPrChange w:author="SLAVÍK Lukáš, Ing." w:date="2021-11-04T10:37:07.9780143" w:id="1181485836">
                <w:pPr>
                  <w:jc w:val="left"/>
                </w:pPr>
              </w:pPrChange>
            </w:pPr>
            <w:r w:rsidRPr="55E026C1">
              <w:rPr>
                <w:rFonts w:ascii="Arial" w:hAnsi="Arial" w:eastAsia="Arial" w:cs="Arial"/>
                <w:color w:val="FF0000"/>
                <w:rPrChange w:author="SLAVÍK Lukáš, Ing." w:date="2021-11-04T10:37:07.9780143" w:id="1067872869">
                  <w:rPr>
                    <w:rFonts w:cs="Arial"/>
                    <w:bCs/>
                    <w:color w:val="FF0000"/>
                    <w:szCs w:val="20"/>
                  </w:rPr>
                </w:rPrChange>
              </w:rPr>
              <w:t>&lt;funkce, případně organizace&gt;</w:t>
            </w:r>
          </w:p>
        </w:tc>
        <w:tc>
          <w:tcPr>
            <w:tcW w:w="1026" w:type="pct"/>
            <w:gridSpan w:val="2"/>
            <w:shd w:val="clear" w:color="auto" w:fill="auto"/>
            <w:tcMar/>
            <w:tcPrChange w:author="SLAVÍK Lukáš, Ing." w:date="2021-11-04T10:37:07.9780143" w:id="1724810865">
              <w:tcPr>
                <w:tcW w:w="1026" w:type="pct"/>
                <w:gridSpan w:val="2"/>
                <w:shd w:val="clear" w:color="auto" w:fill="auto"/>
              </w:tcPr>
            </w:tcPrChange>
          </w:tcPr>
          <w:p w:rsidRPr="003F5FB0" w:rsidR="00AF4DD9" w:rsidP="55E026C1" w:rsidRDefault="00AF4DD9" w14:paraId="7EA43A9D" w14:textId="77777777" w14:noSpellErr="1">
            <w:pPr>
              <w:spacing w:before="40" w:after="40"/>
              <w:jc w:val="left"/>
              <w:rPr>
                <w:rFonts w:ascii="Arial" w:hAnsi="Arial" w:eastAsia="Arial" w:cs="Arial"/>
                <w:color w:val="FF0000"/>
                <w:rPrChange w:author="SLAVÍK Lukáš, Ing." w:date="2021-11-04T10:37:07.9780143" w:id="297178285">
                  <w:rPr>
                    <w:rFonts w:cs="Arial"/>
                    <w:bCs/>
                    <w:color w:val="FF0000"/>
                    <w:szCs w:val="20"/>
                  </w:rPr>
                </w:rPrChange>
              </w:rPr>
              <w:pPrChange w:author="SLAVÍK Lukáš, Ing." w:date="2021-11-04T10:37:07.9780143" w:id="1442432492">
                <w:pPr>
                  <w:jc w:val="left"/>
                </w:pPr>
              </w:pPrChange>
            </w:pPr>
            <w:r w:rsidRPr="55E026C1">
              <w:rPr>
                <w:rFonts w:ascii="Arial" w:hAnsi="Arial" w:eastAsia="Arial" w:cs="Arial"/>
                <w:color w:val="FF0000"/>
                <w:rPrChange w:author="SLAVÍK Lukáš, Ing." w:date="2021-11-04T10:37:07.9780143" w:id="1938767042">
                  <w:rPr>
                    <w:rFonts w:cs="Arial"/>
                    <w:bCs/>
                    <w:color w:val="FF0000"/>
                    <w:szCs w:val="20"/>
                  </w:rPr>
                </w:rPrChange>
              </w:rPr>
              <w:t>&lt;mail&gt;</w:t>
            </w:r>
          </w:p>
        </w:tc>
        <w:tc>
          <w:tcPr>
            <w:tcW w:w="1027" w:type="pct"/>
            <w:shd w:val="clear" w:color="auto" w:fill="auto"/>
            <w:tcMar/>
          </w:tcPr>
          <w:p w:rsidRPr="003F5FB0" w:rsidR="00AF4DD9" w:rsidP="55E026C1" w:rsidRDefault="00AF4DD9" w14:paraId="7D69A42C" w14:textId="77777777" w14:noSpellErr="1">
            <w:pPr>
              <w:spacing w:before="40" w:after="40"/>
              <w:jc w:val="left"/>
              <w:rPr>
                <w:rFonts w:ascii="Arial" w:hAnsi="Arial" w:eastAsia="Arial" w:cs="Arial"/>
                <w:color w:val="FF0000"/>
                <w:rPrChange w:author="SLAVÍK Lukáš, Ing." w:date="2021-11-04T10:37:07.9780143" w:id="1455003316">
                  <w:rPr>
                    <w:rFonts w:cs="Arial"/>
                    <w:bCs/>
                    <w:color w:val="FF0000"/>
                    <w:szCs w:val="20"/>
                  </w:rPr>
                </w:rPrChange>
              </w:rPr>
              <w:pPrChange w:author="SLAVÍK Lukáš, Ing." w:date="2021-11-04T10:37:07.9780143" w:id="1227435857">
                <w:pPr>
                  <w:jc w:val="left"/>
                </w:pPr>
              </w:pPrChange>
            </w:pPr>
            <w:r w:rsidRPr="55E026C1">
              <w:rPr>
                <w:rFonts w:ascii="Arial" w:hAnsi="Arial" w:eastAsia="Arial" w:cs="Arial"/>
                <w:color w:val="FF0000"/>
                <w:rPrChange w:author="SLAVÍK Lukáš, Ing." w:date="2021-11-04T10:37:07.9780143" w:id="66397421">
                  <w:rPr>
                    <w:rFonts w:cs="Arial"/>
                    <w:bCs/>
                    <w:color w:val="FF0000"/>
                    <w:szCs w:val="20"/>
                  </w:rPr>
                </w:rPrChange>
              </w:rPr>
              <w:t>&lt;telefon&gt;</w:t>
            </w:r>
          </w:p>
        </w:tc>
      </w:tr>
      <w:tr w:rsidRPr="00BF5681" w:rsidR="00AF4DD9" w:rsidTr="55E026C1" w14:paraId="2FCF3452" w14:textId="77777777">
        <w:trPr>
          <w:trHeight w:val="19"/>
        </w:trPr>
        <w:tc>
          <w:tcPr>
            <w:tcW w:w="1280" w:type="pct"/>
            <w:shd w:val="clear" w:color="auto" w:fill="D9D9D9" w:themeFill="background1" w:themeFillShade="D9"/>
            <w:tcMar/>
          </w:tcPr>
          <w:p w:rsidRPr="005B060A" w:rsidR="00AF4DD9" w:rsidP="55E026C1" w:rsidRDefault="00AF4DD9" w14:paraId="2D8E2AC1" w14:textId="77777777" w14:noSpellErr="1">
            <w:pPr>
              <w:spacing w:before="40" w:after="40"/>
              <w:jc w:val="left"/>
              <w:rPr>
                <w:rFonts w:ascii="Arial" w:hAnsi="Arial" w:eastAsia="Arial" w:cs="Arial"/>
                <w:b w:val="1"/>
                <w:bCs w:val="1"/>
                <w:rPrChange w:author="SLAVÍK Lukáš, Ing." w:date="2021-11-04T10:37:07.9780143" w:id="907228718">
                  <w:rPr>
                    <w:rFonts w:cs="Arial"/>
                    <w:b/>
                    <w:szCs w:val="20"/>
                  </w:rPr>
                </w:rPrChange>
              </w:rPr>
              <w:pPrChange w:author="SLAVÍK Lukáš, Ing." w:date="2021-11-04T10:37:07.9780143" w:id="1283050729">
                <w:pPr>
                  <w:jc w:val="left"/>
                </w:pPr>
              </w:pPrChange>
            </w:pPr>
            <w:r w:rsidRPr="55E026C1">
              <w:rPr>
                <w:rFonts w:ascii="Arial" w:hAnsi="Arial" w:eastAsia="Arial" w:cs="Arial"/>
                <w:b w:val="1"/>
                <w:bCs w:val="1"/>
                <w:rPrChange w:author="SLAVÍK Lukáš, Ing." w:date="2021-11-04T10:37:07.9780143" w:id="1046417410">
                  <w:rPr>
                    <w:rFonts w:cs="Arial"/>
                    <w:b/>
                    <w:szCs w:val="20"/>
                  </w:rPr>
                </w:rPrChange>
              </w:rPr>
              <w:t xml:space="preserve">Architekt </w:t>
            </w:r>
            <w:r w:rsidRPr="55E026C1">
              <w:rPr>
                <w:rFonts w:ascii="Arial" w:hAnsi="Arial" w:eastAsia="Arial" w:cs="Arial"/>
                <w:b w:val="1"/>
                <w:bCs w:val="1"/>
                <w:rPrChange w:author="SLAVÍK Lukáš, Ing." w:date="2021-11-04T10:37:07.9780143" w:id="792969823">
                  <w:rPr>
                    <w:rFonts w:cs="Arial"/>
                    <w:b/>
                    <w:szCs w:val="20"/>
                  </w:rPr>
                </w:rPrChange>
              </w:rPr>
              <w:t>projektu</w:t>
            </w:r>
          </w:p>
        </w:tc>
        <w:tc>
          <w:tcPr>
            <w:tcW w:w="769" w:type="pct"/>
            <w:shd w:val="clear" w:color="auto" w:fill="auto"/>
            <w:tcMar/>
          </w:tcPr>
          <w:p w:rsidRPr="003F5FB0" w:rsidR="00AF4DD9" w:rsidP="55E026C1" w:rsidRDefault="00AF4DD9" w14:paraId="420AE928" w14:textId="77777777" w14:noSpellErr="1">
            <w:pPr>
              <w:spacing w:before="40" w:after="40"/>
              <w:jc w:val="left"/>
              <w:rPr>
                <w:rFonts w:ascii="Arial" w:hAnsi="Arial" w:eastAsia="Arial" w:cs="Arial"/>
                <w:color w:val="FF0000"/>
                <w:rPrChange w:author="SLAVÍK Lukáš, Ing." w:date="2021-11-04T10:37:07.9780143" w:id="1794195886">
                  <w:rPr>
                    <w:rFonts w:cs="Arial"/>
                    <w:bCs/>
                    <w:color w:val="FF0000"/>
                    <w:szCs w:val="20"/>
                  </w:rPr>
                </w:rPrChange>
              </w:rPr>
              <w:pPrChange w:author="SLAVÍK Lukáš, Ing." w:date="2021-11-04T10:37:07.9780143" w:id="1184123883">
                <w:pPr>
                  <w:jc w:val="left"/>
                </w:pPr>
              </w:pPrChange>
            </w:pPr>
            <w:r w:rsidRPr="55E026C1">
              <w:rPr>
                <w:rFonts w:ascii="Arial" w:hAnsi="Arial" w:eastAsia="Arial" w:cs="Arial"/>
                <w:color w:val="FF0000"/>
                <w:rPrChange w:author="SLAVÍK Lukáš, Ing." w:date="2021-11-04T10:37:07.9780143" w:id="971479322">
                  <w:rPr>
                    <w:rFonts w:cs="Arial"/>
                    <w:bCs/>
                    <w:color w:val="FF0000"/>
                    <w:szCs w:val="20"/>
                  </w:rPr>
                </w:rPrChange>
              </w:rPr>
              <w:t>&lt;jméno a příjmení&gt;</w:t>
            </w:r>
          </w:p>
        </w:tc>
        <w:tc>
          <w:tcPr>
            <w:tcW w:w="898" w:type="pct"/>
            <w:shd w:val="clear" w:color="auto" w:fill="auto"/>
            <w:tcMar/>
          </w:tcPr>
          <w:p w:rsidRPr="003F5FB0" w:rsidR="00AF4DD9" w:rsidP="55E026C1" w:rsidRDefault="00AF4DD9" w14:paraId="379F8277" w14:textId="77777777" w14:noSpellErr="1">
            <w:pPr>
              <w:spacing w:before="40" w:after="40"/>
              <w:jc w:val="left"/>
              <w:rPr>
                <w:rFonts w:ascii="Arial" w:hAnsi="Arial" w:eastAsia="Arial" w:cs="Arial"/>
                <w:color w:val="FF0000"/>
                <w:rPrChange w:author="SLAVÍK Lukáš, Ing." w:date="2021-11-04T10:37:07.9780143" w:id="1065470708">
                  <w:rPr>
                    <w:rFonts w:cs="Arial"/>
                    <w:bCs/>
                    <w:color w:val="FF0000"/>
                    <w:szCs w:val="20"/>
                  </w:rPr>
                </w:rPrChange>
              </w:rPr>
              <w:pPrChange w:author="SLAVÍK Lukáš, Ing." w:date="2021-11-04T10:37:07.9780143" w:id="497434255">
                <w:pPr>
                  <w:jc w:val="left"/>
                </w:pPr>
              </w:pPrChange>
            </w:pPr>
            <w:r w:rsidRPr="55E026C1">
              <w:rPr>
                <w:rFonts w:ascii="Arial" w:hAnsi="Arial" w:eastAsia="Arial" w:cs="Arial"/>
                <w:color w:val="FF0000"/>
                <w:rPrChange w:author="SLAVÍK Lukáš, Ing." w:date="2021-11-04T10:37:07.9780143" w:id="449608304">
                  <w:rPr>
                    <w:rFonts w:cs="Arial"/>
                    <w:bCs/>
                    <w:color w:val="FF0000"/>
                    <w:szCs w:val="20"/>
                  </w:rPr>
                </w:rPrChange>
              </w:rPr>
              <w:t>&lt;funkce, případně organizace&gt;</w:t>
            </w:r>
          </w:p>
        </w:tc>
        <w:tc>
          <w:tcPr>
            <w:tcW w:w="1026" w:type="pct"/>
            <w:gridSpan w:val="2"/>
            <w:shd w:val="clear" w:color="auto" w:fill="auto"/>
            <w:tcMar/>
            <w:tcPrChange w:author="SLAVÍK Lukáš, Ing." w:date="2021-11-04T10:37:07.9780143" w:id="1205316111">
              <w:tcPr>
                <w:tcW w:w="1026" w:type="pct"/>
                <w:gridSpan w:val="2"/>
                <w:shd w:val="clear" w:color="auto" w:fill="auto"/>
              </w:tcPr>
            </w:tcPrChange>
          </w:tcPr>
          <w:p w:rsidRPr="003F5FB0" w:rsidR="00AF4DD9" w:rsidP="55E026C1" w:rsidRDefault="00AF4DD9" w14:paraId="7D5CEE63" w14:textId="77777777" w14:noSpellErr="1">
            <w:pPr>
              <w:spacing w:before="40" w:after="40"/>
              <w:jc w:val="left"/>
              <w:rPr>
                <w:rFonts w:ascii="Arial" w:hAnsi="Arial" w:eastAsia="Arial" w:cs="Arial"/>
                <w:color w:val="FF0000"/>
                <w:rPrChange w:author="SLAVÍK Lukáš, Ing." w:date="2021-11-04T10:37:07.9780143" w:id="55939091">
                  <w:rPr>
                    <w:rFonts w:cs="Arial"/>
                    <w:bCs/>
                    <w:color w:val="FF0000"/>
                    <w:szCs w:val="20"/>
                  </w:rPr>
                </w:rPrChange>
              </w:rPr>
              <w:pPrChange w:author="SLAVÍK Lukáš, Ing." w:date="2021-11-04T10:37:07.9780143" w:id="1876666973">
                <w:pPr>
                  <w:jc w:val="left"/>
                </w:pPr>
              </w:pPrChange>
            </w:pPr>
            <w:r w:rsidRPr="55E026C1">
              <w:rPr>
                <w:rFonts w:ascii="Arial" w:hAnsi="Arial" w:eastAsia="Arial" w:cs="Arial"/>
                <w:color w:val="FF0000"/>
                <w:rPrChange w:author="SLAVÍK Lukáš, Ing." w:date="2021-11-04T10:37:07.9780143" w:id="137037528">
                  <w:rPr>
                    <w:rFonts w:cs="Arial"/>
                    <w:bCs/>
                    <w:color w:val="FF0000"/>
                    <w:szCs w:val="20"/>
                  </w:rPr>
                </w:rPrChange>
              </w:rPr>
              <w:t>&lt;mail&gt;</w:t>
            </w:r>
          </w:p>
        </w:tc>
        <w:tc>
          <w:tcPr>
            <w:tcW w:w="1027" w:type="pct"/>
            <w:shd w:val="clear" w:color="auto" w:fill="auto"/>
            <w:tcMar/>
          </w:tcPr>
          <w:p w:rsidRPr="003F5FB0" w:rsidR="00AF4DD9" w:rsidP="55E026C1" w:rsidRDefault="00AF4DD9" w14:paraId="71324007" w14:textId="77777777" w14:noSpellErr="1">
            <w:pPr>
              <w:spacing w:before="40" w:after="40"/>
              <w:jc w:val="left"/>
              <w:rPr>
                <w:rFonts w:ascii="Arial" w:hAnsi="Arial" w:eastAsia="Arial" w:cs="Arial"/>
                <w:color w:val="FF0000"/>
                <w:rPrChange w:author="SLAVÍK Lukáš, Ing." w:date="2021-11-04T10:37:07.9780143" w:id="85442145">
                  <w:rPr>
                    <w:rFonts w:cs="Arial"/>
                    <w:bCs/>
                    <w:color w:val="FF0000"/>
                    <w:szCs w:val="20"/>
                  </w:rPr>
                </w:rPrChange>
              </w:rPr>
              <w:pPrChange w:author="SLAVÍK Lukáš, Ing." w:date="2021-11-04T10:37:07.9780143" w:id="1158529348">
                <w:pPr>
                  <w:jc w:val="left"/>
                </w:pPr>
              </w:pPrChange>
            </w:pPr>
            <w:r w:rsidRPr="55E026C1">
              <w:rPr>
                <w:rFonts w:ascii="Arial" w:hAnsi="Arial" w:eastAsia="Arial" w:cs="Arial"/>
                <w:color w:val="FF0000"/>
                <w:rPrChange w:author="SLAVÍK Lukáš, Ing." w:date="2021-11-04T10:37:07.9780143" w:id="2127522510">
                  <w:rPr>
                    <w:rFonts w:cs="Arial"/>
                    <w:bCs/>
                    <w:color w:val="FF0000"/>
                    <w:szCs w:val="20"/>
                  </w:rPr>
                </w:rPrChange>
              </w:rPr>
              <w:t>&lt;telefon&gt;</w:t>
            </w:r>
          </w:p>
        </w:tc>
      </w:tr>
      <w:tr w:rsidRPr="00BF5681" w:rsidR="00AF4DD9" w:rsidTr="55E026C1" w14:paraId="7B19D95A" w14:textId="77777777">
        <w:trPr>
          <w:trHeight w:val="19"/>
        </w:trPr>
        <w:tc>
          <w:tcPr>
            <w:tcW w:w="5000" w:type="pct"/>
            <w:gridSpan w:val="6"/>
            <w:shd w:val="clear" w:color="auto" w:fill="D9D9D9" w:themeFill="background1" w:themeFillShade="D9"/>
            <w:tcMar/>
            <w:tcPrChange w:author="SLAVÍK Lukáš, Ing." w:date="2021-11-04T10:37:07.9780143" w:id="21041903">
              <w:tcPr>
                <w:tcW w:w="5000" w:type="pct"/>
                <w:gridSpan w:val="6"/>
                <w:shd w:val="clear" w:color="auto" w:fill="D9D9D9" w:themeFill="background1" w:themeFillShade="D9"/>
              </w:tcPr>
            </w:tcPrChange>
          </w:tcPr>
          <w:p w:rsidRPr="005B060A" w:rsidR="00AF4DD9" w:rsidP="55E026C1" w:rsidRDefault="001138B0" w14:paraId="3B16F74B" w14:textId="28849AFC" w14:noSpellErr="1">
            <w:pPr>
              <w:spacing w:before="40" w:after="40"/>
              <w:jc w:val="left"/>
              <w:rPr>
                <w:rFonts w:ascii="Arial" w:hAnsi="Arial" w:eastAsia="Arial" w:cs="Arial"/>
                <w:rPrChange w:author="SLAVÍK Lukáš, Ing." w:date="2021-11-04T10:37:07.9780143" w:id="60377578">
                  <w:rPr>
                    <w:rFonts w:cs="Arial"/>
                    <w:bCs/>
                    <w:szCs w:val="20"/>
                  </w:rPr>
                </w:rPrChange>
              </w:rPr>
              <w:pPrChange w:author="SLAVÍK Lukáš, Ing." w:date="2021-11-04T10:37:07.9780143" w:id="1829403747">
                <w:pPr>
                  <w:jc w:val="left"/>
                </w:pPr>
              </w:pPrChange>
            </w:pPr>
            <w:r w:rsidRPr="55E026C1">
              <w:rPr>
                <w:rFonts w:ascii="Arial" w:hAnsi="Arial" w:eastAsia="Arial" w:cs="Arial"/>
                <w:b w:val="1"/>
                <w:bCs w:val="1"/>
                <w:rPrChange w:author="SLAVÍK Lukáš, Ing." w:date="2021-11-04T10:37:07.9780143" w:id="247002929">
                  <w:rPr>
                    <w:rFonts w:cs="Arial"/>
                    <w:b/>
                    <w:szCs w:val="20"/>
                  </w:rPr>
                </w:rPrChange>
              </w:rPr>
              <w:t>Verze předkládaných / doplněných žádost</w:t>
            </w:r>
            <w:r w:rsidRPr="55E026C1">
              <w:rPr>
                <w:rFonts w:ascii="Arial" w:hAnsi="Arial" w:eastAsia="Arial" w:cs="Arial"/>
                <w:b w:val="1"/>
                <w:bCs w:val="1"/>
                <w:rPrChange w:author="SLAVÍK Lukáš, Ing." w:date="2021-11-04T10:37:07.9780143" w:id="1682434468">
                  <w:rPr>
                    <w:rFonts w:cs="Arial"/>
                    <w:b/>
                    <w:szCs w:val="20"/>
                  </w:rPr>
                </w:rPrChange>
              </w:rPr>
              <w:t>í o stanovisko</w:t>
            </w:r>
            <w:r w:rsidRPr="55E026C1">
              <w:rPr>
                <w:rFonts w:ascii="Arial" w:hAnsi="Arial" w:eastAsia="Arial" w:cs="Arial"/>
                <w:b w:val="1"/>
                <w:bCs w:val="1"/>
                <w:rPrChange w:author="SLAVÍK Lukáš, Ing." w:date="2021-11-04T10:37:07.9780143" w:id="2014272095">
                  <w:rPr>
                    <w:rFonts w:cs="Arial"/>
                    <w:b/>
                    <w:bCs/>
                    <w:szCs w:val="20"/>
                  </w:rPr>
                </w:rPrChange>
              </w:rPr>
              <w:t xml:space="preserve">, </w:t>
            </w:r>
            <w:r w:rsidRPr="55E026C1">
              <w:rPr>
                <w:rFonts w:ascii="Arial" w:hAnsi="Arial" w:eastAsia="Arial" w:cs="Arial"/>
                <w:b w:val="1"/>
                <w:bCs w:val="1"/>
                <w:rPrChange w:author="SLAVÍK Lukáš, Ing." w:date="2021-11-04T10:37:07.9780143" w:id="260984397">
                  <w:rPr>
                    <w:rFonts w:cs="Arial"/>
                    <w:b/>
                    <w:bCs/>
                    <w:szCs w:val="20"/>
                  </w:rPr>
                </w:rPrChange>
              </w:rPr>
              <w:t xml:space="preserve">data jejich předložení a jejich </w:t>
            </w:r>
            <w:r w:rsidRPr="55E026C1">
              <w:rPr>
                <w:rFonts w:ascii="Arial" w:hAnsi="Arial" w:eastAsia="Arial" w:cs="Arial"/>
                <w:b w:val="1"/>
                <w:bCs w:val="1"/>
                <w:rPrChange w:author="SLAVÍK Lukáš, Ing." w:date="2021-11-04T10:37:07.9780143" w:id="669338387">
                  <w:rPr>
                    <w:rFonts w:cs="Arial"/>
                    <w:b/>
                    <w:bCs/>
                    <w:szCs w:val="20"/>
                  </w:rPr>
                </w:rPrChange>
              </w:rPr>
              <w:t>čísla jednací</w:t>
            </w:r>
          </w:p>
        </w:tc>
      </w:tr>
      <w:tr w:rsidRPr="00A00A0E" w:rsidR="00AF4DD9" w:rsidTr="55E026C1" w14:paraId="1D8B5C81" w14:textId="77777777">
        <w:trPr>
          <w:trHeight w:val="19"/>
        </w:trPr>
        <w:tc>
          <w:tcPr>
            <w:tcW w:w="1280" w:type="pct"/>
            <w:shd w:val="clear" w:color="auto" w:fill="D9D9D9" w:themeFill="background1" w:themeFillShade="D9"/>
            <w:tcMar/>
          </w:tcPr>
          <w:p w:rsidRPr="00A00A0E" w:rsidR="00AF4DD9" w:rsidDel="00A00A0E" w:rsidP="55E026C1" w:rsidRDefault="00AF4DD9" w14:paraId="29B43B1F" w14:textId="77777777" w14:noSpellErr="1">
            <w:pPr>
              <w:spacing w:before="40" w:after="40"/>
              <w:jc w:val="left"/>
              <w:rPr>
                <w:rFonts w:ascii="Arial" w:hAnsi="Arial" w:eastAsia="Arial" w:cs="Arial"/>
                <w:b w:val="1"/>
                <w:bCs w:val="1"/>
                <w:rPrChange w:author="SLAVÍK Lukáš, Ing." w:date="2021-11-04T10:37:07.9780143" w:id="1742722108">
                  <w:rPr>
                    <w:rFonts w:cs="Arial"/>
                    <w:b/>
                    <w:szCs w:val="20"/>
                  </w:rPr>
                </w:rPrChange>
              </w:rPr>
              <w:pPrChange w:author="SLAVÍK Lukáš, Ing." w:date="2021-11-04T10:37:07.9780143" w:id="1952628838">
                <w:pPr>
                  <w:jc w:val="left"/>
                </w:pPr>
              </w:pPrChange>
            </w:pPr>
            <w:r w:rsidRPr="55E026C1">
              <w:rPr>
                <w:rFonts w:ascii="Arial" w:hAnsi="Arial" w:eastAsia="Arial" w:cs="Arial"/>
                <w:b w:val="1"/>
                <w:bCs w:val="1"/>
                <w:rPrChange w:author="SLAVÍK Lukáš, Ing." w:date="2021-11-04T10:37:07.9780143" w:id="1533619645">
                  <w:rPr>
                    <w:rFonts w:cs="Arial"/>
                    <w:b/>
                    <w:szCs w:val="20"/>
                  </w:rPr>
                </w:rPrChange>
              </w:rPr>
              <w:t xml:space="preserve">Číslo </w:t>
            </w:r>
            <w:r w:rsidRPr="55E026C1">
              <w:rPr>
                <w:rFonts w:ascii="Arial" w:hAnsi="Arial" w:eastAsia="Arial" w:cs="Arial"/>
                <w:b w:val="1"/>
                <w:bCs w:val="1"/>
                <w:rPrChange w:author="SLAVÍK Lukáš, Ing." w:date="2021-11-04T10:37:07.9780143" w:id="1354421643">
                  <w:rPr>
                    <w:rFonts w:cs="Arial"/>
                    <w:b/>
                    <w:szCs w:val="20"/>
                  </w:rPr>
                </w:rPrChange>
              </w:rPr>
              <w:t xml:space="preserve">předkládané </w:t>
            </w:r>
            <w:r w:rsidRPr="55E026C1">
              <w:rPr>
                <w:rFonts w:ascii="Arial" w:hAnsi="Arial" w:eastAsia="Arial" w:cs="Arial"/>
                <w:b w:val="1"/>
                <w:bCs w:val="1"/>
                <w:rPrChange w:author="SLAVÍK Lukáš, Ing." w:date="2021-11-04T10:37:07.9780143" w:id="818872741">
                  <w:rPr>
                    <w:rFonts w:cs="Arial"/>
                    <w:b/>
                    <w:szCs w:val="20"/>
                  </w:rPr>
                </w:rPrChange>
              </w:rPr>
              <w:t>verze</w:t>
            </w:r>
            <w:r w:rsidRPr="55E026C1">
              <w:rPr>
                <w:rFonts w:ascii="Arial" w:hAnsi="Arial" w:eastAsia="Arial" w:cs="Arial"/>
                <w:b w:val="1"/>
                <w:bCs w:val="1"/>
                <w:rPrChange w:author="SLAVÍK Lukáš, Ing." w:date="2021-11-04T10:37:07.9780143" w:id="1406717160">
                  <w:rPr>
                    <w:rFonts w:cs="Arial"/>
                    <w:b/>
                    <w:szCs w:val="20"/>
                  </w:rPr>
                </w:rPrChange>
              </w:rPr>
              <w:t>:</w:t>
            </w:r>
          </w:p>
        </w:tc>
        <w:tc>
          <w:tcPr>
            <w:tcW w:w="1924" w:type="pct"/>
            <w:gridSpan w:val="3"/>
            <w:shd w:val="clear" w:color="auto" w:fill="D9D9D9" w:themeFill="background1" w:themeFillShade="D9"/>
            <w:tcMar/>
            <w:tcPrChange w:author="SLAVÍK Lukáš, Ing." w:date="2021-11-04T10:37:07.9780143" w:id="1949374051">
              <w:tcPr>
                <w:tcW w:w="1924" w:type="pct"/>
                <w:gridSpan w:val="3"/>
                <w:shd w:val="clear" w:color="auto" w:fill="D9D9D9" w:themeFill="background1" w:themeFillShade="D9"/>
              </w:tcPr>
            </w:tcPrChange>
          </w:tcPr>
          <w:p w:rsidRPr="00A00A0E" w:rsidR="00AF4DD9" w:rsidDel="00A00A0E" w:rsidP="55E026C1" w:rsidRDefault="00AF4DD9" w14:paraId="024CDD9F" w14:textId="77777777" w14:noSpellErr="1">
            <w:pPr>
              <w:spacing w:before="40" w:after="40"/>
              <w:jc w:val="left"/>
              <w:rPr>
                <w:rFonts w:ascii="Arial" w:hAnsi="Arial" w:eastAsia="Arial" w:cs="Arial"/>
                <w:b w:val="1"/>
                <w:bCs w:val="1"/>
                <w:rPrChange w:author="SLAVÍK Lukáš, Ing." w:date="2021-11-04T10:37:07.9780143" w:id="776996316">
                  <w:rPr>
                    <w:rFonts w:cs="Arial"/>
                    <w:b/>
                    <w:szCs w:val="20"/>
                  </w:rPr>
                </w:rPrChange>
              </w:rPr>
              <w:pPrChange w:author="SLAVÍK Lukáš, Ing." w:date="2021-11-04T10:37:07.9780143" w:id="1465837684">
                <w:pPr>
                  <w:jc w:val="left"/>
                </w:pPr>
              </w:pPrChange>
            </w:pPr>
            <w:r w:rsidRPr="55E026C1">
              <w:rPr>
                <w:rFonts w:ascii="Arial" w:hAnsi="Arial" w:eastAsia="Arial" w:cs="Arial"/>
                <w:b w:val="1"/>
                <w:bCs w:val="1"/>
                <w:rPrChange w:author="SLAVÍK Lukáš, Ing." w:date="2021-11-04T10:37:07.9780143" w:id="1665820252">
                  <w:rPr>
                    <w:rFonts w:cs="Arial"/>
                    <w:b/>
                    <w:szCs w:val="20"/>
                  </w:rPr>
                </w:rPrChange>
              </w:rPr>
              <w:t>Datum předložení</w:t>
            </w:r>
            <w:r w:rsidRPr="55E026C1">
              <w:rPr>
                <w:rFonts w:ascii="Arial" w:hAnsi="Arial" w:eastAsia="Arial" w:cs="Arial"/>
                <w:b w:val="1"/>
                <w:bCs w:val="1"/>
                <w:rPrChange w:author="SLAVÍK Lukáš, Ing." w:date="2021-11-04T10:37:07.9780143" w:id="1446310397">
                  <w:rPr>
                    <w:rFonts w:cs="Arial"/>
                    <w:b/>
                    <w:szCs w:val="20"/>
                  </w:rPr>
                </w:rPrChange>
              </w:rPr>
              <w:t>:</w:t>
            </w:r>
          </w:p>
        </w:tc>
        <w:tc>
          <w:tcPr>
            <w:tcW w:w="1796" w:type="pct"/>
            <w:gridSpan w:val="2"/>
            <w:shd w:val="clear" w:color="auto" w:fill="D9D9D9" w:themeFill="background1" w:themeFillShade="D9"/>
            <w:tcMar/>
            <w:tcPrChange w:author="SLAVÍK Lukáš, Ing." w:date="2021-11-04T10:37:07.9780143" w:id="1357318363">
              <w:tcPr>
                <w:tcW w:w="1796" w:type="pct"/>
                <w:gridSpan w:val="2"/>
                <w:shd w:val="clear" w:color="auto" w:fill="D9D9D9" w:themeFill="background1" w:themeFillShade="D9"/>
              </w:tcPr>
            </w:tcPrChange>
          </w:tcPr>
          <w:p w:rsidRPr="003F5FB0" w:rsidR="00AF4DD9" w:rsidP="55E026C1" w:rsidRDefault="00AF4DD9" w14:paraId="52E7B158" w14:textId="2A98ED83">
            <w:pPr>
              <w:spacing w:before="40" w:after="40"/>
              <w:jc w:val="left"/>
              <w:rPr>
                <w:rFonts w:ascii="Arial" w:hAnsi="Arial" w:eastAsia="Arial" w:cs="Arial"/>
                <w:b w:val="1"/>
                <w:bCs w:val="1"/>
                <w:rPrChange w:author="SLAVÍK Lukáš, Ing." w:date="2021-11-04T10:37:07.9780143" w:id="183669328">
                  <w:rPr>
                    <w:rFonts w:cs="Arial"/>
                    <w:b/>
                    <w:szCs w:val="20"/>
                  </w:rPr>
                </w:rPrChange>
              </w:rPr>
              <w:pPrChange w:author="SLAVÍK Lukáš, Ing." w:date="2021-11-04T10:37:07.9780143" w:id="1661053362">
                <w:pPr>
                  <w:jc w:val="left"/>
                </w:pPr>
              </w:pPrChange>
            </w:pPr>
            <w:r w:rsidRPr="55E026C1">
              <w:rPr>
                <w:rFonts w:ascii="Arial" w:hAnsi="Arial" w:eastAsia="Arial" w:cs="Arial"/>
                <w:b w:val="1"/>
                <w:bCs w:val="1"/>
                <w:rPrChange w:author="SLAVÍK Lukáš, Ing." w:date="2021-11-04T10:37:07.9780143" w:id="818866198">
                  <w:rPr>
                    <w:rFonts w:cs="Arial"/>
                    <w:b/>
                    <w:szCs w:val="20"/>
                  </w:rPr>
                </w:rPrChange>
              </w:rPr>
              <w:t xml:space="preserve">Verze předložena pod </w:t>
            </w:r>
            <w:proofErr w:type="spellStart"/>
            <w:r w:rsidRPr="55E026C1">
              <w:rPr>
                <w:rFonts w:ascii="Arial" w:hAnsi="Arial" w:eastAsia="Arial" w:cs="Arial"/>
                <w:b w:val="1"/>
                <w:bCs w:val="1"/>
                <w:rPrChange w:author="SLAVÍK Lukáš, Ing." w:date="2021-11-04T10:37:07.9780143" w:id="1004624159">
                  <w:rPr>
                    <w:rFonts w:cs="Arial"/>
                    <w:b/>
                    <w:szCs w:val="20"/>
                  </w:rPr>
                </w:rPrChange>
              </w:rPr>
              <w:t>Čj</w:t>
            </w:r>
            <w:proofErr w:type="spellEnd"/>
            <w:r w:rsidRPr="55E026C1">
              <w:rPr>
                <w:rFonts w:ascii="Arial" w:hAnsi="Arial" w:eastAsia="Arial" w:cs="Arial"/>
                <w:b w:val="1"/>
                <w:bCs w:val="1"/>
                <w:rPrChange w:author="SLAVÍK Lukáš, Ing." w:date="2021-11-04T10:37:07.9780143" w:id="1198894099">
                  <w:rPr>
                    <w:rFonts w:cs="Arial"/>
                    <w:b/>
                    <w:szCs w:val="20"/>
                  </w:rPr>
                </w:rPrChange>
              </w:rPr>
              <w:t>,:</w:t>
            </w:r>
          </w:p>
        </w:tc>
      </w:tr>
      <w:tr w:rsidRPr="00BF5681" w:rsidR="00AF4DD9" w:rsidTr="55E026C1" w14:paraId="19293389" w14:textId="77777777">
        <w:trPr>
          <w:trHeight w:val="19"/>
        </w:trPr>
        <w:tc>
          <w:tcPr>
            <w:tcW w:w="1280" w:type="pct"/>
            <w:shd w:val="clear" w:color="auto" w:fill="auto"/>
            <w:tcMar/>
          </w:tcPr>
          <w:p w:rsidRPr="005B060A" w:rsidR="00AF4DD9" w:rsidDel="00A00A0E" w:rsidP="00C37272" w:rsidRDefault="00AF4DD9" w14:paraId="06688B0C" w14:textId="77777777">
            <w:pPr>
              <w:spacing w:before="40" w:after="40"/>
              <w:jc w:val="left"/>
              <w:rPr>
                <w:rFonts w:cs="Arial"/>
                <w:b/>
                <w:szCs w:val="20"/>
              </w:rPr>
            </w:pPr>
          </w:p>
        </w:tc>
        <w:tc>
          <w:tcPr>
            <w:tcW w:w="1924" w:type="pct"/>
            <w:gridSpan w:val="3"/>
            <w:shd w:val="clear" w:color="auto" w:fill="auto"/>
            <w:tcMar/>
            <w:tcPrChange w:author="SLAVÍK Lukáš, Ing." w:date="2021-11-04T10:37:07.9780143" w:id="2106787677">
              <w:tcPr>
                <w:tcW w:w="1924" w:type="pct"/>
                <w:gridSpan w:val="3"/>
                <w:shd w:val="clear" w:color="auto" w:fill="auto"/>
              </w:tcPr>
            </w:tcPrChange>
          </w:tcPr>
          <w:p w:rsidRPr="005B060A" w:rsidR="00AF4DD9" w:rsidDel="00A00A0E" w:rsidP="00C37272" w:rsidRDefault="00AF4DD9" w14:paraId="73AAF817" w14:textId="77777777">
            <w:pPr>
              <w:spacing w:before="40" w:after="40"/>
              <w:jc w:val="left"/>
              <w:rPr>
                <w:rFonts w:cs="Arial"/>
                <w:b/>
                <w:szCs w:val="20"/>
              </w:rPr>
            </w:pPr>
          </w:p>
        </w:tc>
        <w:tc>
          <w:tcPr>
            <w:tcW w:w="1796" w:type="pct"/>
            <w:gridSpan w:val="2"/>
            <w:shd w:val="clear" w:color="auto" w:fill="auto"/>
            <w:tcMar/>
            <w:tcPrChange w:author="SLAVÍK Lukáš, Ing." w:date="2021-11-04T10:37:07.9780143" w:id="1155585971">
              <w:tcPr>
                <w:tcW w:w="1796" w:type="pct"/>
                <w:gridSpan w:val="2"/>
                <w:shd w:val="clear" w:color="auto" w:fill="auto"/>
              </w:tcPr>
            </w:tcPrChange>
          </w:tcPr>
          <w:p w:rsidRPr="005B060A" w:rsidR="00AF4DD9" w:rsidP="00C37272" w:rsidRDefault="00AF4DD9" w14:paraId="702366BC" w14:textId="77777777">
            <w:pPr>
              <w:spacing w:before="40" w:after="40"/>
              <w:jc w:val="left"/>
              <w:rPr>
                <w:rFonts w:cs="Arial"/>
                <w:bCs/>
                <w:szCs w:val="20"/>
              </w:rPr>
            </w:pPr>
          </w:p>
        </w:tc>
      </w:tr>
      <w:tr w:rsidRPr="00BF5681" w:rsidR="0087212E" w:rsidTr="55E026C1" w14:paraId="10A42B08" w14:textId="77777777">
        <w:trPr>
          <w:trHeight w:val="19"/>
        </w:trPr>
        <w:tc>
          <w:tcPr>
            <w:tcW w:w="1280" w:type="pct"/>
            <w:shd w:val="clear" w:color="auto" w:fill="auto"/>
            <w:tcMar/>
          </w:tcPr>
          <w:p w:rsidRPr="005B060A" w:rsidR="0087212E" w:rsidDel="00A00A0E" w:rsidP="00C37272" w:rsidRDefault="0087212E" w14:paraId="57A7DF8E" w14:textId="77777777">
            <w:pPr>
              <w:spacing w:before="40" w:after="40"/>
              <w:jc w:val="left"/>
              <w:rPr>
                <w:rFonts w:cs="Arial"/>
                <w:b/>
                <w:szCs w:val="20"/>
              </w:rPr>
            </w:pPr>
          </w:p>
        </w:tc>
        <w:tc>
          <w:tcPr>
            <w:tcW w:w="1924" w:type="pct"/>
            <w:gridSpan w:val="3"/>
            <w:shd w:val="clear" w:color="auto" w:fill="auto"/>
            <w:tcMar/>
            <w:tcPrChange w:author="SLAVÍK Lukáš, Ing." w:date="2021-11-04T10:37:07.9780143" w:id="988293562">
              <w:tcPr>
                <w:tcW w:w="1924" w:type="pct"/>
                <w:gridSpan w:val="3"/>
                <w:shd w:val="clear" w:color="auto" w:fill="auto"/>
              </w:tcPr>
            </w:tcPrChange>
          </w:tcPr>
          <w:p w:rsidRPr="005B060A" w:rsidR="0087212E" w:rsidDel="00A00A0E" w:rsidP="00C37272" w:rsidRDefault="0087212E" w14:paraId="5E3837E8" w14:textId="77777777">
            <w:pPr>
              <w:spacing w:before="40" w:after="40"/>
              <w:jc w:val="left"/>
              <w:rPr>
                <w:rFonts w:cs="Arial"/>
                <w:b/>
                <w:szCs w:val="20"/>
              </w:rPr>
            </w:pPr>
          </w:p>
        </w:tc>
        <w:tc>
          <w:tcPr>
            <w:tcW w:w="1796" w:type="pct"/>
            <w:gridSpan w:val="2"/>
            <w:shd w:val="clear" w:color="auto" w:fill="auto"/>
            <w:tcMar/>
            <w:tcPrChange w:author="SLAVÍK Lukáš, Ing." w:date="2021-11-04T10:37:07.9780143" w:id="930835341">
              <w:tcPr>
                <w:tcW w:w="1796" w:type="pct"/>
                <w:gridSpan w:val="2"/>
                <w:shd w:val="clear" w:color="auto" w:fill="auto"/>
              </w:tcPr>
            </w:tcPrChange>
          </w:tcPr>
          <w:p w:rsidRPr="005B060A" w:rsidR="0087212E" w:rsidP="00C37272" w:rsidRDefault="0087212E" w14:paraId="2DC599A5" w14:textId="77777777">
            <w:pPr>
              <w:spacing w:before="40" w:after="40"/>
              <w:jc w:val="left"/>
              <w:rPr>
                <w:rFonts w:cs="Arial"/>
                <w:bCs/>
                <w:szCs w:val="20"/>
              </w:rPr>
            </w:pPr>
          </w:p>
        </w:tc>
      </w:tr>
      <w:tr w:rsidRPr="00BF5681" w:rsidR="004B73B7" w:rsidTr="55E026C1" w14:paraId="5CA646AD" w14:textId="77777777">
        <w:trPr>
          <w:trHeight w:val="19"/>
        </w:trPr>
        <w:tc>
          <w:tcPr>
            <w:tcW w:w="1280" w:type="pct"/>
            <w:shd w:val="clear" w:color="auto" w:fill="auto"/>
            <w:tcMar/>
          </w:tcPr>
          <w:p w:rsidRPr="005B060A" w:rsidR="004B73B7" w:rsidDel="00A00A0E" w:rsidP="00C37272" w:rsidRDefault="004B73B7" w14:paraId="3D192E9E" w14:textId="77777777">
            <w:pPr>
              <w:spacing w:before="40" w:after="40"/>
              <w:jc w:val="left"/>
              <w:rPr>
                <w:rFonts w:cs="Arial"/>
                <w:b/>
                <w:szCs w:val="20"/>
              </w:rPr>
            </w:pPr>
          </w:p>
        </w:tc>
        <w:tc>
          <w:tcPr>
            <w:tcW w:w="1924" w:type="pct"/>
            <w:gridSpan w:val="3"/>
            <w:shd w:val="clear" w:color="auto" w:fill="auto"/>
            <w:tcMar/>
            <w:tcPrChange w:author="SLAVÍK Lukáš, Ing." w:date="2021-11-04T10:37:07.9780143" w:id="1892013822">
              <w:tcPr>
                <w:tcW w:w="1924" w:type="pct"/>
                <w:gridSpan w:val="3"/>
                <w:shd w:val="clear" w:color="auto" w:fill="auto"/>
              </w:tcPr>
            </w:tcPrChange>
          </w:tcPr>
          <w:p w:rsidRPr="005B060A" w:rsidR="004B73B7" w:rsidDel="00A00A0E" w:rsidP="00C37272" w:rsidRDefault="004B73B7" w14:paraId="0A1E42C9" w14:textId="77777777">
            <w:pPr>
              <w:spacing w:before="40" w:after="40"/>
              <w:jc w:val="left"/>
              <w:rPr>
                <w:rFonts w:cs="Arial"/>
                <w:b/>
                <w:szCs w:val="20"/>
              </w:rPr>
            </w:pPr>
          </w:p>
        </w:tc>
        <w:tc>
          <w:tcPr>
            <w:tcW w:w="1796" w:type="pct"/>
            <w:gridSpan w:val="2"/>
            <w:shd w:val="clear" w:color="auto" w:fill="auto"/>
            <w:tcMar/>
            <w:tcPrChange w:author="SLAVÍK Lukáš, Ing." w:date="2021-11-04T10:37:07.9780143" w:id="1452302510">
              <w:tcPr>
                <w:tcW w:w="1796" w:type="pct"/>
                <w:gridSpan w:val="2"/>
                <w:shd w:val="clear" w:color="auto" w:fill="auto"/>
              </w:tcPr>
            </w:tcPrChange>
          </w:tcPr>
          <w:p w:rsidRPr="005B060A" w:rsidR="004B73B7" w:rsidP="00C37272" w:rsidRDefault="004B73B7" w14:paraId="45F4D543" w14:textId="77777777">
            <w:pPr>
              <w:spacing w:before="40" w:after="40"/>
              <w:jc w:val="left"/>
              <w:rPr>
                <w:rFonts w:cs="Arial"/>
                <w:bCs/>
                <w:szCs w:val="20"/>
              </w:rPr>
            </w:pPr>
          </w:p>
        </w:tc>
      </w:tr>
      <w:tr w:rsidRPr="00BF5681" w:rsidR="0087212E" w:rsidTr="55E026C1" w14:paraId="0ED0CCE5" w14:textId="77777777">
        <w:trPr>
          <w:trHeight w:val="19"/>
        </w:trPr>
        <w:tc>
          <w:tcPr>
            <w:tcW w:w="1280" w:type="pct"/>
            <w:shd w:val="clear" w:color="auto" w:fill="auto"/>
            <w:tcMar/>
          </w:tcPr>
          <w:p w:rsidRPr="005B060A" w:rsidR="0087212E" w:rsidDel="00A00A0E" w:rsidP="00C37272" w:rsidRDefault="0087212E" w14:paraId="63D0C160" w14:textId="77777777">
            <w:pPr>
              <w:spacing w:before="40" w:after="40"/>
              <w:jc w:val="left"/>
              <w:rPr>
                <w:rFonts w:cs="Arial"/>
                <w:b/>
                <w:szCs w:val="20"/>
              </w:rPr>
            </w:pPr>
          </w:p>
        </w:tc>
        <w:tc>
          <w:tcPr>
            <w:tcW w:w="1924" w:type="pct"/>
            <w:gridSpan w:val="3"/>
            <w:shd w:val="clear" w:color="auto" w:fill="auto"/>
            <w:tcMar/>
            <w:tcPrChange w:author="SLAVÍK Lukáš, Ing." w:date="2021-11-04T10:37:07.9780143" w:id="1744772002">
              <w:tcPr>
                <w:tcW w:w="1924" w:type="pct"/>
                <w:gridSpan w:val="3"/>
                <w:shd w:val="clear" w:color="auto" w:fill="auto"/>
              </w:tcPr>
            </w:tcPrChange>
          </w:tcPr>
          <w:p w:rsidRPr="005B060A" w:rsidR="0087212E" w:rsidDel="00A00A0E" w:rsidP="00C37272" w:rsidRDefault="0087212E" w14:paraId="5A976314" w14:textId="77777777">
            <w:pPr>
              <w:spacing w:before="40" w:after="40"/>
              <w:jc w:val="left"/>
              <w:rPr>
                <w:rFonts w:cs="Arial"/>
                <w:b/>
                <w:szCs w:val="20"/>
              </w:rPr>
            </w:pPr>
          </w:p>
        </w:tc>
        <w:tc>
          <w:tcPr>
            <w:tcW w:w="1796" w:type="pct"/>
            <w:gridSpan w:val="2"/>
            <w:shd w:val="clear" w:color="auto" w:fill="auto"/>
            <w:tcMar/>
            <w:tcPrChange w:author="SLAVÍK Lukáš, Ing." w:date="2021-11-04T10:37:07.9780143" w:id="1853324897">
              <w:tcPr>
                <w:tcW w:w="1796" w:type="pct"/>
                <w:gridSpan w:val="2"/>
                <w:shd w:val="clear" w:color="auto" w:fill="auto"/>
              </w:tcPr>
            </w:tcPrChange>
          </w:tcPr>
          <w:p w:rsidRPr="005B060A" w:rsidR="0087212E" w:rsidP="00C37272" w:rsidRDefault="0087212E" w14:paraId="7CC0E2FC" w14:textId="77777777">
            <w:pPr>
              <w:spacing w:before="40" w:after="40"/>
              <w:jc w:val="left"/>
              <w:rPr>
                <w:rFonts w:cs="Arial"/>
                <w:bCs/>
                <w:szCs w:val="20"/>
              </w:rPr>
            </w:pPr>
          </w:p>
        </w:tc>
      </w:tr>
    </w:tbl>
    <w:p w:rsidRPr="005B060A" w:rsidR="00AF4DD9" w:rsidP="00AF4DD9" w:rsidRDefault="00AF4DD9" w14:paraId="23858871" w14:textId="77777777">
      <w:pPr>
        <w:pStyle w:val="Bezmezer"/>
        <w:rPr>
          <w:rFonts w:ascii="Arial" w:hAnsi="Arial" w:cs="Arial"/>
        </w:rPr>
      </w:pPr>
      <w:bookmarkStart w:name="_Toc465074581" w:id="18"/>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8501"/>
        <w:gridCol w:w="2827"/>
      </w:tblGrid>
      <w:tr w:rsidRPr="00BF5681" w:rsidR="00AF4DD9" w:rsidTr="55E026C1" w14:paraId="50721DB3" w14:textId="77777777">
        <w:trPr>
          <w:trHeight w:val="20"/>
          <w:tblHeader/>
        </w:trPr>
        <w:tc>
          <w:tcPr>
            <w:tcW w:w="5000" w:type="pct"/>
            <w:gridSpan w:val="2"/>
            <w:shd w:val="clear" w:color="auto" w:fill="CEEBF3"/>
            <w:noWrap/>
            <w:tcMar/>
            <w:hideMark/>
            <w:tcPrChange w:author="SLAVÍK Lukáš, Ing." w:date="2021-11-04T10:37:07.9780143" w:id="1286132584">
              <w:tcPr>
                <w:tcW w:w="5000" w:type="pct"/>
                <w:gridSpan w:val="2"/>
                <w:shd w:val="clear" w:color="auto" w:fill="CEEBF3"/>
                <w:noWrap/>
                <w:hideMark/>
              </w:tcPr>
            </w:tcPrChange>
          </w:tcPr>
          <w:p w:rsidRPr="000C4BEA" w:rsidR="00AF4DD9" w:rsidP="55E026C1" w:rsidRDefault="00AF4DD9" w14:paraId="54D026EC" w14:textId="1937C082" w14:noSpellErr="1">
            <w:pPr>
              <w:spacing w:before="40" w:after="40"/>
              <w:rPr>
                <w:rFonts w:ascii="Arial" w:hAnsi="Arial" w:eastAsia="Arial" w:cs="Arial"/>
                <w:rPrChange w:author="SLAVÍK Lukáš, Ing." w:date="2021-11-04T10:37:07.9780143" w:id="1585343324">
                  <w:rPr>
                    <w:rFonts w:cs="Arial"/>
                  </w:rPr>
                </w:rPrChange>
              </w:rPr>
              <w:pPrChange w:author="SLAVÍK Lukáš, Ing." w:date="2021-11-04T10:37:07.9780143" w:id="439774243">
                <w:pPr/>
              </w:pPrChange>
            </w:pPr>
            <w:bookmarkStart w:name="_Toc22220526" w:id="19"/>
            <w:r w:rsidRPr="55E026C1">
              <w:rPr>
                <w:rFonts w:ascii="Arial" w:hAnsi="Arial" w:eastAsia="Arial" w:cs="Arial"/>
                <w:rPrChange w:author="SLAVÍK Lukáš, Ing." w:date="2021-11-04T10:37:07.9780143" w:id="1421390589">
                  <w:rPr>
                    <w:rFonts w:cs="Arial"/>
                  </w:rPr>
                </w:rPrChange>
              </w:rPr>
              <w:t xml:space="preserve">Tabulka </w:t>
            </w:r>
            <w:r w:rsidRPr="55E026C1">
              <w:rPr>
                <w:rPrChange w:author="SLAVÍK Lukáš, Ing." w:date="2021-11-04T10:37:07.9780143" w:id="1966878139">
                  <w:rPr>
                    <w:rFonts w:cs="Arial"/>
                  </w:rPr>
                </w:rPrChange>
              </w:rPr>
              <w:fldChar w:fldCharType="begin"/>
            </w:r>
            <w:r w:rsidRPr="000C4BEA">
              <w:rPr>
                <w:rFonts w:cs="Arial"/>
              </w:rPr>
              <w:instrText xml:space="preserve"> SEQ Tabulka \* ARABIC </w:instrText>
            </w:r>
            <w:r w:rsidRPr="000C4BEA">
              <w:rPr>
                <w:rFonts w:cs="Arial"/>
              </w:rPr>
              <w:fldChar w:fldCharType="separate"/>
            </w:r>
            <w:r w:rsidRPr="55E026C1" w:rsidR="00F45D72">
              <w:rPr>
                <w:rFonts w:ascii="Arial" w:hAnsi="Arial" w:eastAsia="Arial" w:cs="Arial"/>
                <w:noProof/>
                <w:rPrChange w:author="SLAVÍK Lukáš, Ing." w:date="2021-11-04T10:37:07.9780143" w:id="1920052495">
                  <w:rPr>
                    <w:rFonts w:cs="Arial"/>
                    <w:noProof/>
                  </w:rPr>
                </w:rPrChange>
              </w:rPr>
              <w:t>2</w:t>
            </w:r>
            <w:r w:rsidRPr="55E026C1">
              <w:rPr>
                <w:rPrChange w:author="SLAVÍK Lukáš, Ing." w:date="2021-11-04T10:37:07.9780143" w:id="1360647409">
                  <w:rPr>
                    <w:rFonts w:cs="Arial"/>
                    <w:noProof/>
                  </w:rPr>
                </w:rPrChange>
              </w:rPr>
              <w:fldChar w:fldCharType="end"/>
            </w:r>
            <w:r w:rsidRPr="55E026C1">
              <w:rPr>
                <w:rFonts w:ascii="Arial" w:hAnsi="Arial" w:eastAsia="Arial" w:cs="Arial"/>
                <w:rPrChange w:author="SLAVÍK Lukáš, Ing." w:date="2021-11-04T10:37:07.9780143" w:id="785433013">
                  <w:rPr>
                    <w:rFonts w:cs="Arial"/>
                  </w:rPr>
                </w:rPrChange>
              </w:rPr>
              <w:t xml:space="preserve">: </w:t>
            </w:r>
            <w:bookmarkStart w:name="_Hlk55412056" w:id="20"/>
            <w:r w:rsidRPr="55E026C1">
              <w:rPr>
                <w:rFonts w:ascii="Arial" w:hAnsi="Arial" w:eastAsia="Arial" w:cs="Arial"/>
                <w:b w:val="1"/>
                <w:bCs w:val="1"/>
                <w:rPrChange w:author="SLAVÍK Lukáš, Ing." w:date="2021-11-04T10:37:07.9780143" w:id="123631436">
                  <w:rPr>
                    <w:rFonts w:cs="Arial"/>
                    <w:b/>
                  </w:rPr>
                </w:rPrChange>
              </w:rPr>
              <w:t>Ž</w:t>
            </w:r>
            <w:r w:rsidRPr="55E026C1">
              <w:rPr>
                <w:rFonts w:ascii="Arial" w:hAnsi="Arial" w:eastAsia="Arial" w:cs="Arial"/>
                <w:b w:val="1"/>
                <w:bCs w:val="1"/>
                <w:rPrChange w:author="SLAVÍK Lukáš, Ing." w:date="2021-11-04T10:37:07.9780143" w:id="846851140">
                  <w:rPr>
                    <w:rFonts w:cs="Arial"/>
                    <w:b/>
                  </w:rPr>
                </w:rPrChange>
              </w:rPr>
              <w:t>ádost o stanovisko dle</w:t>
            </w:r>
            <w:bookmarkEnd w:id="20"/>
            <w:r w:rsidRPr="55E026C1">
              <w:rPr>
                <w:rFonts w:ascii="Arial" w:hAnsi="Arial" w:eastAsia="Arial" w:cs="Arial"/>
                <w:b w:val="1"/>
                <w:bCs w:val="1"/>
                <w:rPrChange w:author="SLAVÍK Lukáš, Ing." w:date="2021-11-04T10:37:07.9780143" w:id="1601130629">
                  <w:rPr>
                    <w:rFonts w:cs="Arial"/>
                    <w:b/>
                  </w:rPr>
                </w:rPrChange>
              </w:rPr>
              <w:t xml:space="preserve"> (důvod žádosti)</w:t>
            </w:r>
          </w:p>
        </w:tc>
      </w:tr>
      <w:tr w:rsidRPr="00BF5681" w:rsidR="00AF4DD9" w:rsidTr="55E026C1" w14:paraId="1EE810C4" w14:textId="77777777">
        <w:trPr>
          <w:trHeight w:val="274"/>
        </w:trPr>
        <w:tc>
          <w:tcPr>
            <w:tcW w:w="3752" w:type="pct"/>
            <w:shd w:val="clear" w:color="auto" w:fill="D9D9D9" w:themeFill="background1" w:themeFillShade="D9"/>
            <w:tcMar/>
          </w:tcPr>
          <w:p w:rsidRPr="005B060A" w:rsidR="00AF4DD9" w:rsidP="55E026C1" w:rsidRDefault="00AF4DD9" w14:paraId="44EA406E" w14:textId="77777777" w14:noSpellErr="1">
            <w:pPr>
              <w:spacing w:before="40" w:after="40"/>
              <w:jc w:val="left"/>
              <w:rPr>
                <w:rFonts w:ascii="Arial" w:hAnsi="Arial" w:eastAsia="Arial" w:cs="Arial"/>
                <w:b w:val="1"/>
                <w:bCs w:val="1"/>
                <w:rPrChange w:author="SLAVÍK Lukáš, Ing." w:date="2021-11-04T10:37:07.9780143" w:id="661684826">
                  <w:rPr>
                    <w:rFonts w:cs="Arial"/>
                    <w:b/>
                    <w:bCs/>
                    <w:szCs w:val="20"/>
                  </w:rPr>
                </w:rPrChange>
              </w:rPr>
              <w:pPrChange w:author="SLAVÍK Lukáš, Ing." w:date="2021-11-04T10:37:07.9780143" w:id="875607429">
                <w:pPr>
                  <w:jc w:val="left"/>
                </w:pPr>
              </w:pPrChange>
            </w:pPr>
            <w:r w:rsidRPr="55E026C1">
              <w:rPr>
                <w:rFonts w:ascii="Arial" w:hAnsi="Arial" w:eastAsia="Arial" w:cs="Arial"/>
                <w:b w:val="1"/>
                <w:bCs w:val="1"/>
                <w:rPrChange w:author="SLAVÍK Lukáš, Ing." w:date="2021-11-04T10:37:07.9780143" w:id="365251142">
                  <w:rPr>
                    <w:rFonts w:cs="Arial"/>
                    <w:b/>
                    <w:bCs/>
                    <w:szCs w:val="20"/>
                  </w:rPr>
                </w:rPrChange>
              </w:rPr>
              <w:t>Usnesení vlády č. 8</w:t>
            </w:r>
            <w:r w:rsidRPr="55E026C1">
              <w:rPr>
                <w:rFonts w:ascii="Arial" w:hAnsi="Arial" w:eastAsia="Arial" w:cs="Arial"/>
                <w:b w:val="1"/>
                <w:bCs w:val="1"/>
                <w:rPrChange w:author="SLAVÍK Lukáš, Ing." w:date="2021-11-04T10:37:07.9780143" w:id="1190374791">
                  <w:rPr>
                    <w:rFonts w:cs="Arial"/>
                    <w:b/>
                    <w:bCs/>
                    <w:szCs w:val="20"/>
                  </w:rPr>
                </w:rPrChange>
              </w:rPr>
              <w:t>6,</w:t>
            </w:r>
            <w:r w:rsidRPr="55E026C1">
              <w:rPr>
                <w:rFonts w:ascii="Arial" w:hAnsi="Arial" w:eastAsia="Arial" w:cs="Arial"/>
                <w:b w:val="1"/>
                <w:bCs w:val="1"/>
                <w:rPrChange w:author="SLAVÍK Lukáš, Ing." w:date="2021-11-04T10:37:07.9780143" w:id="1470232247">
                  <w:rPr>
                    <w:rFonts w:cs="Arial"/>
                    <w:b/>
                    <w:bCs/>
                    <w:szCs w:val="20"/>
                  </w:rPr>
                </w:rPrChange>
              </w:rPr>
              <w:t xml:space="preserve"> ze dne 2</w:t>
            </w:r>
            <w:r w:rsidRPr="55E026C1">
              <w:rPr>
                <w:rFonts w:ascii="Arial" w:hAnsi="Arial" w:eastAsia="Arial" w:cs="Arial"/>
                <w:b w:val="1"/>
                <w:bCs w:val="1"/>
                <w:rPrChange w:author="SLAVÍK Lukáš, Ing." w:date="2021-11-04T10:37:07.9780143" w:id="692289064">
                  <w:rPr>
                    <w:rFonts w:cs="Arial"/>
                    <w:b/>
                    <w:bCs/>
                    <w:szCs w:val="20"/>
                  </w:rPr>
                </w:rPrChange>
              </w:rPr>
              <w:t>7</w:t>
            </w:r>
            <w:r w:rsidRPr="55E026C1">
              <w:rPr>
                <w:rFonts w:ascii="Arial" w:hAnsi="Arial" w:eastAsia="Arial" w:cs="Arial"/>
                <w:b w:val="1"/>
                <w:bCs w:val="1"/>
                <w:rPrChange w:author="SLAVÍK Lukáš, Ing." w:date="2021-11-04T10:37:07.9780143" w:id="1403425707">
                  <w:rPr>
                    <w:rFonts w:cs="Arial"/>
                    <w:b/>
                    <w:bCs/>
                    <w:szCs w:val="20"/>
                  </w:rPr>
                </w:rPrChange>
              </w:rPr>
              <w:t>. </w:t>
            </w:r>
            <w:r w:rsidRPr="55E026C1">
              <w:rPr>
                <w:rFonts w:ascii="Arial" w:hAnsi="Arial" w:eastAsia="Arial" w:cs="Arial"/>
                <w:b w:val="1"/>
                <w:bCs w:val="1"/>
                <w:rPrChange w:author="SLAVÍK Lukáš, Ing." w:date="2021-11-04T10:37:07.9780143" w:id="618700923">
                  <w:rPr>
                    <w:rFonts w:cs="Arial"/>
                    <w:b/>
                    <w:bCs/>
                    <w:szCs w:val="20"/>
                  </w:rPr>
                </w:rPrChange>
              </w:rPr>
              <w:t>ledna</w:t>
            </w:r>
            <w:r w:rsidRPr="55E026C1">
              <w:rPr>
                <w:rFonts w:ascii="Arial" w:hAnsi="Arial" w:eastAsia="Arial" w:cs="Arial"/>
                <w:b w:val="1"/>
                <w:bCs w:val="1"/>
                <w:rPrChange w:author="SLAVÍK Lukáš, Ing." w:date="2021-11-04T10:37:07.9780143" w:id="757112341">
                  <w:rPr>
                    <w:rFonts w:cs="Arial"/>
                    <w:b/>
                    <w:bCs/>
                    <w:szCs w:val="20"/>
                  </w:rPr>
                </w:rPrChange>
              </w:rPr>
              <w:t xml:space="preserve"> 20</w:t>
            </w:r>
            <w:r w:rsidRPr="55E026C1">
              <w:rPr>
                <w:rFonts w:ascii="Arial" w:hAnsi="Arial" w:eastAsia="Arial" w:cs="Arial"/>
                <w:b w:val="1"/>
                <w:bCs w:val="1"/>
                <w:rPrChange w:author="SLAVÍK Lukáš, Ing." w:date="2021-11-04T10:37:07.9780143" w:id="1099670657">
                  <w:rPr>
                    <w:rFonts w:cs="Arial"/>
                    <w:b/>
                    <w:bCs/>
                    <w:szCs w:val="20"/>
                  </w:rPr>
                </w:rPrChange>
              </w:rPr>
              <w:t>20 (U86)</w:t>
            </w:r>
          </w:p>
        </w:tc>
        <w:tc>
          <w:tcPr>
            <w:tcW w:w="1248" w:type="pct"/>
            <w:shd w:val="clear" w:color="auto" w:fill="auto"/>
            <w:tcMar/>
          </w:tcPr>
          <w:p w:rsidRPr="003F7B0D" w:rsidR="00AF4DD9" w:rsidP="55E026C1" w:rsidRDefault="00AF4DD9" w14:paraId="69B6A515" w14:textId="77777777" w14:noSpellErr="1">
            <w:pPr>
              <w:spacing w:before="40" w:after="40"/>
              <w:jc w:val="center"/>
              <w:rPr>
                <w:rFonts w:ascii="Arial" w:hAnsi="Arial" w:eastAsia="Arial" w:cs="Arial"/>
                <w:b w:val="1"/>
                <w:bCs w:val="1"/>
                <w:i w:val="1"/>
                <w:iCs w:val="1"/>
                <w:color w:val="FF0000"/>
                <w:rPrChange w:author="SLAVÍK Lukáš, Ing." w:date="2021-11-04T10:37:07.9780143" w:id="1163901391">
                  <w:rPr>
                    <w:rFonts w:cs="Arial"/>
                    <w:b/>
                    <w:bCs/>
                    <w:i/>
                    <w:color w:val="FF0000"/>
                    <w:szCs w:val="20"/>
                  </w:rPr>
                </w:rPrChange>
              </w:rPr>
              <w:pPrChange w:author="SLAVÍK Lukáš, Ing." w:date="2021-11-04T10:37:07.9780143" w:id="1195592477">
                <w:pPr>
                  <w:jc w:val="center"/>
                </w:pPr>
              </w:pPrChange>
            </w:pPr>
            <w:r w:rsidRPr="55E026C1">
              <w:rPr>
                <w:rFonts w:ascii="Arial" w:hAnsi="Arial" w:eastAsia="Arial" w:cs="Arial"/>
                <w:b w:val="1"/>
                <w:bCs w:val="1"/>
                <w:i w:val="1"/>
                <w:iCs w:val="1"/>
                <w:color w:val="FF0000"/>
                <w:rPrChange w:author="SLAVÍK Lukáš, Ing." w:date="2021-11-04T10:37:07.9780143" w:id="339663150">
                  <w:rPr>
                    <w:rFonts w:cs="Arial"/>
                    <w:b/>
                    <w:bCs/>
                    <w:i/>
                    <w:color w:val="FF0000"/>
                    <w:szCs w:val="20"/>
                  </w:rPr>
                </w:rPrChange>
              </w:rPr>
              <w:t xml:space="preserve"> </w:t>
            </w:r>
            <w:sdt>
              <w:sdtPr>
                <w:rPr>
                  <w:rFonts w:cs="Arial"/>
                  <w:b/>
                  <w:bCs/>
                  <w:i/>
                  <w:color w:val="FF0000"/>
                  <w:szCs w:val="20"/>
                </w:rPr>
                <w:id w:val="-1333516749"/>
                <w:placeholder>
                  <w:docPart w:val="51600E9A12FB494D9E7C47A7AA164CBE"/>
                </w:placeholder>
                <w:showingPlcHdr/>
                <w:comboBox>
                  <w:listItem w:displayText="Ano" w:value="Ano"/>
                  <w:listItem w:displayText="Ne" w:value="Ne"/>
                </w:comboBox>
              </w:sdtPr>
              <w:sdtEndPr/>
              <w:sdtContent>
                <w:r w:rsidRPr="003F7B0D">
                  <w:rPr>
                    <w:rFonts w:cs="Arial"/>
                    <w:i/>
                    <w:color w:val="FF0000"/>
                  </w:rPr>
                  <w:t>Zvolte položku.</w:t>
                </w:r>
              </w:sdtContent>
            </w:sdt>
          </w:p>
        </w:tc>
      </w:tr>
      <w:tr w:rsidRPr="00BF5681" w:rsidR="00AF4DD9" w:rsidTr="55E026C1" w14:paraId="04F5B557" w14:textId="77777777">
        <w:trPr>
          <w:trHeight w:val="20"/>
        </w:trPr>
        <w:tc>
          <w:tcPr>
            <w:tcW w:w="3752" w:type="pct"/>
            <w:shd w:val="clear" w:color="auto" w:fill="D9D9D9" w:themeFill="background1" w:themeFillShade="D9"/>
            <w:tcMar/>
          </w:tcPr>
          <w:p w:rsidRPr="003F7B0D" w:rsidR="00AF4DD9" w:rsidP="55E026C1" w:rsidRDefault="00AF4DD9" w14:paraId="47D7E587" w14:textId="77777777">
            <w:pPr>
              <w:spacing w:before="40" w:after="40"/>
              <w:jc w:val="left"/>
              <w:rPr>
                <w:rFonts w:ascii="Arial" w:hAnsi="Arial" w:eastAsia="Arial" w:cs="Arial"/>
                <w:b w:val="1"/>
                <w:bCs w:val="1"/>
                <w:rPrChange w:author="SLAVÍK Lukáš, Ing." w:date="2021-11-04T10:37:07.9780143" w:id="1219567663">
                  <w:rPr>
                    <w:rFonts w:cs="Arial"/>
                    <w:b/>
                    <w:bCs/>
                    <w:szCs w:val="20"/>
                  </w:rPr>
                </w:rPrChange>
              </w:rPr>
              <w:pPrChange w:author="SLAVÍK Lukáš, Ing." w:date="2021-11-04T10:37:07.9780143" w:id="898568406">
                <w:pPr>
                  <w:jc w:val="left"/>
                </w:pPr>
              </w:pPrChange>
            </w:pPr>
            <w:r w:rsidRPr="55E026C1">
              <w:rPr>
                <w:rFonts w:ascii="Arial" w:hAnsi="Arial" w:eastAsia="Arial" w:cs="Arial"/>
                <w:b w:val="1"/>
                <w:bCs w:val="1"/>
                <w:rPrChange w:author="SLAVÍK Lukáš, Ing." w:date="2021-11-04T10:37:07.9780143" w:id="1498765140">
                  <w:rPr>
                    <w:rFonts w:cs="Arial"/>
                    <w:b/>
                    <w:bCs/>
                    <w:szCs w:val="20"/>
                  </w:rPr>
                </w:rPrChange>
              </w:rPr>
              <w:t>Zákona č. 365/2000 Sb., o informačních systémech veřejné správy, ve znění pozdějších předpisů</w:t>
            </w:r>
            <w:r w:rsidRPr="55E026C1">
              <w:rPr>
                <w:rFonts w:ascii="Arial" w:hAnsi="Arial" w:eastAsia="Arial" w:cs="Arial"/>
                <w:b w:val="1"/>
                <w:bCs w:val="1"/>
                <w:rPrChange w:author="SLAVÍK Lukáš, Ing." w:date="2021-11-04T10:37:07.9780143" w:id="353218733">
                  <w:rPr>
                    <w:rFonts w:cs="Arial"/>
                    <w:b/>
                    <w:bCs/>
                    <w:szCs w:val="20"/>
                  </w:rPr>
                </w:rPrChange>
              </w:rPr>
              <w:t xml:space="preserve"> (</w:t>
            </w:r>
            <w:proofErr w:type="spellStart"/>
            <w:r w:rsidRPr="55E026C1">
              <w:rPr>
                <w:rFonts w:ascii="Arial" w:hAnsi="Arial" w:eastAsia="Arial" w:cs="Arial"/>
                <w:b w:val="1"/>
                <w:bCs w:val="1"/>
                <w:rPrChange w:author="SLAVÍK Lukáš, Ing." w:date="2021-11-04T10:37:07.9780143" w:id="301680367">
                  <w:rPr>
                    <w:rFonts w:cs="Arial"/>
                    <w:b/>
                    <w:bCs/>
                    <w:szCs w:val="20"/>
                  </w:rPr>
                </w:rPrChange>
              </w:rPr>
              <w:t xml:space="preserve">ZoISVS</w:t>
            </w:r>
            <w:proofErr w:type="spellEnd"/>
            <w:r w:rsidRPr="55E026C1">
              <w:rPr>
                <w:rFonts w:ascii="Arial" w:hAnsi="Arial" w:eastAsia="Arial" w:cs="Arial"/>
                <w:b w:val="1"/>
                <w:bCs w:val="1"/>
                <w:rPrChange w:author="SLAVÍK Lukáš, Ing." w:date="2021-11-04T10:37:07.9780143" w:id="1661236063">
                  <w:rPr>
                    <w:rFonts w:cs="Arial"/>
                    <w:b/>
                    <w:bCs/>
                    <w:szCs w:val="20"/>
                  </w:rPr>
                </w:rPrChange>
              </w:rPr>
              <w:t xml:space="preserve">)</w:t>
            </w:r>
          </w:p>
        </w:tc>
        <w:tc>
          <w:tcPr>
            <w:tcW w:w="1248" w:type="pct"/>
            <w:shd w:val="clear" w:color="auto" w:fill="auto"/>
            <w:tcMar/>
          </w:tcPr>
          <w:sdt>
            <w:sdtPr>
              <w:rPr>
                <w:rFonts w:cs="Arial"/>
                <w:b/>
                <w:bCs/>
                <w:i/>
                <w:color w:val="FF0000"/>
                <w:szCs w:val="20"/>
              </w:rPr>
              <w:id w:val="-1174565590"/>
              <w:placeholder>
                <w:docPart w:val="F6909B33364749ADA055F7362E00DD1E"/>
              </w:placeholder>
              <w:showingPlcHdr/>
              <w:comboBox>
                <w:listItem w:displayText="Ano" w:value="Ano"/>
                <w:listItem w:displayText="Ne" w:value="Ne"/>
              </w:comboBox>
            </w:sdtPr>
            <w:sdtEndPr/>
            <w:sdtContent>
              <w:p w:rsidRPr="003F7B0D" w:rsidR="00AF4DD9" w:rsidP="00C37272" w:rsidRDefault="00AF4DD9" w14:paraId="408D39F8" w14:textId="77777777">
                <w:pPr>
                  <w:spacing w:before="40" w:after="40"/>
                  <w:jc w:val="center"/>
                  <w:rPr>
                    <w:rFonts w:cs="Arial"/>
                    <w:b/>
                    <w:bCs/>
                    <w:i/>
                    <w:color w:val="FF0000"/>
                    <w:szCs w:val="20"/>
                  </w:rPr>
                </w:pPr>
                <w:r w:rsidRPr="003F7B0D">
                  <w:rPr>
                    <w:rFonts w:cs="Arial"/>
                    <w:i/>
                    <w:color w:val="FF0000"/>
                  </w:rPr>
                  <w:t>Zvolte položku.</w:t>
                </w:r>
              </w:p>
            </w:sdtContent>
          </w:sdt>
        </w:tc>
      </w:tr>
      <w:tr w:rsidRPr="00BF5681" w:rsidR="00AF4DD9" w:rsidTr="55E026C1" w14:paraId="6A228688" w14:textId="77777777">
        <w:trPr>
          <w:trHeight w:val="20"/>
        </w:trPr>
        <w:tc>
          <w:tcPr>
            <w:tcW w:w="3752" w:type="pct"/>
            <w:shd w:val="clear" w:color="auto" w:fill="D9D9D9" w:themeFill="background1" w:themeFillShade="D9"/>
            <w:tcMar/>
          </w:tcPr>
          <w:p w:rsidRPr="003F7B0D" w:rsidR="00AF4DD9" w:rsidP="55E026C1" w:rsidRDefault="00AF4DD9" w14:paraId="613A80B4" w14:textId="77777777" w14:noSpellErr="1">
            <w:pPr>
              <w:spacing w:before="40" w:after="40"/>
              <w:jc w:val="left"/>
              <w:rPr>
                <w:rFonts w:ascii="Arial" w:hAnsi="Arial" w:eastAsia="Arial" w:cs="Arial"/>
                <w:b w:val="1"/>
                <w:bCs w:val="1"/>
                <w:rPrChange w:author="SLAVÍK Lukáš, Ing." w:date="2021-11-04T10:37:07.9780143" w:id="1893251404">
                  <w:rPr>
                    <w:rFonts w:cs="Arial"/>
                    <w:b/>
                    <w:bCs/>
                    <w:szCs w:val="20"/>
                  </w:rPr>
                </w:rPrChange>
              </w:rPr>
              <w:pPrChange w:author="SLAVÍK Lukáš, Ing." w:date="2021-11-04T10:37:07.9780143" w:id="85662988">
                <w:pPr>
                  <w:jc w:val="left"/>
                </w:pPr>
              </w:pPrChange>
            </w:pPr>
            <w:r w:rsidRPr="55E026C1">
              <w:rPr>
                <w:rFonts w:ascii="Arial" w:hAnsi="Arial" w:eastAsia="Arial" w:cs="Arial"/>
                <w:b w:val="1"/>
                <w:bCs w:val="1"/>
                <w:rPrChange w:author="SLAVÍK Lukáš, Ing." w:date="2021-11-04T10:37:07.9780143" w:id="1789089470">
                  <w:rPr>
                    <w:rFonts w:cs="Arial"/>
                    <w:b/>
                    <w:bCs/>
                    <w:szCs w:val="20"/>
                  </w:rPr>
                </w:rPrChange>
              </w:rPr>
              <w:t>V</w:t>
            </w:r>
            <w:r w:rsidRPr="55E026C1">
              <w:rPr>
                <w:rFonts w:ascii="Arial" w:hAnsi="Arial" w:eastAsia="Arial" w:cs="Arial"/>
                <w:b w:val="1"/>
                <w:bCs w:val="1"/>
                <w:rPrChange w:author="SLAVÍK Lukáš, Ing." w:date="2021-11-04T10:37:07.9780143" w:id="2049602780">
                  <w:rPr>
                    <w:rFonts w:cs="Arial"/>
                    <w:b/>
                    <w:bCs/>
                    <w:szCs w:val="20"/>
                  </w:rPr>
                </w:rPrChange>
              </w:rPr>
              <w:t>ýz</w:t>
            </w:r>
            <w:r w:rsidRPr="55E026C1">
              <w:rPr>
                <w:rFonts w:ascii="Arial" w:hAnsi="Arial" w:eastAsia="Arial" w:cs="Arial"/>
                <w:b w:val="1"/>
                <w:bCs w:val="1"/>
                <w:rPrChange w:author="SLAVÍK Lukáš, Ing." w:date="2021-11-04T10:37:07.9780143" w:id="1221584386">
                  <w:rPr>
                    <w:rFonts w:cs="Arial"/>
                    <w:b/>
                    <w:bCs/>
                    <w:szCs w:val="20"/>
                  </w:rPr>
                </w:rPrChange>
              </w:rPr>
              <w:t>vy</w:t>
            </w:r>
            <w:r w:rsidRPr="55E026C1">
              <w:rPr>
                <w:rFonts w:ascii="Arial" w:hAnsi="Arial" w:eastAsia="Arial" w:cs="Arial"/>
                <w:b w:val="1"/>
                <w:bCs w:val="1"/>
                <w:rPrChange w:author="SLAVÍK Lukáš, Ing." w:date="2021-11-04T10:37:07.9780143" w:id="1700875910">
                  <w:rPr>
                    <w:rFonts w:cs="Arial"/>
                    <w:b/>
                    <w:bCs/>
                    <w:szCs w:val="20"/>
                  </w:rPr>
                </w:rPrChange>
              </w:rPr>
              <w:t xml:space="preserve"> v Integrovaném regionálním operačním programu </w:t>
            </w:r>
            <w:r w:rsidRPr="55E026C1">
              <w:rPr>
                <w:rFonts w:ascii="Arial" w:hAnsi="Arial" w:eastAsia="Arial" w:cs="Arial"/>
                <w:rPrChange w:author="SLAVÍK Lukáš, Ing." w:date="2021-11-04T10:37:07.9780143" w:id="456589524">
                  <w:rPr>
                    <w:rFonts w:cs="Arial"/>
                    <w:bCs/>
                    <w:szCs w:val="20"/>
                  </w:rPr>
                </w:rPrChange>
              </w:rPr>
              <w:t>(IROP)</w:t>
            </w:r>
            <w:r w:rsidRPr="55E026C1">
              <w:rPr>
                <w:rFonts w:ascii="Arial" w:hAnsi="Arial" w:eastAsia="Arial" w:cs="Arial"/>
                <w:rPrChange w:author="SLAVÍK Lukáš, Ing." w:date="2021-11-04T10:37:07.9780143" w:id="531238249">
                  <w:rPr>
                    <w:rFonts w:cs="Arial"/>
                    <w:bCs/>
                    <w:szCs w:val="20"/>
                  </w:rPr>
                </w:rPrChange>
              </w:rPr>
              <w:t xml:space="preserve">, </w:t>
            </w:r>
            <w:r w:rsidRPr="55E026C1">
              <w:rPr>
                <w:rFonts w:ascii="Arial" w:hAnsi="Arial" w:eastAsia="Arial" w:cs="Arial"/>
                <w:b w:val="1"/>
                <w:bCs w:val="1"/>
                <w:rPrChange w:author="SLAVÍK Lukáš, Ing." w:date="2021-11-04T10:37:07.9780143" w:id="2129979559">
                  <w:rPr>
                    <w:rFonts w:cs="Arial"/>
                    <w:b/>
                    <w:bCs/>
                    <w:szCs w:val="20"/>
                  </w:rPr>
                </w:rPrChange>
              </w:rPr>
              <w:t>vypište číslo výzvy</w:t>
            </w:r>
          </w:p>
        </w:tc>
        <w:tc>
          <w:tcPr>
            <w:tcW w:w="1248" w:type="pct"/>
            <w:shd w:val="clear" w:color="auto" w:fill="auto"/>
            <w:tcMar/>
          </w:tcPr>
          <w:p w:rsidRPr="00C41E9A" w:rsidR="00AF4DD9" w:rsidP="55E026C1" w:rsidRDefault="00AF4DD9" w14:paraId="1C6858C7" w14:textId="77777777" w14:noSpellErr="1">
            <w:pPr>
              <w:spacing w:before="40" w:after="40"/>
              <w:jc w:val="center"/>
              <w:rPr>
                <w:rFonts w:ascii="Arial" w:hAnsi="Arial" w:eastAsia="Arial" w:cs="Arial"/>
                <w:i w:val="1"/>
                <w:iCs w:val="1"/>
                <w:color w:val="FF0000"/>
                <w:rPrChange w:author="SLAVÍK Lukáš, Ing." w:date="2021-11-04T10:37:07.9780143" w:id="1342206248">
                  <w:rPr>
                    <w:rFonts w:cs="Arial"/>
                    <w:bCs/>
                    <w:i/>
                    <w:color w:val="FF0000"/>
                    <w:szCs w:val="20"/>
                  </w:rPr>
                </w:rPrChange>
              </w:rPr>
              <w:pPrChange w:author="SLAVÍK Lukáš, Ing." w:date="2021-11-04T10:37:07.9780143" w:id="510467223">
                <w:pPr>
                  <w:jc w:val="center"/>
                </w:pPr>
              </w:pPrChange>
            </w:pPr>
            <w:r w:rsidRPr="55E026C1">
              <w:rPr>
                <w:rFonts w:ascii="Arial" w:hAnsi="Arial" w:eastAsia="Arial" w:cs="Arial"/>
                <w:i w:val="1"/>
                <w:iCs w:val="1"/>
                <w:color w:val="FF0000"/>
                <w:rPrChange w:author="SLAVÍK Lukáš, Ing." w:date="2021-11-04T10:37:07.9780143" w:id="2139046950">
                  <w:rPr>
                    <w:rFonts w:cs="Arial"/>
                    <w:bCs/>
                    <w:i/>
                    <w:color w:val="FF0000"/>
                    <w:szCs w:val="20"/>
                  </w:rPr>
                </w:rPrChange>
              </w:rPr>
              <w:t>&lt;číslo výzvy&gt;</w:t>
            </w:r>
          </w:p>
        </w:tc>
      </w:tr>
      <w:tr w:rsidRPr="00BF5681" w:rsidR="00AF4DD9" w:rsidTr="55E026C1" w14:paraId="425B402C" w14:textId="77777777">
        <w:trPr>
          <w:trHeight w:val="20"/>
        </w:trPr>
        <w:tc>
          <w:tcPr>
            <w:tcW w:w="3752" w:type="pct"/>
            <w:shd w:val="clear" w:color="auto" w:fill="D9D9D9" w:themeFill="background1" w:themeFillShade="D9"/>
            <w:tcMar/>
          </w:tcPr>
          <w:p w:rsidR="00AF4DD9" w:rsidP="55E026C1" w:rsidRDefault="00AF4DD9" w14:paraId="4990111B" w14:textId="77777777" w14:noSpellErr="1">
            <w:pPr>
              <w:spacing w:before="40" w:after="40"/>
              <w:jc w:val="left"/>
              <w:rPr>
                <w:rFonts w:ascii="Arial" w:hAnsi="Arial" w:eastAsia="Arial" w:cs="Arial"/>
                <w:b w:val="1"/>
                <w:bCs w:val="1"/>
                <w:rPrChange w:author="SLAVÍK Lukáš, Ing." w:date="2021-11-04T10:37:07.9780143" w:id="1566764482">
                  <w:rPr>
                    <w:rFonts w:cs="Arial"/>
                    <w:b/>
                    <w:bCs/>
                    <w:szCs w:val="20"/>
                  </w:rPr>
                </w:rPrChange>
              </w:rPr>
              <w:pPrChange w:author="SLAVÍK Lukáš, Ing." w:date="2021-11-04T10:37:07.9780143" w:id="759119856">
                <w:pPr>
                  <w:jc w:val="left"/>
                </w:pPr>
              </w:pPrChange>
            </w:pPr>
            <w:r w:rsidRPr="55E026C1">
              <w:rPr>
                <w:rFonts w:ascii="Arial" w:hAnsi="Arial" w:eastAsia="Arial" w:cs="Arial"/>
                <w:b w:val="1"/>
                <w:bCs w:val="1"/>
                <w:rPrChange w:author="SLAVÍK Lukáš, Ing." w:date="2021-11-04T10:37:07.9780143" w:id="1365219216">
                  <w:rPr>
                    <w:rFonts w:cs="Arial"/>
                    <w:b/>
                    <w:bCs/>
                    <w:szCs w:val="20"/>
                  </w:rPr>
                </w:rPrChange>
              </w:rPr>
              <w:t>Dobrovolná žádost o stanovisko</w:t>
            </w:r>
          </w:p>
        </w:tc>
        <w:tc>
          <w:tcPr>
            <w:tcW w:w="1248" w:type="pct"/>
            <w:shd w:val="clear" w:color="auto" w:fill="auto"/>
            <w:tcMar/>
          </w:tcPr>
          <w:p w:rsidRPr="00C41E9A" w:rsidR="00AF4DD9" w:rsidP="55E026C1" w:rsidRDefault="00594FA8" w14:paraId="36ED22C2" w14:textId="77777777" w14:noSpellErr="1">
            <w:pPr>
              <w:spacing w:before="40" w:after="40"/>
              <w:jc w:val="center"/>
              <w:rPr>
                <w:rFonts w:ascii="Arial" w:hAnsi="Arial" w:eastAsia="Arial" w:cs="Arial"/>
                <w:i w:val="1"/>
                <w:iCs w:val="1"/>
                <w:color w:val="FF0000"/>
                <w:rPrChange w:author="SLAVÍK Lukáš, Ing." w:date="2021-11-04T10:37:07.9780143" w:id="1965901833">
                  <w:rPr>
                    <w:rFonts w:cs="Arial"/>
                    <w:bCs/>
                    <w:i/>
                    <w:color w:val="FF0000"/>
                    <w:szCs w:val="20"/>
                  </w:rPr>
                </w:rPrChange>
              </w:rPr>
              <w:pPrChange w:author="SLAVÍK Lukáš, Ing." w:date="2021-11-04T10:37:07.9780143" w:id="470678571">
                <w:pPr>
                  <w:jc w:val="center"/>
                </w:pPr>
              </w:pPrChange>
            </w:pPr>
            <w:sdt>
              <w:sdtPr>
                <w:rPr>
                  <w:rFonts w:cs="Arial"/>
                  <w:b/>
                  <w:bCs/>
                  <w:i/>
                  <w:color w:val="FF0000"/>
                  <w:szCs w:val="20"/>
                </w:rPr>
                <w:id w:val="-1896574318"/>
                <w:placeholder>
                  <w:docPart w:val="C464A1C3BCD04E29ABD3FB33D5596E43"/>
                </w:placeholder>
                <w:showingPlcHdr/>
                <w:comboBox>
                  <w:listItem w:displayText="Ano" w:value="Ano"/>
                  <w:listItem w:displayText="Ne" w:value="Ne"/>
                </w:comboBox>
              </w:sdtPr>
              <w:sdtEndPr/>
              <w:sdtContent>
                <w:r w:rsidRPr="003F7B0D" w:rsidR="00AF4DD9">
                  <w:rPr>
                    <w:rFonts w:cs="Arial"/>
                    <w:i/>
                    <w:color w:val="FF0000"/>
                  </w:rPr>
                  <w:t>Zvolte položku.</w:t>
                </w:r>
              </w:sdtContent>
            </w:sdt>
          </w:p>
        </w:tc>
      </w:tr>
    </w:tbl>
    <w:p w:rsidRPr="00FD10A1" w:rsidR="00AF4DD9" w:rsidP="00AF4DD9" w:rsidRDefault="00AF4DD9" w14:paraId="41B9ADB4" w14:textId="77777777" w14:noSpellErr="1">
      <w:pPr>
        <w:pStyle w:val="MVHeading2"/>
        <w:jc w:val="left"/>
        <w:rPr/>
      </w:pPr>
      <w:r w:rsidRPr="00FD10A1">
        <w:rPr/>
        <w:t xml:space="preserve">Shrnutí charakteristik </w:t>
      </w:r>
      <w:r>
        <w:rPr/>
        <w:t>projektu</w:t>
      </w:r>
      <w:bookmarkEnd w:id="18"/>
      <w:bookmarkEnd w:id="19"/>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149"/>
        <w:gridCol w:w="2646"/>
        <w:gridCol w:w="2796"/>
        <w:gridCol w:w="909"/>
        <w:gridCol w:w="1910"/>
        <w:gridCol w:w="242"/>
        <w:gridCol w:w="2676"/>
      </w:tblGrid>
      <w:tr w:rsidRPr="00BF5681" w:rsidR="00AF4DD9" w:rsidTr="55E026C1" w14:paraId="2336328F" w14:textId="77777777">
        <w:trPr>
          <w:trHeight w:val="20"/>
          <w:tblHeader/>
        </w:trPr>
        <w:tc>
          <w:tcPr>
            <w:tcW w:w="5000" w:type="pct"/>
            <w:gridSpan w:val="7"/>
            <w:shd w:val="clear" w:color="auto" w:fill="CEEBF3"/>
            <w:noWrap/>
            <w:tcMar/>
            <w:hideMark/>
            <w:tcPrChange w:author="SLAVÍK Lukáš, Ing." w:date="2021-11-04T10:37:07.9780143" w:id="1819451587">
              <w:tcPr>
                <w:tcW w:w="5000" w:type="pct"/>
                <w:gridSpan w:val="7"/>
                <w:shd w:val="clear" w:color="auto" w:fill="CEEBF3"/>
                <w:noWrap/>
                <w:hideMark/>
              </w:tcPr>
            </w:tcPrChange>
          </w:tcPr>
          <w:p w:rsidRPr="000C4BEA" w:rsidR="00AF4DD9" w:rsidP="55E026C1" w:rsidRDefault="00AF4DD9" w14:paraId="0B49A471" w14:textId="0B4046DF" w14:noSpellErr="1">
            <w:pPr>
              <w:spacing w:before="40" w:after="40"/>
              <w:jc w:val="left"/>
              <w:rPr>
                <w:rFonts w:ascii="Arial" w:hAnsi="Arial" w:eastAsia="Arial" w:cs="Arial"/>
                <w:rPrChange w:author="SLAVÍK Lukáš, Ing." w:date="2021-11-04T10:37:07.9780143" w:id="977717468">
                  <w:rPr>
                    <w:rFonts w:cs="Arial"/>
                    <w:bCs/>
                    <w:szCs w:val="20"/>
                  </w:rPr>
                </w:rPrChange>
              </w:rPr>
              <w:pPrChange w:author="SLAVÍK Lukáš, Ing." w:date="2021-11-04T10:37:07.9780143" w:id="946469434">
                <w:pPr>
                  <w:jc w:val="left"/>
                </w:pPr>
              </w:pPrChange>
            </w:pPr>
            <w:bookmarkStart w:name="_Toc509581649" w:id="21"/>
            <w:bookmarkStart w:name="_Toc513797118" w:id="22"/>
            <w:r w:rsidRPr="55E026C1">
              <w:rPr>
                <w:rFonts w:ascii="Arial" w:hAnsi="Arial" w:eastAsia="Arial" w:cs="Arial"/>
                <w:rPrChange w:author="SLAVÍK Lukáš, Ing." w:date="2021-11-04T10:37:07.9780143" w:id="636555430">
                  <w:rPr>
                    <w:rFonts w:cs="Arial"/>
                  </w:rPr>
                </w:rPrChange>
              </w:rPr>
              <w:t xml:space="preserve">Tabulka </w:t>
            </w:r>
            <w:r w:rsidRPr="55E026C1">
              <w:rPr>
                <w:rPrChange w:author="SLAVÍK Lukáš, Ing." w:date="2021-11-04T10:37:07.9780143" w:id="463296907">
                  <w:rPr>
                    <w:rFonts w:cs="Arial"/>
                  </w:rPr>
                </w:rPrChange>
              </w:rPr>
              <w:fldChar w:fldCharType="begin"/>
            </w:r>
            <w:r w:rsidRPr="000C4BEA">
              <w:rPr>
                <w:rFonts w:cs="Arial"/>
              </w:rPr>
              <w:instrText xml:space="preserve"> SEQ Tabulka \* ARABIC </w:instrText>
            </w:r>
            <w:r w:rsidRPr="000C4BEA">
              <w:rPr>
                <w:rFonts w:cs="Arial"/>
              </w:rPr>
              <w:fldChar w:fldCharType="separate"/>
            </w:r>
            <w:r w:rsidRPr="55E026C1" w:rsidR="00F45D72">
              <w:rPr>
                <w:rFonts w:ascii="Arial" w:hAnsi="Arial" w:eastAsia="Arial" w:cs="Arial"/>
                <w:noProof/>
                <w:rPrChange w:author="SLAVÍK Lukáš, Ing." w:date="2021-11-04T10:37:07.9780143" w:id="1732351502">
                  <w:rPr>
                    <w:rFonts w:cs="Arial"/>
                    <w:noProof/>
                  </w:rPr>
                </w:rPrChange>
              </w:rPr>
              <w:t>3</w:t>
            </w:r>
            <w:r w:rsidRPr="55E026C1">
              <w:rPr>
                <w:rPrChange w:author="SLAVÍK Lukáš, Ing." w:date="2021-11-04T10:37:07.9780143" w:id="312134418">
                  <w:rPr>
                    <w:rFonts w:cs="Arial"/>
                    <w:noProof/>
                  </w:rPr>
                </w:rPrChange>
              </w:rPr>
              <w:fldChar w:fldCharType="end"/>
            </w:r>
            <w:r w:rsidRPr="55E026C1">
              <w:rPr>
                <w:rFonts w:ascii="Arial" w:hAnsi="Arial" w:eastAsia="Arial" w:cs="Arial"/>
                <w:noProof/>
                <w:rPrChange w:author="SLAVÍK Lukáš, Ing." w:date="2021-11-04T10:37:07.9780143" w:id="1134901481">
                  <w:rPr>
                    <w:rFonts w:cs="Arial"/>
                    <w:noProof/>
                  </w:rPr>
                </w:rPrChange>
              </w:rPr>
              <w:t xml:space="preserve">: </w:t>
            </w:r>
            <w:r w:rsidRPr="55E026C1">
              <w:rPr>
                <w:rFonts w:ascii="Arial" w:hAnsi="Arial" w:eastAsia="Arial" w:cs="Arial"/>
                <w:b w:val="1"/>
                <w:bCs w:val="1"/>
                <w:rPrChange w:author="SLAVÍK Lukáš, Ing." w:date="2021-11-04T10:37:07.9780143" w:id="352631853">
                  <w:rPr>
                    <w:rFonts w:cs="Arial"/>
                    <w:b/>
                    <w:bCs/>
                    <w:szCs w:val="20"/>
                  </w:rPr>
                </w:rPrChange>
              </w:rPr>
              <w:t xml:space="preserve">Shrnutí charakteristik </w:t>
            </w:r>
            <w:r w:rsidRPr="55E026C1">
              <w:rPr>
                <w:rFonts w:ascii="Arial" w:hAnsi="Arial" w:eastAsia="Arial" w:cs="Arial"/>
                <w:b w:val="1"/>
                <w:bCs w:val="1"/>
                <w:rPrChange w:author="SLAVÍK Lukáš, Ing." w:date="2021-11-04T10:37:07.9780143" w:id="1083087176">
                  <w:rPr>
                    <w:rFonts w:cs="Arial"/>
                    <w:b/>
                    <w:bCs/>
                    <w:szCs w:val="20"/>
                  </w:rPr>
                </w:rPrChange>
              </w:rPr>
              <w:t>projektu</w:t>
            </w:r>
            <w:bookmarkEnd w:id="21"/>
            <w:bookmarkEnd w:id="22"/>
          </w:p>
        </w:tc>
      </w:tr>
      <w:tr w:rsidRPr="00BF5681" w:rsidR="00AF4DD9" w:rsidTr="55E026C1" w14:paraId="774E297D" w14:textId="77777777">
        <w:trPr>
          <w:trHeight w:val="20"/>
        </w:trPr>
        <w:tc>
          <w:tcPr>
            <w:tcW w:w="2468" w:type="pct"/>
            <w:gridSpan w:val="3"/>
            <w:shd w:val="clear" w:color="auto" w:fill="D9D9D9" w:themeFill="background1" w:themeFillShade="D9"/>
            <w:tcMar/>
            <w:tcPrChange w:author="SLAVÍK Lukáš, Ing." w:date="2021-11-04T10:37:07.9780143" w:id="593890717">
              <w:tcPr>
                <w:tcW w:w="2468" w:type="pct"/>
                <w:gridSpan w:val="3"/>
                <w:shd w:val="clear" w:color="auto" w:fill="D9D9D9" w:themeFill="background1" w:themeFillShade="D9"/>
              </w:tcPr>
            </w:tcPrChange>
          </w:tcPr>
          <w:p w:rsidR="00AF4DD9" w:rsidP="55E026C1" w:rsidRDefault="00AF4DD9" w14:paraId="30C03C8E" w14:textId="77777777" w14:noSpellErr="1">
            <w:pPr>
              <w:spacing w:before="40" w:after="40"/>
              <w:jc w:val="left"/>
              <w:rPr>
                <w:rFonts w:ascii="Arial" w:hAnsi="Arial" w:eastAsia="Arial" w:cs="Arial"/>
                <w:b w:val="1"/>
                <w:bCs w:val="1"/>
                <w:rPrChange w:author="SLAVÍK Lukáš, Ing." w:date="2021-11-04T10:37:07.9780143" w:id="1007428676">
                  <w:rPr>
                    <w:rFonts w:cs="Arial"/>
                    <w:b/>
                    <w:bCs/>
                    <w:szCs w:val="20"/>
                  </w:rPr>
                </w:rPrChange>
              </w:rPr>
              <w:pPrChange w:author="SLAVÍK Lukáš, Ing." w:date="2021-11-04T10:37:07.9780143" w:id="483752646">
                <w:pPr>
                  <w:jc w:val="left"/>
                </w:pPr>
              </w:pPrChange>
            </w:pPr>
            <w:r w:rsidRPr="55E026C1">
              <w:rPr>
                <w:rFonts w:ascii="Arial" w:hAnsi="Arial" w:eastAsia="Arial" w:cs="Arial"/>
                <w:b w:val="1"/>
                <w:bCs w:val="1"/>
                <w:rPrChange w:author="SLAVÍK Lukáš, Ing." w:date="2021-11-04T10:37:07.9780143" w:id="257489198">
                  <w:rPr>
                    <w:rFonts w:cs="Arial"/>
                    <w:b/>
                    <w:bCs/>
                    <w:szCs w:val="20"/>
                  </w:rPr>
                </w:rPrChange>
              </w:rPr>
              <w:t xml:space="preserve">Název </w:t>
            </w:r>
            <w:r w:rsidRPr="55E026C1">
              <w:rPr>
                <w:rFonts w:ascii="Arial" w:hAnsi="Arial" w:eastAsia="Arial" w:cs="Arial"/>
                <w:b w:val="1"/>
                <w:bCs w:val="1"/>
                <w:rPrChange w:author="SLAVÍK Lukáš, Ing." w:date="2021-11-04T10:37:07.9780143" w:id="771285662">
                  <w:rPr>
                    <w:rFonts w:cs="Arial"/>
                    <w:b/>
                    <w:bCs/>
                    <w:szCs w:val="20"/>
                  </w:rPr>
                </w:rPrChange>
              </w:rPr>
              <w:t>projektu</w:t>
            </w:r>
            <w:r w:rsidRPr="55E026C1">
              <w:rPr>
                <w:rFonts w:ascii="Arial" w:hAnsi="Arial" w:eastAsia="Arial" w:cs="Arial"/>
                <w:b w:val="1"/>
                <w:bCs w:val="1"/>
                <w:rPrChange w:author="SLAVÍK Lukáš, Ing." w:date="2021-11-04T10:37:07.9780143" w:id="421287355">
                  <w:rPr>
                    <w:rFonts w:cs="Arial"/>
                    <w:b/>
                    <w:bCs/>
                    <w:szCs w:val="20"/>
                  </w:rPr>
                </w:rPrChange>
              </w:rPr>
              <w:t>:</w:t>
            </w:r>
          </w:p>
          <w:p w:rsidRPr="003F7B0D" w:rsidR="004B73B7" w:rsidP="00C37272" w:rsidRDefault="004B73B7" w14:paraId="713E5191" w14:textId="3902854A">
            <w:pPr>
              <w:spacing w:before="40" w:after="40"/>
              <w:jc w:val="left"/>
              <w:rPr>
                <w:rFonts w:cs="Arial"/>
                <w:b/>
                <w:bCs/>
                <w:szCs w:val="20"/>
              </w:rPr>
            </w:pPr>
          </w:p>
        </w:tc>
        <w:tc>
          <w:tcPr>
            <w:tcW w:w="2532" w:type="pct"/>
            <w:gridSpan w:val="4"/>
            <w:shd w:val="clear" w:color="auto" w:fill="auto"/>
            <w:tcMar/>
            <w:tcPrChange w:author="SLAVÍK Lukáš, Ing." w:date="2021-11-04T10:37:07.9780143" w:id="820764715">
              <w:tcPr>
                <w:tcW w:w="2532" w:type="pct"/>
                <w:gridSpan w:val="4"/>
                <w:shd w:val="clear" w:color="auto" w:fill="auto"/>
              </w:tcPr>
            </w:tcPrChange>
          </w:tcPr>
          <w:p w:rsidRPr="003F7B0D" w:rsidR="00AF4DD9" w:rsidP="00C37272" w:rsidRDefault="00AF4DD9" w14:paraId="7ECC1BA9" w14:textId="77777777">
            <w:pPr>
              <w:spacing w:before="40" w:after="40"/>
              <w:jc w:val="left"/>
              <w:rPr>
                <w:rFonts w:cs="Arial"/>
                <w:bCs/>
                <w:szCs w:val="20"/>
              </w:rPr>
            </w:pPr>
          </w:p>
        </w:tc>
      </w:tr>
      <w:tr w:rsidRPr="00BF5681" w:rsidR="00AF4DD9" w:rsidTr="55E026C1" w14:paraId="038C8D02" w14:textId="77777777">
        <w:trPr>
          <w:trHeight w:val="20"/>
        </w:trPr>
        <w:tc>
          <w:tcPr>
            <w:tcW w:w="2468" w:type="pct"/>
            <w:gridSpan w:val="3"/>
            <w:shd w:val="clear" w:color="auto" w:fill="D9D9D9" w:themeFill="background1" w:themeFillShade="D9"/>
            <w:tcMar/>
            <w:tcPrChange w:author="SLAVÍK Lukáš, Ing." w:date="2021-11-04T10:37:07.9780143" w:id="437984204">
              <w:tcPr>
                <w:tcW w:w="2468" w:type="pct"/>
                <w:gridSpan w:val="3"/>
                <w:shd w:val="clear" w:color="auto" w:fill="D9D9D9" w:themeFill="background1" w:themeFillShade="D9"/>
              </w:tcPr>
            </w:tcPrChange>
          </w:tcPr>
          <w:p w:rsidR="00AF4DD9" w:rsidP="55E026C1" w:rsidRDefault="00AF4DD9" w14:paraId="36B1F4B7" w14:textId="77777777" w14:noSpellErr="1">
            <w:pPr>
              <w:spacing w:before="40" w:after="40"/>
              <w:jc w:val="left"/>
              <w:rPr>
                <w:rFonts w:ascii="Arial" w:hAnsi="Arial" w:eastAsia="Arial" w:cs="Arial"/>
                <w:b w:val="1"/>
                <w:bCs w:val="1"/>
                <w:rPrChange w:author="SLAVÍK Lukáš, Ing." w:date="2021-11-04T10:37:07.9780143" w:id="537655110">
                  <w:rPr>
                    <w:rFonts w:cs="Arial"/>
                    <w:b/>
                    <w:bCs/>
                    <w:szCs w:val="20"/>
                  </w:rPr>
                </w:rPrChange>
              </w:rPr>
              <w:pPrChange w:author="SLAVÍK Lukáš, Ing." w:date="2021-11-04T10:37:07.9780143" w:id="1291150403">
                <w:pPr>
                  <w:jc w:val="left"/>
                </w:pPr>
              </w:pPrChange>
            </w:pPr>
            <w:r w:rsidRPr="55E026C1">
              <w:rPr>
                <w:rFonts w:ascii="Arial" w:hAnsi="Arial" w:eastAsia="Arial" w:cs="Arial"/>
                <w:b w:val="1"/>
                <w:bCs w:val="1"/>
                <w:rPrChange w:author="SLAVÍK Lukáš, Ing." w:date="2021-11-04T10:37:07.9780143" w:id="609879020">
                  <w:rPr>
                    <w:rFonts w:cs="Arial"/>
                    <w:b/>
                    <w:bCs/>
                    <w:szCs w:val="20"/>
                  </w:rPr>
                </w:rPrChange>
              </w:rPr>
              <w:t>Specifický cíl / účel</w:t>
            </w:r>
            <w:r w:rsidRPr="55E026C1">
              <w:rPr>
                <w:rFonts w:ascii="Arial" w:hAnsi="Arial" w:eastAsia="Arial" w:cs="Arial"/>
                <w:b w:val="1"/>
                <w:bCs w:val="1"/>
                <w:rPrChange w:author="SLAVÍK Lukáš, Ing." w:date="2021-11-04T10:37:07.9780143" w:id="1774767124">
                  <w:rPr>
                    <w:rFonts w:cs="Arial"/>
                    <w:b/>
                    <w:bCs/>
                    <w:szCs w:val="20"/>
                  </w:rPr>
                </w:rPrChange>
              </w:rPr>
              <w:t xml:space="preserve"> </w:t>
            </w:r>
            <w:r w:rsidRPr="55E026C1">
              <w:rPr>
                <w:rFonts w:ascii="Arial" w:hAnsi="Arial" w:eastAsia="Arial" w:cs="Arial"/>
                <w:b w:val="1"/>
                <w:bCs w:val="1"/>
                <w:rPrChange w:author="SLAVÍK Lukáš, Ing." w:date="2021-11-04T10:37:07.9780143" w:id="702562223">
                  <w:rPr>
                    <w:rFonts w:cs="Arial"/>
                    <w:b/>
                    <w:bCs/>
                    <w:szCs w:val="20"/>
                  </w:rPr>
                </w:rPrChange>
              </w:rPr>
              <w:t>projektu</w:t>
            </w:r>
            <w:r w:rsidRPr="55E026C1">
              <w:rPr>
                <w:rFonts w:ascii="Arial" w:hAnsi="Arial" w:eastAsia="Arial" w:cs="Arial"/>
                <w:b w:val="1"/>
                <w:bCs w:val="1"/>
                <w:rPrChange w:author="SLAVÍK Lukáš, Ing." w:date="2021-11-04T10:37:07.9780143" w:id="1943737501">
                  <w:rPr>
                    <w:rFonts w:cs="Arial"/>
                    <w:b/>
                    <w:bCs/>
                    <w:szCs w:val="20"/>
                  </w:rPr>
                </w:rPrChange>
              </w:rPr>
              <w:t>:</w:t>
            </w:r>
          </w:p>
          <w:p w:rsidRPr="003F7B0D" w:rsidR="004B73B7" w:rsidP="00C37272" w:rsidRDefault="004B73B7" w14:paraId="0C9A8D6F" w14:textId="1BB981B6">
            <w:pPr>
              <w:spacing w:before="40" w:after="40"/>
              <w:jc w:val="left"/>
              <w:rPr>
                <w:rFonts w:cs="Arial"/>
                <w:b/>
                <w:bCs/>
                <w:szCs w:val="20"/>
              </w:rPr>
            </w:pPr>
          </w:p>
        </w:tc>
        <w:tc>
          <w:tcPr>
            <w:tcW w:w="2532" w:type="pct"/>
            <w:gridSpan w:val="4"/>
            <w:shd w:val="clear" w:color="auto" w:fill="auto"/>
            <w:tcMar/>
            <w:tcPrChange w:author="SLAVÍK Lukáš, Ing." w:date="2021-11-04T10:37:07.9780143" w:id="1771378394">
              <w:tcPr>
                <w:tcW w:w="2532" w:type="pct"/>
                <w:gridSpan w:val="4"/>
                <w:shd w:val="clear" w:color="auto" w:fill="auto"/>
              </w:tcPr>
            </w:tcPrChange>
          </w:tcPr>
          <w:p w:rsidRPr="003F7B0D" w:rsidR="00AF4DD9" w:rsidP="00C37272" w:rsidRDefault="00AF4DD9" w14:paraId="203099E4" w14:textId="77777777">
            <w:pPr>
              <w:spacing w:before="40" w:after="40"/>
              <w:jc w:val="left"/>
              <w:rPr>
                <w:rFonts w:cs="Arial"/>
                <w:bCs/>
                <w:szCs w:val="20"/>
              </w:rPr>
            </w:pPr>
          </w:p>
        </w:tc>
      </w:tr>
      <w:tr w:rsidRPr="00BF5681" w:rsidR="00AF5563" w:rsidTr="55E026C1" w14:paraId="08BDF2D7" w14:textId="77777777">
        <w:trPr>
          <w:trHeight w:val="20"/>
        </w:trPr>
        <w:tc>
          <w:tcPr>
            <w:tcW w:w="2468" w:type="pct"/>
            <w:gridSpan w:val="3"/>
            <w:shd w:val="clear" w:color="auto" w:fill="D9D9D9" w:themeFill="background1" w:themeFillShade="D9"/>
            <w:tcMar/>
            <w:tcPrChange w:author="SLAVÍK Lukáš, Ing." w:date="2021-11-04T10:37:07.9780143" w:id="158309390">
              <w:tcPr>
                <w:tcW w:w="2468" w:type="pct"/>
                <w:gridSpan w:val="3"/>
                <w:shd w:val="clear" w:color="auto" w:fill="D9D9D9" w:themeFill="background1" w:themeFillShade="D9"/>
              </w:tcPr>
            </w:tcPrChange>
          </w:tcPr>
          <w:p w:rsidR="00AF5563" w:rsidP="55E026C1" w:rsidRDefault="00AF5563" w14:paraId="614C14A5" w14:textId="2E96D9B7" w14:noSpellErr="1">
            <w:pPr>
              <w:spacing w:before="40" w:after="40"/>
              <w:jc w:val="left"/>
              <w:rPr>
                <w:rFonts w:ascii="Arial" w:hAnsi="Arial" w:eastAsia="Arial" w:cs="Arial"/>
                <w:b w:val="1"/>
                <w:bCs w:val="1"/>
                <w:rPrChange w:author="SLAVÍK Lukáš, Ing." w:date="2021-11-04T10:37:07.9780143" w:id="872933166">
                  <w:rPr>
                    <w:rFonts w:cs="Arial"/>
                    <w:b/>
                    <w:bCs/>
                    <w:szCs w:val="20"/>
                  </w:rPr>
                </w:rPrChange>
              </w:rPr>
              <w:pPrChange w:author="SLAVÍK Lukáš, Ing." w:date="2021-11-04T10:37:07.9780143" w:id="671449353">
                <w:pPr>
                  <w:jc w:val="left"/>
                </w:pPr>
              </w:pPrChange>
            </w:pPr>
            <w:r w:rsidRPr="55E026C1">
              <w:rPr>
                <w:rFonts w:ascii="Arial" w:hAnsi="Arial" w:eastAsia="Arial" w:cs="Arial"/>
                <w:b w:val="1"/>
                <w:bCs w:val="1"/>
                <w:rPrChange w:author="SLAVÍK Lukáš, Ing." w:date="2021-11-04T10:37:07.9780143" w:id="1636982528">
                  <w:rPr>
                    <w:rFonts w:cs="Arial"/>
                    <w:b/>
                    <w:bCs/>
                    <w:szCs w:val="20"/>
                  </w:rPr>
                </w:rPrChange>
              </w:rPr>
              <w:t>Seznam žádostí, které již byly v souvislosti s celkovými cíli a specifickým cílem / účelem projektu předány</w:t>
            </w:r>
            <w:r w:rsidRPr="55E026C1" w:rsidR="0087212E">
              <w:rPr>
                <w:rFonts w:ascii="Arial" w:hAnsi="Arial" w:eastAsia="Arial" w:cs="Arial"/>
                <w:b w:val="1"/>
                <w:bCs w:val="1"/>
                <w:rPrChange w:author="SLAVÍK Lukáš, Ing." w:date="2021-11-04T10:37:07.9780143" w:id="1013642723">
                  <w:rPr>
                    <w:rFonts w:cs="Arial"/>
                    <w:b/>
                    <w:bCs/>
                    <w:szCs w:val="20"/>
                  </w:rPr>
                </w:rPrChange>
              </w:rPr>
              <w:t xml:space="preserve"> </w:t>
            </w:r>
            <w:r w:rsidRPr="55E026C1" w:rsidR="0087212E">
              <w:rPr>
                <w:rFonts w:ascii="Arial" w:hAnsi="Arial" w:eastAsia="Arial" w:cs="Arial"/>
                <w:b w:val="1"/>
                <w:bCs w:val="1"/>
                <w:rPrChange w:author="SLAVÍK Lukáš, Ing." w:date="2021-11-04T10:37:07.9780143" w:id="161050815">
                  <w:rPr>
                    <w:rFonts w:cs="Arial"/>
                    <w:b/>
                    <w:bCs/>
                    <w:szCs w:val="20"/>
                  </w:rPr>
                </w:rPrChange>
              </w:rPr>
              <w:t>OHA</w:t>
            </w:r>
            <w:r w:rsidRPr="55E026C1">
              <w:rPr>
                <w:rFonts w:ascii="Arial" w:hAnsi="Arial" w:eastAsia="Arial" w:cs="Arial"/>
                <w:b w:val="1"/>
                <w:bCs w:val="1"/>
                <w:rPrChange w:author="SLAVÍK Lukáš, Ing." w:date="2021-11-04T10:37:07.9780143" w:id="1420929795">
                  <w:rPr>
                    <w:rFonts w:cs="Arial"/>
                    <w:b/>
                    <w:bCs/>
                    <w:szCs w:val="20"/>
                  </w:rPr>
                </w:rPrChange>
              </w:rPr>
              <w:t>:</w:t>
            </w:r>
          </w:p>
        </w:tc>
        <w:tc>
          <w:tcPr>
            <w:tcW w:w="2532" w:type="pct"/>
            <w:gridSpan w:val="4"/>
            <w:shd w:val="clear" w:color="auto" w:fill="auto"/>
            <w:tcMar/>
            <w:tcPrChange w:author="SLAVÍK Lukáš, Ing." w:date="2021-11-04T10:37:07.9780143" w:id="760894405">
              <w:tcPr>
                <w:tcW w:w="2532" w:type="pct"/>
                <w:gridSpan w:val="4"/>
                <w:shd w:val="clear" w:color="auto" w:fill="auto"/>
              </w:tcPr>
            </w:tcPrChange>
          </w:tcPr>
          <w:p w:rsidRPr="003F7B0D" w:rsidR="00AF5563" w:rsidP="00AF5563" w:rsidRDefault="00AF5563" w14:paraId="3EC0E27F" w14:textId="77777777">
            <w:pPr>
              <w:spacing w:before="40" w:after="40"/>
              <w:jc w:val="left"/>
              <w:rPr>
                <w:rFonts w:cs="Arial"/>
                <w:bCs/>
                <w:szCs w:val="20"/>
              </w:rPr>
            </w:pPr>
          </w:p>
        </w:tc>
      </w:tr>
      <w:tr w:rsidRPr="00BF5681" w:rsidR="00AF5563" w:rsidTr="55E026C1" w14:paraId="4AA362F1" w14:textId="77777777">
        <w:trPr>
          <w:trHeight w:val="20"/>
        </w:trPr>
        <w:tc>
          <w:tcPr>
            <w:tcW w:w="2468" w:type="pct"/>
            <w:gridSpan w:val="3"/>
            <w:shd w:val="clear" w:color="auto" w:fill="D9D9D9" w:themeFill="background1" w:themeFillShade="D9"/>
            <w:tcMar/>
            <w:tcPrChange w:author="SLAVÍK Lukáš, Ing." w:date="2021-11-04T10:37:07.9780143" w:id="107735749">
              <w:tcPr>
                <w:tcW w:w="2468" w:type="pct"/>
                <w:gridSpan w:val="3"/>
                <w:shd w:val="clear" w:color="auto" w:fill="D9D9D9" w:themeFill="background1" w:themeFillShade="D9"/>
              </w:tcPr>
            </w:tcPrChange>
          </w:tcPr>
          <w:p w:rsidRPr="003F7B0D" w:rsidR="00AF5563" w:rsidP="55E026C1" w:rsidRDefault="00AF5563" w14:paraId="420A3CA6" w14:textId="3BEBA045" w14:noSpellErr="1">
            <w:pPr>
              <w:spacing w:before="40" w:after="40"/>
              <w:jc w:val="left"/>
              <w:rPr>
                <w:rFonts w:ascii="Arial" w:hAnsi="Arial" w:eastAsia="Arial" w:cs="Arial"/>
                <w:b w:val="1"/>
                <w:bCs w:val="1"/>
                <w:rPrChange w:author="SLAVÍK Lukáš, Ing." w:date="2021-11-04T10:37:07.9780143" w:id="1680346954">
                  <w:rPr>
                    <w:rFonts w:cs="Arial"/>
                    <w:b/>
                    <w:bCs/>
                    <w:szCs w:val="20"/>
                  </w:rPr>
                </w:rPrChange>
              </w:rPr>
              <w:pPrChange w:author="SLAVÍK Lukáš, Ing." w:date="2021-11-04T10:37:07.9780143" w:id="2030023809">
                <w:pPr>
                  <w:jc w:val="left"/>
                </w:pPr>
              </w:pPrChange>
            </w:pPr>
            <w:bookmarkStart w:name="_Hlk54881525" w:id="23"/>
            <w:bookmarkStart w:name="AgendyVS" w:id="24"/>
            <w:r w:rsidRPr="55E026C1">
              <w:rPr>
                <w:rFonts w:ascii="Arial" w:hAnsi="Arial" w:eastAsia="Arial" w:cs="Arial"/>
                <w:b w:val="1"/>
                <w:bCs w:val="1"/>
                <w:rPrChange w:author="SLAVÍK Lukáš, Ing." w:date="2021-11-04T10:37:07.9780143" w:id="1108107354">
                  <w:rPr>
                    <w:rFonts w:cs="Arial"/>
                    <w:b/>
                    <w:bCs/>
                    <w:szCs w:val="20"/>
                  </w:rPr>
                </w:rPrChange>
              </w:rPr>
              <w:t xml:space="preserve">Odkazy </w:t>
            </w:r>
            <w:hyperlink w:history="1" r:id="R79c221ae4cc64900">
              <w:r w:rsidRPr="55E026C1">
                <w:rPr>
                  <w:rStyle w:val="Hypertextovodkaz"/>
                  <w:rFonts w:ascii="Arial" w:hAnsi="Arial" w:eastAsia="Arial" w:cs="Arial"/>
                  <w:b w:val="1"/>
                  <w:bCs w:val="1"/>
                  <w:rPrChange w:author="SLAVÍK Lukáš, Ing." w:date="2021-11-04T10:37:07.9780143" w:id="1466962225">
                    <w:rPr>
                      <w:rStyle w:val="Hypertextovodkaz"/>
                      <w:rFonts w:cs="Arial"/>
                      <w:b/>
                      <w:bCs/>
                      <w:szCs w:val="20"/>
                    </w:rPr>
                  </w:rPrChange>
                </w:rPr>
                <w:t>na agendy VS</w:t>
              </w:r>
            </w:hyperlink>
            <w:r w:rsidRPr="55E026C1">
              <w:rPr>
                <w:rFonts w:ascii="Arial" w:hAnsi="Arial" w:eastAsia="Arial" w:cs="Arial"/>
                <w:b w:val="1"/>
                <w:bCs w:val="1"/>
                <w:rPrChange w:author="SLAVÍK Lukáš, Ing." w:date="2021-11-04T10:37:07.9780143" w:id="365140206">
                  <w:rPr>
                    <w:rFonts w:cs="Arial"/>
                    <w:b/>
                    <w:bCs/>
                    <w:szCs w:val="20"/>
                  </w:rPr>
                </w:rPrChange>
              </w:rPr>
              <w:t xml:space="preserve">, kterých se </w:t>
            </w:r>
            <w:r w:rsidRPr="55E026C1">
              <w:rPr>
                <w:rFonts w:ascii="Arial" w:hAnsi="Arial" w:eastAsia="Arial" w:cs="Arial"/>
                <w:b w:val="1"/>
                <w:bCs w:val="1"/>
                <w:rPrChange w:author="SLAVÍK Lukáš, Ing." w:date="2021-11-04T10:37:07.9780143" w:id="1121927581">
                  <w:rPr>
                    <w:rFonts w:cs="Arial"/>
                    <w:b/>
                    <w:bCs/>
                    <w:szCs w:val="20"/>
                  </w:rPr>
                </w:rPrChange>
              </w:rPr>
              <w:t>projekt</w:t>
            </w:r>
            <w:r w:rsidRPr="55E026C1">
              <w:rPr>
                <w:rFonts w:ascii="Arial" w:hAnsi="Arial" w:eastAsia="Arial" w:cs="Arial"/>
                <w:b w:val="1"/>
                <w:bCs w:val="1"/>
                <w:rPrChange w:author="SLAVÍK Lukáš, Ing." w:date="2021-11-04T10:37:07.9780143" w:id="1744620556">
                  <w:rPr>
                    <w:rFonts w:cs="Arial"/>
                    <w:b/>
                    <w:bCs/>
                    <w:szCs w:val="20"/>
                  </w:rPr>
                </w:rPrChange>
              </w:rPr>
              <w:t xml:space="preserve"> týká</w:t>
            </w:r>
            <w:bookmarkEnd w:id="23"/>
            <w:r w:rsidRPr="55E026C1">
              <w:rPr>
                <w:rFonts w:ascii="Arial" w:hAnsi="Arial" w:eastAsia="Arial" w:cs="Arial"/>
                <w:b w:val="1"/>
                <w:bCs w:val="1"/>
                <w:rPrChange w:author="SLAVÍK Lukáš, Ing." w:date="2021-11-04T10:37:07.9780143" w:id="436472621">
                  <w:rPr>
                    <w:rFonts w:cs="Arial"/>
                    <w:b/>
                    <w:bCs/>
                    <w:szCs w:val="20"/>
                  </w:rPr>
                </w:rPrChange>
              </w:rPr>
              <w:t xml:space="preserve">: </w:t>
            </w:r>
            <w:bookmarkEnd w:id="24"/>
          </w:p>
        </w:tc>
        <w:tc>
          <w:tcPr>
            <w:tcW w:w="2532" w:type="pct"/>
            <w:gridSpan w:val="4"/>
            <w:shd w:val="clear" w:color="auto" w:fill="auto"/>
            <w:tcMar/>
            <w:tcPrChange w:author="SLAVÍK Lukáš, Ing." w:date="2021-11-04T10:37:07.9780143" w:id="955079525">
              <w:tcPr>
                <w:tcW w:w="2532" w:type="pct"/>
                <w:gridSpan w:val="4"/>
                <w:shd w:val="clear" w:color="auto" w:fill="auto"/>
              </w:tcPr>
            </w:tcPrChange>
          </w:tcPr>
          <w:p w:rsidR="00AF5563" w:rsidP="55E026C1" w:rsidRDefault="00AF5563" w14:paraId="4304BAA4" w14:textId="597046F0" w14:noSpellErr="1">
            <w:pPr>
              <w:spacing w:before="40" w:after="40"/>
              <w:jc w:val="left"/>
              <w:rPr>
                <w:i w:val="1"/>
                <w:iCs w:val="1"/>
                <w:rPrChange w:author="SLAVÍK Lukáš, Ing." w:date="2021-11-04T10:37:07.9780143" w:id="1696970927">
                  <w:rPr>
                    <w:i/>
                  </w:rPr>
                </w:rPrChange>
              </w:rPr>
              <w:pPrChange w:author="SLAVÍK Lukáš, Ing." w:date="2021-11-04T10:37:07.9780143" w:id="138497210">
                <w:pPr>
                  <w:jc w:val="left"/>
                </w:pPr>
              </w:pPrChange>
            </w:pPr>
            <w:r w:rsidRPr="55E026C1">
              <w:rPr>
                <w:i w:val="1"/>
                <w:iCs w:val="1"/>
                <w:color w:val="FF0000"/>
                <w:rPrChange w:author="SLAVÍK Lukáš, Ing." w:date="2021-11-04T10:37:07.9780143" w:id="1812608584">
                  <w:rPr>
                    <w:i/>
                    <w:color w:val="FF0000"/>
                  </w:rPr>
                </w:rPrChange>
              </w:rPr>
              <w:t>Příklad:</w:t>
            </w:r>
            <w:r w:rsidRPr="55E026C1" w:rsidR="0087212E">
              <w:rPr>
                <w:i w:val="1"/>
                <w:iCs w:val="1"/>
                <w:color w:val="FF0000"/>
                <w:rPrChange w:author="SLAVÍK Lukáš, Ing." w:date="2021-11-04T10:37:07.9780143" w:id="1197939156">
                  <w:rPr>
                    <w:i/>
                    <w:color w:val="FF0000"/>
                  </w:rPr>
                </w:rPrChange>
              </w:rPr>
              <w:t xml:space="preserve"> </w:t>
            </w:r>
            <w:r w:rsidRPr="55E026C1" w:rsidR="005424A0">
              <w:rPr>
                <w:i w:val="1"/>
                <w:iCs w:val="1"/>
                <w:color w:val="FF0000"/>
                <w:rPrChange w:author="SLAVÍK Lukáš, Ing." w:date="2021-11-04T10:37:07.9780143" w:id="1634699808">
                  <w:rPr>
                    <w:i/>
                    <w:color w:val="FF0000"/>
                  </w:rPr>
                </w:rPrChange>
              </w:rPr>
              <w:t xml:space="preserve">Základní registr – registr obyvatel </w:t>
            </w:r>
            <w:hyperlink w:history="1" r:id="R22772cba34d24445">
              <w:r w:rsidRPr="55E026C1" w:rsidR="005424A0">
                <w:rPr>
                  <w:rStyle w:val="Hypertextovodkaz"/>
                  <w:i w:val="1"/>
                  <w:iCs w:val="1"/>
                  <w:rPrChange w:author="SLAVÍK Lukáš, Ing." w:date="2021-11-04T10:37:07.9780143" w:id="586433988">
                    <w:rPr>
                      <w:rStyle w:val="Hypertextovodkaz"/>
                      <w:i/>
                    </w:rPr>
                  </w:rPrChange>
                </w:rPr>
                <w:t>https://rpp-ais.egon.gov.cz/gen/agendy-detail/A101_21102020.xlsx</w:t>
              </w:r>
            </w:hyperlink>
            <w:r w:rsidRPr="55E026C1" w:rsidR="005424A0">
              <w:rPr>
                <w:i w:val="1"/>
                <w:iCs w:val="1"/>
                <w:rPrChange w:author="SLAVÍK Lukáš, Ing." w:date="2021-11-04T10:37:07.9780143" w:id="654187989">
                  <w:rPr>
                    <w:i/>
                  </w:rPr>
                </w:rPrChange>
              </w:rPr>
              <w:t xml:space="preserve"> </w:t>
            </w:r>
          </w:p>
          <w:p w:rsidR="00996648" w:rsidP="0087212E" w:rsidRDefault="00996648" w14:paraId="32294923" w14:textId="77777777">
            <w:pPr>
              <w:spacing w:before="40" w:after="40"/>
              <w:jc w:val="left"/>
              <w:rPr>
                <w:i/>
              </w:rPr>
            </w:pPr>
          </w:p>
          <w:p w:rsidRPr="005424A0" w:rsidR="00996648" w:rsidP="55E026C1" w:rsidRDefault="00996648" w14:paraId="3E89E1AC" w14:textId="136F6298" w14:noSpellErr="1">
            <w:pPr>
              <w:spacing w:before="40" w:after="40"/>
              <w:jc w:val="left"/>
              <w:rPr>
                <w:rFonts w:ascii="Arial" w:hAnsi="Arial" w:eastAsia="Arial" w:cs="Arial"/>
                <w:i w:val="1"/>
                <w:iCs w:val="1"/>
                <w:rPrChange w:author="SLAVÍK Lukáš, Ing." w:date="2021-11-04T10:37:07.9780143" w:id="1657603737">
                  <w:rPr>
                    <w:rFonts w:cs="Arial"/>
                    <w:bCs/>
                    <w:i/>
                    <w:szCs w:val="20"/>
                  </w:rPr>
                </w:rPrChange>
              </w:rPr>
              <w:pPrChange w:author="SLAVÍK Lukáš, Ing." w:date="2021-11-04T10:37:07.9780143" w:id="273749051">
                <w:pPr>
                  <w:jc w:val="left"/>
                </w:pPr>
              </w:pPrChange>
            </w:pPr>
            <w:r w:rsidRPr="55E026C1">
              <w:rPr>
                <w:rFonts w:ascii="Arial" w:hAnsi="Arial" w:eastAsia="Arial" w:cs="Arial"/>
                <w:i w:val="1"/>
                <w:iCs w:val="1"/>
                <w:color w:val="FF0000"/>
                <w:rPrChange w:author="SLAVÍK Lukáš, Ing." w:date="2021-11-04T10:37:07.9780143" w:id="723158442">
                  <w:rPr>
                    <w:rFonts w:cs="Arial"/>
                    <w:i/>
                    <w:color w:val="FF0000"/>
                  </w:rPr>
                </w:rPrChange>
              </w:rPr>
              <w:t>Údaje v evidenci musí být aktuální k datu podání projektu, v případě neaktuálnosti může OHA pozastavit vydání stanoviska do doby než budou data zaktualizována!</w:t>
            </w:r>
          </w:p>
        </w:tc>
      </w:tr>
      <w:tr w:rsidRPr="00BF5681" w:rsidR="00AF5563" w:rsidTr="55E026C1" w14:paraId="5E2497E6" w14:textId="77777777">
        <w:trPr>
          <w:trHeight w:val="20"/>
        </w:trPr>
        <w:tc>
          <w:tcPr>
            <w:tcW w:w="2468" w:type="pct"/>
            <w:gridSpan w:val="3"/>
            <w:shd w:val="clear" w:color="auto" w:fill="D9D9D9" w:themeFill="background1" w:themeFillShade="D9"/>
            <w:tcMar/>
            <w:tcPrChange w:author="SLAVÍK Lukáš, Ing." w:date="2021-11-04T10:37:07.9780143" w:id="601606902">
              <w:tcPr>
                <w:tcW w:w="2468" w:type="pct"/>
                <w:gridSpan w:val="3"/>
                <w:shd w:val="clear" w:color="auto" w:fill="D9D9D9" w:themeFill="background1" w:themeFillShade="D9"/>
              </w:tcPr>
            </w:tcPrChange>
          </w:tcPr>
          <w:p w:rsidRPr="00662E4F" w:rsidR="00AF5563" w:rsidP="55E026C1" w:rsidRDefault="00AF5563" w14:paraId="5AB565E0" w14:textId="435E5727" w14:noSpellErr="1">
            <w:pPr>
              <w:spacing w:before="40" w:after="40"/>
              <w:jc w:val="left"/>
              <w:rPr>
                <w:rFonts w:ascii="Arial" w:hAnsi="Arial" w:eastAsia="Arial" w:cs="Arial"/>
                <w:b w:val="1"/>
                <w:bCs w:val="1"/>
                <w:rPrChange w:author="SLAVÍK Lukáš, Ing." w:date="2021-11-04T10:37:07.9780143" w:id="1655294304">
                  <w:rPr>
                    <w:rFonts w:cs="Arial"/>
                    <w:b/>
                    <w:bCs/>
                    <w:szCs w:val="20"/>
                  </w:rPr>
                </w:rPrChange>
              </w:rPr>
              <w:pPrChange w:author="SLAVÍK Lukáš, Ing." w:date="2021-11-04T10:37:07.9780143" w:id="732327228">
                <w:pPr>
                  <w:jc w:val="left"/>
                </w:pPr>
              </w:pPrChange>
            </w:pPr>
            <w:r w:rsidRPr="55E026C1">
              <w:rPr>
                <w:rFonts w:ascii="Arial" w:hAnsi="Arial" w:eastAsia="Arial" w:cs="Arial"/>
                <w:b w:val="1"/>
                <w:bCs w:val="1"/>
                <w:rPrChange w:author="SLAVÍK Lukáš, Ing." w:date="2021-11-04T10:37:07.9780143" w:id="1358693897">
                  <w:rPr>
                    <w:rFonts w:cs="Arial"/>
                    <w:b/>
                    <w:bCs/>
                    <w:szCs w:val="20"/>
                  </w:rPr>
                </w:rPrChange>
              </w:rPr>
              <w:t>Seznam služeb veřejné správy a jejich úkonů z </w:t>
            </w:r>
            <w:hyperlink w:history="1" w:anchor="/" r:id="Rdaf5fbebfc9c40a9">
              <w:r w:rsidRPr="55E026C1">
                <w:rPr>
                  <w:rStyle w:val="Hypertextovodkaz"/>
                  <w:rFonts w:ascii="Arial" w:hAnsi="Arial" w:eastAsia="Arial" w:cs="Arial"/>
                  <w:b w:val="1"/>
                  <w:bCs w:val="1"/>
                  <w:rPrChange w:author="SLAVÍK Lukáš, Ing." w:date="2021-11-04T10:37:07.9780143" w:id="1471964049">
                    <w:rPr>
                      <w:rStyle w:val="Hypertextovodkaz"/>
                      <w:rFonts w:cs="Arial"/>
                      <w:b/>
                      <w:bCs/>
                      <w:szCs w:val="20"/>
                    </w:rPr>
                  </w:rPrChange>
                </w:rPr>
                <w:t>katalogu služeb veřejné správy</w:t>
              </w:r>
            </w:hyperlink>
            <w:r w:rsidRPr="55E026C1">
              <w:rPr>
                <w:rFonts w:ascii="Arial" w:hAnsi="Arial" w:eastAsia="Arial" w:cs="Arial"/>
                <w:b w:val="1"/>
                <w:bCs w:val="1"/>
                <w:rPrChange w:author="SLAVÍK Lukáš, Ing." w:date="2021-11-04T10:37:07.9780143" w:id="1225717959">
                  <w:rPr>
                    <w:rFonts w:cs="Arial"/>
                    <w:b/>
                    <w:bCs/>
                    <w:szCs w:val="20"/>
                  </w:rPr>
                </w:rPrChange>
              </w:rPr>
              <w:t>, kterých se projekt týká:</w:t>
            </w:r>
          </w:p>
        </w:tc>
        <w:tc>
          <w:tcPr>
            <w:tcW w:w="2532" w:type="pct"/>
            <w:gridSpan w:val="4"/>
            <w:shd w:val="clear" w:color="auto" w:fill="auto"/>
            <w:tcMar/>
            <w:tcPrChange w:author="SLAVÍK Lukáš, Ing." w:date="2021-11-04T10:37:07.9780143" w:id="474992358">
              <w:tcPr>
                <w:tcW w:w="2532" w:type="pct"/>
                <w:gridSpan w:val="4"/>
                <w:shd w:val="clear" w:color="auto" w:fill="auto"/>
              </w:tcPr>
            </w:tcPrChange>
          </w:tcPr>
          <w:p w:rsidR="00AF5563" w:rsidP="55E026C1" w:rsidRDefault="00AF5563" w14:paraId="7DEA0B41" w14:textId="15425793" w14:noSpellErr="1">
            <w:pPr>
              <w:spacing w:before="40" w:after="40"/>
              <w:jc w:val="left"/>
              <w:rPr>
                <w:i w:val="1"/>
                <w:iCs w:val="1"/>
                <w:color w:val="FF0000"/>
                <w:rPrChange w:author="SLAVÍK Lukáš, Ing." w:date="2021-11-04T10:37:07.9780143" w:id="302246092">
                  <w:rPr>
                    <w:i/>
                    <w:color w:val="FF0000"/>
                  </w:rPr>
                </w:rPrChange>
              </w:rPr>
              <w:pPrChange w:author="SLAVÍK Lukáš, Ing." w:date="2021-11-04T10:37:07.9780143" w:id="311421707">
                <w:pPr>
                  <w:jc w:val="left"/>
                </w:pPr>
              </w:pPrChange>
            </w:pPr>
            <w:r w:rsidRPr="55E026C1">
              <w:rPr>
                <w:i w:val="1"/>
                <w:iCs w:val="1"/>
                <w:color w:val="FF0000"/>
                <w:rPrChange w:author="SLAVÍK Lukáš, Ing." w:date="2021-11-04T10:37:07.9780143" w:id="883183746">
                  <w:rPr>
                    <w:i/>
                    <w:color w:val="FF0000"/>
                  </w:rPr>
                </w:rPrChange>
              </w:rPr>
              <w:t>Příklad:</w:t>
            </w:r>
            <w:r w:rsidRPr="55E026C1" w:rsidR="0087212E">
              <w:rPr>
                <w:i w:val="1"/>
                <w:iCs w:val="1"/>
                <w:color w:val="FF0000"/>
                <w:rPrChange w:author="SLAVÍK Lukáš, Ing." w:date="2021-11-04T10:37:07.9780143" w:id="662656993">
                  <w:rPr>
                    <w:i/>
                    <w:color w:val="FF0000"/>
                  </w:rPr>
                </w:rPrChange>
              </w:rPr>
              <w:t xml:space="preserve"> </w:t>
            </w:r>
            <w:r w:rsidRPr="55E026C1" w:rsidR="005424A0">
              <w:rPr>
                <w:i w:val="1"/>
                <w:iCs w:val="1"/>
                <w:color w:val="FF0000"/>
                <w:rPrChange w:author="SLAVÍK Lukáš, Ing." w:date="2021-11-04T10:37:07.9780143" w:id="1770510628">
                  <w:rPr>
                    <w:i/>
                    <w:color w:val="FF0000"/>
                  </w:rPr>
                </w:rPrChange>
              </w:rPr>
              <w:t xml:space="preserve">Zápis narození dítěte </w:t>
            </w:r>
            <w:hyperlink w:history="1" r:id="R798f90861c7a411b">
              <w:r w:rsidRPr="55E026C1" w:rsidR="005424A0">
                <w:rPr>
                  <w:rStyle w:val="Hypertextovodkaz"/>
                  <w:i w:val="1"/>
                  <w:iCs w:val="1"/>
                  <w:rPrChange w:author="SLAVÍK Lukáš, Ing." w:date="2021-11-04T10:37:07.9780143" w:id="221464746">
                    <w:rPr>
                      <w:rStyle w:val="Hypertextovodkaz"/>
                      <w:i/>
                    </w:rPr>
                  </w:rPrChange>
                </w:rPr>
                <w:t>https://portal.gov.cz/sluzby-vs/zapis-narozeni-ditete-S4350</w:t>
              </w:r>
            </w:hyperlink>
            <w:r w:rsidR="005424A0">
              <w:rPr/>
              <w:t xml:space="preserve">, </w:t>
            </w:r>
            <w:r w:rsidRPr="55E026C1" w:rsidR="005424A0">
              <w:rPr>
                <w:i w:val="1"/>
                <w:iCs w:val="1"/>
                <w:color w:val="FF0000"/>
                <w:rPrChange w:author="SLAVÍK Lukáš, Ing." w:date="2021-11-04T10:37:07.9780143" w:id="674751430">
                  <w:rPr>
                    <w:i/>
                    <w:color w:val="FF0000"/>
                  </w:rPr>
                </w:rPrChange>
              </w:rPr>
              <w:t>úkon</w:t>
            </w:r>
            <w:r w:rsidRPr="55E026C1">
              <w:rPr>
                <w:i w:val="1"/>
                <w:iCs w:val="1"/>
                <w:color w:val="FF0000"/>
                <w:rPrChange w:author="SLAVÍK Lukáš, Ing." w:date="2021-11-04T10:37:07.9780143" w:id="981179690">
                  <w:rPr>
                    <w:i/>
                    <w:color w:val="FF0000"/>
                  </w:rPr>
                </w:rPrChange>
              </w:rPr>
              <w:t xml:space="preserve"> </w:t>
            </w:r>
            <w:r w:rsidRPr="55E026C1" w:rsidR="005424A0">
              <w:rPr>
                <w:i w:val="1"/>
                <w:iCs w:val="1"/>
                <w:color w:val="FF0000"/>
                <w:rPrChange w:author="SLAVÍK Lukáš, Ing." w:date="2021-11-04T10:37:07.9780143" w:id="1770396354">
                  <w:rPr>
                    <w:i/>
                    <w:color w:val="FF0000"/>
                  </w:rPr>
                </w:rPrChange>
              </w:rPr>
              <w:t>žádost o rodný list</w:t>
            </w:r>
          </w:p>
          <w:p w:rsidR="00996648" w:rsidP="0087212E" w:rsidRDefault="00996648" w14:paraId="66329170" w14:textId="77777777">
            <w:pPr>
              <w:spacing w:before="40" w:after="40"/>
              <w:jc w:val="left"/>
              <w:rPr>
                <w:i/>
                <w:color w:val="FF0000"/>
              </w:rPr>
            </w:pPr>
          </w:p>
          <w:p w:rsidRPr="008902FB" w:rsidR="00996648" w:rsidP="55E026C1" w:rsidRDefault="00996648" w14:paraId="7C121E62" w14:textId="432E5022" w14:noSpellErr="1">
            <w:pPr>
              <w:spacing w:before="40" w:after="40"/>
              <w:jc w:val="left"/>
              <w:rPr>
                <w:i w:val="1"/>
                <w:iCs w:val="1"/>
                <w:rPrChange w:author="SLAVÍK Lukáš, Ing." w:date="2021-11-04T10:37:07.9780143" w:id="463452128">
                  <w:rPr>
                    <w:i/>
                  </w:rPr>
                </w:rPrChange>
              </w:rPr>
              <w:pPrChange w:author="SLAVÍK Lukáš, Ing." w:date="2021-11-04T10:37:07.9780143" w:id="1392008146">
                <w:pPr>
                  <w:jc w:val="left"/>
                </w:pPr>
              </w:pPrChange>
            </w:pPr>
            <w:r w:rsidRPr="55E026C1">
              <w:rPr>
                <w:rFonts w:ascii="Arial" w:hAnsi="Arial" w:eastAsia="Arial" w:cs="Arial"/>
                <w:i w:val="1"/>
                <w:iCs w:val="1"/>
                <w:color w:val="FF0000"/>
                <w:rPrChange w:author="SLAVÍK Lukáš, Ing." w:date="2021-11-04T10:37:07.9780143" w:id="1586684899">
                  <w:rPr>
                    <w:rFonts w:cs="Arial"/>
                    <w:i/>
                    <w:color w:val="FF0000"/>
                  </w:rPr>
                </w:rPrChange>
              </w:rPr>
              <w:t>Údaje v evidenci musí být aktuální k datu podání projektu, v případě neaktuálnosti může OHA pozastavit vydání stanoviska do doby než budou data zaktualizována!</w:t>
            </w:r>
          </w:p>
        </w:tc>
      </w:tr>
      <w:tr w:rsidRPr="00BF5681" w:rsidR="005C63A5" w:rsidTr="55E026C1" w14:paraId="553B1B72" w14:textId="77777777">
        <w:trPr>
          <w:trHeight w:val="501"/>
        </w:trPr>
        <w:tc>
          <w:tcPr>
            <w:tcW w:w="1234" w:type="pct"/>
            <w:gridSpan w:val="2"/>
            <w:vMerge w:val="restart"/>
            <w:shd w:val="clear" w:color="auto" w:fill="D9D9D9" w:themeFill="background1" w:themeFillShade="D9"/>
            <w:tcMar/>
            <w:tcPrChange w:author="SLAVÍK Lukáš, Ing." w:date="2021-11-04T10:37:07.9780143" w:id="566435957">
              <w:tcPr>
                <w:tcW w:w="1234" w:type="pct"/>
                <w:gridSpan w:val="2"/>
                <w:vMerge w:val="restart"/>
                <w:shd w:val="clear" w:color="auto" w:fill="D9D9D9" w:themeFill="background1" w:themeFillShade="D9"/>
              </w:tcPr>
            </w:tcPrChange>
          </w:tcPr>
          <w:p w:rsidR="005C63A5" w:rsidP="55E026C1" w:rsidRDefault="005C63A5" w14:paraId="64A07CDF" w14:textId="27AF58A9" w14:noSpellErr="1">
            <w:pPr>
              <w:spacing w:before="40" w:after="40"/>
              <w:jc w:val="left"/>
              <w:rPr>
                <w:rFonts w:ascii="Arial" w:hAnsi="Arial" w:eastAsia="Arial" w:cs="Arial"/>
                <w:b w:val="1"/>
                <w:bCs w:val="1"/>
                <w:rPrChange w:author="SLAVÍK Lukáš, Ing." w:date="2021-11-04T10:37:07.9780143" w:id="1763608598">
                  <w:rPr/>
                </w:rPrChange>
              </w:rPr>
              <w:pPrChange w:author="SLAVÍK Lukáš, Ing." w:date="2021-11-04T10:37:07.9780143" w:id="58558036">
                <w:pPr>
                  <w:jc w:val="left"/>
                </w:pPr>
              </w:pPrChange>
            </w:pPr>
            <w:bookmarkStart w:name="_Hlk54881932" w:id="25"/>
            <w:r w:rsidRPr="003AAEC4">
              <w:rPr>
                <w:rFonts w:ascii="Arial" w:hAnsi="Arial" w:eastAsia="Arial" w:cs="Arial"/>
                <w:b w:val="1"/>
                <w:bCs w:val="1"/>
                <w:rPrChange w:author="SLAVÍK Lukáš, Ing." w:date="2021-11-04T10:36:37.6903059" w:id="831235454">
                  <w:rPr>
                    <w:rFonts w:cs="Arial"/>
                    <w:b/>
                    <w:bCs/>
                    <w:szCs w:val="20"/>
                  </w:rPr>
                </w:rPrChange>
              </w:rPr>
              <w:t xml:space="preserve">Odkazy na </w:t>
            </w:r>
            <w:hyperlink w:history="1" r:id="R5c8e23ed940545cd">
              <w:r w:rsidRPr="003AAEC4">
                <w:rPr>
                  <w:rStyle w:val="Hypertextovodkaz"/>
                  <w:rFonts w:ascii="Arial" w:hAnsi="Arial" w:eastAsia="Arial" w:cs="Arial"/>
                  <w:b w:val="1"/>
                  <w:bCs w:val="1"/>
                  <w:rPrChange w:author="SLAVÍK Lukáš, Ing." w:date="2021-11-04T10:36:37.6903059" w:id="1644607472">
                    <w:rPr>
                      <w:rStyle w:val="Hypertextovodkaz"/>
                      <w:rFonts w:cs="Arial"/>
                      <w:b/>
                      <w:bCs/>
                      <w:szCs w:val="20"/>
                    </w:rPr>
                  </w:rPrChange>
                </w:rPr>
                <w:t>určené IS</w:t>
              </w:r>
            </w:hyperlink>
            <w:r w:rsidRPr="003AAEC4">
              <w:rPr>
                <w:rFonts w:ascii="Arial" w:hAnsi="Arial" w:eastAsia="Arial" w:cs="Arial"/>
                <w:b w:val="1"/>
                <w:bCs w:val="1"/>
                <w:rPrChange w:author="SLAVÍK Lukáš, Ing." w:date="2021-11-04T10:36:37.6903059" w:id="493179641">
                  <w:rPr>
                    <w:rFonts w:cs="Arial"/>
                    <w:b/>
                    <w:bCs/>
                    <w:szCs w:val="20"/>
                  </w:rPr>
                </w:rPrChange>
              </w:rPr>
              <w:t xml:space="preserve"> dle UV 86/2020 a zákona 365/2000 Sb., kter</w:t>
            </w:r>
            <w:ins w:author="Šedivec Tomáš" w:date="2021-10-06T09:47:00Z" w:id="26">
              <w:r w:rsidRPr="003AAEC4">
                <w:rPr>
                  <w:rFonts w:ascii="Arial" w:hAnsi="Arial" w:eastAsia="Arial" w:cs="Arial"/>
                  <w:b w:val="1"/>
                  <w:bCs w:val="1"/>
                  <w:rPrChange w:author="SLAVÍK Lukáš, Ing." w:date="2021-11-04T10:36:37.6903059" w:id="1635325297">
                    <w:rPr>
                      <w:rFonts w:cs="Arial"/>
                      <w:b/>
                      <w:bCs/>
                      <w:szCs w:val="20"/>
                    </w:rPr>
                  </w:rPrChange>
                </w:rPr>
                <w:t>ých se</w:t>
              </w:r>
            </w:ins>
            <w:del w:author="Šedivec Tomáš" w:date="2021-10-06T09:41:00Z" w:id="27">
              <w:r w:rsidDel="00CD4610">
                <w:rPr>
                  <w:rFonts w:cs="Arial"/>
                  <w:b/>
                  <w:bCs/>
                  <w:szCs w:val="20"/>
                </w:rPr>
                <w:delText>ých</w:delText>
              </w:r>
            </w:del>
            <w:r w:rsidRPr="003AAEC4">
              <w:rPr>
                <w:rFonts w:ascii="Arial" w:hAnsi="Arial" w:eastAsia="Arial" w:cs="Arial"/>
                <w:b w:val="1"/>
                <w:bCs w:val="1"/>
                <w:rPrChange w:author="SLAVÍK Lukáš, Ing." w:date="2021-11-04T10:36:37.6903059" w:id="752430618">
                  <w:rPr>
                    <w:rFonts w:cs="Arial"/>
                    <w:b/>
                    <w:bCs/>
                    <w:szCs w:val="20"/>
                  </w:rPr>
                </w:rPrChange>
              </w:rPr>
              <w:t xml:space="preserve"> </w:t>
            </w:r>
            <w:del w:author="Šedivec Tomáš" w:date="2021-10-06T09:41:00Z" w:id="28">
              <w:r w:rsidDel="00CD4610">
                <w:rPr>
                  <w:rFonts w:cs="Arial"/>
                  <w:b/>
                  <w:bCs/>
                  <w:szCs w:val="20"/>
                </w:rPr>
                <w:delText xml:space="preserve">se </w:delText>
              </w:r>
            </w:del>
            <w:r w:rsidRPr="003AAEC4">
              <w:rPr>
                <w:rFonts w:ascii="Arial" w:hAnsi="Arial" w:eastAsia="Arial" w:cs="Arial"/>
                <w:b w:val="1"/>
                <w:bCs w:val="1"/>
                <w:rPrChange w:author="SLAVÍK Lukáš, Ing." w:date="2021-11-04T10:36:37.6903059" w:id="1040695919">
                  <w:rPr>
                    <w:rFonts w:cs="Arial"/>
                    <w:b/>
                    <w:bCs/>
                    <w:szCs w:val="20"/>
                  </w:rPr>
                </w:rPrChange>
              </w:rPr>
              <w:t xml:space="preserve">projekt </w:t>
            </w:r>
            <w:del w:author="Šedivec Tomáš" w:date="2021-10-06T09:41:00Z" w:id="29">
              <w:r w:rsidDel="00CD4610">
                <w:rPr>
                  <w:rFonts w:cs="Arial"/>
                  <w:b/>
                  <w:bCs/>
                  <w:szCs w:val="20"/>
                </w:rPr>
                <w:delText>týká</w:delText>
              </w:r>
            </w:del>
            <w:bookmarkEnd w:id="25"/>
            <w:ins w:author="Šedivec Tomáš" w:date="2021-10-06T09:47:00Z" w:id="30">
              <w:r w:rsidRPr="003AAEC4">
                <w:rPr>
                  <w:rFonts w:ascii="Arial" w:hAnsi="Arial" w:eastAsia="Arial" w:cs="Arial"/>
                  <w:b w:val="1"/>
                  <w:bCs w:val="1"/>
                  <w:rPrChange w:author="SLAVÍK Lukáš, Ing." w:date="2021-11-04T10:36:37.6903059" w:id="1555340631">
                    <w:rPr>
                      <w:rFonts w:cs="Arial"/>
                      <w:b/>
                      <w:bCs/>
                      <w:szCs w:val="20"/>
                    </w:rPr>
                  </w:rPrChange>
                </w:rPr>
                <w:t>týká</w:t>
              </w:r>
            </w:ins>
            <w:r w:rsidRPr="003AAEC4">
              <w:rPr>
                <w:rFonts w:ascii="Arial" w:hAnsi="Arial" w:eastAsia="Arial" w:cs="Arial"/>
                <w:b w:val="1"/>
                <w:bCs w:val="1"/>
                <w:rPrChange w:author="SLAVÍK Lukáš, Ing." w:date="2021-11-04T10:36:37.6903059" w:id="1620629623">
                  <w:rPr>
                    <w:rFonts w:cs="Arial"/>
                    <w:b/>
                    <w:bCs/>
                    <w:szCs w:val="20"/>
                  </w:rPr>
                </w:rPrChange>
              </w:rPr>
              <w:t>:</w:t>
            </w:r>
          </w:p>
        </w:tc>
        <w:tc>
          <w:tcPr>
            <w:tcW w:w="1234" w:type="pct"/>
            <w:shd w:val="clear" w:color="auto" w:fill="D9D9D9" w:themeFill="background1" w:themeFillShade="D9"/>
            <w:tcMar/>
          </w:tcPr>
          <w:p w:rsidRPr="005424A0" w:rsidR="005C63A5" w:rsidP="55E026C1" w:rsidRDefault="005C63A5" w14:paraId="573EFD22" w14:textId="116C7212" w14:noSpellErr="1">
            <w:pPr>
              <w:spacing w:before="40" w:after="40"/>
              <w:jc w:val="left"/>
              <w:rPr>
                <w:rFonts w:ascii="Arial" w:hAnsi="Arial" w:eastAsia="Arial" w:cs="Arial"/>
                <w:b w:val="1"/>
                <w:bCs w:val="1"/>
                <w:i w:val="1"/>
                <w:iCs w:val="1"/>
                <w:rPrChange w:author="SLAVÍK Lukáš, Ing." w:date="2021-11-04T10:37:07.9780143" w:id="612577262">
                  <w:rPr/>
                </w:rPrChange>
              </w:rPr>
              <w:pPrChange w:author="SLAVÍK Lukáš, Ing." w:date="2021-11-04T10:37:07.9780143" w:id="193240235">
                <w:pPr>
                  <w:jc w:val="left"/>
                </w:pPr>
              </w:pPrChange>
            </w:pPr>
            <w:del w:author="Šedivec Tomáš" w:date="2021-10-06T09:48:00Z" w:id="31">
              <w:r w:rsidRPr="005424A0" w:rsidDel="005C63A5">
                <w:rPr>
                  <w:i/>
                </w:rPr>
                <w:delText>Neb</w:delText>
              </w:r>
              <w:r w:rsidDel="005C63A5">
                <w:rPr>
                  <w:i/>
                </w:rPr>
                <w:delText xml:space="preserve">o informace, </w:delText>
              </w:r>
              <w:r w:rsidRPr="005424A0" w:rsidDel="005C63A5">
                <w:rPr>
                  <w:i/>
                </w:rPr>
                <w:delText xml:space="preserve">pokud </w:delText>
              </w:r>
              <w:r w:rsidDel="005C63A5">
                <w:rPr>
                  <w:i/>
                </w:rPr>
                <w:delText xml:space="preserve">ještě </w:delText>
              </w:r>
              <w:r w:rsidRPr="005424A0" w:rsidDel="005C63A5">
                <w:rPr>
                  <w:i/>
                </w:rPr>
                <w:delText>nebyl zaregistrován</w:delText>
              </w:r>
            </w:del>
            <w:ins w:author="Šedivec Tomáš" w:date="2021-10-06T09:48:00Z" w:id="32">
              <w:r w:rsidRPr="55E026C1">
                <w:rPr>
                  <w:i w:val="1"/>
                  <w:iCs w:val="1"/>
                  <w:rPrChange w:author="SLAVÍK Lukáš, Ing." w:date="2021-11-04T10:37:07.9780143" w:id="1264695476">
                    <w:rPr>
                      <w:i/>
                    </w:rPr>
                  </w:rPrChange>
                </w:rPr>
                <w:t>Přímo dotčené určené IS, které projekt realizuje nebo mění</w:t>
              </w:r>
            </w:ins>
          </w:p>
        </w:tc>
        <w:tc>
          <w:tcPr>
            <w:tcW w:w="2532" w:type="pct"/>
            <w:gridSpan w:val="4"/>
            <w:shd w:val="clear" w:color="auto" w:fill="auto"/>
            <w:tcMar/>
            <w:tcPrChange w:author="SLAVÍK Lukáš, Ing." w:date="2021-11-04T10:37:07.9780143" w:id="1868032260">
              <w:tcPr>
                <w:tcW w:w="2532" w:type="pct"/>
                <w:gridSpan w:val="4"/>
                <w:shd w:val="clear" w:color="auto" w:fill="auto"/>
              </w:tcPr>
            </w:tcPrChange>
          </w:tcPr>
          <w:p w:rsidR="005C63A5" w:rsidP="55E026C1" w:rsidRDefault="005C63A5" w14:paraId="1EDE88DC" w14:textId="3503D007" w14:noSpellErr="1">
            <w:pPr>
              <w:spacing w:before="40" w:after="40"/>
              <w:jc w:val="left"/>
              <w:rPr>
                <w:rStyle w:val="Hypertextovodkaz"/>
                <w:rFonts w:ascii="Arial" w:hAnsi="Arial" w:eastAsia="Arial" w:cs="Arial"/>
                <w:rPrChange w:author="SLAVÍK Lukáš, Ing." w:date="2021-11-04T10:37:07.9780143" w:id="818627709">
                  <w:rPr>
                    <w:rStyle w:val="Hypertextovodkaz"/>
                    <w:rFonts w:cs="Arial"/>
                    <w:bCs/>
                    <w:szCs w:val="20"/>
                  </w:rPr>
                </w:rPrChange>
              </w:rPr>
              <w:pPrChange w:author="SLAVÍK Lukáš, Ing." w:date="2021-11-04T10:37:07.9780143" w:id="1559423511">
                <w:pPr>
                  <w:jc w:val="left"/>
                </w:pPr>
              </w:pPrChange>
            </w:pPr>
            <w:r w:rsidRPr="55E026C1">
              <w:rPr>
                <w:i w:val="1"/>
                <w:iCs w:val="1"/>
                <w:color w:val="FF0000"/>
                <w:rPrChange w:author="SLAVÍK Lukáš, Ing." w:date="2021-11-04T10:37:07.9780143" w:id="1972025500">
                  <w:rPr>
                    <w:i/>
                    <w:color w:val="FF0000"/>
                  </w:rPr>
                </w:rPrChange>
              </w:rPr>
              <w:t>Příklad:</w:t>
            </w:r>
            <w:r w:rsidRPr="55E026C1">
              <w:rPr>
                <w:i w:val="1"/>
                <w:iCs w:val="1"/>
                <w:color w:val="FF0000"/>
                <w:rPrChange w:author="SLAVÍK Lukáš, Ing." w:date="2021-11-04T10:37:07.9780143" w:id="660352289">
                  <w:rPr>
                    <w:i/>
                    <w:color w:val="FF0000"/>
                  </w:rPr>
                </w:rPrChange>
              </w:rPr>
              <w:t xml:space="preserve"> </w:t>
            </w:r>
            <w:hyperlink w:tooltip="&lt;Uveďte jako odkaz do Rejstříku ISVS https://rpp-ais.egon.gov.cz/AISP/verejne/isvs/zobrazeni-isvs pro určené IS s kódem a názvem&gt;" w:history="1" r:id="Rc6c6f33971df48fc">
              <w:bookmarkStart w:name="ISVS" w:id="33"/>
              <w:r w:rsidRPr="55E026C1">
                <w:rPr>
                  <w:rStyle w:val="Hypertextovodkaz"/>
                  <w:rFonts w:ascii="Arial" w:hAnsi="Arial" w:eastAsia="Arial" w:cs="Arial"/>
                  <w:i w:val="1"/>
                  <w:iCs w:val="1"/>
                  <w:rPrChange w:author="SLAVÍK Lukáš, Ing." w:date="2021-11-04T10:37:07.9780143" w:id="334813041">
                    <w:rPr>
                      <w:rStyle w:val="Hypertextovodkaz"/>
                      <w:rFonts w:cs="Arial"/>
                      <w:bCs/>
                      <w:i/>
                      <w:szCs w:val="20"/>
                    </w:rPr>
                  </w:rPrChange>
                </w:rPr>
                <w:t xml:space="preserve">8101 </w:t>
              </w:r>
              <w:bookmarkEnd w:id="33"/>
              <w:r w:rsidRPr="55E026C1">
                <w:rPr>
                  <w:rStyle w:val="Hypertextovodkaz"/>
                  <w:rFonts w:ascii="Arial" w:hAnsi="Arial" w:eastAsia="Arial" w:cs="Arial"/>
                  <w:i w:val="1"/>
                  <w:iCs w:val="1"/>
                  <w:rPrChange w:author="SLAVÍK Lukáš, Ing." w:date="2021-11-04T10:37:07.9780143" w:id="888424048">
                    <w:rPr>
                      <w:rStyle w:val="Hypertextovodkaz"/>
                      <w:rFonts w:cs="Arial"/>
                      <w:bCs/>
                      <w:i/>
                      <w:szCs w:val="20"/>
                    </w:rPr>
                  </w:rPrChange>
                </w:rPr>
                <w:t>Registr obyvatel – základní registr</w:t>
              </w:r>
            </w:hyperlink>
            <w:r w:rsidRPr="55E026C1">
              <w:rPr>
                <w:rStyle w:val="Hypertextovodkaz"/>
                <w:rFonts w:ascii="Arial" w:hAnsi="Arial" w:eastAsia="Arial" w:cs="Arial"/>
                <w:rPrChange w:author="SLAVÍK Lukáš, Ing." w:date="2021-11-04T10:37:07.9780143" w:id="1124888514">
                  <w:rPr>
                    <w:rStyle w:val="Hypertextovodkaz"/>
                    <w:rFonts w:cs="Arial"/>
                    <w:bCs/>
                    <w:szCs w:val="20"/>
                  </w:rPr>
                </w:rPrChange>
              </w:rPr>
              <w:t xml:space="preserve"> </w:t>
            </w:r>
          </w:p>
          <w:p w:rsidR="005C63A5" w:rsidP="0087212E" w:rsidRDefault="005C63A5" w14:paraId="522C6AAF" w14:textId="77777777">
            <w:pPr>
              <w:spacing w:before="40" w:after="40"/>
              <w:jc w:val="left"/>
              <w:rPr>
                <w:rStyle w:val="Hypertextovodkaz"/>
                <w:rFonts w:cs="Arial"/>
                <w:bCs/>
                <w:szCs w:val="20"/>
              </w:rPr>
            </w:pPr>
          </w:p>
          <w:p w:rsidRPr="00AF6698" w:rsidR="005C63A5" w:rsidP="0087212E" w:rsidRDefault="005C63A5" w14:paraId="60CDE0EF" w14:textId="36E3280D" w14:noSpellErr="1">
            <w:pPr>
              <w:spacing w:before="40" w:after="40"/>
              <w:jc w:val="left"/>
            </w:pPr>
            <w:r w:rsidRPr="55E026C1">
              <w:rPr>
                <w:rFonts w:ascii="Arial" w:hAnsi="Arial" w:eastAsia="Arial" w:cs="Arial"/>
                <w:i w:val="1"/>
                <w:iCs w:val="1"/>
                <w:color w:val="FF0000"/>
                <w:rPrChange w:author="SLAVÍK Lukáš, Ing." w:date="2021-11-04T10:37:07.9780143" w:id="140067316">
                  <w:rPr>
                    <w:rFonts w:cs="Arial"/>
                    <w:i/>
                    <w:color w:val="FF0000"/>
                  </w:rPr>
                </w:rPrChange>
              </w:rPr>
              <w:lastRenderedPageBreak/>
              <w:t>Údaje v evidenci musí být aktuální k datu podání projektu, v případě neaktuálnosti může OHA pozastavit vydání stanoviska do doby než budou data zaktualizována!</w:t>
            </w:r>
          </w:p>
        </w:tc>
      </w:tr>
      <w:tr w:rsidRPr="00BF5681" w:rsidR="005C63A5" w:rsidTr="55E026C1" w14:paraId="62A574DE" w14:textId="77777777">
        <w:trPr>
          <w:trHeight w:val="501"/>
        </w:trPr>
        <w:tc>
          <w:tcPr>
            <w:tcW w:w="1234" w:type="pct"/>
            <w:gridSpan w:val="2"/>
            <w:vMerge/>
            <w:shd w:val="clear" w:color="auto" w:fill="D9D9D9" w:themeFill="background1" w:themeFillShade="D9"/>
          </w:tcPr>
          <w:p w:rsidR="005C63A5" w:rsidP="005C63A5" w:rsidRDefault="005C63A5" w14:paraId="0F547F86" w14:textId="77777777">
            <w:pPr>
              <w:spacing w:before="40" w:after="40"/>
              <w:jc w:val="left"/>
              <w:rPr>
                <w:rFonts w:cs="Arial"/>
                <w:b/>
                <w:bCs/>
                <w:szCs w:val="20"/>
              </w:rPr>
            </w:pPr>
          </w:p>
        </w:tc>
        <w:tc>
          <w:tcPr>
            <w:tcW w:w="1234" w:type="pct"/>
            <w:shd w:val="clear" w:color="auto" w:fill="D9D9D9" w:themeFill="background1" w:themeFillShade="D9"/>
            <w:tcMar/>
          </w:tcPr>
          <w:p w:rsidRPr="005424A0" w:rsidR="005C63A5" w:rsidP="55E026C1" w:rsidRDefault="005C63A5" w14:paraId="37AD041B" w14:textId="583246A5" w14:noSpellErr="1">
            <w:pPr>
              <w:spacing w:before="40" w:after="40"/>
              <w:jc w:val="left"/>
              <w:rPr>
                <w:i w:val="1"/>
                <w:iCs w:val="1"/>
                <w:rPrChange w:author="SLAVÍK Lukáš, Ing." w:date="2021-11-04T10:37:07.9780143" w:id="116128235">
                  <w:rPr/>
                </w:rPrChange>
              </w:rPr>
              <w:pPrChange w:author="SLAVÍK Lukáš, Ing." w:date="2021-11-04T10:37:07.9780143" w:id="1735432944">
                <w:pPr>
                  <w:jc w:val="left"/>
                </w:pPr>
              </w:pPrChange>
            </w:pPr>
            <w:ins w:author="Šedivec Tomáš" w:date="2021-10-06T09:48:00Z" w:id="34">
              <w:r w:rsidRPr="55E026C1">
                <w:rPr>
                  <w:i w:val="1"/>
                  <w:iCs w:val="1"/>
                  <w:rPrChange w:author="SLAVÍK Lukáš, Ing." w:date="2021-11-04T10:37:07.9780143" w:id="327191233">
                    <w:rPr>
                      <w:i/>
                    </w:rPr>
                  </w:rPrChange>
                </w:rPr>
                <w:t>Nepřímo dotčené určené IS</w:t>
              </w:r>
            </w:ins>
          </w:p>
        </w:tc>
        <w:tc>
          <w:tcPr>
            <w:tcW w:w="2532" w:type="pct"/>
            <w:gridSpan w:val="4"/>
            <w:shd w:val="clear" w:color="auto" w:fill="auto"/>
            <w:tcMar/>
            <w:tcPrChange w:author="SLAVÍK Lukáš, Ing." w:date="2021-11-04T10:37:07.9780143" w:id="850152603">
              <w:tcPr>
                <w:tcW w:w="2532" w:type="pct"/>
                <w:gridSpan w:val="4"/>
                <w:shd w:val="clear" w:color="auto" w:fill="auto"/>
              </w:tcPr>
            </w:tcPrChange>
          </w:tcPr>
          <w:p w:rsidRPr="00417B03" w:rsidR="005C63A5" w:rsidP="55E026C1" w:rsidRDefault="005C63A5" w14:paraId="03836424" w14:textId="28CFED0F" w14:noSpellErr="1">
            <w:pPr>
              <w:spacing w:before="40" w:after="40"/>
              <w:jc w:val="left"/>
              <w:rPr>
                <w:i w:val="1"/>
                <w:iCs w:val="1"/>
                <w:color w:val="FF0000"/>
                <w:rPrChange w:author="SLAVÍK Lukáš, Ing." w:date="2021-11-04T10:37:07.9780143" w:id="1152653193">
                  <w:rPr/>
                </w:rPrChange>
              </w:rPr>
              <w:pPrChange w:author="SLAVÍK Lukáš, Ing." w:date="2021-11-04T10:37:07.9780143" w:id="2027687133">
                <w:pPr>
                  <w:jc w:val="left"/>
                </w:pPr>
              </w:pPrChange>
            </w:pPr>
            <w:ins w:author="Šedivec Tomáš" w:date="2021-10-06T09:50:00Z" w:id="35">
              <w:r w:rsidRPr="55E026C1">
                <w:rPr>
                  <w:i w:val="1"/>
                  <w:iCs w:val="1"/>
                  <w:color w:val="FF0000"/>
                  <w:rPrChange w:author="SLAVÍK Lukáš, Ing." w:date="2021-11-04T10:37:07.9780143" w:id="1629290319">
                    <w:rPr>
                      <w:i/>
                      <w:color w:val="FF0000"/>
                    </w:rPr>
                  </w:rPrChange>
                </w:rPr>
                <w:t xml:space="preserve">Příklad: </w:t>
              </w:r>
            </w:ins>
            <w:ins w:author="Šedivec Tomáš" w:date="2021-10-06T09:51:00Z" w:id="36">
              <w:r w:rsidRPr="55E026C1">
                <w:rPr>
                  <w:rPrChange w:author="SLAVÍK Lukáš, Ing." w:date="2021-11-04T10:37:07.9780143" w:id="1289549512">
                    <w:rPr>
                      <w:i/>
                      <w:color w:val="FF0000"/>
                    </w:rPr>
                  </w:rPrChange>
                </w:rPr>
                <w:fldChar w:fldCharType="begin"/>
              </w:r>
              <w:r>
                <w:rPr>
                  <w:i/>
                  <w:color w:val="FF0000"/>
                </w:rPr>
                <w:instrText xml:space="preserve"> HYPERLINK "https://rpp-ais.egon.gov.cz/AISP/verejne/isvs/zobrazeni-isvs/83" </w:instrText>
              </w:r>
              <w:r>
                <w:rPr>
                  <w:i/>
                  <w:color w:val="FF0000"/>
                </w:rPr>
                <w:fldChar w:fldCharType="separate"/>
              </w:r>
              <w:r w:rsidRPr="55E026C1">
                <w:rPr>
                  <w:rStyle w:val="Hypertextovodkaz"/>
                  <w:i w:val="1"/>
                  <w:iCs w:val="1"/>
                  <w:rPrChange w:author="SLAVÍK Lukáš, Ing." w:date="2021-11-04T10:37:07.9780143" w:id="232423250">
                    <w:rPr>
                      <w:rStyle w:val="Hypertextovodkaz"/>
                      <w:i/>
                    </w:rPr>
                  </w:rPrChange>
                </w:rPr>
                <w:t>33 Informační systém evidence obyvatel</w:t>
              </w:r>
              <w:r w:rsidRPr="55E026C1">
                <w:rPr>
                  <w:rPrChange w:author="SLAVÍK Lukáš, Ing." w:date="2021-11-04T10:37:07.9780143" w:id="988167830">
                    <w:rPr>
                      <w:i/>
                      <w:color w:val="FF0000"/>
                    </w:rPr>
                  </w:rPrChange>
                </w:rPr>
                <w:fldChar w:fldCharType="end"/>
              </w:r>
            </w:ins>
          </w:p>
        </w:tc>
      </w:tr>
      <w:tr w:rsidRPr="00BF5681" w:rsidR="00AF5563" w:rsidTr="55E026C1" w14:paraId="5DCEDC24" w14:textId="77777777">
        <w:trPr>
          <w:trHeight w:val="20"/>
        </w:trPr>
        <w:tc>
          <w:tcPr>
            <w:tcW w:w="2468" w:type="pct"/>
            <w:gridSpan w:val="3"/>
            <w:shd w:val="clear" w:color="auto" w:fill="D9D9D9" w:themeFill="background1" w:themeFillShade="D9"/>
            <w:tcMar/>
            <w:tcPrChange w:author="SLAVÍK Lukáš, Ing." w:date="2021-11-04T10:37:07.9780143" w:id="693790880">
              <w:tcPr>
                <w:tcW w:w="2468" w:type="pct"/>
                <w:gridSpan w:val="3"/>
                <w:shd w:val="clear" w:color="auto" w:fill="D9D9D9" w:themeFill="background1" w:themeFillShade="D9"/>
              </w:tcPr>
            </w:tcPrChange>
          </w:tcPr>
          <w:p w:rsidR="005424A0" w:rsidP="55E026C1" w:rsidRDefault="00AF5563" w14:paraId="076BE4ED" w14:textId="6E50793A" w14:noSpellErr="1">
            <w:pPr>
              <w:spacing w:before="40" w:after="40"/>
              <w:jc w:val="left"/>
              <w:rPr>
                <w:rStyle w:val="Hypertextovodkaz"/>
                <w:rFonts w:ascii="Arial" w:hAnsi="Arial" w:eastAsia="Arial" w:cs="Arial"/>
                <w:b w:val="1"/>
                <w:bCs w:val="1"/>
                <w:rPrChange w:author="SLAVÍK Lukáš, Ing." w:date="2021-11-04T10:37:07.9780143" w:id="62235898">
                  <w:rPr>
                    <w:rStyle w:val="Hypertextovodkaz"/>
                    <w:rFonts w:cs="Arial"/>
                    <w:b/>
                    <w:bCs/>
                    <w:szCs w:val="20"/>
                  </w:rPr>
                </w:rPrChange>
              </w:rPr>
              <w:pPrChange w:author="SLAVÍK Lukáš, Ing." w:date="2021-11-04T10:37:07.9780143" w:id="1548452764">
                <w:pPr>
                  <w:jc w:val="left"/>
                </w:pPr>
              </w:pPrChange>
            </w:pPr>
            <w:bookmarkStart w:name="_Hlk54882060" w:id="37"/>
            <w:r w:rsidRPr="55E026C1">
              <w:rPr>
                <w:rFonts w:ascii="Arial" w:hAnsi="Arial" w:eastAsia="Arial" w:cs="Arial"/>
                <w:b w:val="1"/>
                <w:bCs w:val="1"/>
                <w:rPrChange w:author="SLAVÍK Lukáš, Ing." w:date="2021-11-04T10:37:07.9780143" w:id="913824086">
                  <w:rPr>
                    <w:rFonts w:cs="Arial"/>
                    <w:b/>
                    <w:bCs/>
                    <w:szCs w:val="20"/>
                  </w:rPr>
                </w:rPrChange>
              </w:rPr>
              <w:t xml:space="preserve">Názvy a odkazy na </w:t>
            </w:r>
            <w:hyperlink w:history="1" r:id="R71787f96f7d04f28">
              <w:r w:rsidRPr="55E026C1">
                <w:rPr>
                  <w:rStyle w:val="Hypertextovodkaz"/>
                  <w:rFonts w:ascii="Arial" w:hAnsi="Arial" w:eastAsia="Arial" w:cs="Arial"/>
                  <w:b w:val="1"/>
                  <w:bCs w:val="1"/>
                  <w:rPrChange w:author="SLAVÍK Lukáš, Ing." w:date="2021-11-04T10:37:07.9780143" w:id="1503522633">
                    <w:rPr>
                      <w:rStyle w:val="Hypertextovodkaz"/>
                      <w:rFonts w:cs="Arial"/>
                      <w:b/>
                      <w:bCs/>
                      <w:szCs w:val="20"/>
                    </w:rPr>
                  </w:rPrChange>
                </w:rPr>
                <w:t>projekty v kata</w:t>
              </w:r>
              <w:r w:rsidRPr="55E026C1" w:rsidR="006C753A">
                <w:rPr>
                  <w:rStyle w:val="Hypertextovodkaz"/>
                  <w:rFonts w:ascii="Arial" w:hAnsi="Arial" w:eastAsia="Arial" w:cs="Arial"/>
                  <w:b w:val="1"/>
                  <w:bCs w:val="1"/>
                  <w:rPrChange w:author="SLAVÍK Lukáš, Ing." w:date="2021-11-04T10:37:07.9780143" w:id="2034785411">
                    <w:rPr>
                      <w:rStyle w:val="Hypertextovodkaz"/>
                      <w:rFonts w:cs="Arial"/>
                      <w:b/>
                      <w:bCs/>
                      <w:szCs w:val="20"/>
                    </w:rPr>
                  </w:rPrChange>
                </w:rPr>
                <w:t>logu Digitálního Česka nebo jejich ID a názvy</w:t>
              </w:r>
              <w:bookmarkEnd w:id="37"/>
            </w:hyperlink>
          </w:p>
          <w:p w:rsidR="00AF5563" w:rsidDel="00FB641E" w:rsidP="55E026C1" w:rsidRDefault="001873DE" w14:paraId="5798D076" w14:textId="6D674290" w14:noSpellErr="1">
            <w:pPr>
              <w:spacing w:before="40" w:after="40"/>
              <w:jc w:val="left"/>
              <w:rPr>
                <w:rFonts w:ascii="Arial" w:hAnsi="Arial" w:eastAsia="Arial" w:cs="Arial"/>
                <w:b w:val="1"/>
                <w:bCs w:val="1"/>
                <w:rPrChange w:author="SLAVÍK Lukáš, Ing." w:date="2021-11-04T10:37:07.9780143" w:id="1593215041">
                  <w:rPr/>
                </w:rPrChange>
              </w:rPr>
              <w:pPrChange w:author="SLAVÍK Lukáš, Ing." w:date="2021-11-04T10:37:07.9780143" w:id="1632294579">
                <w:pPr>
                  <w:jc w:val="left"/>
                </w:pPr>
              </w:pPrChange>
            </w:pPr>
            <w:del w:author="Šedivec Tomáš" w:date="2021-10-04T11:08:00Z" w:id="38">
              <w:r w:rsidDel="00087B39">
                <w:rPr>
                  <w:i/>
                </w:rPr>
                <w:delText>P</w:delText>
              </w:r>
              <w:r w:rsidRPr="001873DE" w:rsidDel="00087B39">
                <w:rPr>
                  <w:i/>
                </w:rPr>
                <w:delText xml:space="preserve">okud má být </w:delText>
              </w:r>
              <w:r w:rsidDel="00087B39" w:rsidR="004B73B7">
                <w:rPr>
                  <w:i/>
                </w:rPr>
                <w:delText xml:space="preserve">projekt </w:delText>
              </w:r>
              <w:r w:rsidRPr="001873DE" w:rsidDel="00087B39">
                <w:rPr>
                  <w:i/>
                </w:rPr>
                <w:delText>financován v souvislosti se strategií</w:delText>
              </w:r>
            </w:del>
            <w:ins w:author="Šedivec Tomáš" w:date="2021-10-04T11:08:00Z" w:id="39">
              <w:r w:rsidRPr="55E026C1" w:rsidR="00087B39">
                <w:rPr>
                  <w:i w:val="1"/>
                  <w:iCs w:val="1"/>
                  <w:rPrChange w:author="SLAVÍK Lukáš, Ing." w:date="2021-11-04T10:37:07.9780143" w:id="910214604">
                    <w:rPr>
                      <w:i/>
                    </w:rPr>
                  </w:rPrChange>
                </w:rPr>
                <w:t>Nebo informace, proč není součástí katalogu</w:t>
              </w:r>
            </w:ins>
            <w:r w:rsidRPr="55E026C1">
              <w:rPr>
                <w:i w:val="1"/>
                <w:iCs w:val="1"/>
                <w:rPrChange w:author="SLAVÍK Lukáš, Ing." w:date="2021-11-04T10:37:07.9780143" w:id="200408970">
                  <w:rPr>
                    <w:i/>
                  </w:rPr>
                </w:rPrChange>
              </w:rPr>
              <w:t xml:space="preserve"> Digitální Č</w:t>
            </w:r>
            <w:r w:rsidRPr="55E026C1" w:rsidR="005424A0">
              <w:rPr>
                <w:i w:val="1"/>
                <w:iCs w:val="1"/>
                <w:rPrChange w:author="SLAVÍK Lukáš, Ing." w:date="2021-11-04T10:37:07.9780143" w:id="1423214746">
                  <w:rPr>
                    <w:i/>
                  </w:rPr>
                </w:rPrChange>
              </w:rPr>
              <w:t>esko</w:t>
            </w:r>
            <w:ins w:author="Šedivec Tomáš" w:date="2021-10-04T11:08:00Z" w:id="40">
              <w:r w:rsidRPr="55E026C1" w:rsidR="00087B39">
                <w:rPr>
                  <w:i w:val="1"/>
                  <w:iCs w:val="1"/>
                  <w:rPrChange w:author="SLAVÍK Lukáš, Ing." w:date="2021-11-04T10:37:07.9780143" w:id="943245260">
                    <w:rPr>
                      <w:i/>
                    </w:rPr>
                  </w:rPrChange>
                </w:rPr>
                <w:t>. Financování z tohoto programu nehraje roli, jedná se o jednotný katalog všech ICT záměrů</w:t>
              </w:r>
            </w:ins>
            <w:ins w:author="Šedivec Tomáš" w:date="2021-10-04T11:09:00Z" w:id="41">
              <w:r w:rsidRPr="55E026C1" w:rsidR="00087B39">
                <w:rPr>
                  <w:i w:val="1"/>
                  <w:iCs w:val="1"/>
                  <w:rPrChange w:author="SLAVÍK Lukáš, Ing." w:date="2021-11-04T10:37:07.9780143" w:id="1350273194">
                    <w:rPr>
                      <w:i/>
                    </w:rPr>
                  </w:rPrChange>
                </w:rPr>
                <w:t xml:space="preserve"> veřejné správy</w:t>
              </w:r>
            </w:ins>
            <w:ins w:author="Šedivec Tomáš" w:date="2021-10-04T11:08:00Z" w:id="42">
              <w:r w:rsidRPr="55E026C1" w:rsidR="00087B39">
                <w:rPr>
                  <w:i w:val="1"/>
                  <w:iCs w:val="1"/>
                  <w:rPrChange w:author="SLAVÍK Lukáš, Ing." w:date="2021-11-04T10:37:07.9780143" w:id="1196249950">
                    <w:rPr>
                      <w:i/>
                    </w:rPr>
                  </w:rPrChange>
                </w:rPr>
                <w:t>.</w:t>
              </w:r>
            </w:ins>
          </w:p>
        </w:tc>
        <w:tc>
          <w:tcPr>
            <w:tcW w:w="2532" w:type="pct"/>
            <w:gridSpan w:val="4"/>
            <w:shd w:val="clear" w:color="auto" w:fill="auto"/>
            <w:tcMar/>
            <w:tcPrChange w:author="SLAVÍK Lukáš, Ing." w:date="2021-11-04T10:37:07.9780143" w:id="1571339446">
              <w:tcPr>
                <w:tcW w:w="2532" w:type="pct"/>
                <w:gridSpan w:val="4"/>
                <w:shd w:val="clear" w:color="auto" w:fill="auto"/>
              </w:tcPr>
            </w:tcPrChange>
          </w:tcPr>
          <w:p w:rsidR="00AF5563" w:rsidP="55E026C1" w:rsidRDefault="00AF5563" w14:paraId="10D2C520" w14:textId="20479A5C">
            <w:pPr>
              <w:spacing w:before="40" w:after="40"/>
              <w:jc w:val="left"/>
              <w:rPr>
                <w:rStyle w:val="Hypertextovodkaz"/>
                <w:i w:val="1"/>
                <w:iCs w:val="1"/>
                <w:rPrChange w:author="SLAVÍK Lukáš, Ing." w:date="2021-11-04T10:37:07.9780143" w:id="1005595524">
                  <w:rPr>
                    <w:rStyle w:val="Hypertextovodkaz"/>
                    <w:i/>
                  </w:rPr>
                </w:rPrChange>
              </w:rPr>
              <w:pPrChange w:author="SLAVÍK Lukáš, Ing." w:date="2021-11-04T10:37:07.9780143" w:id="1048844119">
                <w:pPr>
                  <w:jc w:val="left"/>
                </w:pPr>
              </w:pPrChange>
            </w:pPr>
            <w:bookmarkStart w:name="Digiceska" w:id="43"/>
            <w:r w:rsidRPr="55E026C1">
              <w:rPr>
                <w:i w:val="1"/>
                <w:iCs w:val="1"/>
                <w:color w:val="FF0000"/>
                <w:rPrChange w:author="SLAVÍK Lukáš, Ing." w:date="2021-11-04T10:37:07.9780143" w:id="1600296697">
                  <w:rPr>
                    <w:i/>
                    <w:color w:val="FF0000"/>
                  </w:rPr>
                </w:rPrChange>
              </w:rPr>
              <w:t>Příklad:</w:t>
            </w:r>
            <w:r w:rsidRPr="55E026C1" w:rsidR="0087212E">
              <w:rPr>
                <w:i w:val="1"/>
                <w:iCs w:val="1"/>
                <w:color w:val="FF0000"/>
                <w:rPrChange w:author="SLAVÍK Lukáš, Ing." w:date="2021-11-04T10:37:07.9780143" w:id="734634997">
                  <w:rPr>
                    <w:i/>
                    <w:color w:val="FF0000"/>
                  </w:rPr>
                </w:rPrChange>
              </w:rPr>
              <w:t xml:space="preserve"> </w:t>
            </w:r>
            <w:bookmarkEnd w:id="43"/>
            <w:r w:rsidRPr="55E026C1" w:rsidR="001873DE">
              <w:rPr>
                <w:i w:val="1"/>
                <w:iCs w:val="1"/>
                <w:color w:val="FF0000"/>
                <w:rPrChange w:author="SLAVÍK Lukáš, Ing." w:date="2021-11-04T10:37:07.9780143" w:id="1629440107">
                  <w:rPr>
                    <w:i/>
                    <w:color w:val="FF0000"/>
                  </w:rPr>
                </w:rPrChange>
              </w:rPr>
              <w:t xml:space="preserve">Rozvoj ROB a souvisejících AIS v důsledku přijetí </w:t>
            </w:r>
            <w:proofErr w:type="spellStart"/>
            <w:r w:rsidRPr="55E026C1" w:rsidR="001873DE">
              <w:rPr>
                <w:i w:val="1"/>
                <w:iCs w:val="1"/>
                <w:color w:val="FF0000"/>
                <w:rPrChange w:author="SLAVÍK Lukáš, Ing." w:date="2021-11-04T10:37:07.9780143" w:id="459270588">
                  <w:rPr>
                    <w:i/>
                    <w:color w:val="FF0000"/>
                  </w:rPr>
                </w:rPrChange>
              </w:rPr>
              <w:t xml:space="preserve">ZoPDS</w:t>
            </w:r>
            <w:proofErr w:type="spellEnd"/>
            <w:r w:rsidRPr="55E026C1" w:rsidR="001873DE">
              <w:rPr>
                <w:i w:val="1"/>
                <w:iCs w:val="1"/>
                <w:color w:val="FF0000"/>
                <w:rPrChange w:author="SLAVÍK Lukáš, Ing." w:date="2021-11-04T10:37:07.9780143" w:id="2121593575">
                  <w:rPr>
                    <w:i/>
                    <w:color w:val="FF0000"/>
                  </w:rPr>
                </w:rPrChange>
              </w:rPr>
              <w:t xml:space="preserve"> a dalších zákonů </w:t>
            </w:r>
            <w:hyperlink w:history="1" r:id="R840e7f82fbdb47bf">
              <w:r w:rsidRPr="55E026C1" w:rsidR="001873DE">
                <w:rPr>
                  <w:rStyle w:val="Hypertextovodkaz"/>
                  <w:i w:val="1"/>
                  <w:iCs w:val="1"/>
                  <w:rPrChange w:author="SLAVÍK Lukáš, Ing." w:date="2021-11-04T10:37:07.9780143" w:id="215007875">
                    <w:rPr>
                      <w:rStyle w:val="Hypertextovodkaz"/>
                      <w:i/>
                    </w:rPr>
                  </w:rPrChange>
                </w:rPr>
                <w:t>https://spcss.archirepo.com/digicesko-bridge/zamerdetail/id-el-d3ddfff4-0966-4cd5-a169-8cd3362b0e43</w:t>
              </w:r>
            </w:hyperlink>
          </w:p>
          <w:p w:rsidR="00996648" w:rsidP="0087212E" w:rsidRDefault="00996648" w14:paraId="4E23E618" w14:textId="77777777">
            <w:pPr>
              <w:spacing w:before="40" w:after="40"/>
              <w:jc w:val="left"/>
              <w:rPr>
                <w:rStyle w:val="Hypertextovodkaz"/>
                <w:i/>
              </w:rPr>
            </w:pPr>
          </w:p>
          <w:p w:rsidRPr="001873DE" w:rsidR="00996648" w:rsidP="55E026C1" w:rsidRDefault="00996648" w14:paraId="458D6E57" w14:textId="6A16136A" w14:noSpellErr="1">
            <w:pPr>
              <w:spacing w:before="40" w:after="40"/>
              <w:jc w:val="left"/>
              <w:rPr>
                <w:rFonts w:ascii="Arial" w:hAnsi="Arial" w:eastAsia="Arial" w:cs="Arial"/>
                <w:i w:val="1"/>
                <w:iCs w:val="1"/>
                <w:rPrChange w:author="SLAVÍK Lukáš, Ing." w:date="2021-11-04T10:37:07.9780143" w:id="895693064">
                  <w:rPr>
                    <w:rFonts w:cs="Arial"/>
                    <w:bCs/>
                    <w:i/>
                    <w:szCs w:val="20"/>
                  </w:rPr>
                </w:rPrChange>
              </w:rPr>
              <w:pPrChange w:author="SLAVÍK Lukáš, Ing." w:date="2021-11-04T10:37:07.9780143" w:id="1323278101">
                <w:pPr>
                  <w:jc w:val="left"/>
                </w:pPr>
              </w:pPrChange>
            </w:pPr>
            <w:r w:rsidRPr="55E026C1">
              <w:rPr>
                <w:rFonts w:ascii="Arial" w:hAnsi="Arial" w:eastAsia="Arial" w:cs="Arial"/>
                <w:i w:val="1"/>
                <w:iCs w:val="1"/>
                <w:color w:val="FF0000"/>
                <w:rPrChange w:author="SLAVÍK Lukáš, Ing." w:date="2021-11-04T10:37:07.9780143" w:id="42212230">
                  <w:rPr>
                    <w:rFonts w:cs="Arial"/>
                    <w:i/>
                    <w:color w:val="FF0000"/>
                  </w:rPr>
                </w:rPrChange>
              </w:rPr>
              <w:t>Údaje v evidenci musí být aktuální k datu podání projektu, v případě neaktuálnosti může OHA pozastavit vydání stanoviska do doby než budou data zaktualizována!</w:t>
            </w:r>
          </w:p>
        </w:tc>
      </w:tr>
      <w:tr w:rsidRPr="00BF5681" w:rsidR="00AF5563" w:rsidTr="55E026C1" w14:paraId="2BBB5572" w14:textId="77777777">
        <w:trPr>
          <w:trHeight w:val="20"/>
        </w:trPr>
        <w:tc>
          <w:tcPr>
            <w:tcW w:w="5000" w:type="pct"/>
            <w:gridSpan w:val="7"/>
            <w:shd w:val="clear" w:color="auto" w:fill="D9D9D9" w:themeFill="background1" w:themeFillShade="D9"/>
            <w:tcMar/>
            <w:tcPrChange w:author="SLAVÍK Lukáš, Ing." w:date="2021-11-04T10:37:07.9780143" w:id="1106462855">
              <w:tcPr>
                <w:tcW w:w="5000" w:type="pct"/>
                <w:gridSpan w:val="7"/>
                <w:shd w:val="clear" w:color="auto" w:fill="D9D9D9" w:themeFill="background1" w:themeFillShade="D9"/>
              </w:tcPr>
            </w:tcPrChange>
          </w:tcPr>
          <w:p w:rsidRPr="00333BA8" w:rsidR="00AF5563" w:rsidP="55E026C1" w:rsidRDefault="00AF5563" w14:paraId="63E0376E" w14:textId="5D44411F" w14:noSpellErr="1">
            <w:pPr>
              <w:spacing w:before="40" w:after="40"/>
              <w:jc w:val="left"/>
              <w:rPr>
                <w:rFonts w:ascii="Arial" w:hAnsi="Arial" w:eastAsia="Arial" w:cs="Arial"/>
                <w:b w:val="1"/>
                <w:bCs w:val="1"/>
                <w:rPrChange w:author="SLAVÍK Lukáš, Ing." w:date="2021-11-04T10:37:07.9780143" w:id="190735861">
                  <w:rPr>
                    <w:rFonts w:cs="Arial"/>
                    <w:b/>
                    <w:bCs/>
                    <w:szCs w:val="20"/>
                  </w:rPr>
                </w:rPrChange>
              </w:rPr>
              <w:pPrChange w:author="SLAVÍK Lukáš, Ing." w:date="2021-11-04T10:37:07.9780143" w:id="304962781">
                <w:pPr>
                  <w:jc w:val="left"/>
                </w:pPr>
              </w:pPrChange>
            </w:pPr>
            <w:r w:rsidRPr="55E026C1">
              <w:rPr>
                <w:rFonts w:ascii="Arial" w:hAnsi="Arial" w:eastAsia="Arial" w:cs="Arial"/>
                <w:b w:val="1"/>
                <w:bCs w:val="1"/>
                <w:rPrChange w:author="SLAVÍK Lukáš, Ing." w:date="2021-11-04T10:37:07.9780143" w:id="1147232736">
                  <w:rPr>
                    <w:rFonts w:cs="Arial"/>
                    <w:b/>
                    <w:bCs/>
                    <w:szCs w:val="20"/>
                  </w:rPr>
                </w:rPrChange>
              </w:rPr>
              <w:t>Termíny:</w:t>
            </w:r>
          </w:p>
        </w:tc>
      </w:tr>
      <w:tr w:rsidRPr="00BF5681" w:rsidR="00AF5563" w:rsidTr="55E026C1" w14:paraId="6A3C42BA" w14:textId="77777777">
        <w:trPr>
          <w:trHeight w:val="20"/>
        </w:trPr>
        <w:tc>
          <w:tcPr>
            <w:tcW w:w="66" w:type="pct"/>
            <w:shd w:val="clear" w:color="auto" w:fill="D9D9D9" w:themeFill="background1" w:themeFillShade="D9"/>
            <w:tcMar/>
          </w:tcPr>
          <w:p w:rsidRPr="00333BA8" w:rsidR="00AF5563" w:rsidP="00AF5563" w:rsidRDefault="00AF5563" w14:paraId="4CC9D220" w14:textId="77777777">
            <w:pPr>
              <w:spacing w:before="40" w:after="40"/>
              <w:jc w:val="left"/>
              <w:rPr>
                <w:rFonts w:cs="Arial"/>
                <w:b/>
                <w:bCs/>
                <w:szCs w:val="20"/>
              </w:rPr>
            </w:pPr>
          </w:p>
        </w:tc>
        <w:tc>
          <w:tcPr>
            <w:tcW w:w="2402" w:type="pct"/>
            <w:gridSpan w:val="2"/>
            <w:shd w:val="clear" w:color="auto" w:fill="D9D9D9" w:themeFill="background1" w:themeFillShade="D9"/>
            <w:tcMar/>
            <w:tcPrChange w:author="SLAVÍK Lukáš, Ing." w:date="2021-11-04T10:37:07.9780143" w:id="1930732338">
              <w:tcPr>
                <w:tcW w:w="2402" w:type="pct"/>
                <w:gridSpan w:val="2"/>
                <w:shd w:val="clear" w:color="auto" w:fill="D9D9D9" w:themeFill="background1" w:themeFillShade="D9"/>
              </w:tcPr>
            </w:tcPrChange>
          </w:tcPr>
          <w:p w:rsidRPr="00333BA8" w:rsidR="00AF5563" w:rsidP="55E026C1" w:rsidRDefault="00AF5563" w14:paraId="758EFC0D" w14:textId="77777777" w14:noSpellErr="1">
            <w:pPr>
              <w:spacing w:before="40" w:after="40"/>
              <w:jc w:val="left"/>
              <w:rPr>
                <w:rFonts w:ascii="Arial" w:hAnsi="Arial" w:eastAsia="Arial" w:cs="Arial"/>
                <w:b w:val="1"/>
                <w:bCs w:val="1"/>
                <w:rPrChange w:author="SLAVÍK Lukáš, Ing." w:date="2021-11-04T10:37:07.9780143" w:id="1023880856">
                  <w:rPr>
                    <w:rFonts w:cs="Arial"/>
                    <w:b/>
                    <w:bCs/>
                    <w:szCs w:val="20"/>
                  </w:rPr>
                </w:rPrChange>
              </w:rPr>
              <w:pPrChange w:author="SLAVÍK Lukáš, Ing." w:date="2021-11-04T10:37:07.9780143" w:id="583540001">
                <w:pPr>
                  <w:jc w:val="left"/>
                </w:pPr>
              </w:pPrChange>
            </w:pPr>
            <w:r w:rsidRPr="55E026C1">
              <w:rPr>
                <w:rFonts w:ascii="Arial" w:hAnsi="Arial" w:eastAsia="Arial" w:cs="Arial"/>
                <w:b w:val="1"/>
                <w:bCs w:val="1"/>
                <w:rPrChange w:author="SLAVÍK Lukáš, Ing." w:date="2021-11-04T10:37:07.9780143" w:id="522372259">
                  <w:rPr>
                    <w:rFonts w:cs="Arial"/>
                    <w:b/>
                    <w:bCs/>
                    <w:szCs w:val="20"/>
                  </w:rPr>
                </w:rPrChange>
              </w:rPr>
              <w:t>Z</w:t>
            </w:r>
            <w:r w:rsidRPr="55E026C1">
              <w:rPr>
                <w:rFonts w:ascii="Arial" w:hAnsi="Arial" w:eastAsia="Arial" w:cs="Arial"/>
                <w:b w:val="1"/>
                <w:bCs w:val="1"/>
                <w:rPrChange w:author="SLAVÍK Lukáš, Ing." w:date="2021-11-04T10:37:07.9780143" w:id="110581180">
                  <w:rPr>
                    <w:rFonts w:cs="Arial"/>
                    <w:b/>
                    <w:bCs/>
                    <w:szCs w:val="20"/>
                  </w:rPr>
                </w:rPrChange>
              </w:rPr>
              <w:t xml:space="preserve">ahájení realizace </w:t>
            </w:r>
            <w:r w:rsidRPr="55E026C1">
              <w:rPr>
                <w:rFonts w:ascii="Arial" w:hAnsi="Arial" w:eastAsia="Arial" w:cs="Arial"/>
                <w:b w:val="1"/>
                <w:bCs w:val="1"/>
                <w:rPrChange w:author="SLAVÍK Lukáš, Ing." w:date="2021-11-04T10:37:07.9780143" w:id="1833061884">
                  <w:rPr>
                    <w:rFonts w:cs="Arial"/>
                    <w:b/>
                    <w:bCs/>
                    <w:szCs w:val="20"/>
                  </w:rPr>
                </w:rPrChange>
              </w:rPr>
              <w:t>projektu</w:t>
            </w:r>
            <w:r w:rsidRPr="55E026C1">
              <w:rPr>
                <w:rFonts w:ascii="Arial" w:hAnsi="Arial" w:eastAsia="Arial" w:cs="Arial"/>
                <w:b w:val="1"/>
                <w:bCs w:val="1"/>
                <w:rPrChange w:author="SLAVÍK Lukáš, Ing." w:date="2021-11-04T10:37:07.9780143" w:id="1760880409">
                  <w:rPr>
                    <w:rFonts w:cs="Arial"/>
                    <w:b/>
                    <w:bCs/>
                    <w:szCs w:val="20"/>
                  </w:rPr>
                </w:rPrChange>
              </w:rPr>
              <w:t>:</w:t>
            </w:r>
          </w:p>
        </w:tc>
        <w:tc>
          <w:tcPr>
            <w:tcW w:w="1244" w:type="pct"/>
            <w:gridSpan w:val="2"/>
            <w:shd w:val="clear" w:color="auto" w:fill="D9D9D9" w:themeFill="background1" w:themeFillShade="D9"/>
            <w:tcMar/>
            <w:tcPrChange w:author="SLAVÍK Lukáš, Ing." w:date="2021-11-04T10:37:07.9780143" w:id="263194397">
              <w:tcPr>
                <w:tcW w:w="1244" w:type="pct"/>
                <w:gridSpan w:val="2"/>
                <w:shd w:val="clear" w:color="auto" w:fill="D9D9D9" w:themeFill="background1" w:themeFillShade="D9"/>
              </w:tcPr>
            </w:tcPrChange>
          </w:tcPr>
          <w:p w:rsidRPr="00333BA8" w:rsidR="00AF5563" w:rsidP="55E026C1" w:rsidRDefault="00AF5563" w14:paraId="0968642E" w14:textId="77777777" w14:noSpellErr="1">
            <w:pPr>
              <w:spacing w:before="40" w:after="40"/>
              <w:jc w:val="left"/>
              <w:rPr>
                <w:rFonts w:ascii="Arial" w:hAnsi="Arial" w:eastAsia="Arial" w:cs="Arial"/>
                <w:b w:val="1"/>
                <w:bCs w:val="1"/>
                <w:rPrChange w:author="SLAVÍK Lukáš, Ing." w:date="2021-11-04T10:37:07.9780143" w:id="1320387364">
                  <w:rPr>
                    <w:rFonts w:cs="Arial"/>
                    <w:b/>
                    <w:bCs/>
                    <w:szCs w:val="20"/>
                  </w:rPr>
                </w:rPrChange>
              </w:rPr>
              <w:pPrChange w:author="SLAVÍK Lukáš, Ing." w:date="2021-11-04T10:37:07.9780143" w:id="743116430">
                <w:pPr>
                  <w:jc w:val="left"/>
                </w:pPr>
              </w:pPrChange>
            </w:pPr>
            <w:bookmarkStart w:name="_Hlk54882209" w:id="44"/>
            <w:r w:rsidRPr="55E026C1">
              <w:rPr>
                <w:rFonts w:ascii="Arial" w:hAnsi="Arial" w:eastAsia="Arial" w:cs="Arial"/>
                <w:b w:val="1"/>
                <w:bCs w:val="1"/>
                <w:rPrChange w:author="SLAVÍK Lukáš, Ing." w:date="2021-11-04T10:37:07.9780143" w:id="100829445">
                  <w:rPr>
                    <w:rFonts w:cs="Arial"/>
                    <w:b/>
                    <w:bCs/>
                    <w:szCs w:val="20"/>
                  </w:rPr>
                </w:rPrChange>
              </w:rPr>
              <w:t>Spuštění první služby do produkčního prostředí</w:t>
            </w:r>
            <w:bookmarkEnd w:id="44"/>
            <w:r w:rsidRPr="55E026C1">
              <w:rPr>
                <w:rFonts w:ascii="Arial" w:hAnsi="Arial" w:eastAsia="Arial" w:cs="Arial"/>
                <w:b w:val="1"/>
                <w:bCs w:val="1"/>
                <w:rPrChange w:author="SLAVÍK Lukáš, Ing." w:date="2021-11-04T10:37:07.9780143" w:id="836666595">
                  <w:rPr>
                    <w:rFonts w:cs="Arial"/>
                    <w:b/>
                    <w:bCs/>
                    <w:szCs w:val="20"/>
                  </w:rPr>
                </w:rPrChange>
              </w:rPr>
              <w:t>:</w:t>
            </w:r>
          </w:p>
        </w:tc>
        <w:tc>
          <w:tcPr>
            <w:tcW w:w="1288" w:type="pct"/>
            <w:gridSpan w:val="2"/>
            <w:shd w:val="clear" w:color="auto" w:fill="D9D9D9" w:themeFill="background1" w:themeFillShade="D9"/>
            <w:tcMar/>
            <w:tcPrChange w:author="SLAVÍK Lukáš, Ing." w:date="2021-11-04T10:37:07.9780143" w:id="1438696643">
              <w:tcPr>
                <w:tcW w:w="1288" w:type="pct"/>
                <w:gridSpan w:val="2"/>
                <w:shd w:val="clear" w:color="auto" w:fill="D9D9D9" w:themeFill="background1" w:themeFillShade="D9"/>
              </w:tcPr>
            </w:tcPrChange>
          </w:tcPr>
          <w:p w:rsidRPr="00333BA8" w:rsidR="00AF5563" w:rsidP="55E026C1" w:rsidRDefault="00AF5563" w14:paraId="04D7EA18" w14:textId="77777777" w14:noSpellErr="1">
            <w:pPr>
              <w:spacing w:before="40" w:after="40"/>
              <w:jc w:val="left"/>
              <w:rPr>
                <w:rFonts w:ascii="Arial" w:hAnsi="Arial" w:eastAsia="Arial" w:cs="Arial"/>
                <w:b w:val="1"/>
                <w:bCs w:val="1"/>
                <w:rPrChange w:author="SLAVÍK Lukáš, Ing." w:date="2021-11-04T10:37:07.9780143" w:id="1380780563">
                  <w:rPr>
                    <w:rFonts w:cs="Arial"/>
                    <w:b/>
                    <w:bCs/>
                    <w:szCs w:val="20"/>
                  </w:rPr>
                </w:rPrChange>
              </w:rPr>
              <w:pPrChange w:author="SLAVÍK Lukáš, Ing." w:date="2021-11-04T10:37:07.9780143" w:id="1669581884">
                <w:pPr>
                  <w:jc w:val="left"/>
                </w:pPr>
              </w:pPrChange>
            </w:pPr>
            <w:bookmarkStart w:name="_Hlk54882262" w:id="45"/>
            <w:r w:rsidRPr="55E026C1">
              <w:rPr>
                <w:rFonts w:ascii="Arial" w:hAnsi="Arial" w:eastAsia="Arial" w:cs="Arial"/>
                <w:b w:val="1"/>
                <w:bCs w:val="1"/>
                <w:rPrChange w:author="SLAVÍK Lukáš, Ing." w:date="2021-11-04T10:37:07.9780143" w:id="546528758">
                  <w:rPr>
                    <w:rFonts w:cs="Arial"/>
                    <w:b/>
                    <w:bCs/>
                    <w:szCs w:val="20"/>
                  </w:rPr>
                </w:rPrChange>
              </w:rPr>
              <w:t>Ukončení provozní smlouvy plánované v tomto projektu</w:t>
            </w:r>
            <w:bookmarkEnd w:id="45"/>
            <w:r w:rsidRPr="55E026C1">
              <w:rPr>
                <w:rFonts w:ascii="Arial" w:hAnsi="Arial" w:eastAsia="Arial" w:cs="Arial"/>
                <w:b w:val="1"/>
                <w:bCs w:val="1"/>
                <w:rPrChange w:author="SLAVÍK Lukáš, Ing." w:date="2021-11-04T10:37:07.9780143" w:id="480961116">
                  <w:rPr>
                    <w:rFonts w:cs="Arial"/>
                    <w:b/>
                    <w:bCs/>
                    <w:szCs w:val="20"/>
                  </w:rPr>
                </w:rPrChange>
              </w:rPr>
              <w:t>:</w:t>
            </w:r>
          </w:p>
        </w:tc>
      </w:tr>
      <w:tr w:rsidRPr="00BF5681" w:rsidR="00AF5563" w:rsidTr="55E026C1" w14:paraId="137B149C" w14:textId="77777777">
        <w:trPr>
          <w:trHeight w:val="20"/>
        </w:trPr>
        <w:tc>
          <w:tcPr>
            <w:tcW w:w="66" w:type="pct"/>
            <w:shd w:val="clear" w:color="auto" w:fill="D9D9D9" w:themeFill="background1" w:themeFillShade="D9"/>
            <w:tcMar/>
          </w:tcPr>
          <w:p w:rsidRPr="00333BA8" w:rsidR="00AF5563" w:rsidP="00AF5563" w:rsidRDefault="00AF5563" w14:paraId="24D8D9A0" w14:textId="77777777">
            <w:pPr>
              <w:spacing w:before="40" w:after="40"/>
              <w:jc w:val="left"/>
              <w:rPr>
                <w:rFonts w:cs="Arial"/>
                <w:b/>
                <w:bCs/>
                <w:szCs w:val="20"/>
              </w:rPr>
            </w:pPr>
          </w:p>
        </w:tc>
        <w:tc>
          <w:tcPr>
            <w:tcW w:w="2402" w:type="pct"/>
            <w:gridSpan w:val="2"/>
            <w:shd w:val="clear" w:color="auto" w:fill="auto"/>
            <w:tcMar/>
            <w:tcPrChange w:author="SLAVÍK Lukáš, Ing." w:date="2021-11-04T10:37:07.9780143" w:id="1166990442">
              <w:tcPr>
                <w:tcW w:w="2402" w:type="pct"/>
                <w:gridSpan w:val="2"/>
                <w:shd w:val="clear" w:color="auto" w:fill="auto"/>
              </w:tcPr>
            </w:tcPrChange>
          </w:tcPr>
          <w:p w:rsidRPr="00333BA8" w:rsidR="00AF5563" w:rsidP="00AF5563" w:rsidRDefault="00AF5563" w14:paraId="2E2192DD" w14:textId="77777777">
            <w:pPr>
              <w:spacing w:before="40" w:after="40"/>
              <w:jc w:val="left"/>
              <w:rPr>
                <w:rFonts w:cs="Arial"/>
                <w:b/>
                <w:bCs/>
                <w:szCs w:val="20"/>
              </w:rPr>
            </w:pPr>
          </w:p>
        </w:tc>
        <w:tc>
          <w:tcPr>
            <w:tcW w:w="1244" w:type="pct"/>
            <w:gridSpan w:val="2"/>
            <w:shd w:val="clear" w:color="auto" w:fill="auto"/>
            <w:tcMar/>
            <w:tcPrChange w:author="SLAVÍK Lukáš, Ing." w:date="2021-11-04T10:37:07.9780143" w:id="1998092928">
              <w:tcPr>
                <w:tcW w:w="1244" w:type="pct"/>
                <w:gridSpan w:val="2"/>
                <w:shd w:val="clear" w:color="auto" w:fill="auto"/>
              </w:tcPr>
            </w:tcPrChange>
          </w:tcPr>
          <w:p w:rsidRPr="00333BA8" w:rsidR="00AF5563" w:rsidP="00AF5563" w:rsidRDefault="00AF5563" w14:paraId="590BE38D" w14:textId="77777777">
            <w:pPr>
              <w:spacing w:before="40" w:after="40"/>
              <w:jc w:val="left"/>
              <w:rPr>
                <w:rFonts w:cs="Arial"/>
                <w:b/>
                <w:bCs/>
                <w:szCs w:val="20"/>
              </w:rPr>
            </w:pPr>
          </w:p>
        </w:tc>
        <w:tc>
          <w:tcPr>
            <w:tcW w:w="1288" w:type="pct"/>
            <w:gridSpan w:val="2"/>
            <w:shd w:val="clear" w:color="auto" w:fill="auto"/>
            <w:tcMar/>
            <w:tcPrChange w:author="SLAVÍK Lukáš, Ing." w:date="2021-11-04T10:37:07.9780143" w:id="1132058103">
              <w:tcPr>
                <w:tcW w:w="1288" w:type="pct"/>
                <w:gridSpan w:val="2"/>
                <w:shd w:val="clear" w:color="auto" w:fill="auto"/>
              </w:tcPr>
            </w:tcPrChange>
          </w:tcPr>
          <w:p w:rsidRPr="00333BA8" w:rsidR="00AF5563" w:rsidP="00AF5563" w:rsidRDefault="00AF5563" w14:paraId="38258C10" w14:textId="77777777">
            <w:pPr>
              <w:spacing w:before="40" w:after="40"/>
              <w:jc w:val="left"/>
              <w:rPr>
                <w:rFonts w:cs="Arial"/>
                <w:b/>
                <w:bCs/>
                <w:szCs w:val="20"/>
              </w:rPr>
            </w:pPr>
          </w:p>
        </w:tc>
      </w:tr>
      <w:tr w:rsidRPr="00BF5681" w:rsidR="00AF5563" w:rsidTr="55E026C1" w14:paraId="6BA5AC45" w14:textId="77777777">
        <w:trPr>
          <w:trHeight w:val="20"/>
        </w:trPr>
        <w:tc>
          <w:tcPr>
            <w:tcW w:w="5000" w:type="pct"/>
            <w:gridSpan w:val="7"/>
            <w:shd w:val="clear" w:color="auto" w:fill="D9D9D9" w:themeFill="background1" w:themeFillShade="D9"/>
            <w:tcMar/>
            <w:tcPrChange w:author="SLAVÍK Lukáš, Ing." w:date="2021-11-04T10:37:07.9780143" w:id="12274826">
              <w:tcPr>
                <w:tcW w:w="5000" w:type="pct"/>
                <w:gridSpan w:val="7"/>
                <w:shd w:val="clear" w:color="auto" w:fill="D9D9D9" w:themeFill="background1" w:themeFillShade="D9"/>
              </w:tcPr>
            </w:tcPrChange>
          </w:tcPr>
          <w:p w:rsidRPr="003F7B0D" w:rsidR="00AF5563" w:rsidP="55E026C1" w:rsidRDefault="00AF5563" w14:paraId="73D2737E" w14:textId="0B247FBF" w14:noSpellErr="1">
            <w:pPr>
              <w:spacing w:before="40" w:after="40"/>
              <w:jc w:val="left"/>
              <w:rPr>
                <w:rFonts w:ascii="Arial" w:hAnsi="Arial" w:eastAsia="Arial" w:cs="Arial"/>
                <w:rPrChange w:author="SLAVÍK Lukáš, Ing." w:date="2021-11-04T10:37:07.9780143" w:id="266873721">
                  <w:rPr>
                    <w:rFonts w:cs="Arial"/>
                    <w:bCs/>
                    <w:szCs w:val="20"/>
                  </w:rPr>
                </w:rPrChange>
              </w:rPr>
              <w:pPrChange w:author="SLAVÍK Lukáš, Ing." w:date="2021-11-04T10:37:07.9780143" w:id="414944328">
                <w:pPr>
                  <w:jc w:val="left"/>
                </w:pPr>
              </w:pPrChange>
            </w:pPr>
            <w:r w:rsidRPr="55E026C1">
              <w:rPr>
                <w:rFonts w:ascii="Arial" w:hAnsi="Arial" w:eastAsia="Arial" w:cs="Arial"/>
                <w:b w:val="1"/>
                <w:bCs w:val="1"/>
                <w:rPrChange w:author="SLAVÍK Lukáš, Ing." w:date="2021-11-04T10:37:07.9780143" w:id="67355604">
                  <w:rPr>
                    <w:rFonts w:cs="Arial"/>
                    <w:b/>
                    <w:bCs/>
                    <w:szCs w:val="20"/>
                  </w:rPr>
                </w:rPrChange>
              </w:rPr>
              <w:t>Výhrady ke zveřejnění formuláře:</w:t>
            </w:r>
          </w:p>
        </w:tc>
      </w:tr>
      <w:tr w:rsidRPr="00BF5681" w:rsidR="00AF5563" w:rsidTr="55E026C1" w14:paraId="4B079721" w14:textId="77777777">
        <w:trPr>
          <w:trHeight w:val="1052"/>
        </w:trPr>
        <w:tc>
          <w:tcPr>
            <w:tcW w:w="66" w:type="pct"/>
            <w:shd w:val="clear" w:color="auto" w:fill="D9D9D9" w:themeFill="background1" w:themeFillShade="D9"/>
            <w:tcMar/>
          </w:tcPr>
          <w:p w:rsidRPr="00BD6BA6" w:rsidR="00AF5563" w:rsidP="00AF5563" w:rsidRDefault="00AF5563" w14:paraId="4DCECAE0" w14:textId="77777777">
            <w:pPr>
              <w:spacing w:before="40" w:after="40"/>
              <w:jc w:val="left"/>
              <w:rPr>
                <w:rFonts w:cs="Arial"/>
                <w:b/>
                <w:bCs/>
                <w:szCs w:val="20"/>
              </w:rPr>
            </w:pPr>
          </w:p>
        </w:tc>
        <w:tc>
          <w:tcPr>
            <w:tcW w:w="2402" w:type="pct"/>
            <w:gridSpan w:val="2"/>
            <w:shd w:val="clear" w:color="auto" w:fill="D9D9D9" w:themeFill="background1" w:themeFillShade="D9"/>
            <w:tcMar/>
            <w:tcPrChange w:author="SLAVÍK Lukáš, Ing." w:date="2021-11-04T10:37:07.9780143" w:id="1405768058">
              <w:tcPr>
                <w:tcW w:w="2402" w:type="pct"/>
                <w:gridSpan w:val="2"/>
                <w:shd w:val="clear" w:color="auto" w:fill="D9D9D9" w:themeFill="background1" w:themeFillShade="D9"/>
              </w:tcPr>
            </w:tcPrChange>
          </w:tcPr>
          <w:p w:rsidRPr="003F7B0D" w:rsidR="00AF5563" w:rsidP="55E026C1" w:rsidRDefault="00AF5563" w14:paraId="1149DE4D" w14:textId="5FDFAB94" w14:noSpellErr="1">
            <w:pPr>
              <w:spacing w:before="40" w:after="40"/>
              <w:ind w:right="-101"/>
              <w:jc w:val="left"/>
              <w:rPr>
                <w:rFonts w:ascii="Arial" w:hAnsi="Arial" w:eastAsia="Arial" w:cs="Arial"/>
                <w:b w:val="1"/>
                <w:bCs w:val="1"/>
                <w:rPrChange w:author="SLAVÍK Lukáš, Ing." w:date="2021-11-04T10:37:07.9780143" w:id="1130620802">
                  <w:rPr>
                    <w:rFonts w:cs="Arial"/>
                    <w:b/>
                    <w:bCs/>
                    <w:szCs w:val="20"/>
                  </w:rPr>
                </w:rPrChange>
              </w:rPr>
              <w:pPrChange w:author="SLAVÍK Lukáš, Ing." w:date="2021-11-04T10:37:07.9780143" w:id="1512754912">
                <w:pPr>
                  <w:ind w:right="-101"/>
                  <w:jc w:val="left"/>
                </w:pPr>
              </w:pPrChange>
            </w:pPr>
            <w:r w:rsidRPr="55E026C1">
              <w:rPr>
                <w:rFonts w:ascii="Arial" w:hAnsi="Arial" w:eastAsia="Arial" w:cs="Arial"/>
                <w:b w:val="1"/>
                <w:bCs w:val="1"/>
                <w:rPrChange w:author="SLAVÍK Lukáš, Ing." w:date="2021-11-04T10:37:07.9780143" w:id="249185809">
                  <w:rPr>
                    <w:rFonts w:cs="Arial"/>
                    <w:b/>
                    <w:bCs/>
                    <w:szCs w:val="20"/>
                  </w:rPr>
                </w:rPrChange>
              </w:rPr>
              <w:t>Formulář obsahuje veřejné informace a předpokládá</w:t>
            </w:r>
            <w:r>
              <w:rPr>
                <w:rFonts w:cs="Arial"/>
                <w:b/>
                <w:bCs/>
                <w:szCs w:val="20"/>
              </w:rPr>
              <w:br/>
            </w:r>
            <w:r w:rsidRPr="55E026C1">
              <w:rPr>
                <w:rFonts w:ascii="Arial" w:hAnsi="Arial" w:eastAsia="Arial" w:cs="Arial"/>
                <w:b w:val="1"/>
                <w:bCs w:val="1"/>
                <w:rPrChange w:author="SLAVÍK Lukáš, Ing." w:date="2021-11-04T10:37:07.9780143" w:id="38232135">
                  <w:rPr>
                    <w:rFonts w:cs="Arial"/>
                    <w:b/>
                    <w:bCs/>
                    <w:szCs w:val="20"/>
                  </w:rPr>
                </w:rPrChange>
              </w:rPr>
              <w:t>se jeho zveřejnění. Pokud se zveřejněním nesouhlasíte, uveďte důvod, případně úpravy</w:t>
            </w:r>
            <w:r w:rsidRPr="55E026C1">
              <w:rPr>
                <w:rFonts w:ascii="Arial" w:hAnsi="Arial" w:eastAsia="Arial" w:cs="Arial"/>
                <w:b w:val="1"/>
                <w:bCs w:val="1"/>
                <w:rPrChange w:author="SLAVÍK Lukáš, Ing." w:date="2021-11-04T10:37:07.9780143" w:id="1017720734">
                  <w:rPr>
                    <w:rFonts w:cs="Arial"/>
                    <w:b/>
                    <w:bCs/>
                    <w:szCs w:val="20"/>
                  </w:rPr>
                </w:rPrChange>
              </w:rPr>
              <w:t xml:space="preserve">, </w:t>
            </w:r>
            <w:r w:rsidRPr="55E026C1">
              <w:rPr>
                <w:rFonts w:ascii="Arial" w:hAnsi="Arial" w:eastAsia="Arial" w:cs="Arial"/>
                <w:b w:val="1"/>
                <w:bCs w:val="1"/>
                <w:rPrChange w:author="SLAVÍK Lukáš, Ing." w:date="2021-11-04T10:37:07.9780143" w:id="1939195096">
                  <w:rPr>
                    <w:rFonts w:cs="Arial"/>
                    <w:b/>
                    <w:bCs/>
                    <w:szCs w:val="20"/>
                  </w:rPr>
                </w:rPrChange>
              </w:rPr>
              <w:t xml:space="preserve">které budou nutné, </w:t>
            </w:r>
            <w:r w:rsidRPr="55E026C1">
              <w:rPr>
                <w:rFonts w:ascii="Arial" w:hAnsi="Arial" w:eastAsia="Arial" w:cs="Arial"/>
                <w:b w:val="1"/>
                <w:bCs w:val="1"/>
                <w:rPrChange w:author="SLAVÍK Lukáš, Ing." w:date="2021-11-04T10:37:07.9780143" w:id="1028973601">
                  <w:rPr>
                    <w:rFonts w:cs="Arial"/>
                    <w:b/>
                    <w:bCs/>
                    <w:szCs w:val="20"/>
                  </w:rPr>
                </w:rPrChange>
              </w:rPr>
              <w:t xml:space="preserve">aby bylo zveřejnění možné: </w:t>
            </w:r>
          </w:p>
        </w:tc>
        <w:tc>
          <w:tcPr>
            <w:tcW w:w="2532" w:type="pct"/>
            <w:gridSpan w:val="4"/>
            <w:shd w:val="clear" w:color="auto" w:fill="auto"/>
            <w:tcMar/>
            <w:tcPrChange w:author="SLAVÍK Lukáš, Ing." w:date="2021-11-04T10:37:07.9780143" w:id="1760893551">
              <w:tcPr>
                <w:tcW w:w="2532" w:type="pct"/>
                <w:gridSpan w:val="4"/>
                <w:shd w:val="clear" w:color="auto" w:fill="auto"/>
              </w:tcPr>
            </w:tcPrChange>
          </w:tcPr>
          <w:p w:rsidR="00AF5563" w:rsidP="55E026C1" w:rsidRDefault="00D26B50" w14:paraId="51A9562A" w14:noSpellErr="1" w14:textId="35016D29">
            <w:pPr>
              <w:spacing w:before="40" w:after="40"/>
              <w:jc w:val="left"/>
              <w:rPr>
                <w:rFonts w:ascii="Arial" w:hAnsi="Arial" w:eastAsia="Arial" w:cs="Arial"/>
                <w:i w:val="1"/>
                <w:iCs w:val="1"/>
                <w:color w:val="FF0000"/>
                <w:rPrChange w:author="SLAVÍK Lukáš, Ing." w:date="2021-11-04T10:37:07.9780143" w:id="76044395">
                  <w:rPr/>
                </w:rPrChange>
              </w:rPr>
              <w:pPrChange w:author="SLAVÍK Lukáš, Ing." w:date="2021-11-04T10:37:07.9780143" w:id="1119800230">
                <w:pPr>
                  <w:jc w:val="left"/>
                </w:pPr>
              </w:pPrChange>
            </w:pPr>
            <w:ins w:author="Šedivec Tomáš" w:date="2021-10-05T15:48:00Z" w:id="46">
              <w:r w:rsidRPr="55E026C1">
                <w:rPr>
                  <w:rFonts w:ascii="Arial" w:hAnsi="Arial" w:eastAsia="Arial" w:cs="Arial"/>
                  <w:i w:val="1"/>
                  <w:iCs w:val="1"/>
                  <w:color w:val="FF0000"/>
                  <w:rPrChange w:author="SLAVÍK Lukáš, Ing." w:date="2021-11-04T10:37:07.9780143" w:id="1476678888">
                    <w:rPr>
                      <w:rFonts w:cs="Arial"/>
                      <w:bCs/>
                      <w:i/>
                      <w:color w:val="FF0000"/>
                      <w:szCs w:val="20"/>
                    </w:rPr>
                  </w:rPrChange>
                </w:rPr>
                <w:t>Neveřejné jsou informace o tom, zda je žadatel povinnou osobou dle zákona č. 181/2014 Sb., o kybernetické bezpečnosti (ZKB); dále pak informace obsažen</w:t>
              </w:r>
              <w:r w:rsidRPr="55E026C1">
                <w:rPr>
                  <w:rFonts w:ascii="Arial" w:hAnsi="Arial" w:eastAsia="Arial" w:cs="Arial"/>
                  <w:i w:val="1"/>
                  <w:iCs w:val="1"/>
                  <w:color w:val="FF0000"/>
                  <w:rPrChange w:author="SLAVÍK Lukáš, Ing." w:date="2021-11-04T10:37:07.9780143" w:id="51718868">
                    <w:rPr>
                      <w:rFonts w:cs="Arial"/>
                      <w:bCs/>
                      <w:i/>
                      <w:color w:val="FF0000"/>
                      <w:szCs w:val="20"/>
                    </w:rPr>
                  </w:rPrChange>
                </w:rPr>
                <w:t>é</w:t>
              </w:r>
              <w:r w:rsidRPr="55E026C1">
                <w:rPr>
                  <w:rFonts w:ascii="Arial" w:hAnsi="Arial" w:eastAsia="Arial" w:cs="Arial"/>
                  <w:i w:val="1"/>
                  <w:iCs w:val="1"/>
                  <w:color w:val="FF0000"/>
                  <w:rPrChange w:author="SLAVÍK Lukáš, Ing." w:date="2021-11-04T10:37:07.9780143" w:id="244743969">
                    <w:rPr>
                      <w:rFonts w:cs="Arial"/>
                      <w:bCs/>
                      <w:i/>
                      <w:color w:val="FF0000"/>
                      <w:szCs w:val="20"/>
                    </w:rPr>
                  </w:rPrChange>
                </w:rPr>
                <w:t xml:space="preserve"> v tabulce č. 34: Dopady narušení bezpečnosti </w:t>
              </w:r>
            </w:ins>
            <w:ins w:author="SLAVÍK Lukáš, Ing." w:date="2021-11-04T10:36:37.6903059" w:id="1978601804">
              <w:r w:rsidRPr="55E026C1" w:rsidR="003AAEC4">
                <w:rPr>
                  <w:rFonts w:ascii="Arial" w:hAnsi="Arial" w:eastAsia="Arial" w:cs="Arial"/>
                  <w:i w:val="1"/>
                  <w:iCs w:val="1"/>
                  <w:color w:val="FF0000"/>
                  <w:rPrChange w:author="SLAVÍK Lukáš, Ing." w:date="2021-11-04T10:37:07.9780143" w:id="686242361">
                    <w:rPr>
                      <w:rFonts w:cs="Arial"/>
                      <w:bCs/>
                      <w:i/>
                      <w:color w:val="FF0000"/>
                      <w:szCs w:val="20"/>
                    </w:rPr>
                  </w:rPrChange>
                </w:rPr>
                <w:t xml:space="preserve">in</w:t>
              </w:r>
            </w:ins>
            <w:ins w:author="SLAVÍK Lukáš, Ing." w:date="2021-11-04T10:37:07.9780143" w:id="2030312171">
              <w:r w:rsidRPr="55E026C1" w:rsidR="55E026C1">
                <w:rPr>
                  <w:rFonts w:ascii="Arial" w:hAnsi="Arial" w:eastAsia="Arial" w:cs="Arial"/>
                  <w:i w:val="1"/>
                  <w:iCs w:val="1"/>
                  <w:color w:val="FF0000"/>
                  <w:rPrChange w:author="SLAVÍK Lukáš, Ing." w:date="2021-11-04T10:37:07.9780143" w:id="705410279">
                    <w:rPr>
                      <w:rFonts w:cs="Arial"/>
                      <w:bCs/>
                      <w:i/>
                      <w:color w:val="FF0000"/>
                      <w:szCs w:val="20"/>
                    </w:rPr>
                  </w:rPrChange>
                </w:rPr>
                <w:t xml:space="preserve">formací </w:t>
              </w:r>
            </w:ins>
            <w:ins w:author="Šedivec Tomáš" w:date="2021-10-05T15:48:00Z" w:id="2050829781">
              <w:r w:rsidRPr="55E026C1">
                <w:rPr>
                  <w:rFonts w:ascii="Arial" w:hAnsi="Arial" w:eastAsia="Arial" w:cs="Arial"/>
                  <w:i w:val="1"/>
                  <w:iCs w:val="1"/>
                  <w:color w:val="FF0000"/>
                  <w:rPrChange w:author="SLAVÍK Lukáš, Ing." w:date="2021-11-04T10:37:07.9780143" w:id="519786452">
                    <w:rPr>
                      <w:rFonts w:cs="Arial"/>
                      <w:bCs/>
                      <w:i/>
                      <w:color w:val="FF0000"/>
                      <w:szCs w:val="20"/>
                    </w:rPr>
                  </w:rPrChange>
                </w:rPr>
                <w:t xml:space="preserve">v systému. Tyto informace nebudou na základě výjimky dle § 10a ZKB veřejnosti poskytovány</w:t>
              </w:r>
            </w:ins>
          </w:p>
          <w:p w:rsidRPr="003F7B0D" w:rsidR="00AF5563" w:rsidP="00AF5563" w:rsidRDefault="00AF5563" w14:paraId="59E1EB2A" w14:textId="4E6F2E37">
            <w:pPr>
              <w:spacing w:before="40" w:after="40"/>
              <w:jc w:val="left"/>
              <w:rPr>
                <w:rFonts w:cs="Arial"/>
                <w:bCs/>
                <w:szCs w:val="20"/>
              </w:rPr>
            </w:pPr>
          </w:p>
        </w:tc>
      </w:tr>
      <w:tr w:rsidRPr="00BF5681" w:rsidR="00AF5563" w:rsidTr="55E026C1" w14:paraId="40C5C9BB" w14:textId="77777777">
        <w:trPr>
          <w:trHeight w:val="20"/>
        </w:trPr>
        <w:tc>
          <w:tcPr>
            <w:tcW w:w="5000" w:type="pct"/>
            <w:gridSpan w:val="7"/>
            <w:shd w:val="clear" w:color="auto" w:fill="D9D9D9" w:themeFill="background1" w:themeFillShade="D9"/>
            <w:tcMar/>
            <w:tcPrChange w:author="SLAVÍK Lukáš, Ing." w:date="2021-11-04T10:37:07.9780143" w:id="591650410">
              <w:tcPr>
                <w:tcW w:w="5000" w:type="pct"/>
                <w:gridSpan w:val="7"/>
                <w:shd w:val="clear" w:color="auto" w:fill="D9D9D9" w:themeFill="background1" w:themeFillShade="D9"/>
              </w:tcPr>
            </w:tcPrChange>
          </w:tcPr>
          <w:p w:rsidRPr="003F7B0D" w:rsidR="00AF5563" w:rsidP="55E026C1" w:rsidRDefault="00AF5563" w14:paraId="7D3DA3E7" w14:textId="77777777" w14:noSpellErr="1">
            <w:pPr>
              <w:spacing w:before="40" w:after="40"/>
              <w:jc w:val="left"/>
              <w:rPr>
                <w:rFonts w:ascii="Arial" w:hAnsi="Arial" w:eastAsia="Arial" w:cs="Arial"/>
                <w:rPrChange w:author="SLAVÍK Lukáš, Ing." w:date="2021-11-04T10:37:07.9780143" w:id="663730447">
                  <w:rPr>
                    <w:rFonts w:cs="Arial"/>
                    <w:bCs/>
                    <w:szCs w:val="20"/>
                  </w:rPr>
                </w:rPrChange>
              </w:rPr>
              <w:pPrChange w:author="SLAVÍK Lukáš, Ing." w:date="2021-11-04T10:37:07.9780143" w:id="964272862">
                <w:pPr>
                  <w:jc w:val="left"/>
                </w:pPr>
              </w:pPrChange>
            </w:pPr>
            <w:r w:rsidRPr="55E026C1">
              <w:rPr>
                <w:rFonts w:ascii="Arial" w:hAnsi="Arial" w:eastAsia="Arial" w:cs="Arial"/>
                <w:b w:val="1"/>
                <w:bCs w:val="1"/>
                <w:rPrChange w:author="SLAVÍK Lukáš, Ing." w:date="2021-11-04T10:37:07.9780143" w:id="776415479">
                  <w:rPr>
                    <w:rFonts w:cs="Arial"/>
                    <w:b/>
                    <w:bCs/>
                    <w:szCs w:val="20"/>
                  </w:rPr>
                </w:rPrChange>
              </w:rPr>
              <w:t>Výjimky:</w:t>
            </w:r>
          </w:p>
        </w:tc>
      </w:tr>
      <w:tr w:rsidRPr="00BF5681" w:rsidR="00AF5563" w:rsidTr="55E026C1" w14:paraId="6415D41B" w14:textId="77777777">
        <w:trPr>
          <w:trHeight w:val="20"/>
        </w:trPr>
        <w:tc>
          <w:tcPr>
            <w:tcW w:w="66" w:type="pct"/>
            <w:shd w:val="clear" w:color="auto" w:fill="D9D9D9" w:themeFill="background1" w:themeFillShade="D9"/>
            <w:tcMar/>
          </w:tcPr>
          <w:p w:rsidRPr="003F7B0D" w:rsidR="00AF5563" w:rsidP="00AF5563" w:rsidRDefault="00AF5563" w14:paraId="7ED8EBAA" w14:textId="77777777">
            <w:pPr>
              <w:spacing w:before="40" w:after="40"/>
              <w:jc w:val="left"/>
              <w:rPr>
                <w:rFonts w:cs="Arial"/>
                <w:b/>
                <w:bCs/>
                <w:szCs w:val="20"/>
              </w:rPr>
            </w:pPr>
          </w:p>
        </w:tc>
        <w:tc>
          <w:tcPr>
            <w:tcW w:w="2402" w:type="pct"/>
            <w:gridSpan w:val="2"/>
            <w:shd w:val="clear" w:color="auto" w:fill="D9D9D9" w:themeFill="background1" w:themeFillShade="D9"/>
            <w:tcMar/>
            <w:tcPrChange w:author="SLAVÍK Lukáš, Ing." w:date="2021-11-04T10:37:07.9780143" w:id="334012707">
              <w:tcPr>
                <w:tcW w:w="2402" w:type="pct"/>
                <w:gridSpan w:val="2"/>
                <w:shd w:val="clear" w:color="auto" w:fill="D9D9D9" w:themeFill="background1" w:themeFillShade="D9"/>
              </w:tcPr>
            </w:tcPrChange>
          </w:tcPr>
          <w:p w:rsidRPr="003F7B0D" w:rsidR="00AF5563" w:rsidP="55E026C1" w:rsidRDefault="00AF5563" w14:paraId="62D5C5B4" w14:textId="4D21B565" w14:noSpellErr="1">
            <w:pPr>
              <w:spacing w:before="40" w:after="40"/>
              <w:jc w:val="left"/>
              <w:rPr>
                <w:rFonts w:ascii="Arial" w:hAnsi="Arial" w:eastAsia="Arial" w:cs="Arial"/>
                <w:b w:val="1"/>
                <w:bCs w:val="1"/>
                <w:rPrChange w:author="SLAVÍK Lukáš, Ing." w:date="2021-11-04T10:37:07.9780143" w:id="273905002">
                  <w:rPr>
                    <w:rFonts w:cs="Arial"/>
                    <w:b/>
                    <w:bCs/>
                    <w:szCs w:val="20"/>
                  </w:rPr>
                </w:rPrChange>
              </w:rPr>
              <w:pPrChange w:author="SLAVÍK Lukáš, Ing." w:date="2021-11-04T10:37:07.9780143" w:id="1185838689">
                <w:pPr>
                  <w:jc w:val="left"/>
                </w:pPr>
              </w:pPrChange>
            </w:pPr>
            <w:r w:rsidRPr="55E026C1">
              <w:rPr>
                <w:rFonts w:ascii="Arial" w:hAnsi="Arial" w:eastAsia="Arial" w:cs="Arial"/>
                <w:b w:val="1"/>
                <w:bCs w:val="1"/>
                <w:rPrChange w:author="SLAVÍK Lukáš, Ing." w:date="2021-11-04T10:37:07.9780143" w:id="1116379146">
                  <w:rPr>
                    <w:rFonts w:cs="Arial"/>
                    <w:b/>
                    <w:bCs/>
                    <w:szCs w:val="20"/>
                  </w:rPr>
                </w:rPrChange>
              </w:rPr>
              <w:t>Žádáte výjimku</w:t>
            </w:r>
            <w:r w:rsidRPr="55E026C1">
              <w:rPr>
                <w:rFonts w:ascii="Arial" w:hAnsi="Arial" w:eastAsia="Arial" w:cs="Arial"/>
                <w:b w:val="1"/>
                <w:bCs w:val="1"/>
                <w:rPrChange w:author="SLAVÍK Lukáš, Ing." w:date="2021-11-04T10:37:07.9780143" w:id="1098813651">
                  <w:rPr>
                    <w:rFonts w:cs="Arial"/>
                    <w:b/>
                    <w:bCs/>
                    <w:szCs w:val="20"/>
                  </w:rPr>
                </w:rPrChange>
              </w:rPr>
              <w:t>/</w:t>
            </w:r>
            <w:r w:rsidRPr="55E026C1">
              <w:rPr>
                <w:rFonts w:ascii="Arial" w:hAnsi="Arial" w:eastAsia="Arial" w:cs="Arial"/>
                <w:b w:val="1"/>
                <w:bCs w:val="1"/>
                <w:rPrChange w:author="SLAVÍK Lukáš, Ing." w:date="2021-11-04T10:37:07.9780143" w:id="683205049">
                  <w:rPr>
                    <w:rFonts w:cs="Arial"/>
                    <w:b/>
                    <w:bCs/>
                    <w:szCs w:val="20"/>
                  </w:rPr>
                </w:rPrChange>
              </w:rPr>
              <w:t>y</w:t>
            </w:r>
            <w:r w:rsidRPr="55E026C1">
              <w:rPr>
                <w:rFonts w:ascii="Arial" w:hAnsi="Arial" w:eastAsia="Arial" w:cs="Arial"/>
                <w:b w:val="1"/>
                <w:bCs w:val="1"/>
                <w:rPrChange w:author="SLAVÍK Lukáš, Ing." w:date="2021-11-04T10:37:07.9780143" w:id="630280934">
                  <w:rPr>
                    <w:rFonts w:cs="Arial"/>
                    <w:b/>
                    <w:bCs/>
                    <w:szCs w:val="20"/>
                  </w:rPr>
                </w:rPrChange>
              </w:rPr>
              <w:t xml:space="preserve"> </w:t>
            </w:r>
            <w:r w:rsidRPr="55E026C1" w:rsidR="001873DE">
              <w:rPr>
                <w:rFonts w:ascii="Arial" w:hAnsi="Arial" w:eastAsia="Arial" w:cs="Arial"/>
                <w:b w:val="1"/>
                <w:bCs w:val="1"/>
                <w:rPrChange w:author="SLAVÍK Lukáš, Ing." w:date="2021-11-04T10:37:07.9780143" w:id="803242906">
                  <w:rPr>
                    <w:rFonts w:cs="Arial"/>
                    <w:b/>
                    <w:bCs/>
                    <w:szCs w:val="20"/>
                  </w:rPr>
                </w:rPrChange>
              </w:rPr>
              <w:t>vyplývající z nedodržení architektonických principů eGovernmentu nebo jiných skutečností</w:t>
            </w:r>
            <w:r w:rsidRPr="55E026C1">
              <w:rPr>
                <w:rFonts w:ascii="Arial" w:hAnsi="Arial" w:eastAsia="Arial" w:cs="Arial"/>
                <w:b w:val="1"/>
                <w:bCs w:val="1"/>
                <w:rPrChange w:author="SLAVÍK Lukáš, Ing." w:date="2021-11-04T10:37:07.9780143" w:id="1817944396">
                  <w:rPr>
                    <w:rFonts w:cs="Arial"/>
                    <w:b/>
                    <w:bCs/>
                    <w:szCs w:val="20"/>
                  </w:rPr>
                </w:rPrChange>
              </w:rPr>
              <w:t>?</w:t>
            </w:r>
          </w:p>
        </w:tc>
        <w:sdt>
          <w:sdtPr>
            <w:rPr>
              <w:rFonts w:cs="Arial"/>
              <w:b/>
              <w:bCs/>
              <w:i/>
              <w:color w:val="FF0000"/>
              <w:szCs w:val="20"/>
            </w:rPr>
            <w:id w:val="-1945758662"/>
            <w:showingPlcHdr/>
            <w:comboBox>
              <w:listItem w:displayText="Ano" w:value="Ano"/>
              <w:listItem w:displayText="Ne" w:value="Ne"/>
            </w:comboBox>
          </w:sdtPr>
          <w:sdtEndPr>
            <w:rPr>
              <w:i w:val="0"/>
              <w:color w:val="auto"/>
            </w:rPr>
          </w:sdtEndPr>
          <w:sdtContent>
            <w:tc>
              <w:tcPr>
                <w:tcW w:w="401" w:type="pct"/>
                <w:shd w:val="clear" w:color="auto" w:fill="auto"/>
              </w:tcPr>
              <w:p w:rsidRPr="003F7B0D" w:rsidR="00AF5563" w:rsidP="00AF5563" w:rsidRDefault="00AF5563" w14:paraId="3E0E686D" w14:textId="77777777">
                <w:pPr>
                  <w:spacing w:before="40" w:after="40"/>
                  <w:jc w:val="left"/>
                  <w:rPr>
                    <w:rFonts w:cs="Arial"/>
                    <w:b/>
                    <w:bCs/>
                    <w:szCs w:val="20"/>
                  </w:rPr>
                </w:pPr>
                <w:r w:rsidRPr="003F7B0D">
                  <w:rPr>
                    <w:rStyle w:val="Zstupntext"/>
                    <w:rFonts w:cs="Arial"/>
                    <w:i/>
                    <w:color w:val="FF0000"/>
                  </w:rPr>
                  <w:t>Zvolte položku.</w:t>
                </w:r>
              </w:p>
            </w:tc>
          </w:sdtContent>
        </w:sdt>
        <w:tc>
          <w:tcPr>
            <w:tcW w:w="950" w:type="pct"/>
            <w:gridSpan w:val="2"/>
            <w:shd w:val="clear" w:color="auto" w:fill="D9D9D9" w:themeFill="background1" w:themeFillShade="D9"/>
            <w:tcMar/>
            <w:tcPrChange w:author="SLAVÍK Lukáš, Ing." w:date="2021-11-04T10:37:07.9780143" w:id="1451212774">
              <w:tcPr>
                <w:tcW w:w="950" w:type="pct"/>
                <w:gridSpan w:val="2"/>
                <w:shd w:val="clear" w:color="auto" w:fill="D9D9D9" w:themeFill="background1" w:themeFillShade="D9"/>
              </w:tcPr>
            </w:tcPrChange>
          </w:tcPr>
          <w:p w:rsidRPr="003F7B0D" w:rsidR="00AF5563" w:rsidP="55E026C1" w:rsidRDefault="00AF5563" w14:paraId="49C8F5DD" w14:textId="62FA1EF6" w14:noSpellErr="1">
            <w:pPr>
              <w:spacing w:before="40" w:after="40"/>
              <w:jc w:val="left"/>
              <w:rPr>
                <w:rFonts w:ascii="Arial" w:hAnsi="Arial" w:eastAsia="Arial" w:cs="Arial"/>
                <w:b w:val="1"/>
                <w:bCs w:val="1"/>
                <w:rPrChange w:author="SLAVÍK Lukáš, Ing." w:date="2021-11-04T10:37:07.9780143" w:id="981710959">
                  <w:rPr>
                    <w:rFonts w:cs="Arial"/>
                    <w:b/>
                    <w:bCs/>
                    <w:szCs w:val="20"/>
                  </w:rPr>
                </w:rPrChange>
              </w:rPr>
              <w:pPrChange w:author="SLAVÍK Lukáš, Ing." w:date="2021-11-04T10:37:07.9780143" w:id="1483497287">
                <w:pPr>
                  <w:jc w:val="left"/>
                </w:pPr>
              </w:pPrChange>
            </w:pPr>
            <w:r w:rsidRPr="55E026C1">
              <w:rPr>
                <w:rFonts w:ascii="Arial" w:hAnsi="Arial" w:eastAsia="Arial" w:cs="Arial"/>
                <w:b w:val="1"/>
                <w:bCs w:val="1"/>
                <w:rPrChange w:author="SLAVÍK Lukáš, Ing." w:date="2021-11-04T10:37:07.9780143" w:id="964912763">
                  <w:rPr>
                    <w:rFonts w:cs="Arial"/>
                    <w:b/>
                    <w:bCs/>
                    <w:szCs w:val="20"/>
                  </w:rPr>
                </w:rPrChange>
              </w:rPr>
              <w:t>Počet žádostí o</w:t>
            </w:r>
            <w:r w:rsidRPr="55E026C1">
              <w:rPr>
                <w:rFonts w:ascii="Arial" w:hAnsi="Arial" w:eastAsia="Arial" w:cs="Arial"/>
                <w:b w:val="1"/>
                <w:bCs w:val="1"/>
                <w:rPrChange w:author="SLAVÍK Lukáš, Ing." w:date="2021-11-04T10:37:07.9780143" w:id="1492385596">
                  <w:rPr>
                    <w:rFonts w:cs="Arial"/>
                    <w:b/>
                    <w:bCs/>
                    <w:szCs w:val="20"/>
                  </w:rPr>
                </w:rPrChange>
              </w:rPr>
              <w:t> </w:t>
            </w:r>
            <w:r w:rsidRPr="55E026C1">
              <w:rPr>
                <w:rFonts w:ascii="Arial" w:hAnsi="Arial" w:eastAsia="Arial" w:cs="Arial"/>
                <w:b w:val="1"/>
                <w:bCs w:val="1"/>
                <w:rPrChange w:author="SLAVÍK Lukáš, Ing." w:date="2021-11-04T10:37:07.9780143" w:id="763630102">
                  <w:rPr>
                    <w:rFonts w:cs="Arial"/>
                    <w:b/>
                    <w:bCs/>
                    <w:szCs w:val="20"/>
                  </w:rPr>
                </w:rPrChange>
              </w:rPr>
              <w:t>výjimku</w:t>
            </w:r>
            <w:r w:rsidRPr="55E026C1">
              <w:rPr>
                <w:rFonts w:ascii="Arial" w:hAnsi="Arial" w:eastAsia="Arial" w:cs="Arial"/>
                <w:b w:val="1"/>
                <w:bCs w:val="1"/>
                <w:rPrChange w:author="SLAVÍK Lukáš, Ing." w:date="2021-11-04T10:37:07.9780143" w:id="1561731280">
                  <w:rPr>
                    <w:rFonts w:cs="Arial"/>
                    <w:b/>
                    <w:bCs/>
                    <w:szCs w:val="20"/>
                  </w:rPr>
                </w:rPrChange>
              </w:rPr>
              <w:t>/y</w:t>
            </w:r>
            <w:r w:rsidRPr="55E026C1">
              <w:rPr>
                <w:rFonts w:ascii="Arial" w:hAnsi="Arial" w:eastAsia="Arial" w:cs="Arial"/>
                <w:b w:val="1"/>
                <w:bCs w:val="1"/>
                <w:rPrChange w:author="SLAVÍK Lukáš, Ing." w:date="2021-11-04T10:37:07.9780143" w:id="886323677">
                  <w:rPr>
                    <w:rFonts w:cs="Arial"/>
                    <w:b/>
                    <w:bCs/>
                    <w:szCs w:val="20"/>
                  </w:rPr>
                </w:rPrChange>
              </w:rPr>
              <w:t xml:space="preserve"> v</w:t>
            </w:r>
            <w:r w:rsidRPr="55E026C1">
              <w:rPr>
                <w:rFonts w:ascii="Arial" w:hAnsi="Arial" w:eastAsia="Arial" w:cs="Arial"/>
                <w:b w:val="1"/>
                <w:bCs w:val="1"/>
                <w:rPrChange w:author="SLAVÍK Lukáš, Ing." w:date="2021-11-04T10:37:07.9780143" w:id="2060225477">
                  <w:rPr>
                    <w:rFonts w:cs="Arial"/>
                    <w:b/>
                    <w:bCs/>
                    <w:szCs w:val="20"/>
                  </w:rPr>
                </w:rPrChange>
              </w:rPr>
              <w:t> </w:t>
            </w:r>
            <w:r w:rsidRPr="55E026C1">
              <w:rPr>
                <w:rFonts w:ascii="Arial" w:hAnsi="Arial" w:eastAsia="Arial" w:cs="Arial"/>
                <w:b w:val="1"/>
                <w:bCs w:val="1"/>
                <w:rPrChange w:author="SLAVÍK Lukáš, Ing." w:date="2021-11-04T10:37:07.9780143" w:id="1640632459">
                  <w:rPr>
                    <w:rFonts w:cs="Arial"/>
                    <w:b/>
                    <w:bCs/>
                    <w:szCs w:val="20"/>
                  </w:rPr>
                </w:rPrChange>
              </w:rPr>
              <w:t>přílohách:</w:t>
            </w:r>
          </w:p>
        </w:tc>
        <w:tc>
          <w:tcPr>
            <w:tcW w:w="1181" w:type="pct"/>
            <w:shd w:val="clear" w:color="auto" w:fill="auto"/>
            <w:tcMar/>
          </w:tcPr>
          <w:p w:rsidRPr="003F7B0D" w:rsidR="00AF5563" w:rsidP="00AF5563" w:rsidRDefault="00AF5563" w14:paraId="3D8CF813" w14:textId="77777777">
            <w:pPr>
              <w:spacing w:before="40" w:after="40"/>
              <w:jc w:val="left"/>
              <w:rPr>
                <w:rFonts w:cs="Arial"/>
                <w:b/>
                <w:bCs/>
                <w:szCs w:val="20"/>
              </w:rPr>
            </w:pPr>
          </w:p>
        </w:tc>
      </w:tr>
      <w:tr w:rsidRPr="00BF5681" w:rsidR="00AF5563" w:rsidTr="55E026C1" w14:paraId="53C2B663" w14:textId="77777777">
        <w:trPr>
          <w:trHeight w:val="20"/>
        </w:trPr>
        <w:tc>
          <w:tcPr>
            <w:tcW w:w="5000" w:type="pct"/>
            <w:gridSpan w:val="7"/>
            <w:shd w:val="clear" w:color="auto" w:fill="D9D9D9" w:themeFill="background1" w:themeFillShade="D9"/>
            <w:tcMar/>
            <w:tcPrChange w:author="SLAVÍK Lukáš, Ing." w:date="2021-11-04T10:37:07.9780143" w:id="932596492">
              <w:tcPr>
                <w:tcW w:w="5000" w:type="pct"/>
                <w:gridSpan w:val="7"/>
                <w:shd w:val="clear" w:color="auto" w:fill="D9D9D9" w:themeFill="background1" w:themeFillShade="D9"/>
              </w:tcPr>
            </w:tcPrChange>
          </w:tcPr>
          <w:p w:rsidRPr="00C724A4" w:rsidR="00AF5563" w:rsidP="55E026C1" w:rsidRDefault="00AF5563" w14:paraId="3476FC88" w14:textId="77777777" w14:noSpellErr="1">
            <w:pPr>
              <w:keepNext/>
              <w:spacing w:before="40" w:after="40"/>
              <w:jc w:val="left"/>
              <w:rPr>
                <w:bCs/>
                <w:szCs w:val="20"/>
              </w:rPr>
            </w:pPr>
            <w:r w:rsidRPr="55E026C1">
              <w:rPr>
                <w:rFonts w:ascii="Arial,Calibri" w:hAnsi="Arial,Calibri" w:eastAsia="Arial,Calibri" w:cs="Arial,Calibri"/>
                <w:b w:val="1"/>
                <w:bCs w:val="1"/>
                <w:rPrChange w:author="SLAVÍK Lukáš, Ing." w:date="2021-11-04T10:37:07.9780143" w:id="981488515">
                  <w:rPr>
                    <w:rFonts w:eastAsia="Calibri" w:cs="Arial"/>
                    <w:b/>
                  </w:rPr>
                </w:rPrChange>
              </w:rPr>
              <w:t>Určení</w:t>
            </w:r>
            <w:r w:rsidRPr="55E026C1">
              <w:rPr>
                <w:rFonts w:ascii="Arial,Calibri" w:hAnsi="Arial,Calibri" w:eastAsia="Arial,Calibri" w:cs="Arial,Calibri"/>
                <w:b w:val="1"/>
                <w:bCs w:val="1"/>
                <w:rPrChange w:author="SLAVÍK Lukáš, Ing." w:date="2021-11-04T10:37:07.9780143" w:id="1922822156">
                  <w:rPr>
                    <w:rFonts w:eastAsia="Calibri" w:cs="Arial"/>
                    <w:b/>
                  </w:rPr>
                </w:rPrChange>
              </w:rPr>
              <w:t xml:space="preserve"> rolí</w:t>
            </w:r>
            <w:r w:rsidRPr="55E026C1">
              <w:rPr>
                <w:rFonts w:ascii="Arial,Calibri" w:hAnsi="Arial,Calibri" w:eastAsia="Arial,Calibri" w:cs="Arial,Calibri"/>
                <w:b w:val="1"/>
                <w:bCs w:val="1"/>
                <w:rPrChange w:author="SLAVÍK Lukáš, Ing." w:date="2021-11-04T10:37:07.9780143" w:id="480748736">
                  <w:rPr>
                    <w:rFonts w:eastAsia="Calibri" w:cs="Arial"/>
                    <w:b/>
                  </w:rPr>
                </w:rPrChange>
              </w:rPr>
              <w:t xml:space="preserve"> věcného správce, technického správce</w:t>
            </w:r>
            <w:r w:rsidRPr="55E026C1">
              <w:rPr>
                <w:rFonts w:ascii="Arial,Calibri" w:hAnsi="Arial,Calibri" w:eastAsia="Arial,Calibri" w:cs="Arial,Calibri"/>
                <w:b w:val="1"/>
                <w:bCs w:val="1"/>
                <w:rPrChange w:author="SLAVÍK Lukáš, Ing." w:date="2021-11-04T10:37:07.9780143" w:id="1074092292">
                  <w:rPr>
                    <w:rFonts w:eastAsia="Calibri" w:cs="Arial"/>
                    <w:b/>
                  </w:rPr>
                </w:rPrChange>
              </w:rPr>
              <w:t xml:space="preserve">, </w:t>
            </w:r>
            <w:r w:rsidRPr="55E026C1">
              <w:rPr>
                <w:rFonts w:ascii="Arial,Calibri" w:hAnsi="Arial,Calibri" w:eastAsia="Arial,Calibri" w:cs="Arial,Calibri"/>
                <w:b w:val="1"/>
                <w:bCs w:val="1"/>
                <w:rPrChange w:author="SLAVÍK Lukáš, Ing." w:date="2021-11-04T10:37:07.9780143" w:id="1109000601">
                  <w:rPr>
                    <w:rFonts w:eastAsia="Calibri" w:cs="Arial"/>
                    <w:b/>
                  </w:rPr>
                </w:rPrChange>
              </w:rPr>
              <w:t>provozovatele</w:t>
            </w:r>
            <w:r w:rsidRPr="55E026C1">
              <w:rPr>
                <w:rFonts w:ascii="Arial,Calibri" w:hAnsi="Arial,Calibri" w:eastAsia="Arial,Calibri" w:cs="Arial,Calibri"/>
                <w:b w:val="1"/>
                <w:bCs w:val="1"/>
                <w:rPrChange w:author="SLAVÍK Lukáš, Ing." w:date="2021-11-04T10:37:07.9780143" w:id="1320498774">
                  <w:rPr>
                    <w:rFonts w:eastAsia="Calibri" w:cs="Arial"/>
                    <w:b/>
                  </w:rPr>
                </w:rPrChange>
              </w:rPr>
              <w:t xml:space="preserve"> a dodavatele</w:t>
            </w:r>
            <w:r w:rsidRPr="55E026C1">
              <w:rPr>
                <w:rFonts w:ascii="Arial,Calibri" w:hAnsi="Arial,Calibri" w:eastAsia="Arial,Calibri" w:cs="Arial,Calibri"/>
                <w:b w:val="1"/>
                <w:bCs w:val="1"/>
                <w:rPrChange w:author="SLAVÍK Lukáš, Ing." w:date="2021-11-04T10:37:07.9780143" w:id="513251332">
                  <w:rPr>
                    <w:rFonts w:eastAsia="Calibri" w:cs="Arial"/>
                    <w:b/>
                  </w:rPr>
                </w:rPrChange>
              </w:rPr>
              <w:t xml:space="preserve"> </w:t>
            </w:r>
            <w:r w:rsidRPr="55E026C1">
              <w:rPr>
                <w:rFonts w:ascii="Arial,Calibri" w:hAnsi="Arial,Calibri" w:eastAsia="Arial,Calibri" w:cs="Arial,Calibri"/>
                <w:rPrChange w:author="SLAVÍK Lukáš, Ing." w:date="2021-11-04T10:37:07.9780143" w:id="1640882305">
                  <w:rPr>
                    <w:rFonts w:eastAsia="Calibri" w:cs="Arial"/>
                  </w:rPr>
                </w:rPrChange>
              </w:rPr>
              <w:t>(pokud je předmětem více IS, klasifikujte hlavní a ostatní vysvětlete</w:t>
            </w:r>
            <w:r w:rsidRPr="55E026C1">
              <w:rPr>
                <w:rFonts w:ascii="Arial,Calibri" w:hAnsi="Arial,Calibri" w:eastAsia="Arial,Calibri" w:cs="Arial,Calibri"/>
                <w:rPrChange w:author="SLAVÍK Lukáš, Ing." w:date="2021-11-04T10:37:07.9780143" w:id="1127444025">
                  <w:rPr>
                    <w:rFonts w:eastAsia="Calibri" w:cs="Arial"/>
                  </w:rPr>
                </w:rPrChange>
              </w:rPr>
              <w:t xml:space="preserve"> v tabulce 8</w:t>
            </w:r>
            <w:r w:rsidRPr="55E026C1">
              <w:rPr>
                <w:rFonts w:ascii="Arial,Calibri" w:hAnsi="Arial,Calibri" w:eastAsia="Arial,Calibri" w:cs="Arial,Calibri"/>
                <w:rPrChange w:author="SLAVÍK Lukáš, Ing." w:date="2021-11-04T10:37:07.9780143" w:id="320306972">
                  <w:rPr>
                    <w:rFonts w:eastAsia="Calibri" w:cs="Arial"/>
                  </w:rPr>
                </w:rPrChange>
              </w:rPr>
              <w:t>)</w:t>
            </w:r>
            <w:r w:rsidRPr="55E026C1">
              <w:rPr>
                <w:rFonts w:ascii="Arial,Calibri" w:hAnsi="Arial,Calibri" w:eastAsia="Arial,Calibri" w:cs="Arial,Calibri"/>
                <w:b w:val="1"/>
                <w:bCs w:val="1"/>
                <w:rPrChange w:author="SLAVÍK Lukáš, Ing." w:date="2021-11-04T10:37:07.9780143" w:id="1074638048">
                  <w:rPr>
                    <w:rFonts w:eastAsia="Calibri" w:cs="Arial"/>
                    <w:b/>
                  </w:rPr>
                </w:rPrChange>
              </w:rPr>
              <w:t>:</w:t>
            </w:r>
          </w:p>
        </w:tc>
      </w:tr>
      <w:tr w:rsidRPr="00BF5681" w:rsidR="00AF5563" w:rsidTr="55E026C1" w14:paraId="7C86081B" w14:textId="77777777">
        <w:trPr>
          <w:trHeight w:val="20"/>
        </w:trPr>
        <w:tc>
          <w:tcPr>
            <w:tcW w:w="66" w:type="pct"/>
            <w:vMerge w:val="restart"/>
            <w:shd w:val="clear" w:color="auto" w:fill="D9D9D9" w:themeFill="background1" w:themeFillShade="D9"/>
            <w:tcMar/>
            <w:tcPrChange w:author="SLAVÍK Lukáš, Ing." w:date="2021-11-04T10:37:07.9780143" w:id="612976155">
              <w:tcPr>
                <w:tcW w:w="66" w:type="pct"/>
                <w:vMerge w:val="restart"/>
                <w:shd w:val="clear" w:color="auto" w:fill="D9D9D9" w:themeFill="background1" w:themeFillShade="D9"/>
              </w:tcPr>
            </w:tcPrChange>
          </w:tcPr>
          <w:p w:rsidRPr="003F7B0D" w:rsidR="00AF5563" w:rsidP="00AF5563" w:rsidRDefault="00AF5563" w14:paraId="6FDBCAA7" w14:textId="77777777">
            <w:pPr>
              <w:spacing w:before="40" w:after="40"/>
              <w:jc w:val="left"/>
              <w:rPr>
                <w:rFonts w:cs="Arial"/>
                <w:b/>
                <w:bCs/>
                <w:szCs w:val="20"/>
              </w:rPr>
            </w:pPr>
          </w:p>
        </w:tc>
        <w:tc>
          <w:tcPr>
            <w:tcW w:w="2402" w:type="pct"/>
            <w:gridSpan w:val="2"/>
            <w:shd w:val="clear" w:color="auto" w:fill="D9D9D9" w:themeFill="background1" w:themeFillShade="D9"/>
            <w:tcMar/>
            <w:tcPrChange w:author="SLAVÍK Lukáš, Ing." w:date="2021-11-04T10:37:07.9780143" w:id="941534417">
              <w:tcPr>
                <w:tcW w:w="2402" w:type="pct"/>
                <w:gridSpan w:val="2"/>
                <w:shd w:val="clear" w:color="auto" w:fill="D9D9D9" w:themeFill="background1" w:themeFillShade="D9"/>
              </w:tcPr>
            </w:tcPrChange>
          </w:tcPr>
          <w:p w:rsidR="004E41E2" w:rsidP="55E026C1" w:rsidRDefault="00AF5563" w14:paraId="677C0EB3" w14:textId="77777777" w14:noSpellErr="1">
            <w:pPr>
              <w:spacing w:before="40" w:after="40"/>
              <w:jc w:val="left"/>
              <w:rPr>
                <w:rFonts w:ascii="Arial" w:hAnsi="Arial" w:eastAsia="Arial" w:cs="Arial"/>
                <w:b w:val="1"/>
                <w:bCs w:val="1"/>
                <w:rPrChange w:author="SLAVÍK Lukáš, Ing." w:date="2021-11-04T10:37:07.9780143" w:id="700711477">
                  <w:rPr>
                    <w:rFonts w:cs="Arial"/>
                    <w:b/>
                    <w:bCs/>
                    <w:szCs w:val="20"/>
                  </w:rPr>
                </w:rPrChange>
              </w:rPr>
              <w:pPrChange w:author="SLAVÍK Lukáš, Ing." w:date="2021-11-04T10:37:07.9780143" w:id="24785050">
                <w:pPr>
                  <w:jc w:val="left"/>
                </w:pPr>
              </w:pPrChange>
            </w:pPr>
            <w:r w:rsidRPr="55E026C1">
              <w:rPr>
                <w:rFonts w:ascii="Arial" w:hAnsi="Arial" w:eastAsia="Arial" w:cs="Arial"/>
                <w:b w:val="1"/>
                <w:bCs w:val="1"/>
                <w:rPrChange w:author="SLAVÍK Lukáš, Ing." w:date="2021-11-04T10:37:07.9780143" w:id="904075690">
                  <w:rPr>
                    <w:rFonts w:cs="Arial"/>
                    <w:b/>
                    <w:bCs/>
                    <w:szCs w:val="20"/>
                  </w:rPr>
                </w:rPrChange>
              </w:rPr>
              <w:t>Věcný správce</w:t>
            </w:r>
          </w:p>
          <w:p w:rsidRPr="004E41E2" w:rsidR="00AF5563" w:rsidP="55E026C1" w:rsidRDefault="004E41E2" w14:paraId="5DFA6EF0" w14:textId="39CBFE2A" w14:noSpellErr="1">
            <w:pPr>
              <w:spacing w:before="40" w:after="40"/>
              <w:jc w:val="left"/>
              <w:rPr>
                <w:rFonts w:ascii="Arial" w:hAnsi="Arial" w:eastAsia="Arial" w:cs="Arial"/>
                <w:i w:val="1"/>
                <w:iCs w:val="1"/>
                <w:rPrChange w:author="SLAVÍK Lukáš, Ing." w:date="2021-11-04T10:37:07.9780143" w:id="656656917">
                  <w:rPr>
                    <w:rFonts w:cs="Arial"/>
                    <w:bCs/>
                    <w:i/>
                    <w:szCs w:val="20"/>
                  </w:rPr>
                </w:rPrChange>
              </w:rPr>
              <w:pPrChange w:author="SLAVÍK Lukáš, Ing." w:date="2021-11-04T10:37:07.9780143" w:id="1926327215">
                <w:pPr>
                  <w:jc w:val="left"/>
                </w:pPr>
              </w:pPrChange>
            </w:pPr>
            <w:r w:rsidRPr="55E026C1">
              <w:rPr>
                <w:rFonts w:ascii="Arial" w:hAnsi="Arial" w:eastAsia="Arial" w:cs="Arial"/>
                <w:i w:val="1"/>
                <w:iCs w:val="1"/>
                <w:rPrChange w:author="SLAVÍK Lukáš, Ing." w:date="2021-11-04T10:37:07.9780143" w:id="60251116">
                  <w:rPr>
                    <w:rFonts w:cs="Arial"/>
                    <w:bCs/>
                    <w:i/>
                    <w:szCs w:val="20"/>
                  </w:rPr>
                </w:rPrChange>
              </w:rPr>
              <w:t>Subjekt, který je investorem předmětu projektu</w:t>
            </w:r>
          </w:p>
        </w:tc>
        <w:tc>
          <w:tcPr>
            <w:tcW w:w="2532" w:type="pct"/>
            <w:gridSpan w:val="4"/>
            <w:shd w:val="clear" w:color="auto" w:fill="auto"/>
            <w:tcMar/>
            <w:tcPrChange w:author="SLAVÍK Lukáš, Ing." w:date="2021-11-04T10:37:07.9780143" w:id="1989699661">
              <w:tcPr>
                <w:tcW w:w="2532" w:type="pct"/>
                <w:gridSpan w:val="4"/>
                <w:shd w:val="clear" w:color="auto" w:fill="auto"/>
              </w:tcPr>
            </w:tcPrChange>
          </w:tcPr>
          <w:p w:rsidRPr="003F7B0D" w:rsidR="00AF5563" w:rsidP="00AF5563" w:rsidRDefault="00AF5563" w14:paraId="6B7EDA35" w14:textId="77777777">
            <w:pPr>
              <w:spacing w:before="40" w:after="40"/>
              <w:jc w:val="left"/>
              <w:rPr>
                <w:rFonts w:cs="Arial"/>
                <w:b/>
                <w:bCs/>
                <w:szCs w:val="20"/>
              </w:rPr>
            </w:pPr>
          </w:p>
        </w:tc>
      </w:tr>
      <w:tr w:rsidRPr="00BF5681" w:rsidR="00AF5563" w:rsidTr="55E026C1" w14:paraId="64C74CD4" w14:textId="77777777">
        <w:trPr>
          <w:trHeight w:val="20"/>
        </w:trPr>
        <w:tc>
          <w:tcPr>
            <w:tcW w:w="66" w:type="pct"/>
            <w:vMerge/>
            <w:shd w:val="clear" w:color="auto" w:fill="D9D9D9" w:themeFill="background1" w:themeFillShade="D9"/>
          </w:tcPr>
          <w:p w:rsidRPr="003F7B0D" w:rsidR="00AF5563" w:rsidP="00AF5563" w:rsidRDefault="00AF5563" w14:paraId="3CF1E088" w14:textId="77777777">
            <w:pPr>
              <w:spacing w:before="40" w:after="40"/>
              <w:jc w:val="left"/>
              <w:rPr>
                <w:rFonts w:cs="Arial"/>
                <w:b/>
                <w:bCs/>
                <w:szCs w:val="20"/>
              </w:rPr>
            </w:pPr>
          </w:p>
        </w:tc>
        <w:tc>
          <w:tcPr>
            <w:tcW w:w="2402" w:type="pct"/>
            <w:gridSpan w:val="2"/>
            <w:shd w:val="clear" w:color="auto" w:fill="D9D9D9" w:themeFill="background1" w:themeFillShade="D9"/>
            <w:tcMar/>
            <w:tcPrChange w:author="SLAVÍK Lukáš, Ing." w:date="2021-11-04T10:37:07.9780143" w:id="840286949">
              <w:tcPr>
                <w:tcW w:w="2402" w:type="pct"/>
                <w:gridSpan w:val="2"/>
                <w:shd w:val="clear" w:color="auto" w:fill="D9D9D9" w:themeFill="background1" w:themeFillShade="D9"/>
              </w:tcPr>
            </w:tcPrChange>
          </w:tcPr>
          <w:p w:rsidR="004E41E2" w:rsidP="55E026C1" w:rsidRDefault="00AF5563" w14:paraId="615E407A" w14:textId="77777777" w14:noSpellErr="1">
            <w:pPr>
              <w:spacing w:before="40" w:after="40"/>
              <w:jc w:val="left"/>
              <w:rPr>
                <w:rFonts w:ascii="Arial" w:hAnsi="Arial" w:eastAsia="Arial" w:cs="Arial"/>
                <w:b w:val="1"/>
                <w:bCs w:val="1"/>
                <w:rPrChange w:author="SLAVÍK Lukáš, Ing." w:date="2021-11-04T10:37:07.9780143" w:id="697575514">
                  <w:rPr>
                    <w:rFonts w:cs="Arial"/>
                    <w:b/>
                    <w:bCs/>
                    <w:szCs w:val="20"/>
                  </w:rPr>
                </w:rPrChange>
              </w:rPr>
              <w:pPrChange w:author="SLAVÍK Lukáš, Ing." w:date="2021-11-04T10:37:07.9780143" w:id="1039300950">
                <w:pPr>
                  <w:jc w:val="left"/>
                </w:pPr>
              </w:pPrChange>
            </w:pPr>
            <w:r w:rsidRPr="55E026C1">
              <w:rPr>
                <w:rFonts w:ascii="Arial" w:hAnsi="Arial" w:eastAsia="Arial" w:cs="Arial"/>
                <w:b w:val="1"/>
                <w:bCs w:val="1"/>
                <w:rPrChange w:author="SLAVÍK Lukáš, Ing." w:date="2021-11-04T10:37:07.9780143" w:id="1577633259">
                  <w:rPr>
                    <w:rFonts w:cs="Arial"/>
                    <w:b/>
                    <w:bCs/>
                    <w:szCs w:val="20"/>
                  </w:rPr>
                </w:rPrChange>
              </w:rPr>
              <w:t>Technický správce</w:t>
            </w:r>
            <w:r w:rsidRPr="55E026C1" w:rsidR="00FF560B">
              <w:rPr>
                <w:rFonts w:ascii="Arial" w:hAnsi="Arial" w:eastAsia="Arial" w:cs="Arial"/>
                <w:b w:val="1"/>
                <w:bCs w:val="1"/>
                <w:rPrChange w:author="SLAVÍK Lukáš, Ing." w:date="2021-11-04T10:37:07.9780143" w:id="1529631112">
                  <w:rPr>
                    <w:rFonts w:cs="Arial"/>
                    <w:b/>
                    <w:bCs/>
                    <w:szCs w:val="20"/>
                  </w:rPr>
                </w:rPrChange>
              </w:rPr>
              <w:t xml:space="preserve"> </w:t>
            </w:r>
          </w:p>
          <w:p w:rsidRPr="004E41E2" w:rsidR="00AF5563" w:rsidP="55E026C1" w:rsidRDefault="004E41E2" w14:paraId="263F8A77" w14:textId="6B5F343A" w14:noSpellErr="1">
            <w:pPr>
              <w:spacing w:before="40" w:after="40"/>
              <w:jc w:val="left"/>
              <w:rPr>
                <w:rFonts w:ascii="Arial" w:hAnsi="Arial" w:eastAsia="Arial" w:cs="Arial"/>
                <w:i w:val="1"/>
                <w:iCs w:val="1"/>
                <w:rPrChange w:author="SLAVÍK Lukáš, Ing." w:date="2021-11-04T10:37:07.9780143" w:id="1193093549">
                  <w:rPr>
                    <w:rFonts w:cs="Arial"/>
                    <w:bCs/>
                    <w:i/>
                    <w:szCs w:val="20"/>
                  </w:rPr>
                </w:rPrChange>
              </w:rPr>
              <w:pPrChange w:author="SLAVÍK Lukáš, Ing." w:date="2021-11-04T10:37:07.9780143" w:id="1285577854">
                <w:pPr>
                  <w:jc w:val="left"/>
                </w:pPr>
              </w:pPrChange>
            </w:pPr>
            <w:r w:rsidRPr="55E026C1">
              <w:rPr>
                <w:rFonts w:ascii="Arial" w:hAnsi="Arial" w:eastAsia="Arial" w:cs="Arial"/>
                <w:i w:val="1"/>
                <w:iCs w:val="1"/>
                <w:rPrChange w:author="SLAVÍK Lukáš, Ing." w:date="2021-11-04T10:37:07.9780143" w:id="1411596345">
                  <w:rPr>
                    <w:rFonts w:cs="Arial"/>
                    <w:bCs/>
                    <w:i/>
                    <w:szCs w:val="20"/>
                  </w:rPr>
                </w:rPrChange>
              </w:rPr>
              <w:t xml:space="preserve">Subjekt, který </w:t>
            </w:r>
            <w:r w:rsidRPr="55E026C1">
              <w:rPr>
                <w:rFonts w:ascii="Arial" w:hAnsi="Arial" w:eastAsia="Arial" w:cs="Arial"/>
                <w:i w:val="1"/>
                <w:iCs w:val="1"/>
                <w:rPrChange w:author="SLAVÍK Lukáš, Ing." w:date="2021-11-04T10:37:07.9780143" w:id="596412972">
                  <w:rPr>
                    <w:rFonts w:cs="Arial"/>
                    <w:bCs/>
                    <w:i/>
                    <w:szCs w:val="20"/>
                  </w:rPr>
                </w:rPrChange>
              </w:rPr>
              <w:t xml:space="preserve">zajišťuje technickou </w:t>
            </w:r>
            <w:r w:rsidRPr="55E026C1" w:rsidR="00FF560B">
              <w:rPr>
                <w:rFonts w:ascii="Arial" w:hAnsi="Arial" w:eastAsia="Arial" w:cs="Arial"/>
                <w:i w:val="1"/>
                <w:iCs w:val="1"/>
                <w:rPrChange w:author="SLAVÍK Lukáš, Ing." w:date="2021-11-04T10:37:07.9780143" w:id="141039326">
                  <w:rPr>
                    <w:rFonts w:cs="Arial"/>
                    <w:bCs/>
                    <w:i/>
                    <w:szCs w:val="20"/>
                  </w:rPr>
                </w:rPrChange>
              </w:rPr>
              <w:t>real</w:t>
            </w:r>
            <w:r w:rsidRPr="55E026C1">
              <w:rPr>
                <w:rFonts w:ascii="Arial" w:hAnsi="Arial" w:eastAsia="Arial" w:cs="Arial"/>
                <w:i w:val="1"/>
                <w:iCs w:val="1"/>
                <w:rPrChange w:author="SLAVÍK Lukáš, Ing." w:date="2021-11-04T10:37:07.9780143" w:id="1210830767">
                  <w:rPr>
                    <w:rFonts w:cs="Arial"/>
                    <w:bCs/>
                    <w:i/>
                    <w:szCs w:val="20"/>
                  </w:rPr>
                </w:rPrChange>
              </w:rPr>
              <w:t>izaci</w:t>
            </w:r>
            <w:r w:rsidRPr="55E026C1" w:rsidR="00FF560B">
              <w:rPr>
                <w:rFonts w:ascii="Arial" w:hAnsi="Arial" w:eastAsia="Arial" w:cs="Arial"/>
                <w:i w:val="1"/>
                <w:iCs w:val="1"/>
                <w:rPrChange w:author="SLAVÍK Lukáš, Ing." w:date="2021-11-04T10:37:07.9780143" w:id="1220803019">
                  <w:rPr>
                    <w:rFonts w:cs="Arial"/>
                    <w:bCs/>
                    <w:i/>
                    <w:szCs w:val="20"/>
                  </w:rPr>
                </w:rPrChange>
              </w:rPr>
              <w:t xml:space="preserve"> </w:t>
            </w:r>
            <w:r w:rsidRPr="55E026C1">
              <w:rPr>
                <w:rFonts w:ascii="Arial" w:hAnsi="Arial" w:eastAsia="Arial" w:cs="Arial"/>
                <w:i w:val="1"/>
                <w:iCs w:val="1"/>
                <w:rPrChange w:author="SLAVÍK Lukáš, Ing." w:date="2021-11-04T10:37:07.9780143" w:id="1672818785">
                  <w:rPr>
                    <w:rFonts w:cs="Arial"/>
                    <w:bCs/>
                    <w:i/>
                    <w:szCs w:val="20"/>
                  </w:rPr>
                </w:rPrChange>
              </w:rPr>
              <w:t>požadavků</w:t>
            </w:r>
            <w:r w:rsidRPr="55E026C1">
              <w:rPr>
                <w:rFonts w:ascii="Arial" w:hAnsi="Arial" w:eastAsia="Arial" w:cs="Arial"/>
                <w:i w:val="1"/>
                <w:iCs w:val="1"/>
                <w:rPrChange w:author="SLAVÍK Lukáš, Ing." w:date="2021-11-04T10:37:07.9780143" w:id="1175564994">
                  <w:rPr>
                    <w:rFonts w:cs="Arial"/>
                    <w:bCs/>
                    <w:i/>
                    <w:szCs w:val="20"/>
                  </w:rPr>
                </w:rPrChange>
              </w:rPr>
              <w:t xml:space="preserve"> </w:t>
            </w:r>
            <w:r w:rsidRPr="55E026C1" w:rsidR="00FF560B">
              <w:rPr>
                <w:rFonts w:ascii="Arial" w:hAnsi="Arial" w:eastAsia="Arial" w:cs="Arial"/>
                <w:i w:val="1"/>
                <w:iCs w:val="1"/>
                <w:rPrChange w:author="SLAVÍK Lukáš, Ing." w:date="2021-11-04T10:37:07.9780143" w:id="1614725968">
                  <w:rPr>
                    <w:rFonts w:cs="Arial"/>
                    <w:bCs/>
                    <w:i/>
                    <w:szCs w:val="20"/>
                  </w:rPr>
                </w:rPrChange>
              </w:rPr>
              <w:t>věcného</w:t>
            </w:r>
            <w:r w:rsidRPr="55E026C1">
              <w:rPr>
                <w:rFonts w:ascii="Arial" w:hAnsi="Arial" w:eastAsia="Arial" w:cs="Arial"/>
                <w:i w:val="1"/>
                <w:iCs w:val="1"/>
                <w:rPrChange w:author="SLAVÍK Lukáš, Ing." w:date="2021-11-04T10:37:07.9780143" w:id="244297125">
                  <w:rPr>
                    <w:rFonts w:cs="Arial"/>
                    <w:bCs/>
                    <w:i/>
                    <w:szCs w:val="20"/>
                  </w:rPr>
                </w:rPrChange>
              </w:rPr>
              <w:t xml:space="preserve"> správce</w:t>
            </w:r>
            <w:r w:rsidRPr="55E026C1">
              <w:rPr>
                <w:rFonts w:ascii="Arial" w:hAnsi="Arial" w:eastAsia="Arial" w:cs="Arial"/>
                <w:i w:val="1"/>
                <w:iCs w:val="1"/>
                <w:rPrChange w:author="SLAVÍK Lukáš, Ing." w:date="2021-11-04T10:37:07.9780143" w:id="1600013082">
                  <w:rPr>
                    <w:rFonts w:cs="Arial"/>
                    <w:bCs/>
                    <w:i/>
                    <w:szCs w:val="20"/>
                  </w:rPr>
                </w:rPrChange>
              </w:rPr>
              <w:t xml:space="preserve"> k předmětu projektu</w:t>
            </w:r>
          </w:p>
        </w:tc>
        <w:tc>
          <w:tcPr>
            <w:tcW w:w="2532" w:type="pct"/>
            <w:gridSpan w:val="4"/>
            <w:shd w:val="clear" w:color="auto" w:fill="auto"/>
            <w:tcMar/>
            <w:tcPrChange w:author="SLAVÍK Lukáš, Ing." w:date="2021-11-04T10:37:07.9780143" w:id="132125885">
              <w:tcPr>
                <w:tcW w:w="2532" w:type="pct"/>
                <w:gridSpan w:val="4"/>
                <w:shd w:val="clear" w:color="auto" w:fill="auto"/>
              </w:tcPr>
            </w:tcPrChange>
          </w:tcPr>
          <w:p w:rsidRPr="003F7B0D" w:rsidR="00AF5563" w:rsidP="00AF5563" w:rsidRDefault="00AF5563" w14:paraId="6EAFAE86" w14:textId="77777777">
            <w:pPr>
              <w:spacing w:before="40" w:after="40"/>
              <w:jc w:val="left"/>
              <w:rPr>
                <w:rFonts w:cs="Arial"/>
                <w:b/>
                <w:bCs/>
                <w:szCs w:val="20"/>
              </w:rPr>
            </w:pPr>
          </w:p>
        </w:tc>
      </w:tr>
      <w:tr w:rsidRPr="00BF5681" w:rsidR="00AF5563" w:rsidTr="55E026C1" w14:paraId="430B8F01" w14:textId="77777777">
        <w:trPr>
          <w:trHeight w:val="20"/>
        </w:trPr>
        <w:tc>
          <w:tcPr>
            <w:tcW w:w="66" w:type="pct"/>
            <w:vMerge/>
            <w:shd w:val="clear" w:color="auto" w:fill="D9D9D9" w:themeFill="background1" w:themeFillShade="D9"/>
          </w:tcPr>
          <w:p w:rsidRPr="003F7B0D" w:rsidR="00AF5563" w:rsidP="00AF5563" w:rsidRDefault="00AF5563" w14:paraId="4CDB4E7C" w14:textId="77777777">
            <w:pPr>
              <w:spacing w:before="40" w:after="40"/>
              <w:jc w:val="left"/>
              <w:rPr>
                <w:rFonts w:cs="Arial"/>
                <w:b/>
                <w:bCs/>
                <w:szCs w:val="20"/>
              </w:rPr>
            </w:pPr>
          </w:p>
        </w:tc>
        <w:tc>
          <w:tcPr>
            <w:tcW w:w="2402" w:type="pct"/>
            <w:gridSpan w:val="2"/>
            <w:shd w:val="clear" w:color="auto" w:fill="D9D9D9" w:themeFill="background1" w:themeFillShade="D9"/>
            <w:tcMar/>
            <w:tcPrChange w:author="SLAVÍK Lukáš, Ing." w:date="2021-11-04T10:37:07.9780143" w:id="677384363">
              <w:tcPr>
                <w:tcW w:w="2402" w:type="pct"/>
                <w:gridSpan w:val="2"/>
                <w:shd w:val="clear" w:color="auto" w:fill="D9D9D9" w:themeFill="background1" w:themeFillShade="D9"/>
              </w:tcPr>
            </w:tcPrChange>
          </w:tcPr>
          <w:p w:rsidR="004E41E2" w:rsidP="55E026C1" w:rsidRDefault="00AF5563" w14:paraId="58F298AC" w14:textId="77777777" w14:noSpellErr="1">
            <w:pPr>
              <w:spacing w:before="40" w:after="40"/>
              <w:jc w:val="left"/>
              <w:rPr>
                <w:rFonts w:ascii="Arial" w:hAnsi="Arial" w:eastAsia="Arial" w:cs="Arial"/>
                <w:b w:val="1"/>
                <w:bCs w:val="1"/>
                <w:rPrChange w:author="SLAVÍK Lukáš, Ing." w:date="2021-11-04T10:37:07.9780143" w:id="1001076970">
                  <w:rPr>
                    <w:rFonts w:cs="Arial"/>
                    <w:b/>
                    <w:bCs/>
                    <w:szCs w:val="20"/>
                  </w:rPr>
                </w:rPrChange>
              </w:rPr>
              <w:pPrChange w:author="SLAVÍK Lukáš, Ing." w:date="2021-11-04T10:37:07.9780143" w:id="182981711">
                <w:pPr>
                  <w:jc w:val="left"/>
                </w:pPr>
              </w:pPrChange>
            </w:pPr>
            <w:r w:rsidRPr="55E026C1">
              <w:rPr>
                <w:rFonts w:ascii="Arial" w:hAnsi="Arial" w:eastAsia="Arial" w:cs="Arial"/>
                <w:b w:val="1"/>
                <w:bCs w:val="1"/>
                <w:rPrChange w:author="SLAVÍK Lukáš, Ing." w:date="2021-11-04T10:37:07.9780143" w:id="546814884">
                  <w:rPr>
                    <w:rFonts w:cs="Arial"/>
                    <w:b/>
                    <w:bCs/>
                    <w:szCs w:val="20"/>
                  </w:rPr>
                </w:rPrChange>
              </w:rPr>
              <w:t>Provozovatel</w:t>
            </w:r>
            <w:r w:rsidRPr="55E026C1" w:rsidR="00FF560B">
              <w:rPr>
                <w:rFonts w:ascii="Arial" w:hAnsi="Arial" w:eastAsia="Arial" w:cs="Arial"/>
                <w:b w:val="1"/>
                <w:bCs w:val="1"/>
                <w:rPrChange w:author="SLAVÍK Lukáš, Ing." w:date="2021-11-04T10:37:07.9780143" w:id="1242039527">
                  <w:rPr>
                    <w:rFonts w:cs="Arial"/>
                    <w:b/>
                    <w:bCs/>
                    <w:szCs w:val="20"/>
                  </w:rPr>
                </w:rPrChange>
              </w:rPr>
              <w:t xml:space="preserve"> </w:t>
            </w:r>
          </w:p>
          <w:p w:rsidRPr="004E41E2" w:rsidR="00AF5563" w:rsidP="55E026C1" w:rsidRDefault="004E41E2" w14:paraId="145ED35A" w14:textId="086602D4" w14:noSpellErr="1">
            <w:pPr>
              <w:spacing w:before="40" w:after="40"/>
              <w:jc w:val="left"/>
              <w:rPr>
                <w:rFonts w:ascii="Arial" w:hAnsi="Arial" w:eastAsia="Arial" w:cs="Arial"/>
                <w:i w:val="1"/>
                <w:iCs w:val="1"/>
                <w:rPrChange w:author="SLAVÍK Lukáš, Ing." w:date="2021-11-04T10:37:07.9780143" w:id="169953717">
                  <w:rPr>
                    <w:rFonts w:cs="Arial"/>
                    <w:bCs/>
                    <w:i/>
                    <w:szCs w:val="20"/>
                  </w:rPr>
                </w:rPrChange>
              </w:rPr>
              <w:pPrChange w:author="SLAVÍK Lukáš, Ing." w:date="2021-11-04T10:37:07.9780143" w:id="1136882276">
                <w:pPr>
                  <w:jc w:val="left"/>
                </w:pPr>
              </w:pPrChange>
            </w:pPr>
            <w:r w:rsidRPr="55E026C1">
              <w:rPr>
                <w:rFonts w:ascii="Arial" w:hAnsi="Arial" w:eastAsia="Arial" w:cs="Arial"/>
                <w:i w:val="1"/>
                <w:iCs w:val="1"/>
                <w:rPrChange w:author="SLAVÍK Lukáš, Ing." w:date="2021-11-04T10:37:07.9780143" w:id="2037664217">
                  <w:rPr>
                    <w:rFonts w:cs="Arial"/>
                    <w:bCs/>
                    <w:i/>
                    <w:szCs w:val="20"/>
                  </w:rPr>
                </w:rPrChange>
              </w:rPr>
              <w:t xml:space="preserve">Subjekt, který zajišťuje provoz </w:t>
            </w:r>
            <w:r w:rsidRPr="55E026C1" w:rsidR="00FF560B">
              <w:rPr>
                <w:rFonts w:ascii="Arial" w:hAnsi="Arial" w:eastAsia="Arial" w:cs="Arial"/>
                <w:i w:val="1"/>
                <w:iCs w:val="1"/>
                <w:rPrChange w:author="SLAVÍK Lukáš, Ing." w:date="2021-11-04T10:37:07.9780143" w:id="7378545">
                  <w:rPr>
                    <w:rFonts w:cs="Arial"/>
                    <w:bCs/>
                    <w:i/>
                    <w:szCs w:val="20"/>
                  </w:rPr>
                </w:rPrChange>
              </w:rPr>
              <w:t>HW a SW</w:t>
            </w:r>
            <w:r w:rsidRPr="55E026C1">
              <w:rPr>
                <w:rFonts w:ascii="Arial" w:hAnsi="Arial" w:eastAsia="Arial" w:cs="Arial"/>
                <w:i w:val="1"/>
                <w:iCs w:val="1"/>
                <w:rPrChange w:author="SLAVÍK Lukáš, Ing." w:date="2021-11-04T10:37:07.9780143" w:id="1925798524">
                  <w:rPr>
                    <w:rFonts w:cs="Arial"/>
                    <w:bCs/>
                    <w:i/>
                    <w:szCs w:val="20"/>
                  </w:rPr>
                </w:rPrChange>
              </w:rPr>
              <w:t xml:space="preserve"> předmětu projektu</w:t>
            </w:r>
          </w:p>
        </w:tc>
        <w:tc>
          <w:tcPr>
            <w:tcW w:w="2532" w:type="pct"/>
            <w:gridSpan w:val="4"/>
            <w:shd w:val="clear" w:color="auto" w:fill="auto"/>
            <w:tcMar/>
            <w:tcPrChange w:author="SLAVÍK Lukáš, Ing." w:date="2021-11-04T10:37:07.9780143" w:id="1125901263">
              <w:tcPr>
                <w:tcW w:w="2532" w:type="pct"/>
                <w:gridSpan w:val="4"/>
                <w:shd w:val="clear" w:color="auto" w:fill="auto"/>
              </w:tcPr>
            </w:tcPrChange>
          </w:tcPr>
          <w:p w:rsidRPr="003F7B0D" w:rsidR="00AF5563" w:rsidP="00AF5563" w:rsidRDefault="00AF5563" w14:paraId="14DED12E" w14:textId="77777777">
            <w:pPr>
              <w:spacing w:before="40" w:after="40"/>
              <w:jc w:val="left"/>
              <w:rPr>
                <w:rFonts w:cs="Arial"/>
                <w:b/>
                <w:bCs/>
                <w:szCs w:val="20"/>
              </w:rPr>
            </w:pPr>
          </w:p>
        </w:tc>
      </w:tr>
      <w:tr w:rsidRPr="00BF5681" w:rsidR="00AF5563" w:rsidTr="55E026C1" w14:paraId="21A0903A" w14:textId="77777777">
        <w:trPr>
          <w:trHeight w:val="20"/>
        </w:trPr>
        <w:tc>
          <w:tcPr>
            <w:tcW w:w="66" w:type="pct"/>
            <w:vMerge/>
            <w:tcBorders>
              <w:bottom w:val="nil"/>
            </w:tcBorders>
            <w:shd w:val="clear" w:color="auto" w:fill="D9D9D9" w:themeFill="background1" w:themeFillShade="D9"/>
          </w:tcPr>
          <w:p w:rsidRPr="003F7B0D" w:rsidR="00AF5563" w:rsidP="00AF5563" w:rsidRDefault="00AF5563" w14:paraId="2D79E32B" w14:textId="77777777">
            <w:pPr>
              <w:spacing w:before="40" w:after="40"/>
              <w:jc w:val="left"/>
              <w:rPr>
                <w:rFonts w:cs="Arial"/>
                <w:b/>
                <w:bCs/>
                <w:szCs w:val="20"/>
              </w:rPr>
            </w:pPr>
          </w:p>
        </w:tc>
        <w:tc>
          <w:tcPr>
            <w:tcW w:w="2402" w:type="pct"/>
            <w:gridSpan w:val="2"/>
            <w:shd w:val="clear" w:color="auto" w:fill="D9D9D9" w:themeFill="background1" w:themeFillShade="D9"/>
            <w:tcMar/>
            <w:tcPrChange w:author="SLAVÍK Lukáš, Ing." w:date="2021-11-04T10:37:07.9780143" w:id="1009791733">
              <w:tcPr>
                <w:tcW w:w="2402" w:type="pct"/>
                <w:gridSpan w:val="2"/>
                <w:shd w:val="clear" w:color="auto" w:fill="D9D9D9" w:themeFill="background1" w:themeFillShade="D9"/>
              </w:tcPr>
            </w:tcPrChange>
          </w:tcPr>
          <w:p w:rsidR="004E41E2" w:rsidP="55E026C1" w:rsidRDefault="00AF5563" w14:paraId="2E73F6A0" w14:textId="77777777" w14:noSpellErr="1">
            <w:pPr>
              <w:spacing w:before="40" w:after="40"/>
              <w:jc w:val="left"/>
              <w:rPr>
                <w:rFonts w:ascii="Arial" w:hAnsi="Arial" w:eastAsia="Arial" w:cs="Arial"/>
                <w:b w:val="1"/>
                <w:bCs w:val="1"/>
                <w:rPrChange w:author="SLAVÍK Lukáš, Ing." w:date="2021-11-04T10:37:07.9780143" w:id="1346750601">
                  <w:rPr>
                    <w:rFonts w:cs="Arial"/>
                    <w:b/>
                    <w:bCs/>
                    <w:szCs w:val="20"/>
                  </w:rPr>
                </w:rPrChange>
              </w:rPr>
              <w:pPrChange w:author="SLAVÍK Lukáš, Ing." w:date="2021-11-04T10:37:07.9780143" w:id="281762999">
                <w:pPr>
                  <w:jc w:val="left"/>
                </w:pPr>
              </w:pPrChange>
            </w:pPr>
            <w:r w:rsidRPr="55E026C1">
              <w:rPr>
                <w:rFonts w:ascii="Arial" w:hAnsi="Arial" w:eastAsia="Arial" w:cs="Arial"/>
                <w:b w:val="1"/>
                <w:bCs w:val="1"/>
                <w:rPrChange w:author="SLAVÍK Lukáš, Ing." w:date="2021-11-04T10:37:07.9780143" w:id="1823282528">
                  <w:rPr>
                    <w:rFonts w:cs="Arial"/>
                    <w:b/>
                    <w:bCs/>
                    <w:szCs w:val="20"/>
                  </w:rPr>
                </w:rPrChange>
              </w:rPr>
              <w:t>Dodavatel</w:t>
            </w:r>
            <w:r w:rsidRPr="55E026C1" w:rsidR="00D974D6">
              <w:rPr>
                <w:rFonts w:ascii="Arial" w:hAnsi="Arial" w:eastAsia="Arial" w:cs="Arial"/>
                <w:b w:val="1"/>
                <w:bCs w:val="1"/>
                <w:rPrChange w:author="SLAVÍK Lukáš, Ing." w:date="2021-11-04T10:37:07.9780143" w:id="1497637424">
                  <w:rPr>
                    <w:rFonts w:cs="Arial"/>
                    <w:b/>
                    <w:bCs/>
                    <w:szCs w:val="20"/>
                  </w:rPr>
                </w:rPrChange>
              </w:rPr>
              <w:t xml:space="preserve"> </w:t>
            </w:r>
          </w:p>
          <w:p w:rsidRPr="004E41E2" w:rsidR="00AF5563" w:rsidP="55E026C1" w:rsidRDefault="004E41E2" w14:paraId="380CBF3D" w14:textId="52E4ED82" w14:noSpellErr="1">
            <w:pPr>
              <w:spacing w:before="40" w:after="40"/>
              <w:jc w:val="left"/>
              <w:rPr>
                <w:rFonts w:ascii="Arial" w:hAnsi="Arial" w:eastAsia="Arial" w:cs="Arial"/>
                <w:i w:val="1"/>
                <w:iCs w:val="1"/>
                <w:rPrChange w:author="SLAVÍK Lukáš, Ing." w:date="2021-11-04T10:37:07.9780143" w:id="111001347">
                  <w:rPr>
                    <w:rFonts w:cs="Arial"/>
                    <w:bCs/>
                    <w:i/>
                    <w:szCs w:val="20"/>
                  </w:rPr>
                </w:rPrChange>
              </w:rPr>
              <w:pPrChange w:author="SLAVÍK Lukáš, Ing." w:date="2021-11-04T10:37:07.9780143" w:id="284135445">
                <w:pPr>
                  <w:jc w:val="left"/>
                </w:pPr>
              </w:pPrChange>
            </w:pPr>
            <w:r w:rsidRPr="55E026C1">
              <w:rPr>
                <w:rFonts w:ascii="Arial" w:hAnsi="Arial" w:eastAsia="Arial" w:cs="Arial"/>
                <w:i w:val="1"/>
                <w:iCs w:val="1"/>
                <w:rPrChange w:author="SLAVÍK Lukáš, Ing." w:date="2021-11-04T10:37:07.9780143" w:id="264201286">
                  <w:rPr>
                    <w:rFonts w:cs="Arial"/>
                    <w:bCs/>
                    <w:i/>
                    <w:szCs w:val="20"/>
                  </w:rPr>
                </w:rPrChange>
              </w:rPr>
              <w:t xml:space="preserve">Subjekt, který </w:t>
            </w:r>
            <w:r w:rsidRPr="55E026C1" w:rsidR="00FF560B">
              <w:rPr>
                <w:rFonts w:ascii="Arial" w:hAnsi="Arial" w:eastAsia="Arial" w:cs="Arial"/>
                <w:i w:val="1"/>
                <w:iCs w:val="1"/>
                <w:rPrChange w:author="SLAVÍK Lukáš, Ing." w:date="2021-11-04T10:37:07.9780143" w:id="1467600546">
                  <w:rPr>
                    <w:rFonts w:cs="Arial"/>
                    <w:bCs/>
                    <w:i/>
                    <w:szCs w:val="20"/>
                  </w:rPr>
                </w:rPrChange>
              </w:rPr>
              <w:t xml:space="preserve">dodává </w:t>
            </w:r>
            <w:r w:rsidRPr="55E026C1">
              <w:rPr>
                <w:rFonts w:ascii="Arial" w:hAnsi="Arial" w:eastAsia="Arial" w:cs="Arial"/>
                <w:i w:val="1"/>
                <w:iCs w:val="1"/>
                <w:rPrChange w:author="SLAVÍK Lukáš, Ing." w:date="2021-11-04T10:37:07.9780143" w:id="703378986">
                  <w:rPr>
                    <w:rFonts w:cs="Arial"/>
                    <w:bCs/>
                    <w:i/>
                    <w:szCs w:val="20"/>
                  </w:rPr>
                </w:rPrChange>
              </w:rPr>
              <w:t>předmět projektu</w:t>
            </w:r>
            <w:r w:rsidRPr="55E026C1" w:rsidR="00FF560B">
              <w:rPr>
                <w:rFonts w:ascii="Arial" w:hAnsi="Arial" w:eastAsia="Arial" w:cs="Arial"/>
                <w:i w:val="1"/>
                <w:iCs w:val="1"/>
                <w:rPrChange w:author="SLAVÍK Lukáš, Ing." w:date="2021-11-04T10:37:07.9780143" w:id="905074363">
                  <w:rPr>
                    <w:rFonts w:cs="Arial"/>
                    <w:bCs/>
                    <w:i/>
                    <w:szCs w:val="20"/>
                  </w:rPr>
                </w:rPrChange>
              </w:rPr>
              <w:t xml:space="preserve">, </w:t>
            </w:r>
            <w:r w:rsidRPr="55E026C1" w:rsidR="00D974D6">
              <w:rPr>
                <w:rFonts w:ascii="Arial" w:hAnsi="Arial" w:eastAsia="Arial" w:cs="Arial"/>
                <w:i w:val="1"/>
                <w:iCs w:val="1"/>
                <w:rPrChange w:author="SLAVÍK Lukáš, Ing." w:date="2021-11-04T10:37:07.9780143" w:id="1107480109">
                  <w:rPr>
                    <w:rFonts w:cs="Arial"/>
                    <w:bCs/>
                    <w:i/>
                    <w:szCs w:val="20"/>
                  </w:rPr>
                </w:rPrChange>
              </w:rPr>
              <w:t xml:space="preserve">pokud je znám v době </w:t>
            </w:r>
            <w:r w:rsidRPr="55E026C1">
              <w:rPr>
                <w:rFonts w:ascii="Arial" w:hAnsi="Arial" w:eastAsia="Arial" w:cs="Arial"/>
                <w:i w:val="1"/>
                <w:iCs w:val="1"/>
                <w:rPrChange w:author="SLAVÍK Lukáš, Ing." w:date="2021-11-04T10:37:07.9780143" w:id="482592218">
                  <w:rPr>
                    <w:rFonts w:cs="Arial"/>
                    <w:bCs/>
                    <w:i/>
                    <w:szCs w:val="20"/>
                  </w:rPr>
                </w:rPrChange>
              </w:rPr>
              <w:t>přípravy projektu</w:t>
            </w:r>
          </w:p>
        </w:tc>
        <w:tc>
          <w:tcPr>
            <w:tcW w:w="2532" w:type="pct"/>
            <w:gridSpan w:val="4"/>
            <w:shd w:val="clear" w:color="auto" w:fill="auto"/>
            <w:tcMar/>
            <w:tcPrChange w:author="SLAVÍK Lukáš, Ing." w:date="2021-11-04T10:37:07.9780143" w:id="825821508">
              <w:tcPr>
                <w:tcW w:w="2532" w:type="pct"/>
                <w:gridSpan w:val="4"/>
                <w:shd w:val="clear" w:color="auto" w:fill="auto"/>
              </w:tcPr>
            </w:tcPrChange>
          </w:tcPr>
          <w:p w:rsidRPr="003F7B0D" w:rsidR="00AF5563" w:rsidP="00AF5563" w:rsidRDefault="00AF5563" w14:paraId="5C116019" w14:textId="77777777">
            <w:pPr>
              <w:spacing w:before="40" w:after="40"/>
              <w:jc w:val="left"/>
              <w:rPr>
                <w:rFonts w:cs="Arial"/>
                <w:b/>
                <w:bCs/>
                <w:szCs w:val="20"/>
              </w:rPr>
            </w:pPr>
          </w:p>
        </w:tc>
      </w:tr>
      <w:tr w:rsidRPr="00BF5681" w:rsidR="00D9265B" w:rsidTr="55E026C1" w14:paraId="7D994D47" w14:textId="77777777">
        <w:trPr>
          <w:trHeight w:val="204"/>
          <w:ins w:author="Šedivec Tomáš" w:date="2021-10-04T11:51:00Z" w:id="47"/>
        </w:trPr>
        <w:tc>
          <w:tcPr>
            <w:tcW w:w="3819" w:type="pct"/>
            <w:gridSpan w:val="6"/>
            <w:shd w:val="clear" w:color="auto" w:fill="D9D9D9" w:themeFill="background1" w:themeFillShade="D9"/>
            <w:tcMar/>
            <w:tcPrChange w:author="SLAVÍK Lukáš, Ing." w:date="2021-11-04T10:37:07.9780143" w:id="1284234915">
              <w:tcPr>
                <w:tcW w:w="3819" w:type="pct"/>
                <w:gridSpan w:val="6"/>
                <w:shd w:val="clear" w:color="auto" w:fill="D9D9D9" w:themeFill="background1" w:themeFillShade="D9"/>
              </w:tcPr>
            </w:tcPrChange>
          </w:tcPr>
          <w:p w:rsidR="00D9265B" w:rsidP="55E026C1" w:rsidRDefault="00D9265B" w14:paraId="41DD329D" w14:textId="77777777" w14:noSpellErr="1">
            <w:pPr>
              <w:spacing w:before="40" w:after="40"/>
              <w:jc w:val="left"/>
              <w:rPr>
                <w:rFonts w:ascii="Arial" w:hAnsi="Arial" w:eastAsia="Arial" w:cs="Arial"/>
                <w:b w:val="1"/>
                <w:bCs w:val="1"/>
                <w:rPrChange w:author="SLAVÍK Lukáš, Ing." w:date="2021-11-04T10:37:07.9780143" w:id="444196337">
                  <w:rPr/>
                </w:rPrChange>
              </w:rPr>
              <w:pPrChange w:author="SLAVÍK Lukáš, Ing." w:date="2021-11-04T10:37:07.9780143" w:id="1830645808">
                <w:pPr>
                  <w:jc w:val="left"/>
                </w:pPr>
              </w:pPrChange>
            </w:pPr>
            <w:ins w:author="Šedivec Tomáš" w:date="2021-10-04T11:52:00Z" w:id="49">
              <w:r w:rsidRPr="003AAEC4">
                <w:rPr>
                  <w:rFonts w:ascii="Arial" w:hAnsi="Arial" w:eastAsia="Arial" w:cs="Arial"/>
                  <w:b w:val="1"/>
                  <w:bCs w:val="1"/>
                  <w:rPrChange w:author="SLAVÍK Lukáš, Ing." w:date="2021-11-04T10:36:37.6903059" w:id="769384436">
                    <w:rPr>
                      <w:rFonts w:cs="Arial"/>
                      <w:b/>
                      <w:bCs/>
                      <w:szCs w:val="20"/>
                    </w:rPr>
                  </w:rPrChange>
                </w:rPr>
                <w:t>Bylo provedeno hodnocení ekonomické výhodnosti způsobu provozu určen</w:t>
              </w:r>
            </w:ins>
            <w:ins w:author="Šedivec Tomáš" w:date="2021-10-04T11:53:00Z" w:id="50">
              <w:r w:rsidRPr="003AAEC4">
                <w:rPr>
                  <w:rFonts w:ascii="Arial" w:hAnsi="Arial" w:eastAsia="Arial" w:cs="Arial"/>
                  <w:b w:val="1"/>
                  <w:bCs w:val="1"/>
                  <w:rPrChange w:author="SLAVÍK Lukáš, Ing." w:date="2021-11-04T10:36:37.6903059" w:id="761569405">
                    <w:rPr>
                      <w:rFonts w:cs="Arial"/>
                      <w:b/>
                      <w:bCs/>
                      <w:szCs w:val="20"/>
                    </w:rPr>
                  </w:rPrChange>
                </w:rPr>
                <w:t>ých</w:t>
              </w:r>
            </w:ins>
            <w:ins w:author="Šedivec Tomáš" w:date="2021-10-04T11:52:00Z" w:id="51">
              <w:r w:rsidRPr="003AAEC4">
                <w:rPr>
                  <w:rFonts w:ascii="Arial" w:hAnsi="Arial" w:eastAsia="Arial" w:cs="Arial"/>
                  <w:b w:val="1"/>
                  <w:bCs w:val="1"/>
                  <w:rPrChange w:author="SLAVÍK Lukáš, Ing." w:date="2021-11-04T10:36:37.6903059" w:id="543942542">
                    <w:rPr>
                      <w:rFonts w:cs="Arial"/>
                      <w:b/>
                      <w:bCs/>
                      <w:szCs w:val="20"/>
                    </w:rPr>
                  </w:rPrChange>
                </w:rPr>
                <w:t xml:space="preserve"> IS?</w:t>
              </w:r>
            </w:ins>
          </w:p>
          <w:p w:rsidRPr="00D9265B" w:rsidR="00D9265B" w:rsidP="55E026C1" w:rsidRDefault="00D9265B" w14:paraId="3BD1EA48" w14:textId="44218618" w14:noSpellErr="1">
            <w:pPr>
              <w:spacing w:before="40" w:after="40"/>
              <w:jc w:val="left"/>
              <w:rPr>
                <w:rFonts w:ascii="Arial" w:hAnsi="Arial" w:eastAsia="Arial" w:cs="Arial"/>
                <w:i w:val="1"/>
                <w:iCs w:val="1"/>
                <w:rPrChange w:author="SLAVÍK Lukáš, Ing." w:date="2021-11-04T10:37:07.9780143" w:id="1717375817">
                  <w:rPr/>
                </w:rPrChange>
              </w:rPr>
              <w:pPrChange w:author="SLAVÍK Lukáš, Ing." w:date="2021-11-04T10:37:07.9780143" w:id="1778681038">
                <w:pPr>
                  <w:jc w:val="left"/>
                </w:pPr>
              </w:pPrChange>
            </w:pPr>
            <w:ins w:author="Šedivec Tomáš" w:date="2021-10-04T11:53:00Z" w:id="55">
              <w:r w:rsidRPr="55E026C1">
                <w:rPr>
                  <w:rFonts w:ascii="Arial" w:hAnsi="Arial" w:eastAsia="Arial" w:cs="Arial"/>
                  <w:i w:val="1"/>
                  <w:iCs w:val="1"/>
                  <w:rPrChange w:author="SLAVÍK Lukáš, Ing." w:date="2021-11-04T10:37:07.9780143" w:id="56">
                    <w:rPr>
                      <w:rFonts w:cs="Arial"/>
                      <w:bCs/>
                      <w:szCs w:val="20"/>
                    </w:rPr>
                  </w:rPrChange>
                </w:rPr>
                <w:t xml:space="preserve">Povinnost dle </w:t>
              </w:r>
              <w:r w:rsidRPr="55E026C1">
                <w:rPr>
                  <w:rFonts w:ascii="Arial" w:hAnsi="Arial" w:eastAsia="Arial" w:cs="Arial"/>
                  <w:i w:val="1"/>
                  <w:iCs w:val="1"/>
                  <w:rPrChange w:author="SLAVÍK Lukáš, Ing." w:date="2021-11-04T10:37:07.9780143" w:id="57">
                    <w:rPr>
                      <w:rFonts w:cs="Arial"/>
                      <w:b/>
                      <w:bCs/>
                      <w:szCs w:val="20"/>
                    </w:rPr>
                  </w:rPrChange>
                </w:rPr>
                <w:t>§5 odst. 2 písm. h) zákona č. 365/2000 Sb</w:t>
              </w:r>
            </w:ins>
            <w:ins w:author="Šedivec Tomáš" w:date="2021-10-04T11:54:00Z" w:id="58">
              <w:r w:rsidRPr="55E026C1">
                <w:rPr>
                  <w:rFonts w:ascii="Arial" w:hAnsi="Arial" w:eastAsia="Arial" w:cs="Arial"/>
                  <w:i w:val="1"/>
                  <w:iCs w:val="1"/>
                  <w:rPrChange w:author="SLAVÍK Lukáš, Ing." w:date="2021-11-04T10:37:07.9780143" w:id="59">
                    <w:rPr>
                      <w:rFonts w:cs="Arial"/>
                      <w:bCs/>
                      <w:szCs w:val="20"/>
                    </w:rPr>
                  </w:rPrChange>
                </w:rPr>
                <w:t>.</w:t>
              </w:r>
            </w:ins>
          </w:p>
        </w:tc>
        <w:tc>
          <w:tcPr>
            <w:tcW w:w="1181" w:type="pct"/>
            <w:shd w:val="clear" w:color="auto" w:fill="auto"/>
            <w:tcMar/>
          </w:tcPr>
          <w:customXmlInsRangeStart w:author="Šedivec Tomáš" w:date="2021-10-04T11:56:00Z" w:id="60"/>
          <w:sdt>
            <w:sdtPr>
              <w:rPr>
                <w:rFonts w:cs="Arial"/>
                <w:b/>
                <w:bCs/>
                <w:i/>
                <w:color w:val="FF0000"/>
                <w:szCs w:val="20"/>
              </w:rPr>
              <w:id w:val="-625551029"/>
              <w:showingPlcHdr/>
              <w:comboBox>
                <w:listItem w:displayText="Ano" w:value="Ano"/>
                <w:listItem w:displayText="Ne" w:value="Ne"/>
              </w:comboBox>
            </w:sdtPr>
            <w:sdtEndPr>
              <w:rPr>
                <w:i w:val="0"/>
                <w:color w:val="auto"/>
              </w:rPr>
            </w:sdtEndPr>
            <w:sdtContent>
              <w:customXmlInsRangeEnd w:id="60"/>
              <w:p w:rsidR="00D9265B" w:rsidP="00AF5563" w:rsidRDefault="00D9265B" w14:paraId="55F4A6A1" w14:textId="4093EF50">
                <w:pPr>
                  <w:spacing w:before="40" w:after="40"/>
                  <w:jc w:val="left"/>
                  <w:rPr>
                    <w:ins w:author="Šedivec Tomáš" w:date="2021-10-04T11:56:00Z" w:id="61"/>
                    <w:rFonts w:cs="Arial"/>
                    <w:b/>
                    <w:bCs/>
                    <w:szCs w:val="20"/>
                  </w:rPr>
                </w:pPr>
                <w:ins w:author="Šedivec Tomáš" w:date="2021-10-04T11:56:00Z" w:id="62">
                  <w:r w:rsidRPr="003F7B0D">
                    <w:rPr>
                      <w:rStyle w:val="Zstupntext"/>
                      <w:rFonts w:cs="Arial"/>
                      <w:i/>
                      <w:color w:val="FF0000"/>
                    </w:rPr>
                    <w:t>Zvolte položku.</w:t>
                  </w:r>
                </w:ins>
              </w:p>
              <w:customXmlInsRangeStart w:author="Šedivec Tomáš" w:date="2021-10-04T11:56:00Z" w:id="63"/>
            </w:sdtContent>
          </w:sdt>
          <w:customXmlInsRangeEnd w:id="63"/>
          <w:p w:rsidRPr="00D9265B" w:rsidR="00D9265B" w:rsidDel="006E0D05" w:rsidP="55E026C1" w:rsidRDefault="00D9265B" w14:paraId="7F15ACF6" w14:textId="6A34A69A" w14:noSpellErr="1">
            <w:pPr>
              <w:spacing w:before="40" w:after="40"/>
              <w:jc w:val="left"/>
              <w:rPr>
                <w:rFonts w:ascii="Arial" w:hAnsi="Arial" w:eastAsia="Arial" w:cs="Arial"/>
                <w:i w:val="1"/>
                <w:iCs w:val="1"/>
                <w:rPrChange w:author="SLAVÍK Lukáš, Ing." w:date="2021-11-04T10:37:07.9780143" w:id="1326409184">
                  <w:rPr/>
                </w:rPrChange>
              </w:rPr>
              <w:pPrChange w:author="SLAVÍK Lukáš, Ing." w:date="2021-11-04T10:37:07.9780143" w:id="898767492">
                <w:pPr>
                  <w:jc w:val="left"/>
                </w:pPr>
              </w:pPrChange>
            </w:pPr>
            <w:ins w:author="Šedivec Tomáš" w:date="2021-10-04T11:58:00Z" w:id="67">
              <w:r w:rsidRPr="55E026C1">
                <w:rPr>
                  <w:rFonts w:ascii="Arial" w:hAnsi="Arial" w:eastAsia="Arial" w:cs="Arial"/>
                  <w:i w:val="1"/>
                  <w:iCs w:val="1"/>
                  <w:color w:val="FF0000"/>
                  <w:rPrChange w:author="SLAVÍK Lukáš, Ing." w:date="2021-11-04T10:37:07.9780143" w:id="68">
                    <w:rPr>
                      <w:rFonts w:cs="Arial"/>
                      <w:b/>
                      <w:bCs/>
                      <w:szCs w:val="20"/>
                    </w:rPr>
                  </w:rPrChange>
                </w:rPr>
                <w:t>&lt;uve</w:t>
              </w:r>
            </w:ins>
            <w:ins w:author="Šedivec Tomáš" w:date="2021-10-04T11:59:00Z" w:id="69">
              <w:r w:rsidRPr="55E026C1">
                <w:rPr>
                  <w:rFonts w:ascii="Arial" w:hAnsi="Arial" w:eastAsia="Arial" w:cs="Arial"/>
                  <w:i w:val="1"/>
                  <w:iCs w:val="1"/>
                  <w:color w:val="FF0000"/>
                  <w:rPrChange w:author="SLAVÍK Lukáš, Ing." w:date="2021-11-04T10:37:07.9780143" w:id="70">
                    <w:rPr>
                      <w:rFonts w:cs="Arial"/>
                      <w:b/>
                      <w:bCs/>
                      <w:szCs w:val="20"/>
                    </w:rPr>
                  </w:rPrChange>
                </w:rPr>
                <w:t>ďte jako přílohu&gt;</w:t>
              </w:r>
            </w:ins>
          </w:p>
        </w:tc>
      </w:tr>
      <w:tr w:rsidRPr="00BF5681" w:rsidR="00AF5563" w:rsidTr="55E026C1" w14:paraId="19016746" w14:textId="77777777">
        <w:trPr>
          <w:trHeight w:val="204"/>
        </w:trPr>
        <w:tc>
          <w:tcPr>
            <w:tcW w:w="3819" w:type="pct"/>
            <w:gridSpan w:val="6"/>
            <w:shd w:val="clear" w:color="auto" w:fill="D9D9D9" w:themeFill="background1" w:themeFillShade="D9"/>
            <w:tcMar/>
            <w:tcPrChange w:author="SLAVÍK Lukáš, Ing." w:date="2021-11-04T10:37:07.9780143" w:id="220148424">
              <w:tcPr>
                <w:tcW w:w="3819" w:type="pct"/>
                <w:gridSpan w:val="6"/>
                <w:shd w:val="clear" w:color="auto" w:fill="D9D9D9" w:themeFill="background1" w:themeFillShade="D9"/>
              </w:tcPr>
            </w:tcPrChange>
          </w:tcPr>
          <w:p w:rsidRPr="003F7B0D" w:rsidR="00AF5563" w:rsidP="55E026C1" w:rsidRDefault="00AF5563" w14:paraId="27C9BF30" w14:textId="77777777" w14:noSpellErr="1">
            <w:pPr>
              <w:spacing w:before="40" w:after="40"/>
              <w:jc w:val="left"/>
              <w:rPr>
                <w:rFonts w:ascii="Arial" w:hAnsi="Arial" w:eastAsia="Arial" w:cs="Arial"/>
                <w:b w:val="1"/>
                <w:bCs w:val="1"/>
                <w:rPrChange w:author="SLAVÍK Lukáš, Ing." w:date="2021-11-04T10:37:07.9780143" w:id="153896593">
                  <w:rPr>
                    <w:rFonts w:cs="Arial"/>
                    <w:b/>
                    <w:bCs/>
                    <w:szCs w:val="20"/>
                  </w:rPr>
                </w:rPrChange>
              </w:rPr>
              <w:pPrChange w:author="SLAVÍK Lukáš, Ing." w:date="2021-11-04T10:37:07.9780143" w:id="930229170">
                <w:pPr>
                  <w:jc w:val="left"/>
                </w:pPr>
              </w:pPrChange>
            </w:pPr>
            <w:r w:rsidRPr="55E026C1">
              <w:rPr>
                <w:rFonts w:ascii="Arial" w:hAnsi="Arial" w:eastAsia="Arial" w:cs="Arial"/>
                <w:b w:val="1"/>
                <w:bCs w:val="1"/>
                <w:rPrChange w:author="SLAVÍK Lukáš, Ing." w:date="2021-11-04T10:37:07.9780143" w:id="339709410">
                  <w:rPr>
                    <w:rFonts w:cs="Arial"/>
                    <w:b/>
                    <w:bCs/>
                    <w:szCs w:val="20"/>
                  </w:rPr>
                </w:rPrChange>
              </w:rPr>
              <w:t xml:space="preserve">Realizační </w:t>
            </w:r>
            <w:r w:rsidRPr="55E026C1">
              <w:rPr>
                <w:rFonts w:ascii="Arial" w:hAnsi="Arial" w:eastAsia="Arial" w:cs="Arial"/>
                <w:rPrChange w:author="SLAVÍK Lukáš, Ing." w:date="2021-11-04T10:37:07.9780143" w:id="2010745172">
                  <w:rPr>
                    <w:rFonts w:cs="Arial"/>
                    <w:bCs/>
                    <w:szCs w:val="20"/>
                  </w:rPr>
                </w:rPrChange>
              </w:rPr>
              <w:t xml:space="preserve">(implementační) </w:t>
            </w:r>
            <w:r w:rsidRPr="55E026C1">
              <w:rPr>
                <w:rFonts w:ascii="Arial" w:hAnsi="Arial" w:eastAsia="Arial" w:cs="Arial"/>
                <w:b w:val="1"/>
                <w:bCs w:val="1"/>
                <w:rPrChange w:author="SLAVÍK Lukáš, Ing." w:date="2021-11-04T10:37:07.9780143" w:id="2035681229">
                  <w:rPr>
                    <w:rFonts w:cs="Arial"/>
                    <w:b/>
                    <w:bCs/>
                    <w:szCs w:val="20"/>
                  </w:rPr>
                </w:rPrChange>
              </w:rPr>
              <w:t>výdaje v rámci projekt</w:t>
            </w:r>
            <w:r w:rsidRPr="55E026C1">
              <w:rPr>
                <w:rFonts w:ascii="Arial" w:hAnsi="Arial" w:eastAsia="Arial" w:cs="Arial"/>
                <w:b w:val="1"/>
                <w:bCs w:val="1"/>
                <w:rPrChange w:author="SLAVÍK Lukáš, Ing." w:date="2021-11-04T10:37:07.9780143" w:id="1795163636">
                  <w:rPr>
                    <w:rFonts w:cs="Arial"/>
                    <w:b/>
                    <w:bCs/>
                    <w:szCs w:val="20"/>
                  </w:rPr>
                </w:rPrChange>
              </w:rPr>
              <w:t xml:space="preserve">u </w:t>
            </w:r>
            <w:r w:rsidRPr="55E026C1">
              <w:rPr>
                <w:rFonts w:ascii="Arial" w:hAnsi="Arial" w:eastAsia="Arial" w:cs="Arial"/>
                <w:rPrChange w:author="SLAVÍK Lukáš, Ing." w:date="2021-11-04T10:37:07.9780143" w:id="1485169985">
                  <w:rPr>
                    <w:rFonts w:cs="Arial"/>
                    <w:bCs/>
                    <w:szCs w:val="20"/>
                  </w:rPr>
                </w:rPrChange>
              </w:rPr>
              <w:t xml:space="preserve">(součet hodnot ve sloupci </w:t>
            </w:r>
            <w:bookmarkStart w:name="_Hlk55396876" w:id="71"/>
            <w:r w:rsidRPr="55E026C1">
              <w:rPr>
                <w:rFonts w:ascii="Cambria Math" w:hAnsi="Cambria Math" w:eastAsia="Cambria Math" w:cs="Cambria Math"/>
                <w:rPrChange w:author="SLAVÍK Lukáš, Ing." w:date="2021-11-04T10:37:07.9780143" w:id="26156337">
                  <w:rPr>
                    <w:rFonts w:ascii="Cambria Math" w:hAnsi="Cambria Math" w:cs="Cambria Math"/>
                  </w:rPr>
                </w:rPrChange>
              </w:rPr>
              <w:t>①</w:t>
            </w:r>
            <w:bookmarkEnd w:id="71"/>
            <w:r w:rsidRPr="55E026C1">
              <w:rPr>
                <w:rFonts w:ascii="Arial" w:hAnsi="Arial" w:eastAsia="Arial" w:cs="Arial"/>
                <w:rPrChange w:author="SLAVÍK Lukáš, Ing." w:date="2021-11-04T10:37:07.9780143" w:id="883146900">
                  <w:rPr>
                    <w:rFonts w:cs="Arial"/>
                    <w:bCs/>
                    <w:szCs w:val="20"/>
                  </w:rPr>
                </w:rPrChange>
              </w:rPr>
              <w:t xml:space="preserve"> tabulky </w:t>
            </w:r>
            <w:r w:rsidRPr="55E026C1">
              <w:rPr>
                <w:rFonts w:ascii="Arial" w:hAnsi="Arial" w:eastAsia="Arial" w:cs="Arial"/>
                <w:rPrChange w:author="SLAVÍK Lukáš, Ing." w:date="2021-11-04T10:37:07.9780143" w:id="867777537">
                  <w:rPr>
                    <w:rFonts w:cs="Arial"/>
                    <w:bCs/>
                    <w:szCs w:val="20"/>
                  </w:rPr>
                </w:rPrChange>
              </w:rPr>
              <w:t>49)</w:t>
            </w:r>
            <w:r w:rsidRPr="55E026C1">
              <w:rPr>
                <w:rFonts w:ascii="Arial" w:hAnsi="Arial" w:eastAsia="Arial" w:cs="Arial"/>
                <w:rPrChange w:author="SLAVÍK Lukáš, Ing." w:date="2021-11-04T10:37:07.9780143" w:id="2029028146">
                  <w:rPr>
                    <w:rFonts w:cs="Arial"/>
                    <w:bCs/>
                    <w:szCs w:val="20"/>
                  </w:rPr>
                </w:rPrChange>
              </w:rPr>
              <w:t xml:space="preserve"> </w:t>
            </w:r>
            <w:r w:rsidRPr="55E026C1">
              <w:rPr>
                <w:rFonts w:ascii="Arial" w:hAnsi="Arial" w:eastAsia="Arial" w:cs="Arial"/>
                <w:b w:val="1"/>
                <w:bCs w:val="1"/>
                <w:rPrChange w:author="SLAVÍK Lukáš, Ing." w:date="2021-11-04T10:37:07.9780143" w:id="1765981483">
                  <w:rPr>
                    <w:rFonts w:cs="Arial"/>
                    <w:b/>
                    <w:bCs/>
                    <w:szCs w:val="20"/>
                  </w:rPr>
                </w:rPrChange>
              </w:rPr>
              <w:t>v Kč bez DPH:</w:t>
            </w:r>
          </w:p>
        </w:tc>
        <w:tc>
          <w:tcPr>
            <w:tcW w:w="1181" w:type="pct"/>
            <w:shd w:val="clear" w:color="auto" w:fill="auto"/>
            <w:tcMar/>
          </w:tcPr>
          <w:p w:rsidRPr="003F7B0D" w:rsidR="00AF5563" w:rsidDel="006E0D05" w:rsidP="55E026C1" w:rsidRDefault="00D208BE" w14:paraId="01B85E2C" w14:textId="198D46AF">
            <w:pPr>
              <w:spacing w:before="40" w:after="40"/>
              <w:jc w:val="left"/>
              <w:rPr>
                <w:rFonts w:ascii="Arial" w:hAnsi="Arial" w:eastAsia="Arial" w:cs="Arial"/>
                <w:b w:val="1"/>
                <w:bCs w:val="1"/>
                <w:rPrChange w:author="SLAVÍK Lukáš, Ing." w:date="2021-11-04T10:37:07.9780143" w:id="473675206">
                  <w:rPr>
                    <w:rFonts w:cs="Arial"/>
                    <w:b/>
                    <w:bCs/>
                    <w:szCs w:val="20"/>
                  </w:rPr>
                </w:rPrChange>
              </w:rPr>
              <w:pPrChange w:author="SLAVÍK Lukáš, Ing." w:date="2021-11-04T10:37:07.9780143" w:id="2036146645">
                <w:pPr>
                  <w:jc w:val="left"/>
                </w:pPr>
              </w:pPrChange>
            </w:pPr>
            <w:ins w:author="Šedivec Tomáš" w:date="2021-10-06T09:32:00Z" w:id="72">
              <w:r w:rsidRPr="55E026C1">
                <w:rPr>
                  <w:rFonts w:ascii="Arial" w:hAnsi="Arial" w:eastAsia="Arial" w:cs="Arial"/>
                  <w:b w:val="1"/>
                  <w:bCs w:val="1"/>
                  <w:rPrChange w:author="SLAVÍK Lukáš, Ing." w:date="2021-11-04T10:37:07.9780143" w:id="1206657793">
                    <w:rPr>
                      <w:rFonts w:cs="Arial"/>
                      <w:b/>
                      <w:bCs/>
                      <w:szCs w:val="20"/>
                    </w:rPr>
                  </w:rPrChange>
                </w:rPr>
                <w:t>0</w:t>
              </w:r>
            </w:ins>
          </w:p>
        </w:tc>
      </w:tr>
      <w:tr w:rsidRPr="00BF5681" w:rsidR="00AF5563" w:rsidTr="55E026C1" w14:paraId="43027FA0" w14:textId="77777777">
        <w:trPr>
          <w:trHeight w:val="204"/>
        </w:trPr>
        <w:tc>
          <w:tcPr>
            <w:tcW w:w="3819" w:type="pct"/>
            <w:gridSpan w:val="6"/>
            <w:shd w:val="clear" w:color="auto" w:fill="D9D9D9" w:themeFill="background1" w:themeFillShade="D9"/>
            <w:tcMar/>
            <w:tcPrChange w:author="SLAVÍK Lukáš, Ing." w:date="2021-11-04T10:37:07.9780143" w:id="121738269">
              <w:tcPr>
                <w:tcW w:w="3819" w:type="pct"/>
                <w:gridSpan w:val="6"/>
                <w:shd w:val="clear" w:color="auto" w:fill="D9D9D9" w:themeFill="background1" w:themeFillShade="D9"/>
              </w:tcPr>
            </w:tcPrChange>
          </w:tcPr>
          <w:p w:rsidRPr="003F7B0D" w:rsidR="00AF5563" w:rsidP="55E026C1" w:rsidRDefault="00AF5563" w14:paraId="65E39F21" w14:textId="77777777" w14:noSpellErr="1">
            <w:pPr>
              <w:spacing w:before="40" w:after="40"/>
              <w:jc w:val="left"/>
              <w:rPr>
                <w:rFonts w:ascii="Arial" w:hAnsi="Arial" w:eastAsia="Arial" w:cs="Arial"/>
                <w:b w:val="1"/>
                <w:bCs w:val="1"/>
                <w:rPrChange w:author="SLAVÍK Lukáš, Ing." w:date="2021-11-04T10:37:07.9780143" w:id="205218239">
                  <w:rPr>
                    <w:rFonts w:cs="Arial"/>
                    <w:b/>
                    <w:bCs/>
                    <w:szCs w:val="20"/>
                  </w:rPr>
                </w:rPrChange>
              </w:rPr>
              <w:pPrChange w:author="SLAVÍK Lukáš, Ing." w:date="2021-11-04T10:37:07.9780143" w:id="472186008">
                <w:pPr>
                  <w:jc w:val="left"/>
                </w:pPr>
              </w:pPrChange>
            </w:pPr>
            <w:r w:rsidRPr="55E026C1">
              <w:rPr>
                <w:rFonts w:ascii="Arial" w:hAnsi="Arial" w:eastAsia="Arial" w:cs="Arial"/>
                <w:b w:val="1"/>
                <w:bCs w:val="1"/>
                <w:rPrChange w:author="SLAVÍK Lukáš, Ing." w:date="2021-11-04T10:37:07.9780143" w:id="1570254714">
                  <w:rPr>
                    <w:rFonts w:cs="Arial"/>
                    <w:b/>
                    <w:bCs/>
                    <w:szCs w:val="20"/>
                  </w:rPr>
                </w:rPrChange>
              </w:rPr>
              <w:t xml:space="preserve">Provozní výdaje plánované v rámci </w:t>
            </w:r>
            <w:r w:rsidRPr="55E026C1">
              <w:rPr>
                <w:rFonts w:ascii="Arial" w:hAnsi="Arial" w:eastAsia="Arial" w:cs="Arial"/>
                <w:b w:val="1"/>
                <w:bCs w:val="1"/>
                <w:rPrChange w:author="SLAVÍK Lukáš, Ing." w:date="2021-11-04T10:37:07.9780143" w:id="1751316235">
                  <w:rPr>
                    <w:rFonts w:cs="Arial"/>
                    <w:b/>
                    <w:bCs/>
                    <w:szCs w:val="20"/>
                  </w:rPr>
                </w:rPrChange>
              </w:rPr>
              <w:t>projektu</w:t>
            </w:r>
            <w:r w:rsidRPr="55E026C1">
              <w:rPr>
                <w:rFonts w:ascii="Arial" w:hAnsi="Arial" w:eastAsia="Arial" w:cs="Arial"/>
                <w:b w:val="1"/>
                <w:bCs w:val="1"/>
                <w:rPrChange w:author="SLAVÍK Lukáš, Ing." w:date="2021-11-04T10:37:07.9780143" w:id="527621797">
                  <w:rPr>
                    <w:rFonts w:cs="Arial"/>
                    <w:b/>
                    <w:bCs/>
                    <w:szCs w:val="20"/>
                  </w:rPr>
                </w:rPrChange>
              </w:rPr>
              <w:t xml:space="preserve"> </w:t>
            </w:r>
            <w:r w:rsidRPr="55E026C1">
              <w:rPr>
                <w:rFonts w:ascii="Arial" w:hAnsi="Arial" w:eastAsia="Arial" w:cs="Arial"/>
                <w:rPrChange w:author="SLAVÍK Lukáš, Ing." w:date="2021-11-04T10:37:07.9780143" w:id="2049902321">
                  <w:rPr>
                    <w:rFonts w:cs="Arial"/>
                    <w:bCs/>
                    <w:szCs w:val="20"/>
                  </w:rPr>
                </w:rPrChange>
              </w:rPr>
              <w:t xml:space="preserve">(součet hodnot ve sloupci </w:t>
            </w:r>
            <w:bookmarkStart w:name="_Hlk55396887" w:id="73"/>
            <w:r w:rsidRPr="55E026C1">
              <w:rPr>
                <w:rFonts w:ascii="Cambria Math" w:hAnsi="Cambria Math" w:eastAsia="Cambria Math" w:cs="Cambria Math"/>
                <w:rPrChange w:author="SLAVÍK Lukáš, Ing." w:date="2021-11-04T10:37:07.9780143" w:id="1735797464">
                  <w:rPr>
                    <w:rFonts w:ascii="Cambria Math" w:hAnsi="Cambria Math" w:cs="Cambria Math"/>
                  </w:rPr>
                </w:rPrChange>
              </w:rPr>
              <w:t>②</w:t>
            </w:r>
            <w:bookmarkEnd w:id="73"/>
            <w:r w:rsidRPr="55E026C1">
              <w:rPr>
                <w:rFonts w:ascii="Arial" w:hAnsi="Arial" w:eastAsia="Arial" w:cs="Arial"/>
                <w:rPrChange w:author="SLAVÍK Lukáš, Ing." w:date="2021-11-04T10:37:07.9780143" w:id="1246259195">
                  <w:rPr>
                    <w:rFonts w:cs="Arial"/>
                    <w:bCs/>
                    <w:szCs w:val="20"/>
                  </w:rPr>
                </w:rPrChange>
              </w:rPr>
              <w:t xml:space="preserve"> tabulky </w:t>
            </w:r>
            <w:r w:rsidRPr="55E026C1">
              <w:rPr>
                <w:rFonts w:ascii="Arial" w:hAnsi="Arial" w:eastAsia="Arial" w:cs="Arial"/>
                <w:rPrChange w:author="SLAVÍK Lukáš, Ing." w:date="2021-11-04T10:37:07.9780143" w:id="941772372">
                  <w:rPr>
                    <w:rFonts w:cs="Arial"/>
                    <w:bCs/>
                    <w:szCs w:val="20"/>
                  </w:rPr>
                </w:rPrChange>
              </w:rPr>
              <w:t>49</w:t>
            </w:r>
            <w:r w:rsidRPr="55E026C1">
              <w:rPr>
                <w:rFonts w:ascii="Arial" w:hAnsi="Arial" w:eastAsia="Arial" w:cs="Arial"/>
                <w:rPrChange w:author="SLAVÍK Lukáš, Ing." w:date="2021-11-04T10:37:07.9780143" w:id="929067768">
                  <w:rPr>
                    <w:rFonts w:cs="Arial"/>
                    <w:bCs/>
                    <w:szCs w:val="20"/>
                  </w:rPr>
                </w:rPrChange>
              </w:rPr>
              <w:t>)</w:t>
            </w:r>
            <w:r w:rsidRPr="55E026C1">
              <w:rPr>
                <w:rFonts w:ascii="Arial" w:hAnsi="Arial" w:eastAsia="Arial" w:cs="Arial"/>
                <w:b w:val="1"/>
                <w:bCs w:val="1"/>
                <w:rPrChange w:author="SLAVÍK Lukáš, Ing." w:date="2021-11-04T10:37:07.9780143" w:id="956601733">
                  <w:rPr>
                    <w:rFonts w:cs="Arial"/>
                    <w:b/>
                    <w:bCs/>
                    <w:szCs w:val="20"/>
                  </w:rPr>
                </w:rPrChange>
              </w:rPr>
              <w:t xml:space="preserve"> v Kč bez DPH:</w:t>
            </w:r>
          </w:p>
        </w:tc>
        <w:tc>
          <w:tcPr>
            <w:tcW w:w="1181" w:type="pct"/>
            <w:shd w:val="clear" w:color="auto" w:fill="auto"/>
            <w:tcMar/>
          </w:tcPr>
          <w:p w:rsidRPr="003F7B0D" w:rsidR="00AF5563" w:rsidDel="006E0D05" w:rsidP="55E026C1" w:rsidRDefault="00D208BE" w14:paraId="685C9665" w14:textId="1201AC39">
            <w:pPr>
              <w:spacing w:before="40" w:after="40"/>
              <w:jc w:val="left"/>
              <w:rPr>
                <w:rFonts w:ascii="Arial" w:hAnsi="Arial" w:eastAsia="Arial" w:cs="Arial"/>
                <w:b w:val="1"/>
                <w:bCs w:val="1"/>
                <w:rPrChange w:author="SLAVÍK Lukáš, Ing." w:date="2021-11-04T10:37:07.9780143" w:id="1284300663">
                  <w:rPr>
                    <w:rFonts w:cs="Arial"/>
                    <w:b/>
                    <w:bCs/>
                    <w:szCs w:val="20"/>
                  </w:rPr>
                </w:rPrChange>
              </w:rPr>
              <w:pPrChange w:author="SLAVÍK Lukáš, Ing." w:date="2021-11-04T10:37:07.9780143" w:id="1117420864">
                <w:pPr>
                  <w:jc w:val="left"/>
                </w:pPr>
              </w:pPrChange>
            </w:pPr>
            <w:ins w:author="Šedivec Tomáš" w:date="2021-10-06T09:32:00Z" w:id="74">
              <w:r w:rsidRPr="55E026C1">
                <w:rPr>
                  <w:rFonts w:ascii="Arial" w:hAnsi="Arial" w:eastAsia="Arial" w:cs="Arial"/>
                  <w:b w:val="1"/>
                  <w:bCs w:val="1"/>
                  <w:rPrChange w:author="SLAVÍK Lukáš, Ing." w:date="2021-11-04T10:37:07.9780143" w:id="709651605">
                    <w:rPr>
                      <w:rFonts w:cs="Arial"/>
                      <w:b/>
                      <w:bCs/>
                      <w:szCs w:val="20"/>
                    </w:rPr>
                  </w:rPrChange>
                </w:rPr>
                <w:t>0</w:t>
              </w:r>
            </w:ins>
          </w:p>
        </w:tc>
      </w:tr>
      <w:tr w:rsidRPr="00BF5681" w:rsidR="00AF5563" w:rsidTr="55E026C1" w14:paraId="53512E0B" w14:textId="77777777">
        <w:trPr>
          <w:trHeight w:val="204"/>
        </w:trPr>
        <w:tc>
          <w:tcPr>
            <w:tcW w:w="3819" w:type="pct"/>
            <w:gridSpan w:val="6"/>
            <w:shd w:val="clear" w:color="auto" w:fill="D9D9D9" w:themeFill="background1" w:themeFillShade="D9"/>
            <w:tcMar/>
            <w:tcPrChange w:author="SLAVÍK Lukáš, Ing." w:date="2021-11-04T10:37:07.9780143" w:id="1098601076">
              <w:tcPr>
                <w:tcW w:w="3819" w:type="pct"/>
                <w:gridSpan w:val="6"/>
                <w:shd w:val="clear" w:color="auto" w:fill="D9D9D9" w:themeFill="background1" w:themeFillShade="D9"/>
              </w:tcPr>
            </w:tcPrChange>
          </w:tcPr>
          <w:p w:rsidRPr="003F7B0D" w:rsidR="004B73B7" w:rsidP="55E026C1" w:rsidRDefault="00AF5563" w14:paraId="51E6FC48" w14:textId="673377C7" w14:noSpellErr="1">
            <w:pPr>
              <w:spacing w:before="40" w:after="40"/>
              <w:jc w:val="left"/>
              <w:rPr>
                <w:rFonts w:ascii="Arial" w:hAnsi="Arial" w:eastAsia="Arial" w:cs="Arial"/>
                <w:b w:val="1"/>
                <w:bCs w:val="1"/>
                <w:rPrChange w:author="SLAVÍK Lukáš, Ing." w:date="2021-11-04T10:37:07.9780143" w:id="832267379">
                  <w:rPr>
                    <w:rFonts w:cs="Arial"/>
                    <w:b/>
                    <w:bCs/>
                    <w:szCs w:val="20"/>
                  </w:rPr>
                </w:rPrChange>
              </w:rPr>
              <w:pPrChange w:author="SLAVÍK Lukáš, Ing." w:date="2021-11-04T10:37:07.9780143" w:id="1110725939">
                <w:pPr>
                  <w:jc w:val="left"/>
                </w:pPr>
              </w:pPrChange>
            </w:pPr>
            <w:r w:rsidRPr="55E026C1">
              <w:rPr>
                <w:rFonts w:ascii="Arial" w:hAnsi="Arial" w:eastAsia="Arial" w:cs="Arial"/>
                <w:b w:val="1"/>
                <w:bCs w:val="1"/>
                <w:rPrChange w:author="SLAVÍK Lukáš, Ing." w:date="2021-11-04T10:37:07.9780143" w:id="1082092202">
                  <w:rPr>
                    <w:rFonts w:cs="Arial"/>
                    <w:b/>
                    <w:bCs/>
                    <w:szCs w:val="20"/>
                  </w:rPr>
                </w:rPrChange>
              </w:rPr>
              <w:t>Pěti</w:t>
            </w:r>
            <w:r w:rsidRPr="55E026C1">
              <w:rPr>
                <w:rFonts w:ascii="Arial" w:hAnsi="Arial" w:eastAsia="Arial" w:cs="Arial"/>
                <w:b w:val="1"/>
                <w:bCs w:val="1"/>
                <w:rPrChange w:author="SLAVÍK Lukáš, Ing." w:date="2021-11-04T10:37:07.9780143" w:id="1001442409">
                  <w:rPr>
                    <w:rFonts w:cs="Arial"/>
                    <w:b/>
                    <w:bCs/>
                    <w:szCs w:val="20"/>
                  </w:rPr>
                </w:rPrChange>
              </w:rPr>
              <w:t xml:space="preserve">leté TCO </w:t>
            </w:r>
            <w:r w:rsidRPr="55E026C1" w:rsidR="004B73B7">
              <w:rPr>
                <w:rFonts w:ascii="Arial" w:hAnsi="Arial" w:eastAsia="Arial" w:cs="Arial"/>
                <w:b w:val="1"/>
                <w:bCs w:val="1"/>
                <w:rPrChange w:author="SLAVÍK Lukáš, Ing." w:date="2021-11-04T10:37:07.9780143" w:id="102618547">
                  <w:rPr>
                    <w:rFonts w:cs="Arial"/>
                    <w:b/>
                    <w:bCs/>
                    <w:szCs w:val="20"/>
                  </w:rPr>
                </w:rPrChange>
              </w:rPr>
              <w:t xml:space="preserve">projektu </w:t>
            </w:r>
            <w:r w:rsidRPr="55E026C1">
              <w:rPr>
                <w:rFonts w:ascii="Arial" w:hAnsi="Arial" w:eastAsia="Arial" w:cs="Arial"/>
                <w:rPrChange w:author="SLAVÍK Lukáš, Ing." w:date="2021-11-04T10:37:07.9780143" w:id="1672147357">
                  <w:rPr>
                    <w:rFonts w:cs="Arial"/>
                    <w:bCs/>
                    <w:szCs w:val="20"/>
                  </w:rPr>
                </w:rPrChange>
              </w:rPr>
              <w:t xml:space="preserve">(součet hodnot ve sloupci </w:t>
            </w:r>
            <w:r w:rsidRPr="55E026C1">
              <w:rPr>
                <w:rFonts w:ascii="Cambria Math" w:hAnsi="Cambria Math" w:eastAsia="Cambria Math" w:cs="Cambria Math"/>
                <w:rPrChange w:author="SLAVÍK Lukáš, Ing." w:date="2021-11-04T10:37:07.9780143" w:id="1822151433">
                  <w:rPr>
                    <w:rFonts w:ascii="Cambria Math" w:hAnsi="Cambria Math" w:cs="Cambria Math"/>
                  </w:rPr>
                </w:rPrChange>
              </w:rPr>
              <w:t>③</w:t>
            </w:r>
            <w:r w:rsidRPr="55E026C1">
              <w:rPr>
                <w:rFonts w:ascii="Arial" w:hAnsi="Arial" w:eastAsia="Arial" w:cs="Arial"/>
                <w:rPrChange w:author="SLAVÍK Lukáš, Ing." w:date="2021-11-04T10:37:07.9780143" w:id="1990755948">
                  <w:rPr>
                    <w:rFonts w:cs="Arial"/>
                    <w:bCs/>
                    <w:szCs w:val="20"/>
                  </w:rPr>
                </w:rPrChange>
              </w:rPr>
              <w:t xml:space="preserve"> tabulky </w:t>
            </w:r>
            <w:r w:rsidRPr="55E026C1">
              <w:rPr>
                <w:rFonts w:ascii="Arial" w:hAnsi="Arial" w:eastAsia="Arial" w:cs="Arial"/>
                <w:rPrChange w:author="SLAVÍK Lukáš, Ing." w:date="2021-11-04T10:37:07.9780143" w:id="26919045">
                  <w:rPr>
                    <w:rFonts w:cs="Arial"/>
                    <w:bCs/>
                    <w:szCs w:val="20"/>
                  </w:rPr>
                </w:rPrChange>
              </w:rPr>
              <w:t>49</w:t>
            </w:r>
            <w:r w:rsidRPr="55E026C1">
              <w:rPr>
                <w:rFonts w:ascii="Arial" w:hAnsi="Arial" w:eastAsia="Arial" w:cs="Arial"/>
                <w:rPrChange w:author="SLAVÍK Lukáš, Ing." w:date="2021-11-04T10:37:07.9780143" w:id="119180963">
                  <w:rPr>
                    <w:rFonts w:cs="Arial"/>
                    <w:bCs/>
                    <w:szCs w:val="20"/>
                  </w:rPr>
                </w:rPrChange>
              </w:rPr>
              <w:t xml:space="preserve">) </w:t>
            </w:r>
            <w:r w:rsidRPr="55E026C1">
              <w:rPr>
                <w:rFonts w:ascii="Arial" w:hAnsi="Arial" w:eastAsia="Arial" w:cs="Arial"/>
                <w:b w:val="1"/>
                <w:bCs w:val="1"/>
                <w:rPrChange w:author="SLAVÍK Lukáš, Ing." w:date="2021-11-04T10:37:07.9780143" w:id="130634888">
                  <w:rPr>
                    <w:rFonts w:cs="Arial"/>
                    <w:b/>
                    <w:bCs/>
                    <w:szCs w:val="20"/>
                  </w:rPr>
                </w:rPrChange>
              </w:rPr>
              <w:t>v Kč bez DPH:</w:t>
            </w:r>
          </w:p>
        </w:tc>
        <w:tc>
          <w:tcPr>
            <w:tcW w:w="1181" w:type="pct"/>
            <w:shd w:val="clear" w:color="auto" w:fill="auto"/>
            <w:tcMar/>
          </w:tcPr>
          <w:p w:rsidRPr="003F7B0D" w:rsidR="00AF5563" w:rsidDel="006E0D05" w:rsidP="55E026C1" w:rsidRDefault="00D208BE" w14:paraId="25694A39" w14:textId="2DF95649">
            <w:pPr>
              <w:spacing w:before="40" w:after="40"/>
              <w:jc w:val="left"/>
              <w:rPr>
                <w:rFonts w:ascii="Arial" w:hAnsi="Arial" w:eastAsia="Arial" w:cs="Arial"/>
                <w:b w:val="1"/>
                <w:bCs w:val="1"/>
                <w:rPrChange w:author="SLAVÍK Lukáš, Ing." w:date="2021-11-04T10:37:07.9780143" w:id="629859887">
                  <w:rPr>
                    <w:rFonts w:cs="Arial"/>
                    <w:b/>
                    <w:bCs/>
                    <w:szCs w:val="20"/>
                  </w:rPr>
                </w:rPrChange>
              </w:rPr>
              <w:pPrChange w:author="SLAVÍK Lukáš, Ing." w:date="2021-11-04T10:37:07.9780143" w:id="1465206102">
                <w:pPr>
                  <w:jc w:val="left"/>
                </w:pPr>
              </w:pPrChange>
            </w:pPr>
            <w:ins w:author="Šedivec Tomáš" w:date="2021-10-06T09:32:00Z" w:id="75">
              <w:r w:rsidRPr="55E026C1">
                <w:rPr>
                  <w:rFonts w:ascii="Arial" w:hAnsi="Arial" w:eastAsia="Arial" w:cs="Arial"/>
                  <w:b w:val="1"/>
                  <w:bCs w:val="1"/>
                  <w:rPrChange w:author="SLAVÍK Lukáš, Ing." w:date="2021-11-04T10:37:07.9780143" w:id="940135628">
                    <w:rPr>
                      <w:rFonts w:cs="Arial"/>
                      <w:b/>
                      <w:bCs/>
                      <w:szCs w:val="20"/>
                    </w:rPr>
                  </w:rPrChange>
                </w:rPr>
                <w:t>0</w:t>
              </w:r>
            </w:ins>
          </w:p>
        </w:tc>
      </w:tr>
    </w:tbl>
    <w:p w:rsidRPr="00FD10A1" w:rsidR="00AF4DD9" w:rsidP="00AF4DD9" w:rsidRDefault="00AF4DD9" w14:paraId="6C6044D2" w14:textId="77777777" w14:noSpellErr="1">
      <w:pPr>
        <w:pStyle w:val="MVHeading2"/>
        <w:jc w:val="left"/>
        <w:rPr/>
      </w:pPr>
      <w:bookmarkStart w:name="_Toc457998906" w:id="76"/>
      <w:bookmarkStart w:name="_Toc457999570" w:id="77"/>
      <w:bookmarkStart w:name="_Toc465074582" w:id="78"/>
      <w:bookmarkStart w:name="_Toc22220527" w:id="79"/>
      <w:bookmarkEnd w:id="76"/>
      <w:bookmarkEnd w:id="77"/>
      <w:r w:rsidRPr="00FD10A1">
        <w:rPr/>
        <w:lastRenderedPageBreak/>
        <w:t>Popis</w:t>
      </w:r>
      <w:r w:rsidRPr="001A2C40">
        <w:rPr/>
        <w:t>, potřebnost a výstupy</w:t>
      </w:r>
      <w:r w:rsidRPr="00FD10A1">
        <w:rPr/>
        <w:t xml:space="preserve"> </w:t>
      </w:r>
      <w:r>
        <w:rPr/>
        <w:t>projektu</w:t>
      </w:r>
      <w:bookmarkEnd w:id="78"/>
      <w:bookmarkEnd w:id="79"/>
    </w:p>
    <w:tbl>
      <w:tblPr>
        <w:tblStyle w:val="Mkatabulky"/>
        <w:tblW w:w="5000" w:type="pct"/>
        <w:tblLook w:val="06A0" w:firstRow="1" w:lastRow="0" w:firstColumn="1" w:lastColumn="0" w:noHBand="1" w:noVBand="1"/>
      </w:tblPr>
      <w:tblGrid>
        <w:gridCol w:w="6303"/>
        <w:gridCol w:w="591"/>
        <w:gridCol w:w="3546"/>
        <w:gridCol w:w="888"/>
      </w:tblGrid>
      <w:tr w:rsidRPr="00BF5681" w:rsidR="00AF4DD9" w:rsidTr="55E026C1" w14:paraId="74CA8A2D" w14:textId="77777777">
        <w:trPr>
          <w:tblHeader/>
        </w:trPr>
        <w:tc>
          <w:tcPr>
            <w:tcW w:w="5000" w:type="pct"/>
            <w:gridSpan w:val="4"/>
            <w:shd w:val="clear" w:color="auto" w:fill="CEEBF3"/>
            <w:tcMar/>
            <w:tcPrChange w:author="SLAVÍK Lukáš, Ing." w:date="2021-11-04T10:37:07.9780143" w:id="663265163">
              <w:tcPr>
                <w:tcW w:w="5000" w:type="pct"/>
                <w:gridSpan w:val="4"/>
                <w:shd w:val="clear" w:color="auto" w:fill="CEEBF3"/>
              </w:tcPr>
            </w:tcPrChange>
          </w:tcPr>
          <w:p w:rsidRPr="000C4BEA" w:rsidR="00AF4DD9" w:rsidP="55E026C1" w:rsidRDefault="00AF4DD9" w14:paraId="443D0A8D" w14:textId="2C9933EC" w14:noSpellErr="1">
            <w:pPr>
              <w:keepNext/>
              <w:spacing w:before="40" w:after="40"/>
              <w:jc w:val="left"/>
              <w:rPr>
                <w:rFonts w:ascii="Arial" w:hAnsi="Arial" w:eastAsia="Arial" w:cs="Arial"/>
                <w:rPrChange w:author="SLAVÍK Lukáš, Ing." w:date="2021-11-04T10:37:07.9780143" w:id="1903997295">
                  <w:rPr>
                    <w:rFonts w:cs="Arial"/>
                  </w:rPr>
                </w:rPrChange>
              </w:rPr>
              <w:pPrChange w:author="SLAVÍK Lukáš, Ing." w:date="2021-11-04T10:37:07.9780143" w:id="541777663">
                <w:pPr>
                  <w:keepNext/>
                  <w:jc w:val="left"/>
                </w:pPr>
              </w:pPrChange>
            </w:pPr>
            <w:bookmarkStart w:name="_Toc509581650" w:id="80"/>
            <w:bookmarkStart w:name="_Toc513797119" w:id="81"/>
            <w:r w:rsidRPr="55E026C1">
              <w:rPr>
                <w:rFonts w:ascii="Arial" w:hAnsi="Arial" w:eastAsia="Arial" w:cs="Arial"/>
                <w:rPrChange w:author="SLAVÍK Lukáš, Ing." w:date="2021-11-04T10:37:07.9780143" w:id="110304693">
                  <w:rPr>
                    <w:rFonts w:cs="Arial"/>
                  </w:rPr>
                </w:rPrChange>
              </w:rPr>
              <w:t xml:space="preserve">Tabulka </w:t>
            </w:r>
            <w:r w:rsidRPr="55E026C1">
              <w:rPr>
                <w:rPrChange w:author="SLAVÍK Lukáš, Ing." w:date="2021-11-04T10:37:07.9780143" w:id="537371376">
                  <w:rPr>
                    <w:rFonts w:cs="Arial"/>
                  </w:rPr>
                </w:rPrChange>
              </w:rPr>
              <w:fldChar w:fldCharType="begin"/>
            </w:r>
            <w:r w:rsidRPr="000C4BEA">
              <w:rPr>
                <w:rFonts w:cs="Arial"/>
              </w:rPr>
              <w:instrText xml:space="preserve"> SEQ Tabulka \* ARABIC </w:instrText>
            </w:r>
            <w:r w:rsidRPr="000C4BEA">
              <w:rPr>
                <w:rFonts w:cs="Arial"/>
              </w:rPr>
              <w:fldChar w:fldCharType="separate"/>
            </w:r>
            <w:r w:rsidRPr="55E026C1" w:rsidR="00F45D72">
              <w:rPr>
                <w:rFonts w:ascii="Arial" w:hAnsi="Arial" w:eastAsia="Arial" w:cs="Arial"/>
                <w:noProof/>
                <w:rPrChange w:author="SLAVÍK Lukáš, Ing." w:date="2021-11-04T10:37:07.9780143" w:id="1644204840">
                  <w:rPr>
                    <w:rFonts w:cs="Arial"/>
                    <w:noProof/>
                  </w:rPr>
                </w:rPrChange>
              </w:rPr>
              <w:t>4</w:t>
            </w:r>
            <w:r w:rsidRPr="55E026C1">
              <w:rPr>
                <w:rPrChange w:author="SLAVÍK Lukáš, Ing." w:date="2021-11-04T10:37:07.9780143" w:id="431399157">
                  <w:rPr>
                    <w:rFonts w:cs="Arial"/>
                    <w:noProof/>
                  </w:rPr>
                </w:rPrChange>
              </w:rPr>
              <w:fldChar w:fldCharType="end"/>
            </w:r>
            <w:r w:rsidRPr="55E026C1">
              <w:rPr>
                <w:rFonts w:ascii="Arial" w:hAnsi="Arial" w:eastAsia="Arial" w:cs="Arial"/>
                <w:noProof/>
                <w:rPrChange w:author="SLAVÍK Lukáš, Ing." w:date="2021-11-04T10:37:07.9780143" w:id="1218817111">
                  <w:rPr>
                    <w:rFonts w:cs="Arial"/>
                    <w:noProof/>
                  </w:rPr>
                </w:rPrChange>
              </w:rPr>
              <w:t xml:space="preserve">: </w:t>
            </w:r>
            <w:r w:rsidRPr="55E026C1">
              <w:rPr>
                <w:rFonts w:ascii="Arial" w:hAnsi="Arial" w:eastAsia="Arial" w:cs="Arial"/>
                <w:b w:val="1"/>
                <w:bCs w:val="1"/>
                <w:noProof/>
                <w:rPrChange w:author="SLAVÍK Lukáš, Ing." w:date="2021-11-04T10:37:07.9780143" w:id="1059821151">
                  <w:rPr>
                    <w:rFonts w:cs="Arial"/>
                    <w:b/>
                    <w:noProof/>
                  </w:rPr>
                </w:rPrChange>
              </w:rPr>
              <w:t xml:space="preserve">Popis </w:t>
            </w:r>
            <w:r w:rsidRPr="55E026C1">
              <w:rPr>
                <w:rFonts w:ascii="Arial" w:hAnsi="Arial" w:eastAsia="Arial" w:cs="Arial"/>
                <w:b w:val="1"/>
                <w:bCs w:val="1"/>
                <w:noProof/>
                <w:rPrChange w:author="SLAVÍK Lukáš, Ing." w:date="2021-11-04T10:37:07.9780143" w:id="507168759">
                  <w:rPr>
                    <w:rFonts w:cs="Arial"/>
                    <w:b/>
                    <w:noProof/>
                  </w:rPr>
                </w:rPrChange>
              </w:rPr>
              <w:t>projektu</w:t>
            </w:r>
            <w:bookmarkEnd w:id="80"/>
            <w:bookmarkEnd w:id="81"/>
          </w:p>
        </w:tc>
      </w:tr>
      <w:tr w:rsidRPr="00BF5681" w:rsidR="00AF4DD9" w:rsidTr="55E026C1" w14:paraId="107E7224" w14:textId="77777777">
        <w:tc>
          <w:tcPr>
            <w:tcW w:w="5000" w:type="pct"/>
            <w:gridSpan w:val="4"/>
            <w:shd w:val="clear" w:color="auto" w:fill="D9D9D9" w:themeFill="background1" w:themeFillShade="D9"/>
            <w:tcMar/>
            <w:tcPrChange w:author="SLAVÍK Lukáš, Ing." w:date="2021-11-04T10:37:07.9780143" w:id="2129062000">
              <w:tcPr>
                <w:tcW w:w="5000" w:type="pct"/>
                <w:gridSpan w:val="4"/>
                <w:shd w:val="clear" w:color="auto" w:fill="D9D9D9" w:themeFill="background1" w:themeFillShade="D9"/>
              </w:tcPr>
            </w:tcPrChange>
          </w:tcPr>
          <w:p w:rsidRPr="003F7B0D" w:rsidR="00AF4DD9" w:rsidP="55E026C1" w:rsidRDefault="00AF4DD9" w14:paraId="1923E114" w14:textId="77777777">
            <w:pPr>
              <w:keepNext/>
              <w:spacing w:before="40" w:after="40"/>
              <w:jc w:val="left"/>
              <w:rPr>
                <w:rFonts w:ascii="Arial,Calibri" w:hAnsi="Arial,Calibri" w:eastAsia="Arial,Calibri" w:cs="Arial,Calibri"/>
                <w:rPrChange w:author="SLAVÍK Lukáš, Ing." w:date="2021-11-04T10:37:07.9780143" w:id="1897840320">
                  <w:rPr>
                    <w:rFonts w:eastAsia="Calibri" w:cs="Arial"/>
                  </w:rPr>
                </w:rPrChange>
              </w:rPr>
              <w:pPrChange w:author="SLAVÍK Lukáš, Ing." w:date="2021-11-04T10:37:07.9780143" w:id="946935944">
                <w:pPr>
                  <w:keepNext/>
                  <w:jc w:val="left"/>
                </w:pPr>
              </w:pPrChange>
            </w:pPr>
            <w:r w:rsidRPr="55E026C1">
              <w:rPr>
                <w:rFonts w:ascii="Arial,Calibri" w:hAnsi="Arial,Calibri" w:eastAsia="Arial,Calibri" w:cs="Arial,Calibri"/>
                <w:b w:val="1"/>
                <w:bCs w:val="1"/>
                <w:rPrChange w:author="SLAVÍK Lukáš, Ing." w:date="2021-11-04T10:37:07.9780143" w:id="80149989">
                  <w:rPr>
                    <w:rFonts w:eastAsia="Calibri" w:cs="Arial"/>
                    <w:b/>
                  </w:rPr>
                </w:rPrChange>
              </w:rPr>
              <w:t xml:space="preserve">Popis výchozí situace </w:t>
            </w:r>
            <w:r w:rsidRPr="55E026C1">
              <w:rPr>
                <w:rFonts w:ascii="Arial,Calibri" w:hAnsi="Arial,Calibri" w:eastAsia="Arial,Calibri" w:cs="Arial,Calibri"/>
                <w:b w:val="1"/>
                <w:bCs w:val="1"/>
                <w:rPrChange w:author="SLAVÍK Lukáš, Ing." w:date="2021-11-04T10:37:07.9780143" w:id="1545420685">
                  <w:rPr>
                    <w:rFonts w:eastAsia="Calibri" w:cs="Arial"/>
                    <w:b/>
                  </w:rPr>
                </w:rPrChange>
              </w:rPr>
              <w:t>projektu</w:t>
            </w:r>
            <w:r w:rsidRPr="55E026C1">
              <w:rPr>
                <w:rFonts w:ascii="Arial,Calibri" w:hAnsi="Arial,Calibri" w:eastAsia="Arial,Calibri" w:cs="Arial,Calibri"/>
                <w:b w:val="1"/>
                <w:bCs w:val="1"/>
                <w:rPrChange w:author="SLAVÍK Lukáš, Ing." w:date="2021-11-04T10:37:07.9780143" w:id="1081677404">
                  <w:rPr>
                    <w:rFonts w:eastAsia="Calibri" w:cs="Arial"/>
                    <w:b/>
                  </w:rPr>
                </w:rPrChange>
              </w:rPr>
              <w:t xml:space="preserve"> </w:t>
            </w:r>
            <w:r w:rsidRPr="55E026C1">
              <w:rPr>
                <w:rFonts w:ascii="Arial,Calibri" w:hAnsi="Arial,Calibri" w:eastAsia="Arial,Calibri" w:cs="Arial,Calibri"/>
                <w:rPrChange w:author="SLAVÍK Lukáš, Ing." w:date="2021-11-04T10:37:07.9780143" w:id="1079079496">
                  <w:rPr>
                    <w:rFonts w:eastAsia="Calibri" w:cs="Arial"/>
                  </w:rPr>
                </w:rPrChange>
              </w:rPr>
              <w:t>(tzv. As-</w:t>
            </w:r>
            <w:proofErr w:type="spellStart"/>
            <w:r w:rsidRPr="55E026C1">
              <w:rPr>
                <w:rFonts w:ascii="Arial,Calibri" w:hAnsi="Arial,Calibri" w:eastAsia="Arial,Calibri" w:cs="Arial,Calibri"/>
                <w:rPrChange w:author="SLAVÍK Lukáš, Ing." w:date="2021-11-04T10:37:07.9780143" w:id="1589945397">
                  <w:rPr>
                    <w:rFonts w:eastAsia="Calibri" w:cs="Arial"/>
                  </w:rPr>
                </w:rPrChange>
              </w:rPr>
              <w:t>Is</w:t>
            </w:r>
            <w:proofErr w:type="spellEnd"/>
            <w:r w:rsidRPr="55E026C1">
              <w:rPr>
                <w:rFonts w:ascii="Arial,Calibri" w:hAnsi="Arial,Calibri" w:eastAsia="Arial,Calibri" w:cs="Arial,Calibri"/>
                <w:rPrChange w:author="SLAVÍK Lukáš, Ing." w:date="2021-11-04T10:37:07.9780143" w:id="1012983977">
                  <w:rPr>
                    <w:rFonts w:eastAsia="Calibri" w:cs="Arial"/>
                  </w:rPr>
                </w:rPrChange>
              </w:rPr>
              <w:t>, současný stav</w:t>
            </w:r>
            <w:r w:rsidRPr="55E026C1">
              <w:rPr>
                <w:rFonts w:ascii="Arial,Calibri" w:hAnsi="Arial,Calibri" w:eastAsia="Arial,Calibri" w:cs="Arial,Calibri"/>
                <w:rPrChange w:author="SLAVÍK Lukáš, Ing." w:date="2021-11-04T10:37:07.9780143" w:id="1463988379">
                  <w:rPr>
                    <w:rFonts w:eastAsia="Calibri" w:cs="Arial"/>
                  </w:rPr>
                </w:rPrChange>
              </w:rPr>
              <w:t>)</w:t>
            </w:r>
            <w:r w:rsidRPr="55E026C1">
              <w:rPr>
                <w:rFonts w:ascii="Arial,Calibri" w:hAnsi="Arial,Calibri" w:eastAsia="Arial,Calibri" w:cs="Arial,Calibri"/>
                <w:b w:val="1"/>
                <w:bCs w:val="1"/>
                <w:rPrChange w:author="SLAVÍK Lukáš, Ing." w:date="2021-11-04T10:37:07.9780143" w:id="1746329884">
                  <w:rPr>
                    <w:rFonts w:eastAsia="Calibri" w:cs="Arial"/>
                    <w:b/>
                  </w:rPr>
                </w:rPrChange>
              </w:rPr>
              <w:t>:</w:t>
            </w:r>
          </w:p>
        </w:tc>
      </w:tr>
      <w:tr w:rsidRPr="00BF5681" w:rsidR="00AF4DD9" w:rsidTr="55E026C1" w14:paraId="5B15E0CC" w14:textId="77777777">
        <w:tc>
          <w:tcPr>
            <w:tcW w:w="5000" w:type="pct"/>
            <w:gridSpan w:val="4"/>
            <w:tcMar/>
            <w:tcPrChange w:author="SLAVÍK Lukáš, Ing." w:date="2021-11-04T10:37:07.9780143" w:id="764539074">
              <w:tcPr>
                <w:tcW w:w="5000" w:type="pct"/>
                <w:gridSpan w:val="4"/>
              </w:tcPr>
            </w:tcPrChange>
          </w:tcPr>
          <w:p w:rsidR="00AF4DD9" w:rsidP="00C37272" w:rsidRDefault="00AF4DD9" w14:paraId="5DED998E" w14:textId="36E1AB77">
            <w:pPr>
              <w:spacing w:before="40" w:after="40"/>
              <w:jc w:val="left"/>
              <w:rPr>
                <w:rFonts w:eastAsia="Calibri" w:cs="Arial"/>
              </w:rPr>
            </w:pPr>
          </w:p>
          <w:p w:rsidR="004B73B7" w:rsidP="00C37272" w:rsidRDefault="004B73B7" w14:paraId="0A7BD318" w14:textId="77777777">
            <w:pPr>
              <w:spacing w:before="40" w:after="40"/>
              <w:jc w:val="left"/>
              <w:rPr>
                <w:rFonts w:eastAsia="Calibri" w:cs="Arial"/>
              </w:rPr>
            </w:pPr>
          </w:p>
          <w:p w:rsidRPr="003F7B0D" w:rsidR="00AF4DD9" w:rsidP="00C37272" w:rsidRDefault="00AF4DD9" w14:paraId="7F28CB8D" w14:textId="77777777">
            <w:pPr>
              <w:spacing w:before="40" w:after="40"/>
              <w:jc w:val="left"/>
              <w:rPr>
                <w:rFonts w:eastAsia="Calibri" w:cs="Arial"/>
              </w:rPr>
            </w:pPr>
          </w:p>
        </w:tc>
      </w:tr>
      <w:tr w:rsidRPr="00BF5681" w:rsidR="00AF4DD9" w:rsidTr="55E026C1" w14:paraId="3A654CE9" w14:textId="77777777">
        <w:tc>
          <w:tcPr>
            <w:tcW w:w="5000" w:type="pct"/>
            <w:gridSpan w:val="4"/>
            <w:shd w:val="clear" w:color="auto" w:fill="D9D9D9" w:themeFill="background1" w:themeFillShade="D9"/>
            <w:tcMar/>
            <w:tcPrChange w:author="SLAVÍK Lukáš, Ing." w:date="2021-11-04T10:37:07.9780143" w:id="51278046">
              <w:tcPr>
                <w:tcW w:w="5000" w:type="pct"/>
                <w:gridSpan w:val="4"/>
                <w:shd w:val="clear" w:color="auto" w:fill="D9D9D9" w:themeFill="background1" w:themeFillShade="D9"/>
              </w:tcPr>
            </w:tcPrChange>
          </w:tcPr>
          <w:p w:rsidRPr="003F7B0D" w:rsidR="00AF4DD9" w:rsidP="55E026C1" w:rsidRDefault="00AF4DD9" w14:paraId="715DE69F" w14:textId="58F8C8E7">
            <w:pPr>
              <w:keepNext/>
              <w:spacing w:before="40" w:after="40"/>
              <w:jc w:val="left"/>
              <w:rPr>
                <w:rFonts w:ascii="Arial,Calibri" w:hAnsi="Arial,Calibri" w:eastAsia="Arial,Calibri" w:cs="Arial,Calibri"/>
                <w:b w:val="1"/>
                <w:bCs w:val="1"/>
                <w:rPrChange w:author="SLAVÍK Lukáš, Ing." w:date="2021-11-04T10:37:07.9780143" w:id="1842838065">
                  <w:rPr>
                    <w:rFonts w:eastAsia="Calibri" w:cs="Arial"/>
                    <w:b/>
                  </w:rPr>
                </w:rPrChange>
              </w:rPr>
              <w:pPrChange w:author="SLAVÍK Lukáš, Ing." w:date="2021-11-04T10:37:07.9780143" w:id="939176382">
                <w:pPr>
                  <w:keepNext/>
                  <w:jc w:val="left"/>
                </w:pPr>
              </w:pPrChange>
            </w:pPr>
            <w:r w:rsidRPr="55E026C1">
              <w:rPr>
                <w:rFonts w:ascii="Arial,Calibri" w:hAnsi="Arial,Calibri" w:eastAsia="Arial,Calibri" w:cs="Arial,Calibri"/>
                <w:b w:val="1"/>
                <w:bCs w:val="1"/>
                <w:rPrChange w:author="SLAVÍK Lukáš, Ing." w:date="2021-11-04T10:37:07.9780143" w:id="1405565460">
                  <w:rPr>
                    <w:rFonts w:eastAsia="Calibri" w:cs="Arial"/>
                    <w:b/>
                  </w:rPr>
                </w:rPrChange>
              </w:rPr>
              <w:t xml:space="preserve">Popis cílové situace po dosažení celkového cíle / cílů projektu </w:t>
            </w:r>
            <w:r w:rsidRPr="55E026C1">
              <w:rPr>
                <w:rFonts w:ascii="Arial,Calibri" w:hAnsi="Arial,Calibri" w:eastAsia="Arial,Calibri" w:cs="Arial,Calibri"/>
                <w:rPrChange w:author="SLAVÍK Lukáš, Ing." w:date="2021-11-04T10:37:07.9780143" w:id="1531990007">
                  <w:rPr>
                    <w:rFonts w:eastAsia="Calibri" w:cs="Arial"/>
                  </w:rPr>
                </w:rPrChange>
              </w:rPr>
              <w:t>(tzv. To-</w:t>
            </w:r>
            <w:proofErr w:type="spellStart"/>
            <w:r w:rsidRPr="55E026C1">
              <w:rPr>
                <w:rFonts w:ascii="Arial,Calibri" w:hAnsi="Arial,Calibri" w:eastAsia="Arial,Calibri" w:cs="Arial,Calibri"/>
                <w:rPrChange w:author="SLAVÍK Lukáš, Ing." w:date="2021-11-04T10:37:07.9780143" w:id="630402905">
                  <w:rPr>
                    <w:rFonts w:eastAsia="Calibri" w:cs="Arial"/>
                  </w:rPr>
                </w:rPrChange>
              </w:rPr>
              <w:t>Be</w:t>
            </w:r>
            <w:proofErr w:type="spellEnd"/>
            <w:r w:rsidRPr="55E026C1">
              <w:rPr>
                <w:rFonts w:ascii="Arial,Calibri" w:hAnsi="Arial,Calibri" w:eastAsia="Arial,Calibri" w:cs="Arial,Calibri"/>
                <w:rPrChange w:author="SLAVÍK Lukáš, Ing." w:date="2021-11-04T10:37:07.9780143" w:id="2009227600">
                  <w:rPr>
                    <w:rFonts w:eastAsia="Calibri" w:cs="Arial"/>
                  </w:rPr>
                </w:rPrChange>
              </w:rPr>
              <w:t>, budoucí stav</w:t>
            </w:r>
            <w:r w:rsidRPr="55E026C1">
              <w:rPr>
                <w:rFonts w:ascii="Arial,Calibri" w:hAnsi="Arial,Calibri" w:eastAsia="Arial,Calibri" w:cs="Arial,Calibri"/>
                <w:rPrChange w:author="SLAVÍK Lukáš, Ing." w:date="2021-11-04T10:37:07.9780143" w:id="1451073751">
                  <w:rPr>
                    <w:rFonts w:eastAsia="Calibri" w:cs="Arial"/>
                  </w:rPr>
                </w:rPrChange>
              </w:rPr>
              <w:t>)</w:t>
            </w:r>
            <w:r w:rsidRPr="55E026C1">
              <w:rPr>
                <w:rFonts w:ascii="Arial,Calibri" w:hAnsi="Arial,Calibri" w:eastAsia="Arial,Calibri" w:cs="Arial,Calibri"/>
                <w:b w:val="1"/>
                <w:bCs w:val="1"/>
                <w:rPrChange w:author="SLAVÍK Lukáš, Ing." w:date="2021-11-04T10:37:07.9780143" w:id="1620681347">
                  <w:rPr>
                    <w:rFonts w:eastAsia="Calibri" w:cs="Arial"/>
                    <w:b/>
                  </w:rPr>
                </w:rPrChange>
              </w:rPr>
              <w:t>:</w:t>
            </w:r>
          </w:p>
        </w:tc>
      </w:tr>
      <w:tr w:rsidRPr="00BF5681" w:rsidR="00AF4DD9" w:rsidTr="55E026C1" w14:paraId="3F0EE83B" w14:textId="77777777">
        <w:tc>
          <w:tcPr>
            <w:tcW w:w="5000" w:type="pct"/>
            <w:gridSpan w:val="4"/>
            <w:shd w:val="clear" w:color="auto" w:fill="auto"/>
            <w:tcMar/>
            <w:tcPrChange w:author="SLAVÍK Lukáš, Ing." w:date="2021-11-04T10:37:07.9780143" w:id="795661836">
              <w:tcPr>
                <w:tcW w:w="5000" w:type="pct"/>
                <w:gridSpan w:val="4"/>
                <w:shd w:val="clear" w:color="auto" w:fill="auto"/>
              </w:tcPr>
            </w:tcPrChange>
          </w:tcPr>
          <w:p w:rsidR="00AF4DD9" w:rsidP="00C37272" w:rsidRDefault="00AF4DD9" w14:paraId="5B4456E4" w14:textId="348E6513">
            <w:pPr>
              <w:keepNext/>
              <w:tabs>
                <w:tab w:val="left" w:pos="1555"/>
              </w:tabs>
              <w:spacing w:before="40" w:after="40"/>
              <w:jc w:val="left"/>
              <w:rPr>
                <w:rFonts w:eastAsia="Calibri" w:cs="Arial"/>
                <w:b/>
              </w:rPr>
            </w:pPr>
          </w:p>
          <w:p w:rsidR="004B73B7" w:rsidP="00C37272" w:rsidRDefault="004B73B7" w14:paraId="55C85834" w14:textId="77777777">
            <w:pPr>
              <w:keepNext/>
              <w:tabs>
                <w:tab w:val="left" w:pos="1555"/>
              </w:tabs>
              <w:spacing w:before="40" w:after="40"/>
              <w:jc w:val="left"/>
              <w:rPr>
                <w:rFonts w:eastAsia="Calibri" w:cs="Arial"/>
                <w:b/>
              </w:rPr>
            </w:pPr>
          </w:p>
          <w:p w:rsidRPr="003F7B0D" w:rsidR="00AF4DD9" w:rsidP="00C37272" w:rsidRDefault="00AF4DD9" w14:paraId="67C65745" w14:textId="77777777">
            <w:pPr>
              <w:keepNext/>
              <w:tabs>
                <w:tab w:val="left" w:pos="1555"/>
              </w:tabs>
              <w:spacing w:before="40" w:after="40"/>
              <w:jc w:val="left"/>
              <w:rPr>
                <w:rFonts w:eastAsia="Calibri" w:cs="Arial"/>
                <w:b/>
              </w:rPr>
            </w:pPr>
            <w:r>
              <w:rPr>
                <w:rFonts w:eastAsia="Calibri" w:cs="Arial"/>
                <w:b/>
              </w:rPr>
              <w:tab/>
            </w:r>
          </w:p>
        </w:tc>
      </w:tr>
      <w:tr w:rsidRPr="00BF5681" w:rsidR="00AF4DD9" w:rsidTr="55E026C1" w14:paraId="430D48B3" w14:textId="77777777">
        <w:tc>
          <w:tcPr>
            <w:tcW w:w="5000" w:type="pct"/>
            <w:gridSpan w:val="4"/>
            <w:shd w:val="clear" w:color="auto" w:fill="D9D9D9" w:themeFill="background1" w:themeFillShade="D9"/>
            <w:tcMar/>
            <w:tcPrChange w:author="SLAVÍK Lukáš, Ing." w:date="2021-11-04T10:37:07.9780143" w:id="616399308">
              <w:tcPr>
                <w:tcW w:w="5000" w:type="pct"/>
                <w:gridSpan w:val="4"/>
                <w:shd w:val="clear" w:color="auto" w:fill="D9D9D9" w:themeFill="background1" w:themeFillShade="D9"/>
              </w:tcPr>
            </w:tcPrChange>
          </w:tcPr>
          <w:p w:rsidRPr="003F7B0D" w:rsidR="00AF4DD9" w:rsidP="55E026C1" w:rsidRDefault="00AF4DD9" w14:paraId="39EFE412" w14:textId="77777777" w14:noSpellErr="1">
            <w:pPr>
              <w:keepNext/>
              <w:spacing w:before="40" w:after="40"/>
              <w:jc w:val="left"/>
              <w:rPr>
                <w:rFonts w:ascii="Arial,Calibri" w:hAnsi="Arial,Calibri" w:eastAsia="Arial,Calibri" w:cs="Arial,Calibri"/>
                <w:rPrChange w:author="SLAVÍK Lukáš, Ing." w:date="2021-11-04T10:37:07.9780143" w:id="1815330510">
                  <w:rPr>
                    <w:rFonts w:eastAsia="Calibri" w:cs="Arial"/>
                  </w:rPr>
                </w:rPrChange>
              </w:rPr>
              <w:pPrChange w:author="SLAVÍK Lukáš, Ing." w:date="2021-11-04T10:37:07.9780143" w:id="975464815">
                <w:pPr>
                  <w:keepNext/>
                  <w:jc w:val="left"/>
                </w:pPr>
              </w:pPrChange>
            </w:pPr>
            <w:bookmarkStart w:name="_Hlk54884052" w:id="82"/>
            <w:r w:rsidRPr="55E026C1">
              <w:rPr>
                <w:rFonts w:ascii="Arial,Calibri" w:hAnsi="Arial,Calibri" w:eastAsia="Arial,Calibri" w:cs="Arial,Calibri"/>
                <w:b w:val="1"/>
                <w:bCs w:val="1"/>
                <w:rPrChange w:author="SLAVÍK Lukáš, Ing." w:date="2021-11-04T10:37:07.9780143" w:id="1624049917">
                  <w:rPr>
                    <w:rFonts w:eastAsia="Calibri" w:cs="Arial"/>
                    <w:b/>
                  </w:rPr>
                </w:rPrChange>
              </w:rPr>
              <w:t xml:space="preserve">Popis </w:t>
            </w:r>
            <w:r w:rsidRPr="55E026C1">
              <w:rPr>
                <w:rFonts w:ascii="Arial,Calibri" w:hAnsi="Arial,Calibri" w:eastAsia="Arial,Calibri" w:cs="Arial,Calibri"/>
                <w:b w:val="1"/>
                <w:bCs w:val="1"/>
                <w:rPrChange w:author="SLAVÍK Lukáš, Ing." w:date="2021-11-04T10:37:07.9780143" w:id="265802605">
                  <w:rPr>
                    <w:rFonts w:eastAsia="Calibri" w:cs="Arial"/>
                    <w:b/>
                  </w:rPr>
                </w:rPrChange>
              </w:rPr>
              <w:t>změn, tzn. výsledků / výstupů projektu</w:t>
            </w:r>
            <w:bookmarkEnd w:id="82"/>
            <w:r w:rsidRPr="55E026C1">
              <w:rPr>
                <w:rFonts w:ascii="Arial,Calibri" w:hAnsi="Arial,Calibri" w:eastAsia="Arial,Calibri" w:cs="Arial,Calibri"/>
                <w:b w:val="1"/>
                <w:bCs w:val="1"/>
                <w:rPrChange w:author="SLAVÍK Lukáš, Ing." w:date="2021-11-04T10:37:07.9780143" w:id="846297040">
                  <w:rPr>
                    <w:rFonts w:eastAsia="Calibri" w:cs="Arial"/>
                    <w:b/>
                  </w:rPr>
                </w:rPrChange>
              </w:rPr>
              <w:t xml:space="preserve"> nezbytných k dosažení jeho specifického cíle / účelu:</w:t>
            </w:r>
          </w:p>
        </w:tc>
      </w:tr>
      <w:tr w:rsidRPr="00BF5681" w:rsidR="00AF4DD9" w:rsidTr="55E026C1" w14:paraId="027BE580" w14:textId="77777777">
        <w:tblPrEx>
          <w:tblLook w:val="04A0" w:firstRow="1" w:lastRow="0" w:firstColumn="1" w:lastColumn="0" w:noHBand="0" w:noVBand="1"/>
        </w:tblPrEx>
        <w:tc>
          <w:tcPr>
            <w:tcW w:w="5000" w:type="pct"/>
            <w:gridSpan w:val="4"/>
            <w:tcMar/>
            <w:tcPrChange w:author="SLAVÍK Lukáš, Ing." w:date="2021-11-04T10:37:07.9780143" w:id="278252448">
              <w:tcPr>
                <w:tcW w:w="5000" w:type="pct"/>
                <w:gridSpan w:val="4"/>
              </w:tcPr>
            </w:tcPrChange>
          </w:tcPr>
          <w:p w:rsidR="00AF4DD9" w:rsidP="00C37272" w:rsidRDefault="00AF4DD9" w14:paraId="6FAAE3C6" w14:textId="436E2C08">
            <w:pPr>
              <w:spacing w:before="40" w:after="40"/>
              <w:jc w:val="left"/>
              <w:rPr>
                <w:rFonts w:eastAsia="Calibri" w:cs="Arial"/>
              </w:rPr>
            </w:pPr>
          </w:p>
          <w:p w:rsidR="004B73B7" w:rsidP="00C37272" w:rsidRDefault="004B73B7" w14:paraId="749BFD34" w14:textId="77777777">
            <w:pPr>
              <w:spacing w:before="40" w:after="40"/>
              <w:jc w:val="left"/>
              <w:rPr>
                <w:rFonts w:eastAsia="Calibri" w:cs="Arial"/>
              </w:rPr>
            </w:pPr>
          </w:p>
          <w:p w:rsidRPr="003F7B0D" w:rsidR="00AF4DD9" w:rsidP="00C37272" w:rsidRDefault="00AF4DD9" w14:paraId="09F12097" w14:textId="77777777">
            <w:pPr>
              <w:spacing w:before="40" w:after="40"/>
              <w:jc w:val="left"/>
              <w:rPr>
                <w:rFonts w:eastAsia="Calibri" w:cs="Arial"/>
              </w:rPr>
            </w:pPr>
          </w:p>
        </w:tc>
      </w:tr>
      <w:tr w:rsidRPr="00BF5681" w:rsidR="00AF4DD9" w:rsidTr="55E026C1" w14:paraId="767F3E43" w14:textId="77777777">
        <w:tblPrEx>
          <w:tblLook w:val="04A0" w:firstRow="1" w:lastRow="0" w:firstColumn="1" w:lastColumn="0" w:noHBand="0" w:noVBand="1"/>
        </w:tblPrEx>
        <w:tc>
          <w:tcPr>
            <w:tcW w:w="5000" w:type="pct"/>
            <w:gridSpan w:val="4"/>
            <w:shd w:val="clear" w:color="auto" w:fill="D9D9D9" w:themeFill="background1" w:themeFillShade="D9"/>
            <w:tcMar/>
            <w:tcPrChange w:author="SLAVÍK Lukáš, Ing." w:date="2021-11-04T10:37:07.9780143" w:id="65483552">
              <w:tcPr>
                <w:tcW w:w="5000" w:type="pct"/>
                <w:gridSpan w:val="4"/>
                <w:shd w:val="clear" w:color="auto" w:fill="D9D9D9" w:themeFill="background1" w:themeFillShade="D9"/>
              </w:tcPr>
            </w:tcPrChange>
          </w:tcPr>
          <w:p w:rsidRPr="00761A89" w:rsidR="00AF4DD9" w:rsidP="55E026C1" w:rsidRDefault="00AF4DD9" w14:paraId="66200C28" w14:textId="77777777" w14:noSpellErr="1">
            <w:pPr>
              <w:keepNext/>
              <w:spacing w:before="40" w:after="40"/>
              <w:jc w:val="left"/>
              <w:rPr>
                <w:rFonts w:ascii="Arial,Calibri" w:hAnsi="Arial,Calibri" w:eastAsia="Arial,Calibri" w:cs="Arial,Calibri"/>
                <w:rPrChange w:author="SLAVÍK Lukáš, Ing." w:date="2021-11-04T10:37:07.9780143" w:id="688173138">
                  <w:rPr>
                    <w:rFonts w:eastAsia="Calibri" w:cs="Arial"/>
                  </w:rPr>
                </w:rPrChange>
              </w:rPr>
              <w:pPrChange w:author="SLAVÍK Lukáš, Ing." w:date="2021-11-04T10:37:07.9780143" w:id="1966767049">
                <w:pPr>
                  <w:keepNext/>
                  <w:jc w:val="left"/>
                </w:pPr>
              </w:pPrChange>
            </w:pPr>
            <w:r w:rsidRPr="55E026C1">
              <w:rPr>
                <w:rFonts w:ascii="Arial,Calibri" w:hAnsi="Arial,Calibri" w:eastAsia="Arial,Calibri" w:cs="Arial,Calibri"/>
                <w:b w:val="1"/>
                <w:bCs w:val="1"/>
                <w:rPrChange w:author="SLAVÍK Lukáš, Ing." w:date="2021-11-04T10:37:07.9780143" w:id="57599713">
                  <w:rPr>
                    <w:rFonts w:eastAsia="Calibri" w:cs="Arial"/>
                    <w:b/>
                  </w:rPr>
                </w:rPrChange>
              </w:rPr>
              <w:t>Důvod</w:t>
            </w:r>
            <w:r w:rsidRPr="55E026C1">
              <w:rPr>
                <w:rFonts w:ascii="Arial,Calibri" w:hAnsi="Arial,Calibri" w:eastAsia="Arial,Calibri" w:cs="Arial,Calibri"/>
                <w:b w:val="1"/>
                <w:bCs w:val="1"/>
                <w:rPrChange w:author="SLAVÍK Lukáš, Ing." w:date="2021-11-04T10:37:07.9780143" w:id="574923443">
                  <w:rPr>
                    <w:rFonts w:eastAsia="Calibri" w:cs="Arial"/>
                    <w:b/>
                  </w:rPr>
                </w:rPrChange>
              </w:rPr>
              <w:t>y</w:t>
            </w:r>
            <w:r w:rsidRPr="55E026C1">
              <w:rPr>
                <w:rFonts w:ascii="Arial,Calibri" w:hAnsi="Arial,Calibri" w:eastAsia="Arial,Calibri" w:cs="Arial,Calibri"/>
                <w:b w:val="1"/>
                <w:bCs w:val="1"/>
                <w:rPrChange w:author="SLAVÍK Lukáš, Ing." w:date="2021-11-04T10:37:07.9780143" w:id="1244928761">
                  <w:rPr>
                    <w:rFonts w:eastAsia="Calibri" w:cs="Arial"/>
                    <w:b/>
                  </w:rPr>
                </w:rPrChange>
              </w:rPr>
              <w:t xml:space="preserve"> </w:t>
            </w:r>
            <w:r w:rsidRPr="55E026C1">
              <w:rPr>
                <w:rFonts w:ascii="Arial,Calibri" w:hAnsi="Arial,Calibri" w:eastAsia="Arial,Calibri" w:cs="Arial,Calibri"/>
                <w:b w:val="1"/>
                <w:bCs w:val="1"/>
                <w:rPrChange w:author="SLAVÍK Lukáš, Ing." w:date="2021-11-04T10:37:07.9780143" w:id="1708324531">
                  <w:rPr>
                    <w:rFonts w:eastAsia="Calibri" w:cs="Arial"/>
                    <w:b/>
                  </w:rPr>
                </w:rPrChange>
              </w:rPr>
              <w:t>realizace projektu</w:t>
            </w:r>
            <w:r w:rsidRPr="55E026C1">
              <w:rPr>
                <w:rFonts w:ascii="Arial,Calibri" w:hAnsi="Arial,Calibri" w:eastAsia="Arial,Calibri" w:cs="Arial,Calibri"/>
                <w:rPrChange w:author="SLAVÍK Lukáš, Ing." w:date="2021-11-04T10:37:07.9780143" w:id="1690569004">
                  <w:rPr>
                    <w:rFonts w:eastAsia="Calibri" w:cs="Arial"/>
                  </w:rPr>
                </w:rPrChange>
              </w:rPr>
              <w:t xml:space="preserve"> </w:t>
            </w:r>
            <w:r w:rsidRPr="55E026C1">
              <w:rPr>
                <w:rFonts w:ascii="Arial,Calibri" w:hAnsi="Arial,Calibri" w:eastAsia="Arial,Calibri" w:cs="Arial,Calibri"/>
                <w:rPrChange w:author="SLAVÍK Lukáš, Ing." w:date="2021-11-04T10:37:07.9780143" w:id="1742001444">
                  <w:rPr>
                    <w:rFonts w:eastAsia="Calibri" w:cs="Arial"/>
                  </w:rPr>
                </w:rPrChange>
              </w:rPr>
              <w:t>(</w:t>
            </w:r>
            <w:r w:rsidRPr="55E026C1">
              <w:rPr>
                <w:rFonts w:ascii="Arial,Calibri" w:hAnsi="Arial,Calibri" w:eastAsia="Arial,Calibri" w:cs="Arial,Calibri"/>
                <w:rPrChange w:author="SLAVÍK Lukáš, Ing." w:date="2021-11-04T10:37:07.9780143" w:id="445335263">
                  <w:rPr>
                    <w:rFonts w:eastAsia="Calibri" w:cs="Arial"/>
                  </w:rPr>
                </w:rPrChange>
              </w:rPr>
              <w:t>označte všechny relevantní</w:t>
            </w:r>
            <w:r w:rsidRPr="55E026C1">
              <w:rPr>
                <w:rFonts w:ascii="Arial,Calibri" w:hAnsi="Arial,Calibri" w:eastAsia="Arial,Calibri" w:cs="Arial,Calibri"/>
                <w:rPrChange w:author="SLAVÍK Lukáš, Ing." w:date="2021-11-04T10:37:07.9780143" w:id="1092725288">
                  <w:rPr>
                    <w:rFonts w:eastAsia="Calibri" w:cs="Arial"/>
                  </w:rPr>
                </w:rPrChange>
              </w:rPr>
              <w:t>)</w:t>
            </w:r>
            <w:r w:rsidRPr="55E026C1">
              <w:rPr>
                <w:rFonts w:ascii="Arial,Calibri" w:hAnsi="Arial,Calibri" w:eastAsia="Arial,Calibri" w:cs="Arial,Calibri"/>
                <w:b w:val="1"/>
                <w:bCs w:val="1"/>
                <w:rPrChange w:author="SLAVÍK Lukáš, Ing." w:date="2021-11-04T10:37:07.9780143" w:id="1187585114">
                  <w:rPr>
                    <w:rFonts w:eastAsia="Calibri" w:cs="Arial"/>
                    <w:b/>
                  </w:rPr>
                </w:rPrChange>
              </w:rPr>
              <w:t>:</w:t>
            </w:r>
          </w:p>
        </w:tc>
      </w:tr>
      <w:tr w:rsidRPr="00BF5681" w:rsidR="00AF4DD9" w:rsidTr="55E026C1" w14:paraId="7E104B16" w14:textId="77777777">
        <w:tblPrEx>
          <w:tblLook w:val="04A0" w:firstRow="1" w:lastRow="0" w:firstColumn="1" w:lastColumn="0" w:noHBand="0" w:noVBand="1"/>
        </w:tblPrEx>
        <w:tc>
          <w:tcPr>
            <w:tcW w:w="2782" w:type="pct"/>
            <w:tcMar/>
          </w:tcPr>
          <w:p w:rsidRPr="003F7B0D" w:rsidR="00AF4DD9" w:rsidP="55E026C1" w:rsidRDefault="00AF4DD9" w14:paraId="0A84781E" w14:textId="77777777" w14:noSpellErr="1">
            <w:pPr>
              <w:spacing w:before="40" w:after="40"/>
              <w:jc w:val="left"/>
              <w:rPr>
                <w:rFonts w:ascii="Arial,Calibri" w:hAnsi="Arial,Calibri" w:eastAsia="Arial,Calibri" w:cs="Arial,Calibri"/>
                <w:rPrChange w:author="SLAVÍK Lukáš, Ing." w:date="2021-11-04T10:37:07.9780143" w:id="1341289391">
                  <w:rPr>
                    <w:rFonts w:eastAsia="Calibri" w:cs="Arial"/>
                  </w:rPr>
                </w:rPrChange>
              </w:rPr>
              <w:pPrChange w:author="SLAVÍK Lukáš, Ing." w:date="2021-11-04T10:37:07.9780143" w:id="879503214">
                <w:pPr>
                  <w:jc w:val="left"/>
                </w:pPr>
              </w:pPrChange>
            </w:pPr>
            <w:r w:rsidRPr="55E026C1">
              <w:rPr>
                <w:rFonts w:ascii="Arial,Calibri" w:hAnsi="Arial,Calibri" w:eastAsia="Arial,Calibri" w:cs="Arial,Calibri"/>
                <w:rPrChange w:author="SLAVÍK Lukáš, Ing." w:date="2021-11-04T10:37:07.9780143" w:id="1794221207">
                  <w:rPr>
                    <w:rFonts w:eastAsia="Calibri" w:cs="Arial"/>
                  </w:rPr>
                </w:rPrChange>
              </w:rPr>
              <w:t>Legislativní důvody</w:t>
            </w:r>
          </w:p>
        </w:tc>
        <w:sdt>
          <w:sdtPr>
            <w:rPr>
              <w:rFonts w:eastAsia="Calibri" w:cs="Arial"/>
            </w:rPr>
            <w:id w:val="-420416917"/>
            <w14:checkbox>
              <w14:checked w14:val="0"/>
              <w14:checkedState w14:val="2612" w14:font="MS Gothic"/>
              <w14:uncheckedState w14:val="2610" w14:font="MS Gothic"/>
            </w14:checkbox>
          </w:sdtPr>
          <w:sdtEndPr/>
          <w:sdtContent>
            <w:tc>
              <w:tcPr>
                <w:tcW w:w="261" w:type="pct"/>
              </w:tcPr>
              <w:p w:rsidRPr="003F7B0D" w:rsidR="00AF4DD9" w:rsidP="00C37272" w:rsidRDefault="00AF4DD9" w14:paraId="1700E068" w14:textId="77777777">
                <w:pPr>
                  <w:spacing w:before="40" w:after="40"/>
                  <w:jc w:val="left"/>
                  <w:rPr>
                    <w:rFonts w:eastAsia="Calibri" w:cs="Arial"/>
                  </w:rPr>
                </w:pPr>
                <w:r w:rsidRPr="003F7B0D">
                  <w:rPr>
                    <w:rFonts w:ascii="Segoe UI Symbol" w:hAnsi="Segoe UI Symbol" w:eastAsia="MS Gothic" w:cs="Segoe UI Symbol"/>
                  </w:rPr>
                  <w:t>☐</w:t>
                </w:r>
              </w:p>
            </w:tc>
          </w:sdtContent>
        </w:sdt>
        <w:tc>
          <w:tcPr>
            <w:tcW w:w="1565" w:type="pct"/>
            <w:tcMar/>
          </w:tcPr>
          <w:p w:rsidRPr="003F7B0D" w:rsidR="00AF4DD9" w:rsidP="55E026C1" w:rsidRDefault="00AF4DD9" w14:paraId="17ADB087" w14:textId="77777777" w14:noSpellErr="1">
            <w:pPr>
              <w:spacing w:before="40" w:after="40"/>
              <w:jc w:val="left"/>
              <w:rPr>
                <w:rFonts w:ascii="Arial,Calibri" w:hAnsi="Arial,Calibri" w:eastAsia="Arial,Calibri" w:cs="Arial,Calibri"/>
                <w:rPrChange w:author="SLAVÍK Lukáš, Ing." w:date="2021-11-04T10:37:07.9780143" w:id="2046209736">
                  <w:rPr>
                    <w:rFonts w:eastAsia="Calibri" w:cs="Arial"/>
                  </w:rPr>
                </w:rPrChange>
              </w:rPr>
              <w:pPrChange w:author="SLAVÍK Lukáš, Ing." w:date="2021-11-04T10:37:07.9780143" w:id="59026647">
                <w:pPr>
                  <w:jc w:val="left"/>
                </w:pPr>
              </w:pPrChange>
            </w:pPr>
            <w:r w:rsidRPr="55E026C1">
              <w:rPr>
                <w:rFonts w:ascii="Arial,Calibri" w:hAnsi="Arial,Calibri" w:eastAsia="Arial,Calibri" w:cs="Arial,Calibri"/>
                <w:rPrChange w:author="SLAVÍK Lukáš, Ing." w:date="2021-11-04T10:37:07.9780143" w:id="518270158">
                  <w:rPr>
                    <w:rFonts w:eastAsia="Calibri" w:cs="Arial"/>
                  </w:rPr>
                </w:rPrChange>
              </w:rPr>
              <w:t>Konec licencí</w:t>
            </w:r>
          </w:p>
        </w:tc>
        <w:tc>
          <w:tcPr>
            <w:tcW w:w="392" w:type="pct"/>
            <w:tcMar/>
          </w:tcPr>
          <w:p w:rsidRPr="003F7B0D" w:rsidR="00AF4DD9" w:rsidP="55E026C1" w:rsidRDefault="00AF4DD9" w14:paraId="7D59EE1A" w14:textId="77777777" w14:noSpellErr="1">
            <w:pPr>
              <w:spacing w:before="40" w:after="40"/>
              <w:jc w:val="left"/>
              <w:rPr>
                <w:rFonts w:ascii="Arial,Calibri" w:hAnsi="Arial,Calibri" w:eastAsia="Arial,Calibri" w:cs="Arial,Calibri"/>
                <w:rPrChange w:author="SLAVÍK Lukáš, Ing." w:date="2021-11-04T10:37:07.9780143" w:id="112214833">
                  <w:rPr>
                    <w:rFonts w:eastAsia="Calibri" w:cs="Arial"/>
                  </w:rPr>
                </w:rPrChange>
              </w:rPr>
              <w:pPrChange w:author="SLAVÍK Lukáš, Ing." w:date="2021-11-04T10:37:07.9780143" w:id="1948479899">
                <w:pPr>
                  <w:jc w:val="left"/>
                </w:pPr>
              </w:pPrChange>
            </w:pPr>
            <w:r w:rsidRPr="55E026C1">
              <w:rPr>
                <w:rFonts w:ascii="MS Gothic,Arial" w:hAnsi="MS Gothic,Arial" w:eastAsia="MS Gothic,Arial" w:cs="MS Gothic,Arial"/>
                <w:rPrChange w:author="SLAVÍK Lukáš, Ing." w:date="2021-11-04T10:37:07.9780143" w:id="1279289563">
                  <w:rPr>
                    <w:rFonts w:hint="eastAsia" w:ascii="MS Gothic" w:hAnsi="MS Gothic" w:eastAsia="MS Gothic" w:cs="Arial"/>
                  </w:rPr>
                </w:rPrChange>
              </w:rPr>
              <w:t>☐</w:t>
            </w:r>
          </w:p>
        </w:tc>
      </w:tr>
      <w:tr w:rsidRPr="00BF5681" w:rsidR="00AF4DD9" w:rsidTr="55E026C1" w14:paraId="16E8F24E" w14:textId="77777777">
        <w:tblPrEx>
          <w:tblLook w:val="04A0" w:firstRow="1" w:lastRow="0" w:firstColumn="1" w:lastColumn="0" w:noHBand="0" w:noVBand="1"/>
        </w:tblPrEx>
        <w:tc>
          <w:tcPr>
            <w:tcW w:w="2782" w:type="pct"/>
            <w:tcMar/>
          </w:tcPr>
          <w:p w:rsidRPr="003F7B0D" w:rsidR="00AF4DD9" w:rsidP="55E026C1" w:rsidRDefault="00AF4DD9" w14:paraId="521D7DB5" w14:textId="77777777" w14:noSpellErr="1">
            <w:pPr>
              <w:spacing w:before="40" w:after="40"/>
              <w:jc w:val="left"/>
              <w:rPr>
                <w:rFonts w:ascii="Arial,Calibri" w:hAnsi="Arial,Calibri" w:eastAsia="Arial,Calibri" w:cs="Arial,Calibri"/>
                <w:rPrChange w:author="SLAVÍK Lukáš, Ing." w:date="2021-11-04T10:37:07.9780143" w:id="1756231047">
                  <w:rPr>
                    <w:rFonts w:eastAsia="Calibri" w:cs="Arial"/>
                  </w:rPr>
                </w:rPrChange>
              </w:rPr>
              <w:pPrChange w:author="SLAVÍK Lukáš, Ing." w:date="2021-11-04T10:37:07.9780143" w:id="1033971059">
                <w:pPr>
                  <w:jc w:val="left"/>
                </w:pPr>
              </w:pPrChange>
            </w:pPr>
            <w:r w:rsidRPr="55E026C1">
              <w:rPr>
                <w:rFonts w:ascii="Arial,Calibri" w:hAnsi="Arial,Calibri" w:eastAsia="Arial,Calibri" w:cs="Arial,Calibri"/>
                <w:rPrChange w:author="SLAVÍK Lukáš, Ing." w:date="2021-11-04T10:37:07.9780143" w:id="1357073158">
                  <w:rPr>
                    <w:rFonts w:eastAsia="Calibri" w:cs="Arial"/>
                  </w:rPr>
                </w:rPrChange>
              </w:rPr>
              <w:t>Modernizace, optimalizace řešení (výsledky business analýz)</w:t>
            </w:r>
          </w:p>
        </w:tc>
        <w:sdt>
          <w:sdtPr>
            <w:rPr>
              <w:rFonts w:eastAsia="Calibri" w:cs="Arial"/>
            </w:rPr>
            <w:id w:val="-749350960"/>
            <w14:checkbox>
              <w14:checked w14:val="0"/>
              <w14:checkedState w14:val="2612" w14:font="MS Gothic"/>
              <w14:uncheckedState w14:val="2610" w14:font="MS Gothic"/>
            </w14:checkbox>
          </w:sdtPr>
          <w:sdtEndPr/>
          <w:sdtContent>
            <w:tc>
              <w:tcPr>
                <w:tcW w:w="261" w:type="pct"/>
              </w:tcPr>
              <w:p w:rsidRPr="003F7B0D" w:rsidR="00AF4DD9" w:rsidP="00C37272" w:rsidRDefault="00AF4DD9" w14:paraId="506C6630" w14:textId="77777777">
                <w:pPr>
                  <w:spacing w:before="40" w:after="40"/>
                  <w:jc w:val="left"/>
                  <w:rPr>
                    <w:rFonts w:eastAsia="Calibri" w:cs="Arial"/>
                  </w:rPr>
                </w:pPr>
                <w:r w:rsidRPr="003F7B0D">
                  <w:rPr>
                    <w:rFonts w:ascii="Segoe UI Symbol" w:hAnsi="Segoe UI Symbol" w:eastAsia="MS Gothic" w:cs="Segoe UI Symbol"/>
                  </w:rPr>
                  <w:t>☐</w:t>
                </w:r>
              </w:p>
            </w:tc>
          </w:sdtContent>
        </w:sdt>
        <w:tc>
          <w:tcPr>
            <w:tcW w:w="1565" w:type="pct"/>
            <w:tcMar/>
          </w:tcPr>
          <w:p w:rsidRPr="003F7B0D" w:rsidR="00AF4DD9" w:rsidP="55E026C1" w:rsidRDefault="00AF4DD9" w14:paraId="69992CAE" w14:textId="77777777" w14:noSpellErr="1">
            <w:pPr>
              <w:spacing w:before="40" w:after="40"/>
              <w:jc w:val="left"/>
              <w:rPr>
                <w:rFonts w:ascii="Arial,Calibri" w:hAnsi="Arial,Calibri" w:eastAsia="Arial,Calibri" w:cs="Arial,Calibri"/>
                <w:rPrChange w:author="SLAVÍK Lukáš, Ing." w:date="2021-11-04T10:37:07.9780143" w:id="1750084928">
                  <w:rPr>
                    <w:rFonts w:eastAsia="Calibri" w:cs="Arial"/>
                  </w:rPr>
                </w:rPrChange>
              </w:rPr>
              <w:pPrChange w:author="SLAVÍK Lukáš, Ing." w:date="2021-11-04T10:37:07.9780143" w:id="1333400164">
                <w:pPr>
                  <w:jc w:val="left"/>
                </w:pPr>
              </w:pPrChange>
            </w:pPr>
            <w:r w:rsidRPr="55E026C1">
              <w:rPr>
                <w:rFonts w:ascii="Arial,Calibri" w:hAnsi="Arial,Calibri" w:eastAsia="Arial,Calibri" w:cs="Arial,Calibri"/>
                <w:rPrChange w:author="SLAVÍK Lukáš, Ing." w:date="2021-11-04T10:37:07.9780143" w:id="61159230">
                  <w:rPr>
                    <w:rFonts w:eastAsia="Calibri" w:cs="Arial"/>
                  </w:rPr>
                </w:rPrChange>
              </w:rPr>
              <w:t>Lepší nabídka trhu</w:t>
            </w:r>
          </w:p>
        </w:tc>
        <w:sdt>
          <w:sdtPr>
            <w:rPr>
              <w:rFonts w:eastAsia="Calibri" w:cs="Arial"/>
            </w:rPr>
            <w:id w:val="686258082"/>
            <w14:checkbox>
              <w14:checked w14:val="0"/>
              <w14:checkedState w14:val="2612" w14:font="MS Gothic"/>
              <w14:uncheckedState w14:val="2610" w14:font="MS Gothic"/>
            </w14:checkbox>
          </w:sdtPr>
          <w:sdtEndPr/>
          <w:sdtContent>
            <w:tc>
              <w:tcPr>
                <w:tcW w:w="392" w:type="pct"/>
              </w:tcPr>
              <w:p w:rsidRPr="003F7B0D" w:rsidR="00AF4DD9" w:rsidP="00C37272" w:rsidRDefault="00AF4DD9" w14:paraId="345408F8" w14:textId="77777777">
                <w:pPr>
                  <w:spacing w:before="40" w:after="40"/>
                  <w:jc w:val="left"/>
                  <w:rPr>
                    <w:rFonts w:eastAsia="Calibri" w:cs="Arial"/>
                  </w:rPr>
                </w:pPr>
                <w:r>
                  <w:rPr>
                    <w:rFonts w:hint="eastAsia" w:ascii="MS Gothic" w:hAnsi="MS Gothic" w:eastAsia="MS Gothic" w:cs="Arial"/>
                  </w:rPr>
                  <w:t>☐</w:t>
                </w:r>
              </w:p>
            </w:tc>
          </w:sdtContent>
        </w:sdt>
      </w:tr>
      <w:tr w:rsidRPr="00BF5681" w:rsidR="00AF4DD9" w:rsidTr="55E026C1" w14:paraId="37615877" w14:textId="77777777">
        <w:tblPrEx>
          <w:tblLook w:val="04A0" w:firstRow="1" w:lastRow="0" w:firstColumn="1" w:lastColumn="0" w:noHBand="0" w:noVBand="1"/>
        </w:tblPrEx>
        <w:tc>
          <w:tcPr>
            <w:tcW w:w="2782" w:type="pct"/>
            <w:tcMar/>
          </w:tcPr>
          <w:p w:rsidRPr="003F7B0D" w:rsidR="00AF4DD9" w:rsidP="55E026C1" w:rsidRDefault="00AF4DD9" w14:paraId="01A45682" w14:textId="77777777" w14:noSpellErr="1">
            <w:pPr>
              <w:spacing w:before="40" w:after="40"/>
              <w:jc w:val="left"/>
              <w:rPr>
                <w:rFonts w:ascii="Arial,Calibri" w:hAnsi="Arial,Calibri" w:eastAsia="Arial,Calibri" w:cs="Arial,Calibri"/>
                <w:rPrChange w:author="SLAVÍK Lukáš, Ing." w:date="2021-11-04T10:37:07.9780143" w:id="2068854415">
                  <w:rPr>
                    <w:rFonts w:eastAsia="Calibri" w:cs="Arial"/>
                  </w:rPr>
                </w:rPrChange>
              </w:rPr>
              <w:pPrChange w:author="SLAVÍK Lukáš, Ing." w:date="2021-11-04T10:37:07.9780143" w:id="815874799">
                <w:pPr>
                  <w:jc w:val="left"/>
                </w:pPr>
              </w:pPrChange>
            </w:pPr>
            <w:r w:rsidRPr="55E026C1">
              <w:rPr>
                <w:rFonts w:ascii="Arial,Calibri" w:hAnsi="Arial,Calibri" w:eastAsia="Arial,Calibri" w:cs="Arial,Calibri"/>
                <w:rPrChange w:author="SLAVÍK Lukáš, Ing." w:date="2021-11-04T10:37:07.9780143" w:id="1611234328">
                  <w:rPr>
                    <w:rFonts w:eastAsia="Calibri" w:cs="Arial"/>
                  </w:rPr>
                </w:rPrChange>
              </w:rPr>
              <w:t>Požadavky zaměstnanců, uživatelů</w:t>
            </w:r>
          </w:p>
        </w:tc>
        <w:sdt>
          <w:sdtPr>
            <w:rPr>
              <w:rFonts w:eastAsia="Calibri" w:cs="Arial"/>
            </w:rPr>
            <w:id w:val="-809236129"/>
            <w14:checkbox>
              <w14:checked w14:val="0"/>
              <w14:checkedState w14:val="2612" w14:font="MS Gothic"/>
              <w14:uncheckedState w14:val="2610" w14:font="MS Gothic"/>
            </w14:checkbox>
          </w:sdtPr>
          <w:sdtEndPr/>
          <w:sdtContent>
            <w:tc>
              <w:tcPr>
                <w:tcW w:w="261" w:type="pct"/>
              </w:tcPr>
              <w:p w:rsidRPr="003F7B0D" w:rsidR="00AF4DD9" w:rsidP="00C37272" w:rsidRDefault="00AF4DD9" w14:paraId="1897673C" w14:textId="77777777">
                <w:pPr>
                  <w:spacing w:before="40" w:after="40"/>
                  <w:jc w:val="left"/>
                  <w:rPr>
                    <w:rFonts w:eastAsia="Calibri" w:cs="Arial"/>
                  </w:rPr>
                </w:pPr>
                <w:r w:rsidRPr="003F7B0D">
                  <w:rPr>
                    <w:rFonts w:ascii="Segoe UI Symbol" w:hAnsi="Segoe UI Symbol" w:eastAsia="MS Gothic" w:cs="Segoe UI Symbol"/>
                  </w:rPr>
                  <w:t>☐</w:t>
                </w:r>
              </w:p>
            </w:tc>
          </w:sdtContent>
        </w:sdt>
        <w:tc>
          <w:tcPr>
            <w:tcW w:w="1565" w:type="pct"/>
            <w:tcMar/>
          </w:tcPr>
          <w:p w:rsidRPr="003F7B0D" w:rsidR="00AF4DD9" w:rsidP="55E026C1" w:rsidRDefault="00AF4DD9" w14:paraId="03603082" w14:textId="77777777" w14:noSpellErr="1">
            <w:pPr>
              <w:spacing w:before="40" w:after="40"/>
              <w:jc w:val="left"/>
              <w:rPr>
                <w:rFonts w:ascii="Arial,Calibri" w:hAnsi="Arial,Calibri" w:eastAsia="Arial,Calibri" w:cs="Arial,Calibri"/>
                <w:rPrChange w:author="SLAVÍK Lukáš, Ing." w:date="2021-11-04T10:37:07.9780143" w:id="1922098534">
                  <w:rPr>
                    <w:rFonts w:eastAsia="Calibri" w:cs="Arial"/>
                  </w:rPr>
                </w:rPrChange>
              </w:rPr>
              <w:pPrChange w:author="SLAVÍK Lukáš, Ing." w:date="2021-11-04T10:37:07.9780143" w:id="37519162">
                <w:pPr>
                  <w:jc w:val="left"/>
                </w:pPr>
              </w:pPrChange>
            </w:pPr>
            <w:r w:rsidRPr="55E026C1">
              <w:rPr>
                <w:rFonts w:ascii="Arial,Calibri" w:hAnsi="Arial,Calibri" w:eastAsia="Arial,Calibri" w:cs="Arial,Calibri"/>
                <w:rPrChange w:author="SLAVÍK Lukáš, Ing." w:date="2021-11-04T10:37:07.9780143" w:id="232782456">
                  <w:rPr>
                    <w:rFonts w:eastAsia="Calibri" w:cs="Arial"/>
                  </w:rPr>
                </w:rPrChange>
              </w:rPr>
              <w:t>Konec podpory od dodavatele</w:t>
            </w:r>
          </w:p>
        </w:tc>
        <w:sdt>
          <w:sdtPr>
            <w:rPr>
              <w:rFonts w:eastAsia="Calibri" w:cs="Arial"/>
            </w:rPr>
            <w:id w:val="-1838842196"/>
            <w14:checkbox>
              <w14:checked w14:val="0"/>
              <w14:checkedState w14:val="2612" w14:font="MS Gothic"/>
              <w14:uncheckedState w14:val="2610" w14:font="MS Gothic"/>
            </w14:checkbox>
          </w:sdtPr>
          <w:sdtEndPr/>
          <w:sdtContent>
            <w:tc>
              <w:tcPr>
                <w:tcW w:w="392" w:type="pct"/>
              </w:tcPr>
              <w:p w:rsidRPr="003F7B0D" w:rsidR="00AF4DD9" w:rsidP="00C37272" w:rsidRDefault="00AF4DD9" w14:paraId="1C31A3B0" w14:textId="77777777">
                <w:pPr>
                  <w:spacing w:before="40" w:after="40"/>
                  <w:jc w:val="left"/>
                  <w:rPr>
                    <w:rFonts w:eastAsia="Calibri" w:cs="Arial"/>
                  </w:rPr>
                </w:pPr>
                <w:r w:rsidRPr="003F7B0D">
                  <w:rPr>
                    <w:rFonts w:ascii="Segoe UI Symbol" w:hAnsi="Segoe UI Symbol" w:eastAsia="MS Gothic" w:cs="Segoe UI Symbol"/>
                  </w:rPr>
                  <w:t>☐</w:t>
                </w:r>
              </w:p>
            </w:tc>
          </w:sdtContent>
        </w:sdt>
      </w:tr>
      <w:tr w:rsidRPr="00BF5681" w:rsidR="00AF4DD9" w:rsidTr="55E026C1" w14:paraId="585F9575" w14:textId="77777777">
        <w:tblPrEx>
          <w:tblLook w:val="04A0" w:firstRow="1" w:lastRow="0" w:firstColumn="1" w:lastColumn="0" w:noHBand="0" w:noVBand="1"/>
        </w:tblPrEx>
        <w:tc>
          <w:tcPr>
            <w:tcW w:w="2782" w:type="pct"/>
            <w:tcMar/>
          </w:tcPr>
          <w:p w:rsidRPr="003F7B0D" w:rsidR="00AF4DD9" w:rsidP="55E026C1" w:rsidRDefault="00AF4DD9" w14:paraId="2C8B8DEF" w14:textId="77777777" w14:noSpellErr="1">
            <w:pPr>
              <w:spacing w:before="40" w:after="40"/>
              <w:jc w:val="left"/>
              <w:rPr>
                <w:rFonts w:ascii="Arial,Calibri" w:hAnsi="Arial,Calibri" w:eastAsia="Arial,Calibri" w:cs="Arial,Calibri"/>
                <w:rPrChange w:author="SLAVÍK Lukáš, Ing." w:date="2021-11-04T10:37:07.9780143" w:id="1840240607">
                  <w:rPr>
                    <w:rFonts w:eastAsia="Calibri" w:cs="Arial"/>
                  </w:rPr>
                </w:rPrChange>
              </w:rPr>
              <w:pPrChange w:author="SLAVÍK Lukáš, Ing." w:date="2021-11-04T10:37:07.9780143" w:id="372012501">
                <w:pPr>
                  <w:jc w:val="left"/>
                </w:pPr>
              </w:pPrChange>
            </w:pPr>
            <w:r w:rsidRPr="55E026C1">
              <w:rPr>
                <w:rFonts w:ascii="Arial,Calibri" w:hAnsi="Arial,Calibri" w:eastAsia="Arial,Calibri" w:cs="Arial,Calibri"/>
                <w:rPrChange w:author="SLAVÍK Lukáš, Ing." w:date="2021-11-04T10:37:07.9780143" w:id="1185735931">
                  <w:rPr>
                    <w:rFonts w:eastAsia="Calibri" w:cs="Arial"/>
                  </w:rPr>
                </w:rPrChange>
              </w:rPr>
              <w:t>Konec podpory produktu</w:t>
            </w:r>
            <w:bookmarkStart w:name="_Hlk54884215" w:id="83"/>
            <w:r w:rsidRPr="55E026C1">
              <w:rPr>
                <w:rFonts w:ascii="Arial,Calibri" w:hAnsi="Arial,Calibri" w:eastAsia="Arial,Calibri" w:cs="Arial,Calibri"/>
                <w:rPrChange w:author="SLAVÍK Lukáš, Ing." w:date="2021-11-04T10:37:07.9780143" w:id="1680846332">
                  <w:rPr>
                    <w:rFonts w:eastAsia="Calibri" w:cs="Arial"/>
                  </w:rPr>
                </w:rPrChange>
              </w:rPr>
              <w:t>, vynucené modernizace nižších vrstev</w:t>
            </w:r>
            <w:bookmarkEnd w:id="83"/>
          </w:p>
        </w:tc>
        <w:sdt>
          <w:sdtPr>
            <w:rPr>
              <w:rFonts w:eastAsia="Calibri" w:cs="Arial"/>
            </w:rPr>
            <w:id w:val="394939931"/>
            <w14:checkbox>
              <w14:checked w14:val="0"/>
              <w14:checkedState w14:val="2612" w14:font="MS Gothic"/>
              <w14:uncheckedState w14:val="2610" w14:font="MS Gothic"/>
            </w14:checkbox>
          </w:sdtPr>
          <w:sdtEndPr/>
          <w:sdtContent>
            <w:tc>
              <w:tcPr>
                <w:tcW w:w="261" w:type="pct"/>
              </w:tcPr>
              <w:p w:rsidRPr="003F7B0D" w:rsidR="00AF4DD9" w:rsidP="00C37272" w:rsidRDefault="00AF4DD9" w14:paraId="00D0CA91" w14:textId="77777777">
                <w:pPr>
                  <w:spacing w:before="40" w:after="40"/>
                  <w:jc w:val="left"/>
                  <w:rPr>
                    <w:rFonts w:eastAsia="Calibri" w:cs="Arial"/>
                  </w:rPr>
                </w:pPr>
                <w:r w:rsidRPr="003F7B0D">
                  <w:rPr>
                    <w:rFonts w:ascii="Segoe UI Symbol" w:hAnsi="Segoe UI Symbol" w:eastAsia="MS Gothic" w:cs="Segoe UI Symbol"/>
                  </w:rPr>
                  <w:t>☐</w:t>
                </w:r>
              </w:p>
            </w:tc>
          </w:sdtContent>
        </w:sdt>
        <w:tc>
          <w:tcPr>
            <w:tcW w:w="1565" w:type="pct"/>
            <w:tcMar/>
          </w:tcPr>
          <w:p w:rsidRPr="003F7B0D" w:rsidR="00AF4DD9" w:rsidP="55E026C1" w:rsidRDefault="00AF4DD9" w14:paraId="64F7CDC0" w14:textId="77777777" w14:noSpellErr="1">
            <w:pPr>
              <w:spacing w:before="40" w:after="40"/>
              <w:jc w:val="left"/>
              <w:rPr>
                <w:rFonts w:ascii="Arial,Calibri" w:hAnsi="Arial,Calibri" w:eastAsia="Arial,Calibri" w:cs="Arial,Calibri"/>
                <w:rPrChange w:author="SLAVÍK Lukáš, Ing." w:date="2021-11-04T10:37:07.9780143" w:id="490437162">
                  <w:rPr>
                    <w:rFonts w:eastAsia="Calibri" w:cs="Arial"/>
                  </w:rPr>
                </w:rPrChange>
              </w:rPr>
              <w:pPrChange w:author="SLAVÍK Lukáš, Ing." w:date="2021-11-04T10:37:07.9780143" w:id="1862480103">
                <w:pPr>
                  <w:jc w:val="left"/>
                </w:pPr>
              </w:pPrChange>
            </w:pPr>
            <w:r w:rsidRPr="55E026C1">
              <w:rPr>
                <w:rFonts w:ascii="Arial,Calibri" w:hAnsi="Arial,Calibri" w:eastAsia="Arial,Calibri" w:cs="Arial,Calibri"/>
                <w:rPrChange w:author="SLAVÍK Lukáš, Ing." w:date="2021-11-04T10:37:07.9780143" w:id="1667093960">
                  <w:rPr>
                    <w:rFonts w:eastAsia="Calibri" w:cs="Arial"/>
                  </w:rPr>
                </w:rPrChange>
              </w:rPr>
              <w:t>Jiné (vysvětlete v tabulce 8)</w:t>
            </w:r>
          </w:p>
        </w:tc>
        <w:sdt>
          <w:sdtPr>
            <w:rPr>
              <w:rFonts w:eastAsia="Calibri" w:cs="Arial"/>
            </w:rPr>
            <w:id w:val="-984630"/>
            <w14:checkbox>
              <w14:checked w14:val="0"/>
              <w14:checkedState w14:val="2612" w14:font="MS Gothic"/>
              <w14:uncheckedState w14:val="2610" w14:font="MS Gothic"/>
            </w14:checkbox>
          </w:sdtPr>
          <w:sdtEndPr/>
          <w:sdtContent>
            <w:tc>
              <w:tcPr>
                <w:tcW w:w="392" w:type="pct"/>
              </w:tcPr>
              <w:p w:rsidRPr="003F7B0D" w:rsidR="00AF4DD9" w:rsidP="00C37272" w:rsidRDefault="00AF4DD9" w14:paraId="119D3DFC" w14:textId="77777777">
                <w:pPr>
                  <w:spacing w:before="40" w:after="40"/>
                  <w:jc w:val="left"/>
                  <w:rPr>
                    <w:rFonts w:eastAsia="Calibri" w:cs="Arial"/>
                  </w:rPr>
                </w:pPr>
                <w:r w:rsidRPr="003F7B0D">
                  <w:rPr>
                    <w:rFonts w:ascii="Segoe UI Symbol" w:hAnsi="Segoe UI Symbol" w:eastAsia="MS Gothic" w:cs="Segoe UI Symbol"/>
                  </w:rPr>
                  <w:t>☐</w:t>
                </w:r>
              </w:p>
            </w:tc>
          </w:sdtContent>
        </w:sdt>
      </w:tr>
      <w:tr w:rsidRPr="00BF5681" w:rsidR="00AF4DD9" w:rsidTr="55E026C1" w14:paraId="5128A8C0" w14:textId="77777777">
        <w:tblPrEx>
          <w:tblLook w:val="04A0" w:firstRow="1" w:lastRow="0" w:firstColumn="1" w:lastColumn="0" w:noHBand="0" w:noVBand="1"/>
        </w:tblPrEx>
        <w:tc>
          <w:tcPr>
            <w:tcW w:w="2782" w:type="pct"/>
            <w:tcMar/>
          </w:tcPr>
          <w:p w:rsidRPr="003F7B0D" w:rsidR="00AF4DD9" w:rsidP="55E026C1" w:rsidRDefault="00AF4DD9" w14:paraId="65F58A16" w14:textId="77777777" w14:noSpellErr="1">
            <w:pPr>
              <w:spacing w:before="40" w:after="40"/>
              <w:jc w:val="left"/>
              <w:rPr>
                <w:rFonts w:ascii="Arial,Calibri" w:hAnsi="Arial,Calibri" w:eastAsia="Arial,Calibri" w:cs="Arial,Calibri"/>
                <w:rPrChange w:author="SLAVÍK Lukáš, Ing." w:date="2021-11-04T10:37:07.9780143" w:id="185067642">
                  <w:rPr>
                    <w:rFonts w:eastAsia="Calibri" w:cs="Arial"/>
                  </w:rPr>
                </w:rPrChange>
              </w:rPr>
              <w:pPrChange w:author="SLAVÍK Lukáš, Ing." w:date="2021-11-04T10:37:07.9780143" w:id="916502312">
                <w:pPr>
                  <w:jc w:val="left"/>
                </w:pPr>
              </w:pPrChange>
            </w:pPr>
            <w:r w:rsidRPr="55E026C1">
              <w:rPr>
                <w:rFonts w:ascii="Arial,Calibri" w:hAnsi="Arial,Calibri" w:eastAsia="Arial,Calibri" w:cs="Arial,Calibri"/>
                <w:rPrChange w:author="SLAVÍK Lukáš, Ing." w:date="2021-11-04T10:37:07.9780143" w:id="1937472210">
                  <w:rPr>
                    <w:rFonts w:eastAsia="Calibri" w:cs="Arial"/>
                  </w:rPr>
                </w:rPrChange>
              </w:rPr>
              <w:t>Hospodárnost</w:t>
            </w:r>
          </w:p>
        </w:tc>
        <w:sdt>
          <w:sdtPr>
            <w:rPr>
              <w:rFonts w:eastAsia="Calibri" w:cs="Arial"/>
            </w:rPr>
            <w:id w:val="732347396"/>
            <w14:checkbox>
              <w14:checked w14:val="0"/>
              <w14:checkedState w14:val="2612" w14:font="MS Gothic"/>
              <w14:uncheckedState w14:val="2610" w14:font="MS Gothic"/>
            </w14:checkbox>
          </w:sdtPr>
          <w:sdtEndPr/>
          <w:sdtContent>
            <w:tc>
              <w:tcPr>
                <w:tcW w:w="261" w:type="pct"/>
              </w:tcPr>
              <w:p w:rsidR="00AF4DD9" w:rsidP="00C37272" w:rsidRDefault="00AF4DD9" w14:paraId="17BF4D01" w14:textId="77777777">
                <w:pPr>
                  <w:spacing w:before="40" w:after="40"/>
                  <w:jc w:val="left"/>
                  <w:rPr>
                    <w:rFonts w:eastAsia="Calibri" w:cs="Arial"/>
                  </w:rPr>
                </w:pPr>
                <w:r w:rsidRPr="003F7B0D">
                  <w:rPr>
                    <w:rFonts w:ascii="Segoe UI Symbol" w:hAnsi="Segoe UI Symbol" w:eastAsia="MS Gothic" w:cs="Segoe UI Symbol"/>
                  </w:rPr>
                  <w:t>☐</w:t>
                </w:r>
              </w:p>
            </w:tc>
          </w:sdtContent>
        </w:sdt>
        <w:tc>
          <w:tcPr>
            <w:tcW w:w="1565" w:type="pct"/>
            <w:tcMar/>
          </w:tcPr>
          <w:p w:rsidRPr="003F7B0D" w:rsidR="00AF4DD9" w:rsidP="00C37272" w:rsidRDefault="00AF4DD9" w14:paraId="20F9DF21" w14:textId="77777777">
            <w:pPr>
              <w:spacing w:before="40" w:after="40"/>
              <w:jc w:val="left"/>
              <w:rPr>
                <w:rFonts w:eastAsia="Calibri" w:cs="Arial"/>
              </w:rPr>
            </w:pPr>
          </w:p>
        </w:tc>
        <w:tc>
          <w:tcPr>
            <w:tcW w:w="392" w:type="pct"/>
            <w:tcMar/>
          </w:tcPr>
          <w:p w:rsidR="00AF4DD9" w:rsidP="00C37272" w:rsidRDefault="00AF4DD9" w14:paraId="2CF1BE92" w14:textId="77777777">
            <w:pPr>
              <w:spacing w:before="40" w:after="40"/>
              <w:jc w:val="left"/>
              <w:rPr>
                <w:rFonts w:eastAsia="Calibri" w:cs="Arial"/>
              </w:rPr>
            </w:pPr>
          </w:p>
        </w:tc>
      </w:tr>
      <w:tr w:rsidRPr="00BF5681" w:rsidR="00AF4DD9" w:rsidTr="55E026C1" w14:paraId="3D87E9BE" w14:textId="77777777">
        <w:tblPrEx>
          <w:tblLook w:val="04A0" w:firstRow="1" w:lastRow="0" w:firstColumn="1" w:lastColumn="0" w:noHBand="0" w:noVBand="1"/>
        </w:tblPrEx>
        <w:tc>
          <w:tcPr>
            <w:tcW w:w="5000" w:type="pct"/>
            <w:gridSpan w:val="4"/>
            <w:shd w:val="clear" w:color="auto" w:fill="D9D9D9" w:themeFill="background1" w:themeFillShade="D9"/>
            <w:tcMar/>
            <w:tcPrChange w:author="SLAVÍK Lukáš, Ing." w:date="2021-11-04T10:37:07.9780143" w:id="263488637">
              <w:tcPr>
                <w:tcW w:w="5000" w:type="pct"/>
                <w:gridSpan w:val="4"/>
                <w:shd w:val="clear" w:color="auto" w:fill="D9D9D9" w:themeFill="background1" w:themeFillShade="D9"/>
              </w:tcPr>
            </w:tcPrChange>
          </w:tcPr>
          <w:p w:rsidRPr="003F7B0D" w:rsidR="00AF4DD9" w:rsidP="55E026C1" w:rsidRDefault="00AF4DD9" w14:paraId="1FDEB30E" w14:textId="19D0CD86">
            <w:pPr>
              <w:keepNext/>
              <w:spacing w:before="40" w:after="40"/>
              <w:jc w:val="left"/>
              <w:rPr>
                <w:rFonts w:ascii="Arial,Calibri" w:hAnsi="Arial,Calibri" w:eastAsia="Arial,Calibri" w:cs="Arial,Calibri"/>
                <w:rPrChange w:author="SLAVÍK Lukáš, Ing." w:date="2021-11-04T10:37:07.9780143" w:id="1183769531">
                  <w:rPr>
                    <w:rFonts w:eastAsia="Calibri" w:cs="Arial"/>
                  </w:rPr>
                </w:rPrChange>
              </w:rPr>
              <w:pPrChange w:author="SLAVÍK Lukáš, Ing." w:date="2021-11-04T10:37:07.9780143" w:id="2105723250">
                <w:pPr>
                  <w:keepNext/>
                  <w:jc w:val="left"/>
                </w:pPr>
              </w:pPrChange>
            </w:pPr>
            <w:r w:rsidRPr="55E026C1">
              <w:rPr>
                <w:rFonts w:ascii="Arial,Calibri" w:hAnsi="Arial,Calibri" w:eastAsia="Arial,Calibri" w:cs="Arial,Calibri"/>
                <w:b w:val="1"/>
                <w:bCs w:val="1"/>
                <w:rPrChange w:author="SLAVÍK Lukáš, Ing." w:date="2021-11-04T10:37:07.9780143" w:id="932508209">
                  <w:rPr>
                    <w:rFonts w:eastAsia="Calibri" w:cs="Arial"/>
                    <w:b/>
                  </w:rPr>
                </w:rPrChange>
              </w:rPr>
              <w:t xml:space="preserve">Přehled </w:t>
            </w:r>
            <w:r w:rsidRPr="55E026C1">
              <w:rPr>
                <w:rFonts w:ascii="Arial,Calibri" w:hAnsi="Arial,Calibri" w:eastAsia="Arial,Calibri" w:cs="Arial,Calibri"/>
                <w:b w:val="1"/>
                <w:bCs w:val="1"/>
                <w:rPrChange w:author="SLAVÍK Lukáš, Ing." w:date="2021-11-04T10:37:07.9780143" w:id="2023554663">
                  <w:rPr>
                    <w:rFonts w:eastAsia="Calibri" w:cs="Arial"/>
                    <w:b/>
                  </w:rPr>
                </w:rPrChange>
              </w:rPr>
              <w:t>zvažovaných</w:t>
            </w:r>
            <w:r w:rsidRPr="55E026C1">
              <w:rPr>
                <w:rFonts w:ascii="Arial,Calibri" w:hAnsi="Arial,Calibri" w:eastAsia="Arial,Calibri" w:cs="Arial,Calibri"/>
                <w:b w:val="1"/>
                <w:bCs w:val="1"/>
                <w:rPrChange w:author="SLAVÍK Lukáš, Ing." w:date="2021-11-04T10:37:07.9780143" w:id="1292438822">
                  <w:rPr>
                    <w:rFonts w:eastAsia="Calibri" w:cs="Arial"/>
                    <w:b/>
                  </w:rPr>
                </w:rPrChange>
              </w:rPr>
              <w:t xml:space="preserve"> alternativ řešení rozdílných od „Popis</w:t>
            </w:r>
            <w:r w:rsidRPr="55E026C1" w:rsidR="00D0152A">
              <w:rPr>
                <w:rFonts w:ascii="Arial,Calibri" w:hAnsi="Arial,Calibri" w:eastAsia="Arial,Calibri" w:cs="Arial,Calibri"/>
                <w:b w:val="1"/>
                <w:bCs w:val="1"/>
                <w:rPrChange w:author="SLAVÍK Lukáš, Ing." w:date="2021-11-04T10:37:07.9780143" w:id="1601856092">
                  <w:rPr>
                    <w:rFonts w:eastAsia="Calibri" w:cs="Arial"/>
                    <w:b/>
                  </w:rPr>
                </w:rPrChange>
              </w:rPr>
              <w:t>u</w:t>
            </w:r>
            <w:r w:rsidRPr="55E026C1">
              <w:rPr>
                <w:rFonts w:ascii="Arial,Calibri" w:hAnsi="Arial,Calibri" w:eastAsia="Arial,Calibri" w:cs="Arial,Calibri"/>
                <w:b w:val="1"/>
                <w:bCs w:val="1"/>
                <w:rPrChange w:author="SLAVÍK Lukáš, Ing." w:date="2021-11-04T10:37:07.9780143" w:id="1884379741">
                  <w:rPr>
                    <w:rFonts w:eastAsia="Calibri" w:cs="Arial"/>
                    <w:b/>
                  </w:rPr>
                </w:rPrChange>
              </w:rPr>
              <w:t xml:space="preserve"> </w:t>
            </w:r>
            <w:r w:rsidRPr="55E026C1">
              <w:rPr>
                <w:rFonts w:ascii="Arial,Calibri" w:hAnsi="Arial,Calibri" w:eastAsia="Arial,Calibri" w:cs="Arial,Calibri"/>
                <w:b w:val="1"/>
                <w:bCs w:val="1"/>
                <w:rPrChange w:author="SLAVÍK Lukáš, Ing." w:date="2021-11-04T10:37:07.9780143" w:id="1105779759">
                  <w:rPr>
                    <w:rFonts w:eastAsia="Calibri" w:cs="Arial"/>
                    <w:b/>
                  </w:rPr>
                </w:rPrChange>
              </w:rPr>
              <w:t>projektu“</w:t>
            </w:r>
            <w:r w:rsidRPr="55E026C1">
              <w:rPr>
                <w:rFonts w:ascii="Arial,Calibri" w:hAnsi="Arial,Calibri" w:eastAsia="Arial,Calibri" w:cs="Arial,Calibri"/>
                <w:b w:val="1"/>
                <w:bCs w:val="1"/>
                <w:rPrChange w:author="SLAVÍK Lukáš, Ing." w:date="2021-11-04T10:37:07.9780143" w:id="367076516">
                  <w:rPr>
                    <w:rFonts w:eastAsia="Calibri" w:cs="Arial"/>
                    <w:b/>
                  </w:rPr>
                </w:rPrChange>
              </w:rPr>
              <w:t xml:space="preserve"> </w:t>
            </w:r>
            <w:r w:rsidRPr="55E026C1">
              <w:rPr>
                <w:rFonts w:ascii="Arial,Calibri" w:hAnsi="Arial,Calibri" w:eastAsia="Arial,Calibri" w:cs="Arial,Calibri"/>
                <w:rPrChange w:author="SLAVÍK Lukáš, Ing." w:date="2021-11-04T10:37:07.9780143" w:id="787270393">
                  <w:rPr>
                    <w:rFonts w:eastAsia="Calibri" w:cs="Arial"/>
                  </w:rPr>
                </w:rPrChange>
              </w:rPr>
              <w:t xml:space="preserve">(tzv. To-</w:t>
            </w:r>
            <w:proofErr w:type="spellStart"/>
            <w:r w:rsidRPr="55E026C1">
              <w:rPr>
                <w:rFonts w:ascii="Arial,Calibri" w:hAnsi="Arial,Calibri" w:eastAsia="Arial,Calibri" w:cs="Arial,Calibri"/>
                <w:rPrChange w:author="SLAVÍK Lukáš, Ing." w:date="2021-11-04T10:37:07.9780143" w:id="536040947">
                  <w:rPr>
                    <w:rFonts w:eastAsia="Calibri" w:cs="Arial"/>
                  </w:rPr>
                </w:rPrChange>
              </w:rPr>
              <w:t xml:space="preserve">Be</w:t>
            </w:r>
            <w:proofErr w:type="spellEnd"/>
            <w:r w:rsidRPr="55E026C1">
              <w:rPr>
                <w:rFonts w:ascii="Arial,Calibri" w:hAnsi="Arial,Calibri" w:eastAsia="Arial,Calibri" w:cs="Arial,Calibri"/>
                <w:rPrChange w:author="SLAVÍK Lukáš, Ing." w:date="2021-11-04T10:37:07.9780143" w:id="863249982">
                  <w:rPr>
                    <w:rFonts w:eastAsia="Calibri" w:cs="Arial"/>
                  </w:rPr>
                </w:rPrChange>
              </w:rPr>
              <w:t xml:space="preserve">) </w:t>
            </w:r>
            <w:r w:rsidRPr="55E026C1">
              <w:rPr>
                <w:rFonts w:ascii="Arial,Calibri" w:hAnsi="Arial,Calibri" w:eastAsia="Arial,Calibri" w:cs="Arial,Calibri"/>
                <w:b w:val="1"/>
                <w:bCs w:val="1"/>
                <w:rPrChange w:author="SLAVÍK Lukáš, Ing." w:date="2021-11-04T10:37:07.9780143" w:id="477256196">
                  <w:rPr>
                    <w:rFonts w:eastAsia="Calibri" w:cs="Arial"/>
                    <w:b/>
                  </w:rPr>
                </w:rPrChange>
              </w:rPr>
              <w:t>specifikované</w:t>
            </w:r>
            <w:r w:rsidRPr="55E026C1">
              <w:rPr>
                <w:rFonts w:ascii="Arial,Calibri" w:hAnsi="Arial,Calibri" w:eastAsia="Arial,Calibri" w:cs="Arial,Calibri"/>
                <w:b w:val="1"/>
                <w:bCs w:val="1"/>
                <w:rPrChange w:author="SLAVÍK Lukáš, Ing." w:date="2021-11-04T10:37:07.9780143" w:id="855894041">
                  <w:rPr>
                    <w:rFonts w:eastAsia="Calibri" w:cs="Arial"/>
                    <w:b/>
                  </w:rPr>
                </w:rPrChange>
              </w:rPr>
              <w:t>ho</w:t>
            </w:r>
            <w:r w:rsidRPr="55E026C1">
              <w:rPr>
                <w:rFonts w:ascii="Arial,Calibri" w:hAnsi="Arial,Calibri" w:eastAsia="Arial,Calibri" w:cs="Arial,Calibri"/>
                <w:b w:val="1"/>
                <w:bCs w:val="1"/>
                <w:rPrChange w:author="SLAVÍK Lukáš, Ing." w:date="2021-11-04T10:37:07.9780143" w:id="448852313">
                  <w:rPr>
                    <w:rFonts w:eastAsia="Calibri" w:cs="Arial"/>
                    <w:b/>
                  </w:rPr>
                </w:rPrChange>
              </w:rPr>
              <w:t xml:space="preserve"> výše</w:t>
            </w:r>
            <w:r w:rsidRPr="55E026C1">
              <w:rPr>
                <w:rFonts w:ascii="Arial,Calibri" w:hAnsi="Arial,Calibri" w:eastAsia="Arial,Calibri" w:cs="Arial,Calibri"/>
                <w:b w:val="1"/>
                <w:bCs w:val="1"/>
                <w:lang w:val="en-US"/>
                <w:rPrChange w:author="SLAVÍK Lukáš, Ing." w:date="2021-11-04T10:37:07.9780143" w:id="1688436031">
                  <w:rPr>
                    <w:rFonts w:eastAsia="Calibri" w:cs="Arial"/>
                    <w:b/>
                    <w:lang w:val="en-US"/>
                  </w:rPr>
                </w:rPrChange>
              </w:rPr>
              <w:t>:</w:t>
            </w:r>
          </w:p>
        </w:tc>
      </w:tr>
      <w:tr w:rsidRPr="00BF5681" w:rsidR="00AF4DD9" w:rsidTr="55E026C1" w14:paraId="1709996F" w14:textId="77777777">
        <w:tblPrEx>
          <w:tblLook w:val="04A0" w:firstRow="1" w:lastRow="0" w:firstColumn="1" w:lastColumn="0" w:noHBand="0" w:noVBand="1"/>
        </w:tblPrEx>
        <w:tc>
          <w:tcPr>
            <w:tcW w:w="5000" w:type="pct"/>
            <w:gridSpan w:val="4"/>
            <w:shd w:val="clear" w:color="auto" w:fill="auto"/>
            <w:tcMar/>
            <w:tcPrChange w:author="SLAVÍK Lukáš, Ing." w:date="2021-11-04T10:37:07.9780143" w:id="357168840">
              <w:tcPr>
                <w:tcW w:w="5000" w:type="pct"/>
                <w:gridSpan w:val="4"/>
                <w:shd w:val="clear" w:color="auto" w:fill="auto"/>
              </w:tcPr>
            </w:tcPrChange>
          </w:tcPr>
          <w:p w:rsidR="00AF4DD9" w:rsidP="00C37272" w:rsidRDefault="00AF4DD9" w14:paraId="221EE6B5" w14:textId="53A64C8A">
            <w:pPr>
              <w:keepNext/>
              <w:spacing w:before="40" w:after="40"/>
              <w:jc w:val="left"/>
              <w:rPr>
                <w:rFonts w:eastAsia="Calibri" w:cs="Arial"/>
                <w:b/>
              </w:rPr>
            </w:pPr>
          </w:p>
          <w:p w:rsidR="00503D26" w:rsidP="00C37272" w:rsidRDefault="00503D26" w14:paraId="2DD33AD4" w14:textId="0EA563DC">
            <w:pPr>
              <w:keepNext/>
              <w:spacing w:before="40" w:after="40"/>
              <w:jc w:val="left"/>
              <w:rPr>
                <w:rFonts w:eastAsia="Calibri" w:cs="Arial"/>
                <w:b/>
              </w:rPr>
            </w:pPr>
          </w:p>
          <w:p w:rsidR="000F4BF0" w:rsidP="00C37272" w:rsidRDefault="000F4BF0" w14:paraId="79F4A64A" w14:textId="7A43C238">
            <w:pPr>
              <w:keepNext/>
              <w:spacing w:before="40" w:after="40"/>
              <w:jc w:val="left"/>
              <w:rPr>
                <w:rFonts w:eastAsia="Calibri" w:cs="Arial"/>
                <w:b/>
              </w:rPr>
            </w:pPr>
          </w:p>
          <w:p w:rsidR="000F4BF0" w:rsidP="00C37272" w:rsidRDefault="000F4BF0" w14:paraId="147ED1D0" w14:textId="50B6AE6B">
            <w:pPr>
              <w:keepNext/>
              <w:spacing w:before="40" w:after="40"/>
              <w:jc w:val="left"/>
              <w:rPr>
                <w:rFonts w:eastAsia="Calibri" w:cs="Arial"/>
                <w:b/>
              </w:rPr>
            </w:pPr>
          </w:p>
          <w:p w:rsidR="000F4BF0" w:rsidP="00C37272" w:rsidRDefault="000F4BF0" w14:paraId="0B4E0ED3" w14:textId="0B5B0470">
            <w:pPr>
              <w:keepNext/>
              <w:spacing w:before="40" w:after="40"/>
              <w:jc w:val="left"/>
              <w:rPr>
                <w:rFonts w:eastAsia="Calibri" w:cs="Arial"/>
                <w:b/>
              </w:rPr>
            </w:pPr>
          </w:p>
          <w:p w:rsidR="000F4BF0" w:rsidP="00C37272" w:rsidRDefault="000F4BF0" w14:paraId="695BE374" w14:textId="76E67032">
            <w:pPr>
              <w:keepNext/>
              <w:spacing w:before="40" w:after="40"/>
              <w:jc w:val="left"/>
              <w:rPr>
                <w:rFonts w:eastAsia="Calibri" w:cs="Arial"/>
                <w:b/>
              </w:rPr>
            </w:pPr>
          </w:p>
          <w:p w:rsidR="000F4BF0" w:rsidP="00C37272" w:rsidRDefault="000F4BF0" w14:paraId="68190F3D" w14:textId="1649BDAE">
            <w:pPr>
              <w:keepNext/>
              <w:spacing w:before="40" w:after="40"/>
              <w:jc w:val="left"/>
              <w:rPr>
                <w:rFonts w:eastAsia="Calibri" w:cs="Arial"/>
                <w:b/>
              </w:rPr>
            </w:pPr>
          </w:p>
          <w:p w:rsidR="000F4BF0" w:rsidP="00C37272" w:rsidRDefault="000F4BF0" w14:paraId="25FE8558" w14:textId="435BE5A1">
            <w:pPr>
              <w:keepNext/>
              <w:spacing w:before="40" w:after="40"/>
              <w:jc w:val="left"/>
              <w:rPr>
                <w:rFonts w:eastAsia="Calibri" w:cs="Arial"/>
                <w:b/>
              </w:rPr>
            </w:pPr>
          </w:p>
          <w:p w:rsidR="000F4BF0" w:rsidP="00C37272" w:rsidRDefault="000F4BF0" w14:paraId="378517FF" w14:textId="77777777">
            <w:pPr>
              <w:keepNext/>
              <w:spacing w:before="40" w:after="40"/>
              <w:jc w:val="left"/>
              <w:rPr>
                <w:rFonts w:eastAsia="Calibri" w:cs="Arial"/>
                <w:b/>
              </w:rPr>
            </w:pPr>
          </w:p>
          <w:p w:rsidRPr="003F7B0D" w:rsidR="00AF4DD9" w:rsidP="00C37272" w:rsidRDefault="00AF4DD9" w14:paraId="16856893" w14:textId="77777777">
            <w:pPr>
              <w:keepNext/>
              <w:spacing w:before="40" w:after="40"/>
              <w:jc w:val="left"/>
              <w:rPr>
                <w:rFonts w:eastAsia="Calibri" w:cs="Arial"/>
                <w:b/>
              </w:rPr>
            </w:pPr>
          </w:p>
        </w:tc>
      </w:tr>
    </w:tbl>
    <w:p w:rsidRPr="003F7B0D" w:rsidR="00AF4DD9" w:rsidP="00AF4DD9" w:rsidRDefault="00AF4DD9" w14:paraId="664FFC7B" w14:textId="77777777">
      <w:pPr>
        <w:rPr>
          <w:rFonts w:cs="Arial"/>
        </w:rPr>
      </w:pPr>
    </w:p>
    <w:tbl>
      <w:tblPr>
        <w:tblStyle w:val="TableGrid1"/>
        <w:tblW w:w="5000" w:type="pct"/>
        <w:tblLook w:val="04A0" w:firstRow="1" w:lastRow="0" w:firstColumn="1" w:lastColumn="0" w:noHBand="0" w:noVBand="1"/>
      </w:tblPr>
      <w:tblGrid>
        <w:gridCol w:w="1880"/>
        <w:gridCol w:w="1253"/>
        <w:gridCol w:w="1656"/>
        <w:gridCol w:w="3154"/>
        <w:gridCol w:w="3385"/>
      </w:tblGrid>
      <w:tr w:rsidRPr="00BF5681" w:rsidR="00AF4DD9" w:rsidTr="55E026C1" w14:paraId="03C9DF08" w14:textId="77777777">
        <w:trPr>
          <w:trHeight w:val="20"/>
          <w:tblHeader/>
        </w:trPr>
        <w:tc>
          <w:tcPr>
            <w:tcW w:w="5000" w:type="pct"/>
            <w:gridSpan w:val="5"/>
            <w:shd w:val="clear" w:color="auto" w:fill="DAEEF3" w:themeFill="accent5" w:themeFillTint="33"/>
            <w:tcMar/>
            <w:vAlign w:val="center"/>
            <w:tcPrChange w:author="SLAVÍK Lukáš, Ing." w:date="2021-11-04T10:37:07.9780143" w:id="130767116">
              <w:tcPr>
                <w:tcW w:w="5000" w:type="pct"/>
                <w:gridSpan w:val="5"/>
                <w:shd w:val="clear" w:color="auto" w:fill="DAEEF3" w:themeFill="accent5" w:themeFillTint="33"/>
              </w:tcPr>
            </w:tcPrChange>
          </w:tcPr>
          <w:p w:rsidRPr="000C4BEA" w:rsidR="00AF4DD9" w:rsidP="55E026C1" w:rsidRDefault="00AF4DD9" w14:paraId="2595EDA0" w14:textId="5B5960A7" w14:noSpellErr="1">
            <w:pPr>
              <w:spacing w:before="40" w:after="40"/>
              <w:rPr>
                <w:rFonts w:ascii="Arial" w:hAnsi="Arial" w:eastAsia="Arial" w:cs="Arial"/>
                <w:rPrChange w:author="SLAVÍK Lukáš, Ing." w:date="2021-11-04T10:37:07.9780143" w:id="1186746254">
                  <w:rPr>
                    <w:rFonts w:cs="Arial"/>
                  </w:rPr>
                </w:rPrChange>
              </w:rPr>
              <w:pPrChange w:author="SLAVÍK Lukáš, Ing." w:date="2021-11-04T10:37:07.9780143" w:id="146257657">
                <w:pPr/>
              </w:pPrChange>
            </w:pPr>
            <w:bookmarkStart w:name="_Toc509581651" w:id="84"/>
            <w:bookmarkStart w:name="_Toc513797120" w:id="85"/>
            <w:r w:rsidRPr="55E026C1">
              <w:rPr>
                <w:rFonts w:ascii="Arial" w:hAnsi="Arial" w:eastAsia="Arial" w:cs="Arial"/>
                <w:rPrChange w:author="SLAVÍK Lukáš, Ing." w:date="2021-11-04T10:37:07.9780143" w:id="523964495">
                  <w:rPr>
                    <w:rFonts w:cs="Arial"/>
                  </w:rPr>
                </w:rPrChange>
              </w:rPr>
              <w:t xml:space="preserve">Tabulka </w:t>
            </w:r>
            <w:r w:rsidRPr="55E026C1">
              <w:rPr>
                <w:rPrChange w:author="SLAVÍK Lukáš, Ing." w:date="2021-11-04T10:37:07.9780143" w:id="276850489">
                  <w:rPr>
                    <w:rFonts w:cs="Arial"/>
                  </w:rPr>
                </w:rPrChange>
              </w:rPr>
              <w:fldChar w:fldCharType="begin"/>
            </w:r>
            <w:r w:rsidRPr="000C4BEA">
              <w:rPr>
                <w:rFonts w:cs="Arial"/>
              </w:rPr>
              <w:instrText xml:space="preserve"> SEQ Tabulka \* ARABIC </w:instrText>
            </w:r>
            <w:r w:rsidRPr="000C4BEA">
              <w:rPr>
                <w:rFonts w:cs="Arial"/>
              </w:rPr>
              <w:fldChar w:fldCharType="separate"/>
            </w:r>
            <w:r w:rsidRPr="55E026C1" w:rsidR="00F45D72">
              <w:rPr>
                <w:rFonts w:ascii="Arial" w:hAnsi="Arial" w:eastAsia="Arial" w:cs="Arial"/>
                <w:noProof/>
                <w:rPrChange w:author="SLAVÍK Lukáš, Ing." w:date="2021-11-04T10:37:07.9780143" w:id="954802658">
                  <w:rPr>
                    <w:rFonts w:cs="Arial"/>
                    <w:noProof/>
                  </w:rPr>
                </w:rPrChange>
              </w:rPr>
              <w:t>5</w:t>
            </w:r>
            <w:r w:rsidRPr="55E026C1">
              <w:rPr>
                <w:rPrChange w:author="SLAVÍK Lukáš, Ing." w:date="2021-11-04T10:37:07.9780143" w:id="913558251">
                  <w:rPr>
                    <w:rFonts w:cs="Arial"/>
                    <w:noProof/>
                  </w:rPr>
                </w:rPrChange>
              </w:rPr>
              <w:fldChar w:fldCharType="end"/>
            </w:r>
            <w:r w:rsidRPr="55E026C1">
              <w:rPr>
                <w:rFonts w:ascii="Arial" w:hAnsi="Arial" w:eastAsia="Arial" w:cs="Arial"/>
                <w:rPrChange w:author="SLAVÍK Lukáš, Ing." w:date="2021-11-04T10:37:07.9780143" w:id="1929247887">
                  <w:rPr>
                    <w:rFonts w:cs="Arial"/>
                  </w:rPr>
                </w:rPrChange>
              </w:rPr>
              <w:t xml:space="preserve">: </w:t>
            </w:r>
            <w:r w:rsidRPr="55E026C1">
              <w:rPr>
                <w:rFonts w:ascii="Arial" w:hAnsi="Arial" w:eastAsia="Arial" w:cs="Arial"/>
                <w:b w:val="1"/>
                <w:bCs w:val="1"/>
                <w:rPrChange w:author="SLAVÍK Lukáš, Ing." w:date="2021-11-04T10:37:07.9780143" w:id="608485276">
                  <w:rPr>
                    <w:rFonts w:cs="Arial"/>
                    <w:b/>
                  </w:rPr>
                </w:rPrChange>
              </w:rPr>
              <w:t xml:space="preserve">Přehled výstupů </w:t>
            </w:r>
            <w:r w:rsidRPr="55E026C1">
              <w:rPr>
                <w:rFonts w:ascii="Arial" w:hAnsi="Arial" w:eastAsia="Arial" w:cs="Arial"/>
                <w:b w:val="1"/>
                <w:bCs w:val="1"/>
                <w:rPrChange w:author="SLAVÍK Lukáš, Ing." w:date="2021-11-04T10:37:07.9780143" w:id="1807926706">
                  <w:rPr>
                    <w:rFonts w:cs="Arial"/>
                    <w:b/>
                  </w:rPr>
                </w:rPrChange>
              </w:rPr>
              <w:t>projektu</w:t>
            </w:r>
          </w:p>
        </w:tc>
        <w:bookmarkEnd w:id="84"/>
        <w:bookmarkEnd w:id="85"/>
      </w:tr>
      <w:tr w:rsidRPr="00BF5681" w:rsidR="00AF4DD9" w:rsidTr="55E026C1" w14:paraId="015E0A58" w14:textId="77777777">
        <w:trPr>
          <w:tblHeader/>
        </w:trPr>
        <w:tc>
          <w:tcPr>
            <w:tcW w:w="830" w:type="pct"/>
            <w:shd w:val="clear" w:color="auto" w:fill="DAEEF3" w:themeFill="accent5" w:themeFillTint="33"/>
            <w:tcMar/>
          </w:tcPr>
          <w:p w:rsidRPr="003F7B0D" w:rsidR="00AF4DD9" w:rsidP="55E026C1" w:rsidRDefault="00AF4DD9" w14:paraId="727DE974" w14:textId="77777777" w14:noSpellErr="1">
            <w:pPr>
              <w:keepNext/>
              <w:spacing w:before="40" w:after="40"/>
              <w:jc w:val="left"/>
              <w:rPr>
                <w:rFonts w:ascii="Arial" w:hAnsi="Arial" w:eastAsia="Arial" w:cs="Arial"/>
                <w:b w:val="1"/>
                <w:bCs w:val="1"/>
                <w:rPrChange w:author="SLAVÍK Lukáš, Ing." w:date="2021-11-04T10:37:07.9780143" w:id="1716073132">
                  <w:rPr>
                    <w:rFonts w:cs="Arial"/>
                    <w:b/>
                  </w:rPr>
                </w:rPrChange>
              </w:rPr>
              <w:pPrChange w:author="SLAVÍK Lukáš, Ing." w:date="2021-11-04T10:37:07.9780143" w:id="1564293107">
                <w:pPr>
                  <w:keepNext/>
                  <w:jc w:val="left"/>
                </w:pPr>
              </w:pPrChange>
            </w:pPr>
            <w:r w:rsidRPr="55E026C1">
              <w:rPr>
                <w:rFonts w:ascii="Arial" w:hAnsi="Arial" w:eastAsia="Arial" w:cs="Arial"/>
                <w:b w:val="1"/>
                <w:bCs w:val="1"/>
                <w:rPrChange w:author="SLAVÍK Lukáš, Ing." w:date="2021-11-04T10:37:07.9780143" w:id="379115776">
                  <w:rPr>
                    <w:rFonts w:cs="Arial"/>
                    <w:b/>
                  </w:rPr>
                </w:rPrChange>
              </w:rPr>
              <w:t>Označení výstupu</w:t>
            </w:r>
          </w:p>
        </w:tc>
        <w:tc>
          <w:tcPr>
            <w:tcW w:w="553" w:type="pct"/>
            <w:shd w:val="clear" w:color="auto" w:fill="DAEEF3" w:themeFill="accent5" w:themeFillTint="33"/>
            <w:tcMar/>
          </w:tcPr>
          <w:p w:rsidRPr="003F7B0D" w:rsidR="00AF4DD9" w:rsidP="55E026C1" w:rsidRDefault="00AF4DD9" w14:paraId="63720624" w14:textId="77777777" w14:noSpellErr="1">
            <w:pPr>
              <w:keepNext/>
              <w:spacing w:before="40" w:after="40"/>
              <w:jc w:val="left"/>
              <w:rPr>
                <w:rFonts w:ascii="Arial" w:hAnsi="Arial" w:eastAsia="Arial" w:cs="Arial"/>
                <w:b w:val="1"/>
                <w:bCs w:val="1"/>
                <w:rPrChange w:author="SLAVÍK Lukáš, Ing." w:date="2021-11-04T10:37:07.9780143" w:id="1763412257">
                  <w:rPr>
                    <w:rFonts w:cs="Arial"/>
                    <w:b/>
                  </w:rPr>
                </w:rPrChange>
              </w:rPr>
              <w:pPrChange w:author="SLAVÍK Lukáš, Ing." w:date="2021-11-04T10:37:07.9780143" w:id="440570846">
                <w:pPr>
                  <w:keepNext/>
                  <w:jc w:val="left"/>
                </w:pPr>
              </w:pPrChange>
            </w:pPr>
            <w:r w:rsidRPr="55E026C1">
              <w:rPr>
                <w:rFonts w:ascii="Arial" w:hAnsi="Arial" w:eastAsia="Arial" w:cs="Arial"/>
                <w:b w:val="1"/>
                <w:bCs w:val="1"/>
                <w:rPrChange w:author="SLAVÍK Lukáš, Ing." w:date="2021-11-04T10:37:07.9780143" w:id="322226270">
                  <w:rPr>
                    <w:rFonts w:cs="Arial"/>
                    <w:b/>
                  </w:rPr>
                </w:rPrChange>
              </w:rPr>
              <w:t>Množství a jednotka</w:t>
            </w:r>
          </w:p>
        </w:tc>
        <w:tc>
          <w:tcPr>
            <w:tcW w:w="731" w:type="pct"/>
            <w:shd w:val="clear" w:color="auto" w:fill="DAEEF3" w:themeFill="accent5" w:themeFillTint="33"/>
            <w:tcMar/>
          </w:tcPr>
          <w:p w:rsidRPr="003F7B0D" w:rsidR="00AF4DD9" w:rsidP="55E026C1" w:rsidRDefault="00AF4DD9" w14:paraId="28628EC9" w14:textId="77777777">
            <w:pPr>
              <w:keepNext/>
              <w:spacing w:before="40" w:after="40"/>
              <w:jc w:val="left"/>
              <w:rPr>
                <w:rFonts w:ascii="Arial" w:hAnsi="Arial" w:eastAsia="Arial" w:cs="Arial"/>
                <w:b w:val="1"/>
                <w:bCs w:val="1"/>
                <w:rPrChange w:author="SLAVÍK Lukáš, Ing." w:date="2021-11-04T10:37:07.9780143" w:id="1874338234">
                  <w:rPr>
                    <w:rFonts w:cs="Arial"/>
                    <w:b/>
                  </w:rPr>
                </w:rPrChange>
              </w:rPr>
              <w:pPrChange w:author="SLAVÍK Lukáš, Ing." w:date="2021-11-04T10:37:07.9780143" w:id="963074656">
                <w:pPr>
                  <w:keepNext/>
                  <w:jc w:val="left"/>
                </w:pPr>
              </w:pPrChange>
            </w:pPr>
            <w:r w:rsidRPr="55E026C1">
              <w:rPr>
                <w:rFonts w:ascii="Arial" w:hAnsi="Arial" w:eastAsia="Arial" w:cs="Arial"/>
                <w:b w:val="1"/>
                <w:bCs w:val="1"/>
                <w:rPrChange w:author="SLAVÍK Lukáš, Ing." w:date="2021-11-04T10:37:07.9780143" w:id="1492742410">
                  <w:rPr>
                    <w:rFonts w:cs="Arial"/>
                    <w:b/>
                  </w:rPr>
                </w:rPrChange>
              </w:rPr>
              <w:t>Celková cena výstupu</w:t>
            </w:r>
            <w:r w:rsidRPr="55E026C1">
              <w:rPr>
                <w:rFonts w:ascii="Arial" w:hAnsi="Arial" w:eastAsia="Arial" w:cs="Arial"/>
                <w:rPrChange w:author="SLAVÍK Lukáš, Ing." w:date="2021-11-04T10:37:07.9780143" w:id="101462850">
                  <w:rPr>
                    <w:rFonts w:cs="Arial"/>
                  </w:rPr>
                </w:rPrChange>
              </w:rPr>
              <w:t xml:space="preserve"> </w:t>
            </w:r>
            <w:r w:rsidRPr="55E026C1">
              <w:rPr>
                <w:rFonts w:ascii="Arial" w:hAnsi="Arial" w:eastAsia="Arial" w:cs="Arial"/>
                <w:lang w:val="en-US"/>
                <w:rPrChange w:author="SLAVÍK Lukáš, Ing." w:date="2021-11-04T10:37:07.9780143" w:id="185088214">
                  <w:rPr>
                    <w:rFonts w:cs="Arial"/>
                    <w:lang w:val="en-US"/>
                  </w:rPr>
                </w:rPrChange>
              </w:rPr>
              <w:t>[</w:t>
            </w:r>
            <w:proofErr w:type="spellStart"/>
            <w:r w:rsidRPr="55E026C1">
              <w:rPr>
                <w:rFonts w:ascii="Arial" w:hAnsi="Arial" w:eastAsia="Arial" w:cs="Arial"/>
                <w:lang w:val="en-US"/>
                <w:rPrChange w:author="SLAVÍK Lukáš, Ing." w:date="2021-11-04T10:37:07.9780143" w:id="457646106">
                  <w:rPr>
                    <w:rFonts w:cs="Arial"/>
                    <w:lang w:val="en-US"/>
                  </w:rPr>
                </w:rPrChange>
              </w:rPr>
              <w:t>Kč</w:t>
            </w:r>
            <w:proofErr w:type="spellEnd"/>
            <w:r w:rsidRPr="55E026C1">
              <w:rPr>
                <w:rFonts w:ascii="Arial" w:hAnsi="Arial" w:eastAsia="Arial" w:cs="Arial"/>
                <w:lang w:val="en-US"/>
                <w:rPrChange w:author="SLAVÍK Lukáš, Ing." w:date="2021-11-04T10:37:07.9780143" w:id="1879027719">
                  <w:rPr>
                    <w:rFonts w:cs="Arial"/>
                    <w:lang w:val="en-US"/>
                  </w:rPr>
                </w:rPrChange>
              </w:rPr>
              <w:t>]</w:t>
            </w:r>
          </w:p>
        </w:tc>
        <w:tc>
          <w:tcPr>
            <w:tcW w:w="1392" w:type="pct"/>
            <w:shd w:val="clear" w:color="auto" w:fill="DAEEF3" w:themeFill="accent5" w:themeFillTint="33"/>
            <w:tcMar/>
          </w:tcPr>
          <w:p w:rsidRPr="003F7B0D" w:rsidR="00AF4DD9" w:rsidP="55E026C1" w:rsidRDefault="00AF4DD9" w14:paraId="680C8A96" w14:textId="77777777">
            <w:pPr>
              <w:keepNext/>
              <w:spacing w:before="40" w:after="40"/>
              <w:jc w:val="left"/>
              <w:rPr>
                <w:rFonts w:ascii="Arial" w:hAnsi="Arial" w:eastAsia="Arial" w:cs="Arial"/>
                <w:b w:val="1"/>
                <w:bCs w:val="1"/>
                <w:rPrChange w:author="SLAVÍK Lukáš, Ing." w:date="2021-11-04T10:37:07.9780143" w:id="708479735">
                  <w:rPr>
                    <w:rFonts w:cs="Arial"/>
                    <w:b/>
                  </w:rPr>
                </w:rPrChange>
              </w:rPr>
              <w:pPrChange w:author="SLAVÍK Lukáš, Ing." w:date="2021-11-04T10:37:07.9780143" w:id="824952291">
                <w:pPr>
                  <w:keepNext/>
                  <w:jc w:val="left"/>
                </w:pPr>
              </w:pPrChange>
            </w:pPr>
            <w:r w:rsidRPr="55E026C1">
              <w:rPr>
                <w:rFonts w:ascii="Arial" w:hAnsi="Arial" w:eastAsia="Arial" w:cs="Arial"/>
                <w:b w:val="1"/>
                <w:bCs w:val="1"/>
                <w:rPrChange w:author="SLAVÍK Lukáš, Ing." w:date="2021-11-04T10:37:07.9780143" w:id="448798283">
                  <w:rPr>
                    <w:rFonts w:cs="Arial"/>
                    <w:b/>
                  </w:rPr>
                </w:rPrChange>
              </w:rPr>
              <w:t xml:space="preserve">Plánovaná životnost výstupu </w:t>
            </w:r>
            <w:r w:rsidRPr="55E026C1">
              <w:rPr>
                <w:rFonts w:ascii="Arial" w:hAnsi="Arial" w:eastAsia="Arial" w:cs="Arial"/>
                <w:b w:val="1"/>
                <w:bCs w:val="1"/>
                <w:lang w:val="en-US"/>
                <w:rPrChange w:author="SLAVÍK Lukáš, Ing." w:date="2021-11-04T10:37:07.9780143" w:id="1592995710">
                  <w:rPr>
                    <w:rFonts w:cs="Arial"/>
                    <w:b/>
                    <w:lang w:val="en-US"/>
                  </w:rPr>
                </w:rPrChange>
              </w:rPr>
              <w:t>[</w:t>
            </w:r>
            <w:proofErr w:type="spellStart"/>
            <w:r w:rsidRPr="55E026C1">
              <w:rPr>
                <w:rFonts w:ascii="Arial" w:hAnsi="Arial" w:eastAsia="Arial" w:cs="Arial"/>
                <w:b w:val="1"/>
                <w:bCs w:val="1"/>
                <w:lang w:val="en-US"/>
                <w:rPrChange w:author="SLAVÍK Lukáš, Ing." w:date="2021-11-04T10:37:07.9780143" w:id="1386057587">
                  <w:rPr>
                    <w:rFonts w:cs="Arial"/>
                    <w:b/>
                    <w:lang w:val="en-US"/>
                  </w:rPr>
                </w:rPrChange>
              </w:rPr>
              <w:t>rok</w:t>
            </w:r>
            <w:proofErr w:type="spellEnd"/>
            <w:r w:rsidRPr="55E026C1">
              <w:rPr>
                <w:rFonts w:ascii="Arial" w:hAnsi="Arial" w:eastAsia="Arial" w:cs="Arial"/>
                <w:b w:val="1"/>
                <w:bCs w:val="1"/>
                <w:lang w:val="en-US"/>
                <w:rPrChange w:author="SLAVÍK Lukáš, Ing." w:date="2021-11-04T10:37:07.9780143" w:id="1321752827">
                  <w:rPr>
                    <w:rFonts w:cs="Arial"/>
                    <w:b/>
                    <w:lang w:val="en-US"/>
                  </w:rPr>
                </w:rPrChange>
              </w:rPr>
              <w:t>]</w:t>
            </w:r>
          </w:p>
        </w:tc>
        <w:tc>
          <w:tcPr>
            <w:tcW w:w="1494" w:type="pct"/>
            <w:shd w:val="clear" w:color="auto" w:fill="DAEEF3" w:themeFill="accent5" w:themeFillTint="33"/>
            <w:tcMar/>
          </w:tcPr>
          <w:p w:rsidR="00AF4DD9" w:rsidP="55E026C1" w:rsidRDefault="00AF4DD9" w14:paraId="442D86F7" w14:textId="77777777" w14:noSpellErr="1">
            <w:pPr>
              <w:keepNext/>
              <w:spacing w:before="40" w:after="40"/>
              <w:jc w:val="left"/>
              <w:rPr>
                <w:rFonts w:ascii="Arial" w:hAnsi="Arial" w:eastAsia="Arial" w:cs="Arial"/>
                <w:b w:val="1"/>
                <w:bCs w:val="1"/>
                <w:rPrChange w:author="SLAVÍK Lukáš, Ing." w:date="2021-11-04T10:37:07.9780143" w:id="831060117">
                  <w:rPr>
                    <w:rFonts w:cs="Arial"/>
                    <w:b/>
                  </w:rPr>
                </w:rPrChange>
              </w:rPr>
              <w:pPrChange w:author="SLAVÍK Lukáš, Ing." w:date="2021-11-04T10:37:07.9780143" w:id="483324429">
                <w:pPr>
                  <w:keepNext/>
                  <w:jc w:val="left"/>
                </w:pPr>
              </w:pPrChange>
            </w:pPr>
            <w:r w:rsidRPr="55E026C1">
              <w:rPr>
                <w:rFonts w:ascii="Arial" w:hAnsi="Arial" w:eastAsia="Arial" w:cs="Arial"/>
                <w:b w:val="1"/>
                <w:bCs w:val="1"/>
                <w:rPrChange w:author="SLAVÍK Lukáš, Ing." w:date="2021-11-04T10:37:07.9780143" w:id="1391388294">
                  <w:rPr>
                    <w:rFonts w:cs="Arial"/>
                    <w:b/>
                  </w:rPr>
                </w:rPrChange>
              </w:rPr>
              <w:t>Vysvětlení výstupu</w:t>
            </w:r>
          </w:p>
          <w:p w:rsidRPr="00C65E65" w:rsidR="00AF4DD9" w:rsidP="00C37272" w:rsidRDefault="00AF4DD9" w14:paraId="219F8FD8" w14:textId="77777777">
            <w:pPr>
              <w:keepNext/>
              <w:spacing w:before="40" w:after="40"/>
              <w:jc w:val="left"/>
              <w:rPr>
                <w:rFonts w:cs="Arial"/>
                <w:b/>
              </w:rPr>
            </w:pPr>
          </w:p>
        </w:tc>
      </w:tr>
      <w:tr w:rsidRPr="00BF5681" w:rsidR="00AF4DD9" w:rsidTr="55E026C1" w14:paraId="3CB5112E" w14:textId="77777777">
        <w:tc>
          <w:tcPr>
            <w:tcW w:w="830" w:type="pct"/>
            <w:tcMar/>
          </w:tcPr>
          <w:p w:rsidRPr="003F7B0D" w:rsidR="00AF4DD9" w:rsidP="00C37272" w:rsidRDefault="00AF4DD9" w14:paraId="0FBF8047" w14:textId="77777777">
            <w:pPr>
              <w:spacing w:before="40" w:after="40"/>
              <w:jc w:val="left"/>
              <w:rPr>
                <w:rFonts w:cs="Arial"/>
              </w:rPr>
            </w:pPr>
          </w:p>
        </w:tc>
        <w:tc>
          <w:tcPr>
            <w:tcW w:w="553" w:type="pct"/>
            <w:tcMar/>
          </w:tcPr>
          <w:p w:rsidRPr="003F7B0D" w:rsidR="00AF4DD9" w:rsidP="00C37272" w:rsidRDefault="00AF4DD9" w14:paraId="40A8E103" w14:textId="77777777">
            <w:pPr>
              <w:spacing w:before="40" w:after="40"/>
              <w:jc w:val="left"/>
              <w:rPr>
                <w:rFonts w:cs="Arial"/>
              </w:rPr>
            </w:pPr>
          </w:p>
        </w:tc>
        <w:tc>
          <w:tcPr>
            <w:tcW w:w="731" w:type="pct"/>
            <w:tcMar/>
          </w:tcPr>
          <w:p w:rsidRPr="003F7B0D" w:rsidR="00AF4DD9" w:rsidP="00C37272" w:rsidRDefault="00AF4DD9" w14:paraId="29CCFE6E" w14:textId="77777777">
            <w:pPr>
              <w:spacing w:before="40" w:after="40"/>
              <w:jc w:val="left"/>
              <w:rPr>
                <w:rFonts w:cs="Arial"/>
              </w:rPr>
            </w:pPr>
          </w:p>
        </w:tc>
        <w:tc>
          <w:tcPr>
            <w:tcW w:w="1392" w:type="pct"/>
            <w:tcMar/>
          </w:tcPr>
          <w:p w:rsidRPr="003F7B0D" w:rsidR="00AF4DD9" w:rsidP="00C37272" w:rsidRDefault="00AF4DD9" w14:paraId="384984F3" w14:textId="77777777">
            <w:pPr>
              <w:spacing w:before="40" w:after="40"/>
              <w:jc w:val="left"/>
              <w:rPr>
                <w:rFonts w:cs="Arial"/>
              </w:rPr>
            </w:pPr>
          </w:p>
        </w:tc>
        <w:tc>
          <w:tcPr>
            <w:tcW w:w="1494" w:type="pct"/>
            <w:tcMar/>
          </w:tcPr>
          <w:p w:rsidRPr="003F7B0D" w:rsidR="00AF4DD9" w:rsidP="00C37272" w:rsidRDefault="00AF4DD9" w14:paraId="777E2096" w14:textId="77777777">
            <w:pPr>
              <w:spacing w:before="40" w:after="40"/>
              <w:jc w:val="left"/>
              <w:rPr>
                <w:rFonts w:cs="Arial"/>
              </w:rPr>
            </w:pPr>
          </w:p>
        </w:tc>
      </w:tr>
      <w:tr w:rsidRPr="00BF5681" w:rsidR="00503D26" w:rsidTr="55E026C1" w14:paraId="363597CC" w14:textId="77777777">
        <w:tc>
          <w:tcPr>
            <w:tcW w:w="830" w:type="pct"/>
            <w:tcMar/>
          </w:tcPr>
          <w:p w:rsidRPr="003F7B0D" w:rsidR="00503D26" w:rsidP="00E67A3E" w:rsidRDefault="00503D26" w14:paraId="6804FD7F" w14:textId="77777777">
            <w:pPr>
              <w:spacing w:before="40" w:after="40"/>
              <w:jc w:val="left"/>
              <w:rPr>
                <w:rFonts w:cs="Arial"/>
              </w:rPr>
            </w:pPr>
          </w:p>
        </w:tc>
        <w:tc>
          <w:tcPr>
            <w:tcW w:w="553" w:type="pct"/>
            <w:tcMar/>
          </w:tcPr>
          <w:p w:rsidRPr="003F7B0D" w:rsidR="00503D26" w:rsidP="00E67A3E" w:rsidRDefault="00503D26" w14:paraId="227DDF49" w14:textId="77777777">
            <w:pPr>
              <w:spacing w:before="40" w:after="40"/>
              <w:jc w:val="left"/>
              <w:rPr>
                <w:rFonts w:cs="Arial"/>
              </w:rPr>
            </w:pPr>
          </w:p>
        </w:tc>
        <w:tc>
          <w:tcPr>
            <w:tcW w:w="731" w:type="pct"/>
            <w:tcMar/>
          </w:tcPr>
          <w:p w:rsidRPr="003F7B0D" w:rsidR="00503D26" w:rsidP="00E67A3E" w:rsidRDefault="00503D26" w14:paraId="51EBA772" w14:textId="77777777">
            <w:pPr>
              <w:spacing w:before="40" w:after="40"/>
              <w:jc w:val="left"/>
              <w:rPr>
                <w:rFonts w:cs="Arial"/>
              </w:rPr>
            </w:pPr>
          </w:p>
        </w:tc>
        <w:tc>
          <w:tcPr>
            <w:tcW w:w="1392" w:type="pct"/>
            <w:tcMar/>
          </w:tcPr>
          <w:p w:rsidRPr="003F7B0D" w:rsidR="00503D26" w:rsidP="00E67A3E" w:rsidRDefault="00503D26" w14:paraId="58839588" w14:textId="77777777">
            <w:pPr>
              <w:spacing w:before="40" w:after="40"/>
              <w:jc w:val="left"/>
              <w:rPr>
                <w:rFonts w:cs="Arial"/>
              </w:rPr>
            </w:pPr>
          </w:p>
        </w:tc>
        <w:tc>
          <w:tcPr>
            <w:tcW w:w="1494" w:type="pct"/>
            <w:tcMar/>
          </w:tcPr>
          <w:p w:rsidRPr="003F7B0D" w:rsidR="00503D26" w:rsidP="00E67A3E" w:rsidRDefault="00503D26" w14:paraId="4B0C696F" w14:textId="77777777">
            <w:pPr>
              <w:spacing w:before="40" w:after="40"/>
              <w:jc w:val="left"/>
              <w:rPr>
                <w:rFonts w:cs="Arial"/>
              </w:rPr>
            </w:pPr>
          </w:p>
        </w:tc>
      </w:tr>
      <w:tr w:rsidRPr="00BF5681" w:rsidR="000F4BF0" w:rsidTr="55E026C1" w14:paraId="3767412D" w14:textId="77777777">
        <w:tc>
          <w:tcPr>
            <w:tcW w:w="830" w:type="pct"/>
            <w:tcMar/>
          </w:tcPr>
          <w:p w:rsidRPr="003F7B0D" w:rsidR="000F4BF0" w:rsidP="00E67A3E" w:rsidRDefault="000F4BF0" w14:paraId="796F11A4" w14:textId="77777777">
            <w:pPr>
              <w:spacing w:before="40" w:after="40"/>
              <w:jc w:val="left"/>
              <w:rPr>
                <w:rFonts w:cs="Arial"/>
              </w:rPr>
            </w:pPr>
          </w:p>
        </w:tc>
        <w:tc>
          <w:tcPr>
            <w:tcW w:w="553" w:type="pct"/>
            <w:tcMar/>
          </w:tcPr>
          <w:p w:rsidRPr="003F7B0D" w:rsidR="000F4BF0" w:rsidP="00E67A3E" w:rsidRDefault="000F4BF0" w14:paraId="3504AA14" w14:textId="77777777">
            <w:pPr>
              <w:spacing w:before="40" w:after="40"/>
              <w:jc w:val="left"/>
              <w:rPr>
                <w:rFonts w:cs="Arial"/>
              </w:rPr>
            </w:pPr>
          </w:p>
        </w:tc>
        <w:tc>
          <w:tcPr>
            <w:tcW w:w="731" w:type="pct"/>
            <w:tcMar/>
          </w:tcPr>
          <w:p w:rsidRPr="003F7B0D" w:rsidR="000F4BF0" w:rsidP="00E67A3E" w:rsidRDefault="000F4BF0" w14:paraId="0EFD9184" w14:textId="77777777">
            <w:pPr>
              <w:spacing w:before="40" w:after="40"/>
              <w:jc w:val="left"/>
              <w:rPr>
                <w:rFonts w:cs="Arial"/>
              </w:rPr>
            </w:pPr>
          </w:p>
        </w:tc>
        <w:tc>
          <w:tcPr>
            <w:tcW w:w="1392" w:type="pct"/>
            <w:tcMar/>
          </w:tcPr>
          <w:p w:rsidRPr="003F7B0D" w:rsidR="000F4BF0" w:rsidP="00E67A3E" w:rsidRDefault="000F4BF0" w14:paraId="30C43D09" w14:textId="77777777">
            <w:pPr>
              <w:spacing w:before="40" w:after="40"/>
              <w:jc w:val="left"/>
              <w:rPr>
                <w:rFonts w:cs="Arial"/>
              </w:rPr>
            </w:pPr>
          </w:p>
        </w:tc>
        <w:tc>
          <w:tcPr>
            <w:tcW w:w="1494" w:type="pct"/>
            <w:tcMar/>
          </w:tcPr>
          <w:p w:rsidRPr="003F7B0D" w:rsidR="000F4BF0" w:rsidP="00E67A3E" w:rsidRDefault="000F4BF0" w14:paraId="73665211" w14:textId="77777777">
            <w:pPr>
              <w:spacing w:before="40" w:after="40"/>
              <w:jc w:val="left"/>
              <w:rPr>
                <w:rFonts w:cs="Arial"/>
              </w:rPr>
            </w:pPr>
          </w:p>
        </w:tc>
      </w:tr>
      <w:tr w:rsidRPr="00BF5681" w:rsidR="000F4BF0" w:rsidTr="55E026C1" w14:paraId="370E3FDF" w14:textId="77777777">
        <w:tc>
          <w:tcPr>
            <w:tcW w:w="830" w:type="pct"/>
            <w:tcMar/>
          </w:tcPr>
          <w:p w:rsidRPr="003F7B0D" w:rsidR="000F4BF0" w:rsidP="00E67A3E" w:rsidRDefault="000F4BF0" w14:paraId="6CB37135" w14:textId="77777777">
            <w:pPr>
              <w:spacing w:before="40" w:after="40"/>
              <w:jc w:val="left"/>
              <w:rPr>
                <w:rFonts w:cs="Arial"/>
              </w:rPr>
            </w:pPr>
          </w:p>
        </w:tc>
        <w:tc>
          <w:tcPr>
            <w:tcW w:w="553" w:type="pct"/>
            <w:tcMar/>
          </w:tcPr>
          <w:p w:rsidRPr="003F7B0D" w:rsidR="000F4BF0" w:rsidP="00E67A3E" w:rsidRDefault="000F4BF0" w14:paraId="3B0B013B" w14:textId="77777777">
            <w:pPr>
              <w:spacing w:before="40" w:after="40"/>
              <w:jc w:val="left"/>
              <w:rPr>
                <w:rFonts w:cs="Arial"/>
              </w:rPr>
            </w:pPr>
          </w:p>
        </w:tc>
        <w:tc>
          <w:tcPr>
            <w:tcW w:w="731" w:type="pct"/>
            <w:tcMar/>
          </w:tcPr>
          <w:p w:rsidRPr="003F7B0D" w:rsidR="000F4BF0" w:rsidP="00E67A3E" w:rsidRDefault="000F4BF0" w14:paraId="303AFB64" w14:textId="77777777">
            <w:pPr>
              <w:spacing w:before="40" w:after="40"/>
              <w:jc w:val="left"/>
              <w:rPr>
                <w:rFonts w:cs="Arial"/>
              </w:rPr>
            </w:pPr>
          </w:p>
        </w:tc>
        <w:tc>
          <w:tcPr>
            <w:tcW w:w="1392" w:type="pct"/>
            <w:tcMar/>
          </w:tcPr>
          <w:p w:rsidRPr="003F7B0D" w:rsidR="000F4BF0" w:rsidP="00E67A3E" w:rsidRDefault="000F4BF0" w14:paraId="61CB05B1" w14:textId="77777777">
            <w:pPr>
              <w:spacing w:before="40" w:after="40"/>
              <w:jc w:val="left"/>
              <w:rPr>
                <w:rFonts w:cs="Arial"/>
              </w:rPr>
            </w:pPr>
          </w:p>
        </w:tc>
        <w:tc>
          <w:tcPr>
            <w:tcW w:w="1494" w:type="pct"/>
            <w:tcMar/>
          </w:tcPr>
          <w:p w:rsidRPr="003F7B0D" w:rsidR="000F4BF0" w:rsidP="00E67A3E" w:rsidRDefault="000F4BF0" w14:paraId="44A63363" w14:textId="77777777">
            <w:pPr>
              <w:spacing w:before="40" w:after="40"/>
              <w:jc w:val="left"/>
              <w:rPr>
                <w:rFonts w:cs="Arial"/>
              </w:rPr>
            </w:pPr>
          </w:p>
        </w:tc>
      </w:tr>
      <w:tr w:rsidRPr="00BF5681" w:rsidR="00AF4DD9" w:rsidTr="55E026C1" w14:paraId="6661F003" w14:textId="77777777">
        <w:tc>
          <w:tcPr>
            <w:tcW w:w="830" w:type="pct"/>
            <w:tcMar/>
          </w:tcPr>
          <w:p w:rsidRPr="003F7B0D" w:rsidR="00AF4DD9" w:rsidP="00C37272" w:rsidRDefault="00AF4DD9" w14:paraId="0960E0C4" w14:textId="77777777">
            <w:pPr>
              <w:spacing w:before="40" w:after="40"/>
              <w:jc w:val="left"/>
              <w:rPr>
                <w:rFonts w:cs="Arial"/>
              </w:rPr>
            </w:pPr>
          </w:p>
        </w:tc>
        <w:tc>
          <w:tcPr>
            <w:tcW w:w="553" w:type="pct"/>
            <w:tcMar/>
          </w:tcPr>
          <w:p w:rsidRPr="003F7B0D" w:rsidR="00AF4DD9" w:rsidP="00C37272" w:rsidRDefault="00AF4DD9" w14:paraId="649B6484" w14:textId="77777777">
            <w:pPr>
              <w:spacing w:before="40" w:after="40"/>
              <w:jc w:val="left"/>
              <w:rPr>
                <w:rFonts w:cs="Arial"/>
              </w:rPr>
            </w:pPr>
          </w:p>
        </w:tc>
        <w:tc>
          <w:tcPr>
            <w:tcW w:w="731" w:type="pct"/>
            <w:tcMar/>
          </w:tcPr>
          <w:p w:rsidRPr="003F7B0D" w:rsidR="00AF4DD9" w:rsidP="00C37272" w:rsidRDefault="00AF4DD9" w14:paraId="386C0753" w14:textId="77777777">
            <w:pPr>
              <w:spacing w:before="40" w:after="40"/>
              <w:jc w:val="left"/>
              <w:rPr>
                <w:rFonts w:cs="Arial"/>
              </w:rPr>
            </w:pPr>
          </w:p>
        </w:tc>
        <w:tc>
          <w:tcPr>
            <w:tcW w:w="1392" w:type="pct"/>
            <w:tcMar/>
          </w:tcPr>
          <w:p w:rsidRPr="003F7B0D" w:rsidR="00AF4DD9" w:rsidP="00C37272" w:rsidRDefault="00AF4DD9" w14:paraId="2361E028" w14:textId="77777777">
            <w:pPr>
              <w:spacing w:before="40" w:after="40"/>
              <w:jc w:val="left"/>
              <w:rPr>
                <w:rFonts w:cs="Arial"/>
              </w:rPr>
            </w:pPr>
          </w:p>
        </w:tc>
        <w:tc>
          <w:tcPr>
            <w:tcW w:w="1494" w:type="pct"/>
            <w:tcMar/>
          </w:tcPr>
          <w:p w:rsidRPr="003F7B0D" w:rsidR="00AF4DD9" w:rsidP="00C37272" w:rsidRDefault="00AF4DD9" w14:paraId="7CE132AC" w14:textId="77777777">
            <w:pPr>
              <w:spacing w:before="40" w:after="40"/>
              <w:jc w:val="left"/>
              <w:rPr>
                <w:rFonts w:cs="Arial"/>
              </w:rPr>
            </w:pPr>
          </w:p>
        </w:tc>
      </w:tr>
      <w:tr w:rsidRPr="00BF5681" w:rsidR="00AF4DD9" w:rsidTr="55E026C1" w14:paraId="47744DDB" w14:textId="77777777">
        <w:tc>
          <w:tcPr>
            <w:tcW w:w="830" w:type="pct"/>
            <w:tcMar/>
          </w:tcPr>
          <w:p w:rsidRPr="003F7B0D" w:rsidR="00AF4DD9" w:rsidP="00C37272" w:rsidRDefault="00AF4DD9" w14:paraId="564182EC" w14:textId="77777777">
            <w:pPr>
              <w:spacing w:before="40" w:after="40"/>
              <w:jc w:val="left"/>
              <w:rPr>
                <w:rFonts w:cs="Arial"/>
              </w:rPr>
            </w:pPr>
          </w:p>
        </w:tc>
        <w:tc>
          <w:tcPr>
            <w:tcW w:w="553" w:type="pct"/>
            <w:tcMar/>
          </w:tcPr>
          <w:p w:rsidRPr="003F7B0D" w:rsidR="00AF4DD9" w:rsidP="00C37272" w:rsidRDefault="00AF4DD9" w14:paraId="2A487DCA" w14:textId="77777777">
            <w:pPr>
              <w:spacing w:before="40" w:after="40"/>
              <w:jc w:val="left"/>
              <w:rPr>
                <w:rFonts w:cs="Arial"/>
              </w:rPr>
            </w:pPr>
          </w:p>
        </w:tc>
        <w:tc>
          <w:tcPr>
            <w:tcW w:w="731" w:type="pct"/>
            <w:tcMar/>
          </w:tcPr>
          <w:p w:rsidRPr="003F7B0D" w:rsidR="00AF4DD9" w:rsidP="00C37272" w:rsidRDefault="00AF4DD9" w14:paraId="3A0E70FF" w14:textId="77777777">
            <w:pPr>
              <w:spacing w:before="40" w:after="40"/>
              <w:jc w:val="left"/>
              <w:rPr>
                <w:rFonts w:cs="Arial"/>
              </w:rPr>
            </w:pPr>
          </w:p>
        </w:tc>
        <w:tc>
          <w:tcPr>
            <w:tcW w:w="1392" w:type="pct"/>
            <w:tcMar/>
          </w:tcPr>
          <w:p w:rsidRPr="003F7B0D" w:rsidR="00AF4DD9" w:rsidP="00C37272" w:rsidRDefault="00AF4DD9" w14:paraId="5711AC78" w14:textId="77777777">
            <w:pPr>
              <w:spacing w:before="40" w:after="40"/>
              <w:jc w:val="left"/>
              <w:rPr>
                <w:rFonts w:cs="Arial"/>
              </w:rPr>
            </w:pPr>
          </w:p>
        </w:tc>
        <w:tc>
          <w:tcPr>
            <w:tcW w:w="1494" w:type="pct"/>
            <w:tcMar/>
          </w:tcPr>
          <w:p w:rsidRPr="003F7B0D" w:rsidR="00AF4DD9" w:rsidP="00C37272" w:rsidRDefault="00AF4DD9" w14:paraId="5C125C85" w14:textId="77777777">
            <w:pPr>
              <w:spacing w:before="40" w:after="40"/>
              <w:jc w:val="left"/>
              <w:rPr>
                <w:rFonts w:cs="Arial"/>
              </w:rPr>
            </w:pPr>
          </w:p>
        </w:tc>
      </w:tr>
    </w:tbl>
    <w:p w:rsidRPr="00FD10A1" w:rsidR="00AF4DD9" w:rsidP="00AF4DD9" w:rsidRDefault="00AF4DD9" w14:paraId="2CC2E8C7" w14:textId="77777777" w14:noSpellErr="1">
      <w:pPr>
        <w:pStyle w:val="MVHeading2"/>
        <w:jc w:val="left"/>
        <w:rPr/>
      </w:pPr>
      <w:bookmarkStart w:name="_Toc465074583" w:id="86"/>
      <w:bookmarkStart w:name="_Toc22220528" w:id="87"/>
      <w:bookmarkStart w:name="_Toc437417886" w:id="88"/>
      <w:r w:rsidRPr="00FD10A1">
        <w:rPr/>
        <w:lastRenderedPageBreak/>
        <w:t xml:space="preserve">Právní klasifikace </w:t>
      </w:r>
      <w:r>
        <w:rPr/>
        <w:t>specifického cíle / účelu</w:t>
      </w:r>
      <w:r w:rsidRPr="00FD10A1">
        <w:rPr/>
        <w:t xml:space="preserve"> </w:t>
      </w:r>
      <w:r>
        <w:rPr/>
        <w:t>projektu</w:t>
      </w:r>
      <w:bookmarkEnd w:id="86"/>
      <w:bookmarkEnd w:id="87"/>
    </w:p>
    <w:tbl>
      <w:tblPr>
        <w:tblStyle w:val="Mkatabulky"/>
        <w:tblW w:w="5000" w:type="pct"/>
        <w:tblLook w:val="06A0" w:firstRow="1" w:lastRow="0" w:firstColumn="1" w:lastColumn="0" w:noHBand="1" w:noVBand="1"/>
      </w:tblPr>
      <w:tblGrid>
        <w:gridCol w:w="5370"/>
        <w:gridCol w:w="1162"/>
        <w:gridCol w:w="4796"/>
      </w:tblGrid>
      <w:tr w:rsidRPr="00BF5681" w:rsidR="00AF4DD9" w:rsidTr="55E026C1" w14:paraId="71AF8AEB" w14:textId="77777777">
        <w:trPr>
          <w:tblHeader/>
        </w:trPr>
        <w:tc>
          <w:tcPr>
            <w:tcW w:w="5000" w:type="pct"/>
            <w:gridSpan w:val="3"/>
            <w:shd w:val="clear" w:color="auto" w:fill="DAEEF3" w:themeFill="accent5" w:themeFillTint="33"/>
            <w:tcMar/>
            <w:tcPrChange w:author="SLAVÍK Lukáš, Ing." w:date="2021-11-04T10:37:07.9780143" w:id="551008245">
              <w:tcPr>
                <w:tcW w:w="5000" w:type="pct"/>
                <w:gridSpan w:val="3"/>
                <w:shd w:val="clear" w:color="auto" w:fill="DAEEF3" w:themeFill="accent5" w:themeFillTint="33"/>
              </w:tcPr>
            </w:tcPrChange>
          </w:tcPr>
          <w:p w:rsidRPr="000C4BEA" w:rsidR="00AF4DD9" w:rsidP="55E026C1" w:rsidRDefault="00AF4DD9" w14:paraId="4C68F5EE" w14:textId="55DBE84C" w14:noSpellErr="1">
            <w:pPr>
              <w:keepNext/>
              <w:spacing w:before="40" w:after="40"/>
              <w:rPr>
                <w:rFonts w:ascii="Arial" w:hAnsi="Arial" w:eastAsia="Arial" w:cs="Arial"/>
                <w:rPrChange w:author="SLAVÍK Lukáš, Ing." w:date="2021-11-04T10:37:07.9780143" w:id="2135444387">
                  <w:rPr>
                    <w:rFonts w:cs="Arial"/>
                  </w:rPr>
                </w:rPrChange>
              </w:rPr>
              <w:pPrChange w:author="SLAVÍK Lukáš, Ing." w:date="2021-11-04T10:37:07.9780143" w:id="1218680908">
                <w:pPr>
                  <w:keepNext/>
                </w:pPr>
              </w:pPrChange>
            </w:pPr>
            <w:r w:rsidRPr="55E026C1">
              <w:rPr>
                <w:rFonts w:ascii="Arial" w:hAnsi="Arial" w:eastAsia="Arial" w:cs="Arial"/>
                <w:rPrChange w:author="SLAVÍK Lukáš, Ing." w:date="2021-11-04T10:37:07.9780143" w:id="532197559">
                  <w:rPr>
                    <w:rFonts w:cs="Arial"/>
                  </w:rPr>
                </w:rPrChange>
              </w:rPr>
              <w:t xml:space="preserve">Tabulka </w:t>
            </w:r>
            <w:r w:rsidRPr="55E026C1">
              <w:rPr>
                <w:rPrChange w:author="SLAVÍK Lukáš, Ing." w:date="2021-11-04T10:37:07.9780143" w:id="1505311263">
                  <w:rPr>
                    <w:rFonts w:cs="Arial"/>
                  </w:rPr>
                </w:rPrChange>
              </w:rPr>
              <w:fldChar w:fldCharType="begin"/>
            </w:r>
            <w:r w:rsidRPr="000C4BEA">
              <w:rPr>
                <w:rFonts w:cs="Arial"/>
              </w:rPr>
              <w:instrText xml:space="preserve"> SEQ Tabulka \* ARABIC </w:instrText>
            </w:r>
            <w:r w:rsidRPr="000C4BEA">
              <w:rPr>
                <w:rFonts w:cs="Arial"/>
              </w:rPr>
              <w:fldChar w:fldCharType="separate"/>
            </w:r>
            <w:r w:rsidRPr="55E026C1" w:rsidR="00F45D72">
              <w:rPr>
                <w:rFonts w:ascii="Arial" w:hAnsi="Arial" w:eastAsia="Arial" w:cs="Arial"/>
                <w:noProof/>
                <w:rPrChange w:author="SLAVÍK Lukáš, Ing." w:date="2021-11-04T10:37:07.9780143" w:id="1806705094">
                  <w:rPr>
                    <w:rFonts w:cs="Arial"/>
                    <w:noProof/>
                  </w:rPr>
                </w:rPrChange>
              </w:rPr>
              <w:t>6</w:t>
            </w:r>
            <w:r w:rsidRPr="55E026C1">
              <w:rPr>
                <w:rPrChange w:author="SLAVÍK Lukáš, Ing." w:date="2021-11-04T10:37:07.9780143" w:id="1808586794">
                  <w:rPr>
                    <w:rFonts w:cs="Arial"/>
                    <w:noProof/>
                  </w:rPr>
                </w:rPrChange>
              </w:rPr>
              <w:fldChar w:fldCharType="end"/>
            </w:r>
            <w:r w:rsidRPr="55E026C1">
              <w:rPr>
                <w:rFonts w:ascii="Arial" w:hAnsi="Arial" w:eastAsia="Arial" w:cs="Arial"/>
                <w:rPrChange w:author="SLAVÍK Lukáš, Ing." w:date="2021-11-04T10:37:07.9780143" w:id="639651823">
                  <w:rPr>
                    <w:rFonts w:cs="Arial"/>
                  </w:rPr>
                </w:rPrChange>
              </w:rPr>
              <w:t xml:space="preserve">: </w:t>
            </w:r>
            <w:r w:rsidRPr="55E026C1">
              <w:rPr>
                <w:rFonts w:ascii="Arial" w:hAnsi="Arial" w:eastAsia="Arial" w:cs="Arial"/>
                <w:b w:val="1"/>
                <w:bCs w:val="1"/>
                <w:rPrChange w:author="SLAVÍK Lukáš, Ing." w:date="2021-11-04T10:37:07.9780143" w:id="1456169626">
                  <w:rPr>
                    <w:rFonts w:cs="Arial"/>
                    <w:b/>
                  </w:rPr>
                </w:rPrChange>
              </w:rPr>
              <w:t xml:space="preserve">Klasifikace </w:t>
            </w:r>
            <w:r w:rsidRPr="55E026C1">
              <w:rPr>
                <w:rFonts w:ascii="Arial" w:hAnsi="Arial" w:eastAsia="Arial" w:cs="Arial"/>
                <w:b w:val="1"/>
                <w:bCs w:val="1"/>
                <w:rPrChange w:author="SLAVÍK Lukáš, Ing." w:date="2021-11-04T10:37:07.9780143" w:id="18949958">
                  <w:rPr>
                    <w:rFonts w:cs="Arial"/>
                    <w:b/>
                  </w:rPr>
                </w:rPrChange>
              </w:rPr>
              <w:t>specifického cíle / účelu projektu</w:t>
            </w:r>
            <w:r w:rsidRPr="55E026C1">
              <w:rPr>
                <w:rFonts w:ascii="Arial" w:hAnsi="Arial" w:eastAsia="Arial" w:cs="Arial"/>
                <w:b w:val="1"/>
                <w:bCs w:val="1"/>
                <w:rPrChange w:author="SLAVÍK Lukáš, Ing." w:date="2021-11-04T10:37:07.9780143" w:id="94306776">
                  <w:rPr>
                    <w:rFonts w:cs="Arial"/>
                    <w:b/>
                  </w:rPr>
                </w:rPrChange>
              </w:rPr>
              <w:t xml:space="preserve"> dle </w:t>
            </w:r>
            <w:r w:rsidRPr="55E026C1">
              <w:rPr>
                <w:rFonts w:ascii="Arial" w:hAnsi="Arial" w:eastAsia="Arial" w:cs="Arial"/>
                <w:b w:val="1"/>
                <w:bCs w:val="1"/>
                <w:rPrChange w:author="SLAVÍK Lukáš, Ing." w:date="2021-11-04T10:37:07.9780143" w:id="683953546">
                  <w:rPr>
                    <w:rFonts w:cs="Arial"/>
                    <w:b/>
                  </w:rPr>
                </w:rPrChange>
              </w:rPr>
              <w:t>legislativy</w:t>
            </w:r>
            <w:r w:rsidRPr="55E026C1">
              <w:rPr>
                <w:rFonts w:ascii="Arial" w:hAnsi="Arial" w:eastAsia="Arial" w:cs="Arial"/>
                <w:b w:val="1"/>
                <w:bCs w:val="1"/>
                <w:rPrChange w:author="SLAVÍK Lukáš, Ing." w:date="2021-11-04T10:37:07.9780143" w:id="1941413033">
                  <w:rPr>
                    <w:rFonts w:cs="Arial"/>
                    <w:b/>
                  </w:rPr>
                </w:rPrChange>
              </w:rPr>
              <w:t xml:space="preserve"> eGovernmentu (pokud je </w:t>
            </w:r>
            <w:r w:rsidRPr="55E026C1">
              <w:rPr>
                <w:rFonts w:ascii="Arial" w:hAnsi="Arial" w:eastAsia="Arial" w:cs="Arial"/>
                <w:b w:val="1"/>
                <w:bCs w:val="1"/>
                <w:rPrChange w:author="SLAVÍK Lukáš, Ing." w:date="2021-11-04T10:37:07.9780143" w:id="697633487">
                  <w:rPr>
                    <w:rFonts w:cs="Arial"/>
                    <w:b/>
                  </w:rPr>
                </w:rPrChange>
              </w:rPr>
              <w:t>v rámci projektu realizováno</w:t>
            </w:r>
            <w:r w:rsidRPr="55E026C1">
              <w:rPr>
                <w:rFonts w:ascii="Arial" w:hAnsi="Arial" w:eastAsia="Arial" w:cs="Arial"/>
                <w:b w:val="1"/>
                <w:bCs w:val="1"/>
                <w:rPrChange w:author="SLAVÍK Lukáš, Ing." w:date="2021-11-04T10:37:07.9780143" w:id="959522102">
                  <w:rPr>
                    <w:rFonts w:cs="Arial"/>
                    <w:b/>
                  </w:rPr>
                </w:rPrChange>
              </w:rPr>
              <w:t xml:space="preserve"> více IS, klasifikujte hlavní a ostatní vysvětlete)</w:t>
            </w:r>
          </w:p>
        </w:tc>
      </w:tr>
      <w:tr w:rsidRPr="00BF5681" w:rsidR="00AF4DD9" w:rsidTr="55E026C1" w14:paraId="20945D42" w14:textId="77777777">
        <w:tc>
          <w:tcPr>
            <w:tcW w:w="2370" w:type="pct"/>
            <w:shd w:val="clear" w:color="auto" w:fill="DAEEF3" w:themeFill="accent5" w:themeFillTint="33"/>
            <w:tcMar/>
          </w:tcPr>
          <w:p w:rsidRPr="003F7B0D" w:rsidR="00AF4DD9" w:rsidP="55E026C1" w:rsidRDefault="00AF4DD9" w14:paraId="767142F1" w14:textId="77777777" w14:noSpellErr="1">
            <w:pPr>
              <w:keepNext/>
              <w:spacing w:before="40" w:after="40"/>
              <w:jc w:val="left"/>
              <w:rPr>
                <w:rFonts w:ascii="Arial,Calibri" w:hAnsi="Arial,Calibri" w:eastAsia="Arial,Calibri" w:cs="Arial,Calibri"/>
                <w:b w:val="1"/>
                <w:bCs w:val="1"/>
                <w:rPrChange w:author="SLAVÍK Lukáš, Ing." w:date="2021-11-04T10:37:07.9780143" w:id="541023712">
                  <w:rPr>
                    <w:rFonts w:eastAsia="Calibri" w:cs="Arial"/>
                    <w:b/>
                  </w:rPr>
                </w:rPrChange>
              </w:rPr>
              <w:pPrChange w:author="SLAVÍK Lukáš, Ing." w:date="2021-11-04T10:37:07.9780143" w:id="861327586">
                <w:pPr>
                  <w:keepNext/>
                  <w:jc w:val="left"/>
                </w:pPr>
              </w:pPrChange>
            </w:pPr>
            <w:r w:rsidRPr="55E026C1">
              <w:rPr>
                <w:rFonts w:ascii="Arial,Calibri" w:hAnsi="Arial,Calibri" w:eastAsia="Arial,Calibri" w:cs="Arial,Calibri"/>
                <w:b w:val="1"/>
                <w:bCs w:val="1"/>
                <w:rPrChange w:author="SLAVÍK Lukáš, Ing." w:date="2021-11-04T10:37:07.9780143" w:id="1119231487">
                  <w:rPr>
                    <w:rFonts w:eastAsia="Calibri" w:cs="Arial"/>
                    <w:b/>
                  </w:rPr>
                </w:rPrChange>
              </w:rPr>
              <w:t>Klasifikace</w:t>
            </w:r>
          </w:p>
        </w:tc>
        <w:tc>
          <w:tcPr>
            <w:tcW w:w="2630" w:type="pct"/>
            <w:gridSpan w:val="2"/>
            <w:shd w:val="clear" w:color="auto" w:fill="DAEEF3" w:themeFill="accent5" w:themeFillTint="33"/>
            <w:tcMar/>
            <w:tcPrChange w:author="SLAVÍK Lukáš, Ing." w:date="2021-11-04T10:37:07.9780143" w:id="642072012">
              <w:tcPr>
                <w:tcW w:w="2630" w:type="pct"/>
                <w:gridSpan w:val="2"/>
                <w:shd w:val="clear" w:color="auto" w:fill="DAEEF3" w:themeFill="accent5" w:themeFillTint="33"/>
              </w:tcPr>
            </w:tcPrChange>
          </w:tcPr>
          <w:p w:rsidRPr="003F7B0D" w:rsidR="00AF4DD9" w:rsidP="55E026C1" w:rsidRDefault="00AF4DD9" w14:paraId="72221534" w14:textId="77777777" w14:noSpellErr="1">
            <w:pPr>
              <w:keepNext/>
              <w:spacing w:before="40" w:after="40"/>
              <w:jc w:val="left"/>
              <w:rPr>
                <w:rFonts w:ascii="Arial" w:hAnsi="Arial" w:eastAsia="Arial" w:cs="Arial"/>
                <w:b w:val="1"/>
                <w:bCs w:val="1"/>
                <w:rPrChange w:author="SLAVÍK Lukáš, Ing." w:date="2021-11-04T10:37:07.9780143" w:id="1103593550">
                  <w:rPr>
                    <w:rFonts w:cs="Arial"/>
                    <w:b/>
                  </w:rPr>
                </w:rPrChange>
              </w:rPr>
              <w:pPrChange w:author="SLAVÍK Lukáš, Ing." w:date="2021-11-04T10:37:07.9780143" w:id="1586973181">
                <w:pPr>
                  <w:keepNext/>
                  <w:jc w:val="left"/>
                </w:pPr>
              </w:pPrChange>
            </w:pPr>
            <w:r w:rsidRPr="55E026C1">
              <w:rPr>
                <w:rFonts w:ascii="Arial" w:hAnsi="Arial" w:eastAsia="Arial" w:cs="Arial"/>
                <w:b w:val="1"/>
                <w:bCs w:val="1"/>
                <w:rPrChange w:author="SLAVÍK Lukáš, Ing." w:date="2021-11-04T10:37:07.9780143" w:id="415323195">
                  <w:rPr>
                    <w:rFonts w:cs="Arial"/>
                    <w:b/>
                  </w:rPr>
                </w:rPrChange>
              </w:rPr>
              <w:t>Vyberte</w:t>
            </w:r>
          </w:p>
        </w:tc>
      </w:tr>
      <w:tr w:rsidRPr="00BF5681" w:rsidR="00AF4DD9" w:rsidTr="55E026C1" w14:paraId="068E79D1" w14:textId="77777777">
        <w:tc>
          <w:tcPr>
            <w:tcW w:w="2370" w:type="pct"/>
            <w:shd w:val="clear" w:color="auto" w:fill="D9D9D9" w:themeFill="background1" w:themeFillShade="D9"/>
            <w:tcMar/>
          </w:tcPr>
          <w:p w:rsidRPr="003F7B0D" w:rsidR="00AF4DD9" w:rsidP="55E026C1" w:rsidRDefault="00AF4DD9" w14:paraId="76CA8012" w14:textId="77777777" w14:noSpellErr="1">
            <w:pPr>
              <w:keepNext/>
              <w:spacing w:before="40" w:after="40"/>
              <w:jc w:val="left"/>
              <w:rPr>
                <w:rFonts w:ascii="Arial,Calibri" w:hAnsi="Arial,Calibri" w:eastAsia="Arial,Calibri" w:cs="Arial,Calibri"/>
                <w:b w:val="1"/>
                <w:bCs w:val="1"/>
                <w:rPrChange w:author="SLAVÍK Lukáš, Ing." w:date="2021-11-04T10:37:07.9780143" w:id="403912529">
                  <w:rPr>
                    <w:rFonts w:eastAsia="Calibri" w:cs="Arial"/>
                    <w:b/>
                  </w:rPr>
                </w:rPrChange>
              </w:rPr>
              <w:pPrChange w:author="SLAVÍK Lukáš, Ing." w:date="2021-11-04T10:37:07.9780143" w:id="1708373486">
                <w:pPr>
                  <w:keepNext/>
                  <w:jc w:val="left"/>
                </w:pPr>
              </w:pPrChange>
            </w:pPr>
            <w:r w:rsidRPr="55E026C1">
              <w:rPr>
                <w:rFonts w:ascii="Arial,Calibri" w:hAnsi="Arial,Calibri" w:eastAsia="Arial,Calibri" w:cs="Arial,Calibri"/>
                <w:b w:val="1"/>
                <w:bCs w:val="1"/>
                <w:rPrChange w:author="SLAVÍK Lukáš, Ing." w:date="2021-11-04T10:37:07.9780143" w:id="998681317">
                  <w:rPr>
                    <w:rFonts w:eastAsia="Calibri" w:cs="Arial"/>
                    <w:b/>
                  </w:rPr>
                </w:rPrChange>
              </w:rPr>
              <w:t xml:space="preserve">Druh informačního systému dle klasifikace zák. </w:t>
            </w:r>
            <w:r w:rsidRPr="55E026C1">
              <w:rPr>
                <w:rFonts w:ascii="Arial,Calibri" w:hAnsi="Arial,Calibri" w:eastAsia="Arial,Calibri" w:cs="Arial,Calibri"/>
                <w:b w:val="1"/>
                <w:bCs w:val="1"/>
                <w:rPrChange w:author="SLAVÍK Lukáš, Ing." w:date="2021-11-04T10:37:07.9780143" w:id="1648077144">
                  <w:rPr>
                    <w:rFonts w:eastAsia="Calibri" w:cs="Arial"/>
                    <w:b/>
                  </w:rPr>
                </w:rPrChange>
              </w:rPr>
              <w:t>č. </w:t>
            </w:r>
            <w:r w:rsidRPr="55E026C1">
              <w:rPr>
                <w:rFonts w:ascii="Arial,Calibri" w:hAnsi="Arial,Calibri" w:eastAsia="Arial,Calibri" w:cs="Arial,Calibri"/>
                <w:b w:val="1"/>
                <w:bCs w:val="1"/>
                <w:rPrChange w:author="SLAVÍK Lukáš, Ing." w:date="2021-11-04T10:37:07.9780143" w:id="625624768">
                  <w:rPr>
                    <w:rFonts w:eastAsia="Calibri" w:cs="Arial"/>
                    <w:b/>
                  </w:rPr>
                </w:rPrChange>
              </w:rPr>
              <w:t>365/2000 Sb., o informačních systémech VS</w:t>
            </w:r>
          </w:p>
        </w:tc>
        <w:tc>
          <w:tcPr>
            <w:tcW w:w="2630" w:type="pct"/>
            <w:gridSpan w:val="2"/>
            <w:shd w:val="clear" w:color="auto" w:fill="auto"/>
            <w:tcMar/>
            <w:tcPrChange w:author="SLAVÍK Lukáš, Ing." w:date="2021-11-04T10:37:07.9780143" w:id="665470635">
              <w:tcPr>
                <w:tcW w:w="2630" w:type="pct"/>
                <w:gridSpan w:val="2"/>
                <w:shd w:val="clear" w:color="auto" w:fill="auto"/>
              </w:tcPr>
            </w:tcPrChange>
          </w:tcPr>
          <w:p w:rsidRPr="003F7B0D" w:rsidR="00AF4DD9" w:rsidP="55E026C1" w:rsidRDefault="00594FA8" w14:paraId="51A01D3C" w14:textId="77777777" w14:noSpellErr="1">
            <w:pPr>
              <w:keepNext/>
              <w:spacing w:before="40" w:after="40"/>
              <w:jc w:val="left"/>
              <w:rPr>
                <w:rFonts w:ascii="Arial" w:hAnsi="Arial" w:eastAsia="Arial" w:cs="Arial"/>
                <w:b w:val="1"/>
                <w:bCs w:val="1"/>
                <w:rPrChange w:author="SLAVÍK Lukáš, Ing." w:date="2021-11-04T10:37:07.9780143" w:id="1975535853">
                  <w:rPr>
                    <w:rFonts w:cs="Arial"/>
                    <w:b/>
                  </w:rPr>
                </w:rPrChange>
              </w:rPr>
              <w:pPrChange w:author="SLAVÍK Lukáš, Ing." w:date="2021-11-04T10:37:07.9780143" w:id="1509290595">
                <w:pPr>
                  <w:keepNext/>
                  <w:jc w:val="left"/>
                </w:pPr>
              </w:pPrChange>
            </w:pPr>
            <w:sdt>
              <w:sdtPr>
                <w:rPr>
                  <w:rFonts w:cs="Arial"/>
                  <w:b/>
                </w:rPr>
                <w:id w:val="-622931684"/>
                <w:placeholder>
                  <w:docPart w:val="592508D214A44ECAAA87A5BB5D847C18"/>
                </w:placeholder>
                <w:showingPlcHdr/>
                <w:comboBox>
                  <w:listItem w:displayText="Informační systém veřejné správy" w:value="Informační systém veřejné správy"/>
                  <w:listItem w:displayText="Informační systém nakládající s utajovanými informacemi" w:value="Informační systém nakládající s utajovanými informacemi"/>
                  <w:listItem w:displayText="Provozní informační systém podléhající zák. 365/2000 Sb." w:value="Provozní informační systém podléhající zák. 365/2000 Sb."/>
                  <w:listItem w:displayText="Provozní informační systém nepodléhající zák. 365/2000 Sb." w:value="Provozní informační systém nepodléhající zák. 365/2000 Sb."/>
                  <w:listItem w:displayText="ISVS nepodléhající zák. 365/2000 Sb." w:value="ISVS nepodléhající zák. 365/2000 Sb."/>
                  <w:listItem w:displayText="Projektem není informační systém" w:value="Projektem není informační systém"/>
                </w:comboBox>
              </w:sdtPr>
              <w:sdtEndPr/>
              <w:sdtContent>
                <w:r w:rsidRPr="003F7B0D" w:rsidR="00AF4DD9">
                  <w:rPr>
                    <w:rStyle w:val="Zstupntext"/>
                    <w:rFonts w:cs="Arial"/>
                    <w:color w:val="FF0000"/>
                  </w:rPr>
                  <w:t>Zvolte položku.</w:t>
                </w:r>
              </w:sdtContent>
            </w:sdt>
          </w:p>
        </w:tc>
      </w:tr>
      <w:tr w:rsidRPr="00BF5681" w:rsidR="00AF4DD9" w:rsidTr="55E026C1" w14:paraId="7C0A4282" w14:textId="77777777">
        <w:tblPrEx>
          <w:tblLook w:val="04A0" w:firstRow="1" w:lastRow="0" w:firstColumn="1" w:lastColumn="0" w:noHBand="0" w:noVBand="1"/>
        </w:tblPrEx>
        <w:tc>
          <w:tcPr>
            <w:tcW w:w="2370" w:type="pct"/>
            <w:shd w:val="clear" w:color="auto" w:fill="D9D9D9" w:themeFill="background1" w:themeFillShade="D9"/>
            <w:tcMar/>
          </w:tcPr>
          <w:p w:rsidRPr="003F7B0D" w:rsidR="00AF4DD9" w:rsidP="55E026C1" w:rsidRDefault="00AF4DD9" w14:paraId="22E3F36F" w14:textId="77777777" w14:noSpellErr="1">
            <w:pPr>
              <w:keepNext/>
              <w:spacing w:before="40" w:after="40"/>
              <w:jc w:val="left"/>
              <w:rPr>
                <w:rFonts w:ascii="Arial,Calibri" w:hAnsi="Arial,Calibri" w:eastAsia="Arial,Calibri" w:cs="Arial,Calibri"/>
                <w:b w:val="1"/>
                <w:bCs w:val="1"/>
                <w:rPrChange w:author="SLAVÍK Lukáš, Ing." w:date="2021-11-04T10:37:07.9780143" w:id="2102309110">
                  <w:rPr>
                    <w:rFonts w:eastAsia="Calibri" w:cs="Arial"/>
                    <w:b/>
                  </w:rPr>
                </w:rPrChange>
              </w:rPr>
              <w:pPrChange w:author="SLAVÍK Lukáš, Ing." w:date="2021-11-04T10:37:07.9780143" w:id="1948402670">
                <w:pPr>
                  <w:keepNext/>
                  <w:jc w:val="left"/>
                </w:pPr>
              </w:pPrChange>
            </w:pPr>
            <w:r w:rsidRPr="55E026C1">
              <w:rPr>
                <w:rFonts w:ascii="Arial,Calibri" w:hAnsi="Arial,Calibri" w:eastAsia="Arial,Calibri" w:cs="Arial,Calibri"/>
                <w:b w:val="1"/>
                <w:bCs w:val="1"/>
                <w:rPrChange w:author="SLAVÍK Lukáš, Ing." w:date="2021-11-04T10:37:07.9780143" w:id="1674984311">
                  <w:rPr>
                    <w:rFonts w:eastAsia="Calibri" w:cs="Arial"/>
                    <w:b/>
                  </w:rPr>
                </w:rPrChange>
              </w:rPr>
              <w:t xml:space="preserve">Je </w:t>
            </w:r>
            <w:r w:rsidRPr="55E026C1">
              <w:rPr>
                <w:rFonts w:ascii="Arial,Calibri" w:hAnsi="Arial,Calibri" w:eastAsia="Arial,Calibri" w:cs="Arial,Calibri"/>
                <w:b w:val="1"/>
                <w:bCs w:val="1"/>
                <w:rPrChange w:author="SLAVÍK Lukáš, Ing." w:date="2021-11-04T10:37:07.9780143" w:id="607495060">
                  <w:rPr>
                    <w:rFonts w:eastAsia="Calibri" w:cs="Arial"/>
                    <w:b/>
                  </w:rPr>
                </w:rPrChange>
              </w:rPr>
              <w:t>projektem</w:t>
            </w:r>
            <w:r w:rsidRPr="55E026C1">
              <w:rPr>
                <w:rFonts w:ascii="Arial,Calibri" w:hAnsi="Arial,Calibri" w:eastAsia="Arial,Calibri" w:cs="Arial,Calibri"/>
                <w:b w:val="1"/>
                <w:bCs w:val="1"/>
                <w:rPrChange w:author="SLAVÍK Lukáš, Ing." w:date="2021-11-04T10:37:07.9780143" w:id="2047489188">
                  <w:rPr>
                    <w:rFonts w:eastAsia="Calibri" w:cs="Arial"/>
                    <w:b/>
                  </w:rPr>
                </w:rPrChange>
              </w:rPr>
              <w:t xml:space="preserve"> </w:t>
            </w:r>
            <w:r w:rsidRPr="55E026C1">
              <w:rPr>
                <w:rFonts w:ascii="Arial,Calibri" w:hAnsi="Arial,Calibri" w:eastAsia="Arial,Calibri" w:cs="Arial,Calibri"/>
                <w:b w:val="1"/>
                <w:bCs w:val="1"/>
                <w:rPrChange w:author="SLAVÍK Lukáš, Ing." w:date="2021-11-04T10:37:07.9780143" w:id="982974415">
                  <w:rPr>
                    <w:rFonts w:eastAsia="Calibri" w:cs="Arial"/>
                    <w:b/>
                  </w:rPr>
                </w:rPrChange>
              </w:rPr>
              <w:t xml:space="preserve">dotčen (tj. realizován nebo na úrovni jeho procesní a aplikační architektonické vrstvy měněn) určený informační </w:t>
            </w:r>
            <w:r w:rsidRPr="55E026C1">
              <w:rPr>
                <w:rFonts w:ascii="Arial,Calibri" w:hAnsi="Arial,Calibri" w:eastAsia="Arial,Calibri" w:cs="Arial,Calibri"/>
                <w:b w:val="1"/>
                <w:bCs w:val="1"/>
                <w:rPrChange w:author="SLAVÍK Lukáš, Ing." w:date="2021-11-04T10:37:07.9780143" w:id="1942841607">
                  <w:rPr>
                    <w:rFonts w:eastAsia="Calibri" w:cs="Arial"/>
                    <w:b/>
                  </w:rPr>
                </w:rPrChange>
              </w:rPr>
              <w:t xml:space="preserve">systém dle zák. </w:t>
            </w:r>
            <w:r w:rsidRPr="55E026C1">
              <w:rPr>
                <w:rFonts w:ascii="Arial,Calibri" w:hAnsi="Arial,Calibri" w:eastAsia="Arial,Calibri" w:cs="Arial,Calibri"/>
                <w:b w:val="1"/>
                <w:bCs w:val="1"/>
                <w:rPrChange w:author="SLAVÍK Lukáš, Ing." w:date="2021-11-04T10:37:07.9780143" w:id="1462681187">
                  <w:rPr>
                    <w:rFonts w:eastAsia="Calibri" w:cs="Arial"/>
                    <w:b/>
                  </w:rPr>
                </w:rPrChange>
              </w:rPr>
              <w:t>č. 365</w:t>
            </w:r>
            <w:r w:rsidRPr="55E026C1">
              <w:rPr>
                <w:rFonts w:ascii="Arial,Calibri" w:hAnsi="Arial,Calibri" w:eastAsia="Arial,Calibri" w:cs="Arial,Calibri"/>
                <w:b w:val="1"/>
                <w:bCs w:val="1"/>
                <w:rPrChange w:author="SLAVÍK Lukáš, Ing." w:date="2021-11-04T10:37:07.9780143" w:id="2043274994">
                  <w:rPr>
                    <w:rFonts w:eastAsia="Calibri" w:cs="Arial"/>
                    <w:b/>
                  </w:rPr>
                </w:rPrChange>
              </w:rPr>
              <w:t>/200</w:t>
            </w:r>
            <w:r w:rsidRPr="55E026C1">
              <w:rPr>
                <w:rFonts w:ascii="Arial,Calibri" w:hAnsi="Arial,Calibri" w:eastAsia="Arial,Calibri" w:cs="Arial,Calibri"/>
                <w:b w:val="1"/>
                <w:bCs w:val="1"/>
                <w:rPrChange w:author="SLAVÍK Lukáš, Ing." w:date="2021-11-04T10:37:07.9780143" w:id="1183875573">
                  <w:rPr>
                    <w:rFonts w:eastAsia="Calibri" w:cs="Arial"/>
                    <w:b/>
                  </w:rPr>
                </w:rPrChange>
              </w:rPr>
              <w:t>0</w:t>
            </w:r>
            <w:r w:rsidRPr="55E026C1">
              <w:rPr>
                <w:rFonts w:ascii="Arial,Calibri" w:hAnsi="Arial,Calibri" w:eastAsia="Arial,Calibri" w:cs="Arial,Calibri"/>
                <w:b w:val="1"/>
                <w:bCs w:val="1"/>
                <w:rPrChange w:author="SLAVÍK Lukáš, Ing." w:date="2021-11-04T10:37:07.9780143" w:id="58981844">
                  <w:rPr>
                    <w:rFonts w:eastAsia="Calibri" w:cs="Arial"/>
                    <w:b/>
                  </w:rPr>
                </w:rPrChange>
              </w:rPr>
              <w:t xml:space="preserve"> Sb., o informačních systémech VS</w:t>
            </w:r>
            <w:r w:rsidRPr="55E026C1">
              <w:rPr>
                <w:rFonts w:ascii="Arial,Calibri" w:hAnsi="Arial,Calibri" w:eastAsia="Arial,Calibri" w:cs="Arial,Calibri"/>
                <w:b w:val="1"/>
                <w:bCs w:val="1"/>
                <w:rPrChange w:author="SLAVÍK Lukáš, Ing." w:date="2021-11-04T10:37:07.9780143" w:id="663004823">
                  <w:rPr>
                    <w:rFonts w:eastAsia="Calibri" w:cs="Arial"/>
                    <w:b/>
                  </w:rPr>
                </w:rPrChange>
              </w:rPr>
              <w:t>?</w:t>
            </w:r>
          </w:p>
        </w:tc>
        <w:tc>
          <w:tcPr>
            <w:tcW w:w="513" w:type="pct"/>
            <w:tcMar/>
          </w:tcPr>
          <w:p w:rsidR="00AF4DD9" w:rsidP="55E026C1" w:rsidRDefault="00594FA8" w14:paraId="1DFEBF1F" w14:textId="77777777" w14:noSpellErr="1">
            <w:pPr>
              <w:keepNext/>
              <w:spacing w:before="40" w:after="40"/>
              <w:jc w:val="left"/>
              <w:rPr>
                <w:rFonts w:ascii="Arial" w:hAnsi="Arial" w:eastAsia="Arial" w:cs="Arial"/>
                <w:b w:val="1"/>
                <w:bCs w:val="1"/>
                <w:rPrChange w:author="SLAVÍK Lukáš, Ing." w:date="2021-11-04T10:37:07.9780143" w:id="36572784">
                  <w:rPr>
                    <w:rFonts w:cs="Arial"/>
                    <w:b/>
                  </w:rPr>
                </w:rPrChange>
              </w:rPr>
              <w:pPrChange w:author="SLAVÍK Lukáš, Ing." w:date="2021-11-04T10:37:07.9780143" w:id="82512892">
                <w:pPr>
                  <w:keepNext/>
                  <w:jc w:val="left"/>
                </w:pPr>
              </w:pPrChange>
            </w:pPr>
            <w:sdt>
              <w:sdtPr>
                <w:rPr>
                  <w:rFonts w:cs="Arial"/>
                  <w:b/>
                </w:rPr>
                <w:id w:val="-1893183111"/>
                <w:placeholder>
                  <w:docPart w:val="5B25F02E56FC40BDA04DF4EAC353A34E"/>
                </w:placeholder>
                <w:showingPlcHdr/>
                <w:comboBox>
                  <w:listItem w:displayText="Ano - VYPLŇTE DLE JAKÉHO KRITÉRIA " w:value="Ano - VYPLŇTE DLE JAKÉHO KRITÉRIA "/>
                  <w:listItem w:displayText="Ne" w:value="Ne"/>
                </w:comboBox>
              </w:sdtPr>
              <w:sdtEndPr/>
              <w:sdtContent>
                <w:r w:rsidRPr="003F7B0D" w:rsidR="00AF4DD9">
                  <w:rPr>
                    <w:rStyle w:val="Zstupntext"/>
                    <w:rFonts w:cs="Arial"/>
                    <w:color w:val="FF0000"/>
                  </w:rPr>
                  <w:t>Zvolte položku.</w:t>
                </w:r>
              </w:sdtContent>
            </w:sdt>
          </w:p>
        </w:tc>
        <w:tc>
          <w:tcPr>
            <w:tcW w:w="2117" w:type="pct"/>
            <w:tcMar/>
          </w:tcPr>
          <w:tbl>
            <w:tblPr>
              <w:tblW w:w="0" w:type="auto"/>
              <w:tblCellSpacing w:w="7" w:type="dxa"/>
              <w:tblCellMar>
                <w:left w:w="0" w:type="dxa"/>
                <w:right w:w="0" w:type="dxa"/>
              </w:tblCellMar>
              <w:tblLook w:val="04A0" w:firstRow="1" w:lastRow="0" w:firstColumn="1" w:lastColumn="0" w:noHBand="0" w:noVBand="1"/>
            </w:tblPr>
            <w:tblGrid>
              <w:gridCol w:w="4105"/>
            </w:tblGrid>
            <w:tr w:rsidRPr="00A87477" w:rsidR="00AF4DD9" w:rsidTr="55E026C1" w14:paraId="246D74C2" w14:textId="77777777">
              <w:trPr>
                <w:trHeight w:val="753"/>
                <w:tblCellSpacing w:w="7" w:type="dxa"/>
              </w:trPr>
              <w:tc>
                <w:tcPr>
                  <w:tcW w:w="4077" w:type="dxa"/>
                  <w:tcMar/>
                  <w:vAlign w:val="center"/>
                  <w:hideMark/>
                  <w:tcPrChange w:author="SLAVÍK Lukáš, Ing." w:date="2021-11-04T10:37:07.9780143" w:id="90781438">
                    <w:tcPr>
                      <w:tcW w:w="4077" w:type="dxa"/>
                      <w:hideMark/>
                    </w:tcPr>
                  </w:tcPrChange>
                </w:tcPr>
                <w:p w:rsidRPr="00A87477" w:rsidR="00AF4DD9" w:rsidP="55E026C1" w:rsidRDefault="00AF4DD9" w14:paraId="50F6BAEA" w14:textId="1FF3CB44" w14:noSpellErr="1">
                  <w:pPr>
                    <w:spacing w:after="0"/>
                    <w:jc w:val="left"/>
                    <w:rPr>
                      <w:rFonts w:ascii="Arial,Times New Roman" w:hAnsi="Arial,Times New Roman" w:eastAsia="Arial,Times New Roman" w:cs="Arial,Times New Roman"/>
                      <w:color w:val="444444"/>
                      <w:lang w:eastAsia="cs-CZ"/>
                      <w:rPrChange w:author="SLAVÍK Lukáš, Ing." w:date="2021-11-04T10:37:07.9780143" w:id="1176704747">
                        <w:rPr>
                          <w:rFonts w:eastAsia="Times New Roman" w:cs="Arial"/>
                          <w:color w:val="444444"/>
                          <w:szCs w:val="20"/>
                          <w:lang w:eastAsia="cs-CZ"/>
                        </w:rPr>
                      </w:rPrChange>
                    </w:rPr>
                    <w:pPrChange w:author="SLAVÍK Lukáš, Ing." w:date="2021-11-04T10:37:07.9780143" w:id="3552554">
                      <w:pPr>
                        <w:jc w:val="left"/>
                      </w:pPr>
                    </w:pPrChange>
                  </w:pPr>
                  <w:r w:rsidRPr="00A87477">
                    <w:rPr>
                      <w:rFonts w:eastAsia="Times New Roman" w:cs="Arial"/>
                      <w:color w:val="444444"/>
                      <w:szCs w:val="20"/>
                    </w:rPr>
                    <w:object w:dxaOrig="225" w:dyaOrig="225" w14:anchorId="13464E8A">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2" style="width:20.25pt;height:18pt" o:ole="" type="#_x0000_t75">
                        <v:imagedata o:title="" r:id="rId21"/>
                      </v:shape>
                      <w:control w:name="DefaultOcxName12" w:shapeid="_x0000_i1032" r:id="rId22"/>
                    </w:object>
                  </w:r>
                  <w:r w:rsidRPr="55E026C1">
                    <w:rPr>
                      <w:rFonts w:ascii="Arial,Times New Roman" w:hAnsi="Arial,Times New Roman" w:eastAsia="Arial,Times New Roman" w:cs="Arial,Times New Roman"/>
                      <w:color w:val="444444"/>
                      <w:rPrChange w:author="SLAVÍK Lukáš, Ing." w:date="2021-11-04T10:37:07.9780143" w:id="1921176207">
                        <w:rPr>
                          <w:rFonts w:eastAsia="Times New Roman" w:cs="Arial"/>
                          <w:color w:val="444444"/>
                          <w:szCs w:val="20"/>
                        </w:rPr>
                      </w:rPrChange>
                    </w:rPr>
                    <w:t>1. V</w:t>
                  </w:r>
                  <w:r w:rsidRPr="55E026C1">
                    <w:rPr>
                      <w:rFonts w:ascii="Arial" w:hAnsi="Arial" w:eastAsia="Arial" w:cs="Arial"/>
                      <w:color w:val="000000"/>
                      <w:shd w:val="clear" w:color="auto" w:fill="FFFFFF"/>
                      <w:rPrChange w:author="SLAVÍK Lukáš, Ing." w:date="2021-11-04T10:37:07.9780143" w:id="2085098333">
                        <w:rPr>
                          <w:rFonts w:cs="Arial"/>
                          <w:color w:val="000000"/>
                          <w:szCs w:val="20"/>
                          <w:shd w:val="clear" w:color="auto" w:fill="FFFFFF"/>
                        </w:rPr>
                      </w:rPrChange>
                    </w:rPr>
                    <w:t>yužívá služby referenčního rozhraní nebo poskytuje služby referenčnímu rozhraní</w:t>
                  </w:r>
                </w:p>
              </w:tc>
            </w:tr>
            <w:tr w:rsidRPr="00A87477" w:rsidR="00AF4DD9" w:rsidTr="55E026C1" w14:paraId="222A1C10" w14:textId="77777777">
              <w:trPr>
                <w:trHeight w:val="558"/>
                <w:tblCellSpacing w:w="7" w:type="dxa"/>
              </w:trPr>
              <w:tc>
                <w:tcPr>
                  <w:tcW w:w="4077" w:type="dxa"/>
                  <w:tcMar/>
                  <w:vAlign w:val="center"/>
                  <w:hideMark/>
                  <w:tcPrChange w:author="SLAVÍK Lukáš, Ing." w:date="2021-11-04T10:37:07.9780143" w:id="460837543">
                    <w:tcPr>
                      <w:tcW w:w="4077" w:type="dxa"/>
                      <w:hideMark/>
                    </w:tcPr>
                  </w:tcPrChange>
                </w:tcPr>
                <w:p w:rsidRPr="001273A0" w:rsidR="00AF4DD9" w:rsidP="55E026C1" w:rsidRDefault="00AF4DD9" w14:paraId="1624F079" w14:textId="16622517" w14:noSpellErr="1">
                  <w:pPr>
                    <w:spacing w:after="0"/>
                    <w:jc w:val="left"/>
                    <w:rPr>
                      <w:rFonts w:ascii="Arial,Times New Roman" w:hAnsi="Arial,Times New Roman" w:eastAsia="Arial,Times New Roman" w:cs="Arial,Times New Roman"/>
                      <w:lang w:eastAsia="cs-CZ"/>
                      <w:rPrChange w:author="SLAVÍK Lukáš, Ing." w:date="2021-11-04T10:37:07.9780143" w:id="780729115">
                        <w:rPr>
                          <w:rFonts w:eastAsia="Times New Roman" w:cs="Arial"/>
                          <w:szCs w:val="20"/>
                          <w:lang w:eastAsia="cs-CZ"/>
                        </w:rPr>
                      </w:rPrChange>
                    </w:rPr>
                    <w:pPrChange w:author="SLAVÍK Lukáš, Ing." w:date="2021-11-04T10:37:07.9780143" w:id="1994635796">
                      <w:pPr>
                        <w:jc w:val="left"/>
                      </w:pPr>
                    </w:pPrChange>
                  </w:pPr>
                  <w:r w:rsidRPr="001273A0">
                    <w:rPr>
                      <w:rFonts w:eastAsia="Times New Roman" w:cs="Arial"/>
                      <w:szCs w:val="20"/>
                    </w:rPr>
                    <w:object w:dxaOrig="225" w:dyaOrig="225" w14:anchorId="0B3FB6A3">
                      <v:shape id="_x0000_i1035" style="width:20.25pt;height:18pt" o:ole="" type="#_x0000_t75">
                        <v:imagedata o:title="" r:id="rId21"/>
                      </v:shape>
                      <w:control w:name="DefaultOcxName21" w:shapeid="_x0000_i1035" r:id="rId23"/>
                    </w:object>
                  </w:r>
                  <w:r w:rsidRPr="55E026C1">
                    <w:rPr>
                      <w:rFonts w:ascii="Arial,Times New Roman" w:hAnsi="Arial,Times New Roman" w:eastAsia="Arial,Times New Roman" w:cs="Arial,Times New Roman"/>
                      <w:rPrChange w:author="SLAVÍK Lukáš, Ing." w:date="2021-11-04T10:37:07.9780143" w:id="374314802">
                        <w:rPr>
                          <w:rFonts w:eastAsia="Times New Roman" w:cs="Arial"/>
                          <w:szCs w:val="20"/>
                        </w:rPr>
                      </w:rPrChange>
                    </w:rPr>
                    <w:t xml:space="preserve">2. </w:t>
                  </w:r>
                  <w:r w:rsidRPr="55E026C1">
                    <w:rPr>
                      <w:rFonts w:ascii="Arial,Times New Roman" w:hAnsi="Arial,Times New Roman" w:eastAsia="Arial,Times New Roman" w:cs="Arial,Times New Roman"/>
                      <w:lang w:eastAsia="cs-CZ"/>
                      <w:rPrChange w:author="SLAVÍK Lukáš, Ing." w:date="2021-11-04T10:37:07.9780143" w:id="266826100">
                        <w:rPr>
                          <w:rFonts w:eastAsia="Times New Roman" w:cs="Arial"/>
                          <w:szCs w:val="20"/>
                          <w:lang w:eastAsia="cs-CZ"/>
                        </w:rPr>
                      </w:rPrChange>
                    </w:rPr>
                    <w:t xml:space="preserve">Má vazbu na systém dle bodu 1 </w:t>
                  </w:r>
                </w:p>
              </w:tc>
            </w:tr>
            <w:tr w:rsidRPr="00A87477" w:rsidR="00AF4DD9" w:rsidTr="55E026C1" w14:paraId="7EB7AF01" w14:textId="77777777">
              <w:trPr>
                <w:trHeight w:val="1351"/>
                <w:tblCellSpacing w:w="7" w:type="dxa"/>
              </w:trPr>
              <w:tc>
                <w:tcPr>
                  <w:tcW w:w="4077" w:type="dxa"/>
                  <w:tcMar/>
                  <w:vAlign w:val="center"/>
                  <w:hideMark/>
                  <w:tcPrChange w:author="SLAVÍK Lukáš, Ing." w:date="2021-11-04T10:37:07.9780143" w:id="409629096">
                    <w:tcPr>
                      <w:tcW w:w="4077" w:type="dxa"/>
                      <w:hideMark/>
                    </w:tcPr>
                  </w:tcPrChange>
                </w:tcPr>
                <w:p w:rsidRPr="001273A0" w:rsidR="00AF4DD9" w:rsidP="55E026C1" w:rsidRDefault="00AF4DD9" w14:paraId="44835DF1" w14:textId="430A032C" w14:noSpellErr="1">
                  <w:pPr>
                    <w:spacing w:after="0"/>
                    <w:jc w:val="left"/>
                    <w:rPr>
                      <w:rFonts w:ascii="Arial,Times New Roman" w:hAnsi="Arial,Times New Roman" w:eastAsia="Arial,Times New Roman" w:cs="Arial,Times New Roman"/>
                      <w:lang w:eastAsia="cs-CZ"/>
                      <w:rPrChange w:author="SLAVÍK Lukáš, Ing." w:date="2021-11-04T10:37:07.9780143" w:id="879686495">
                        <w:rPr>
                          <w:rFonts w:eastAsia="Times New Roman" w:cs="Arial"/>
                          <w:szCs w:val="20"/>
                          <w:lang w:eastAsia="cs-CZ"/>
                        </w:rPr>
                      </w:rPrChange>
                    </w:rPr>
                    <w:pPrChange w:author="SLAVÍK Lukáš, Ing." w:date="2021-11-04T10:37:07.9780143" w:id="1402792565">
                      <w:pPr>
                        <w:jc w:val="left"/>
                      </w:pPr>
                    </w:pPrChange>
                  </w:pPr>
                  <w:r w:rsidRPr="001273A0">
                    <w:rPr>
                      <w:rFonts w:eastAsia="Times New Roman" w:cs="Arial"/>
                      <w:szCs w:val="20"/>
                    </w:rPr>
                    <w:object w:dxaOrig="225" w:dyaOrig="225" w14:anchorId="264E4F07">
                      <v:shape id="_x0000_i1038" style="width:20.25pt;height:18pt" o:ole="" type="#_x0000_t75">
                        <v:imagedata o:title="" r:id="rId21"/>
                      </v:shape>
                      <w:control w:name="DefaultOcxName31" w:shapeid="_x0000_i1038" r:id="rId24"/>
                    </w:object>
                  </w:r>
                  <w:r w:rsidRPr="55E026C1">
                    <w:rPr>
                      <w:rFonts w:ascii="Arial,Times New Roman" w:hAnsi="Arial,Times New Roman" w:eastAsia="Arial,Times New Roman" w:cs="Arial,Times New Roman"/>
                      <w:rPrChange w:author="SLAVÍK Lukáš, Ing." w:date="2021-11-04T10:37:07.9780143" w:id="287794744">
                        <w:rPr>
                          <w:rFonts w:eastAsia="Times New Roman" w:cs="Arial"/>
                          <w:szCs w:val="20"/>
                        </w:rPr>
                      </w:rPrChange>
                    </w:rPr>
                    <w:t xml:space="preserve">3. </w:t>
                  </w:r>
                  <w:r w:rsidRPr="55E026C1">
                    <w:rPr>
                      <w:rFonts w:ascii="Arial,Times New Roman" w:hAnsi="Arial,Times New Roman" w:eastAsia="Arial,Times New Roman" w:cs="Arial,Times New Roman"/>
                      <w:lang w:eastAsia="cs-CZ"/>
                      <w:rPrChange w:author="SLAVÍK Lukáš, Ing." w:date="2021-11-04T10:37:07.9780143" w:id="1391570583">
                        <w:rPr>
                          <w:rFonts w:eastAsia="Times New Roman" w:cs="Arial"/>
                          <w:szCs w:val="20"/>
                          <w:lang w:eastAsia="cs-CZ"/>
                        </w:rPr>
                      </w:rPrChange>
                    </w:rPr>
                    <w:t xml:space="preserve">Je určený k poskytování </w:t>
                  </w:r>
                  <w:r w:rsidRPr="55E026C1">
                    <w:rPr>
                      <w:rFonts w:ascii="Arial,Times New Roman" w:hAnsi="Arial,Times New Roman" w:eastAsia="Arial,Times New Roman" w:cs="Arial,Times New Roman"/>
                      <w:lang w:eastAsia="cs-CZ"/>
                      <w:rPrChange w:author="SLAVÍK Lukáš, Ing." w:date="2021-11-04T10:37:07.9780143" w:id="1632126759">
                        <w:rPr>
                          <w:rFonts w:eastAsia="Times New Roman" w:cs="Arial"/>
                          <w:szCs w:val="20"/>
                          <w:lang w:eastAsia="cs-CZ"/>
                        </w:rPr>
                      </w:rPrChange>
                    </w:rPr>
                    <w:t>s</w:t>
                  </w:r>
                  <w:r w:rsidRPr="55E026C1">
                    <w:rPr>
                      <w:rFonts w:ascii="Arial,Times New Roman" w:hAnsi="Arial,Times New Roman" w:eastAsia="Arial,Times New Roman" w:cs="Arial,Times New Roman"/>
                      <w:lang w:eastAsia="cs-CZ"/>
                      <w:rPrChange w:author="SLAVÍK Lukáš, Ing." w:date="2021-11-04T10:37:07.9780143" w:id="1031604062">
                        <w:rPr>
                          <w:rFonts w:eastAsia="Times New Roman" w:cs="Arial"/>
                          <w:szCs w:val="20"/>
                          <w:lang w:eastAsia="cs-CZ"/>
                        </w:rPr>
                      </w:rPrChange>
                    </w:rPr>
                    <w:t>lužby fyzickým nebo právnickým osobám s předpokládaným počtem uživatelů, kteří využívají přístup se zaručenou identitou, alespoň 5000 ročně</w:t>
                  </w:r>
                </w:p>
              </w:tc>
            </w:tr>
          </w:tbl>
          <w:p w:rsidR="00AF4DD9" w:rsidP="00C37272" w:rsidRDefault="00AF4DD9" w14:paraId="235B2E41" w14:textId="77777777">
            <w:pPr>
              <w:keepNext/>
              <w:spacing w:before="40" w:after="40"/>
              <w:jc w:val="left"/>
              <w:rPr>
                <w:rFonts w:cs="Arial"/>
                <w:b/>
              </w:rPr>
            </w:pPr>
          </w:p>
        </w:tc>
      </w:tr>
      <w:tr w:rsidRPr="00BF5681" w:rsidR="00AF4DD9" w:rsidTr="55E026C1" w14:paraId="33F9A143" w14:textId="77777777">
        <w:tc>
          <w:tcPr>
            <w:tcW w:w="2370" w:type="pct"/>
            <w:shd w:val="clear" w:color="auto" w:fill="D9D9D9" w:themeFill="background1" w:themeFillShade="D9"/>
            <w:tcMar/>
          </w:tcPr>
          <w:p w:rsidRPr="003F7B0D" w:rsidR="00AF4DD9" w:rsidP="55E026C1" w:rsidRDefault="00AF4DD9" w14:paraId="30A67FB2" w14:textId="77777777" w14:noSpellErr="1">
            <w:pPr>
              <w:keepNext/>
              <w:spacing w:before="40" w:after="40"/>
              <w:jc w:val="left"/>
              <w:rPr>
                <w:rFonts w:ascii="Arial,Calibri" w:hAnsi="Arial,Calibri" w:eastAsia="Arial,Calibri" w:cs="Arial,Calibri"/>
                <w:b w:val="1"/>
                <w:bCs w:val="1"/>
                <w:rPrChange w:author="SLAVÍK Lukáš, Ing." w:date="2021-11-04T10:37:07.9780143" w:id="34805335">
                  <w:rPr>
                    <w:rFonts w:eastAsia="Calibri" w:cs="Arial"/>
                    <w:b/>
                  </w:rPr>
                </w:rPrChange>
              </w:rPr>
              <w:pPrChange w:author="SLAVÍK Lukáš, Ing." w:date="2021-11-04T10:37:07.9780143" w:id="1060249643">
                <w:pPr>
                  <w:keepNext/>
                  <w:jc w:val="left"/>
                </w:pPr>
              </w:pPrChange>
            </w:pPr>
            <w:r w:rsidRPr="55E026C1">
              <w:rPr>
                <w:rFonts w:ascii="Arial,Calibri" w:hAnsi="Arial,Calibri" w:eastAsia="Arial,Calibri" w:cs="Arial,Calibri"/>
                <w:b w:val="1"/>
                <w:bCs w:val="1"/>
                <w:rPrChange w:author="SLAVÍK Lukáš, Ing." w:date="2021-11-04T10:37:07.9780143" w:id="100213308">
                  <w:rPr>
                    <w:rFonts w:eastAsia="Calibri" w:cs="Arial"/>
                    <w:b/>
                  </w:rPr>
                </w:rPrChange>
              </w:rPr>
              <w:t xml:space="preserve">Je </w:t>
            </w:r>
            <w:r w:rsidRPr="55E026C1">
              <w:rPr>
                <w:rFonts w:ascii="Arial,Calibri" w:hAnsi="Arial,Calibri" w:eastAsia="Arial,Calibri" w:cs="Arial,Calibri"/>
                <w:b w:val="1"/>
                <w:bCs w:val="1"/>
                <w:rPrChange w:author="SLAVÍK Lukáš, Ing." w:date="2021-11-04T10:37:07.9780143" w:id="811599617">
                  <w:rPr>
                    <w:rFonts w:eastAsia="Calibri" w:cs="Arial"/>
                    <w:b/>
                  </w:rPr>
                </w:rPrChange>
              </w:rPr>
              <w:t>projektem dotčen</w:t>
            </w:r>
            <w:r w:rsidRPr="55E026C1">
              <w:rPr>
                <w:rFonts w:ascii="Arial,Calibri" w:hAnsi="Arial,Calibri" w:eastAsia="Arial,Calibri" w:cs="Arial,Calibri"/>
                <w:b w:val="1"/>
                <w:bCs w:val="1"/>
                <w:rPrChange w:author="SLAVÍK Lukáš, Ing." w:date="2021-11-04T10:37:07.9780143" w:id="2094362678">
                  <w:rPr>
                    <w:rFonts w:eastAsia="Calibri" w:cs="Arial"/>
                    <w:b/>
                  </w:rPr>
                </w:rPrChange>
              </w:rPr>
              <w:t xml:space="preserve"> </w:t>
            </w:r>
            <w:r w:rsidRPr="55E026C1">
              <w:rPr>
                <w:rFonts w:ascii="Arial,Calibri" w:hAnsi="Arial,Calibri" w:eastAsia="Arial,Calibri" w:cs="Arial,Calibri"/>
                <w:b w:val="1"/>
                <w:bCs w:val="1"/>
                <w:rPrChange w:author="SLAVÍK Lukáš, Ing." w:date="2021-11-04T10:37:07.9780143" w:id="491449294">
                  <w:rPr>
                    <w:rFonts w:eastAsia="Calibri" w:cs="Arial"/>
                    <w:b/>
                  </w:rPr>
                </w:rPrChange>
              </w:rPr>
              <w:t>a</w:t>
            </w:r>
            <w:r w:rsidRPr="55E026C1">
              <w:rPr>
                <w:rFonts w:ascii="Arial,Calibri" w:hAnsi="Arial,Calibri" w:eastAsia="Arial,Calibri" w:cs="Arial,Calibri"/>
                <w:b w:val="1"/>
                <w:bCs w:val="1"/>
                <w:rPrChange w:author="SLAVÍK Lukáš, Ing." w:date="2021-11-04T10:37:07.9780143" w:id="1634295363">
                  <w:rPr>
                    <w:rFonts w:eastAsia="Calibri" w:cs="Arial"/>
                    <w:b/>
                  </w:rPr>
                </w:rPrChange>
              </w:rPr>
              <w:t>gendový informační systém dle zák</w:t>
            </w:r>
            <w:r w:rsidRPr="55E026C1">
              <w:rPr>
                <w:rFonts w:ascii="Arial,Calibri" w:hAnsi="Arial,Calibri" w:eastAsia="Arial,Calibri" w:cs="Arial,Calibri"/>
                <w:b w:val="1"/>
                <w:bCs w:val="1"/>
                <w:rPrChange w:author="SLAVÍK Lukáš, Ing." w:date="2021-11-04T10:37:07.9780143" w:id="783948005">
                  <w:rPr>
                    <w:rFonts w:eastAsia="Calibri" w:cs="Arial"/>
                    <w:b/>
                  </w:rPr>
                </w:rPrChange>
              </w:rPr>
              <w:t>ona</w:t>
            </w:r>
            <w:r w:rsidRPr="55E026C1">
              <w:rPr>
                <w:rFonts w:ascii="Arial,Calibri" w:hAnsi="Arial,Calibri" w:eastAsia="Arial,Calibri" w:cs="Arial,Calibri"/>
                <w:b w:val="1"/>
                <w:bCs w:val="1"/>
                <w:rPrChange w:author="SLAVÍK Lukáš, Ing." w:date="2021-11-04T10:37:07.9780143" w:id="958438618">
                  <w:rPr>
                    <w:rFonts w:eastAsia="Calibri" w:cs="Arial"/>
                    <w:b/>
                  </w:rPr>
                </w:rPrChange>
              </w:rPr>
              <w:t xml:space="preserve"> </w:t>
            </w:r>
            <w:r w:rsidRPr="55E026C1">
              <w:rPr>
                <w:rFonts w:ascii="Arial,Calibri" w:hAnsi="Arial,Calibri" w:eastAsia="Arial,Calibri" w:cs="Arial,Calibri"/>
                <w:b w:val="1"/>
                <w:bCs w:val="1"/>
                <w:rPrChange w:author="SLAVÍK Lukáš, Ing." w:date="2021-11-04T10:37:07.9780143" w:id="902275527">
                  <w:rPr>
                    <w:rFonts w:eastAsia="Calibri" w:cs="Arial"/>
                    <w:b/>
                  </w:rPr>
                </w:rPrChange>
              </w:rPr>
              <w:t xml:space="preserve">č. </w:t>
            </w:r>
            <w:r w:rsidRPr="55E026C1">
              <w:rPr>
                <w:rFonts w:ascii="Arial,Calibri" w:hAnsi="Arial,Calibri" w:eastAsia="Arial,Calibri" w:cs="Arial,Calibri"/>
                <w:b w:val="1"/>
                <w:bCs w:val="1"/>
                <w:rPrChange w:author="SLAVÍK Lukáš, Ing." w:date="2021-11-04T10:37:07.9780143" w:id="1644324562">
                  <w:rPr>
                    <w:rFonts w:eastAsia="Calibri" w:cs="Arial"/>
                    <w:b/>
                  </w:rPr>
                </w:rPrChange>
              </w:rPr>
              <w:t>111/2009 Sb., o základních registrech</w:t>
            </w:r>
            <w:r w:rsidRPr="55E026C1">
              <w:rPr>
                <w:rFonts w:ascii="Arial,Calibri" w:hAnsi="Arial,Calibri" w:eastAsia="Arial,Calibri" w:cs="Arial,Calibri"/>
                <w:b w:val="1"/>
                <w:bCs w:val="1"/>
                <w:rPrChange w:author="SLAVÍK Lukáš, Ing." w:date="2021-11-04T10:37:07.9780143" w:id="92169393">
                  <w:rPr>
                    <w:rFonts w:eastAsia="Calibri" w:cs="Arial"/>
                    <w:b/>
                  </w:rPr>
                </w:rPrChange>
              </w:rPr>
              <w:t>?</w:t>
            </w:r>
          </w:p>
        </w:tc>
        <w:tc>
          <w:tcPr>
            <w:tcW w:w="2630" w:type="pct"/>
            <w:gridSpan w:val="2"/>
            <w:tcMar/>
            <w:tcPrChange w:author="SLAVÍK Lukáš, Ing." w:date="2021-11-04T10:37:07.9780143" w:id="297062836">
              <w:tcPr>
                <w:tcW w:w="2630" w:type="pct"/>
                <w:gridSpan w:val="2"/>
              </w:tcPr>
            </w:tcPrChange>
          </w:tcPr>
          <w:p w:rsidR="00AF4DD9" w:rsidP="55E026C1" w:rsidRDefault="00594FA8" w14:paraId="3D9FE9F6" w14:textId="77777777" w14:noSpellErr="1">
            <w:pPr>
              <w:keepNext/>
              <w:spacing w:before="40" w:after="40"/>
              <w:jc w:val="left"/>
              <w:rPr>
                <w:rFonts w:ascii="Arial" w:hAnsi="Arial" w:eastAsia="Arial" w:cs="Arial"/>
                <w:b w:val="1"/>
                <w:bCs w:val="1"/>
                <w:rPrChange w:author="SLAVÍK Lukáš, Ing." w:date="2021-11-04T10:37:07.9780143" w:id="2025502536">
                  <w:rPr>
                    <w:rFonts w:cs="Arial"/>
                    <w:b/>
                  </w:rPr>
                </w:rPrChange>
              </w:rPr>
              <w:pPrChange w:author="SLAVÍK Lukáš, Ing." w:date="2021-11-04T10:37:07.9780143" w:id="906502123">
                <w:pPr>
                  <w:keepNext/>
                  <w:jc w:val="left"/>
                </w:pPr>
              </w:pPrChange>
            </w:pPr>
            <w:sdt>
              <w:sdtPr>
                <w:rPr>
                  <w:rFonts w:cs="Arial"/>
                  <w:b/>
                </w:rPr>
                <w:id w:val="-1808381593"/>
                <w:placeholder>
                  <w:docPart w:val="CFA08490B1FE4C49AA90069D048A79DC"/>
                </w:placeholder>
                <w:showingPlcHdr/>
                <w:comboBox>
                  <w:listItem w:displayText="Ano" w:value="Ano"/>
                  <w:listItem w:displayText="Ne" w:value="Ne"/>
                </w:comboBox>
              </w:sdtPr>
              <w:sdtEndPr/>
              <w:sdtContent>
                <w:r w:rsidRPr="003F7B0D" w:rsidR="00AF4DD9">
                  <w:rPr>
                    <w:rStyle w:val="Zstupntext"/>
                    <w:rFonts w:cs="Arial"/>
                    <w:color w:val="FF0000"/>
                  </w:rPr>
                  <w:t>Zvolte položku.</w:t>
                </w:r>
              </w:sdtContent>
            </w:sdt>
          </w:p>
          <w:p w:rsidRPr="001873DE" w:rsidR="006538A8" w:rsidP="55E026C1" w:rsidRDefault="001873DE" w14:paraId="7E7D9CE9" w14:textId="18AAE140" w14:noSpellErr="1">
            <w:pPr>
              <w:keepNext/>
              <w:spacing w:before="40" w:after="40"/>
              <w:jc w:val="left"/>
              <w:rPr>
                <w:rFonts w:ascii="Arial" w:hAnsi="Arial" w:eastAsia="Arial" w:cs="Arial"/>
                <w:i w:val="1"/>
                <w:iCs w:val="1"/>
                <w:rPrChange w:author="SLAVÍK Lukáš, Ing." w:date="2021-11-04T10:37:07.9780143" w:id="1134975793">
                  <w:rPr>
                    <w:rFonts w:cs="Arial"/>
                    <w:i/>
                  </w:rPr>
                </w:rPrChange>
              </w:rPr>
              <w:pPrChange w:author="SLAVÍK Lukáš, Ing." w:date="2021-11-04T10:37:07.9780143" w:id="1408158211">
                <w:pPr>
                  <w:keepNext/>
                  <w:jc w:val="left"/>
                </w:pPr>
              </w:pPrChange>
            </w:pPr>
            <w:r w:rsidRPr="55E026C1">
              <w:rPr>
                <w:rFonts w:ascii="Arial" w:hAnsi="Arial" w:eastAsia="Arial" w:cs="Arial"/>
                <w:i w:val="1"/>
                <w:iCs w:val="1"/>
                <w:color w:val="FF0000"/>
                <w:rPrChange w:author="SLAVÍK Lukáš, Ing." w:date="2021-11-04T10:37:07.9780143" w:id="614404172">
                  <w:rPr>
                    <w:rFonts w:cs="Arial"/>
                    <w:i/>
                    <w:color w:val="FF0000"/>
                  </w:rPr>
                </w:rPrChange>
              </w:rPr>
              <w:t>&lt;</w:t>
            </w:r>
            <w:r w:rsidRPr="55E026C1" w:rsidR="006538A8">
              <w:rPr>
                <w:rFonts w:ascii="Arial" w:hAnsi="Arial" w:eastAsia="Arial" w:cs="Arial"/>
                <w:i w:val="1"/>
                <w:iCs w:val="1"/>
                <w:color w:val="FF0000"/>
                <w:rPrChange w:author="SLAVÍK Lukáš, Ing." w:date="2021-11-04T10:37:07.9780143" w:id="1067020766">
                  <w:rPr>
                    <w:rFonts w:cs="Arial"/>
                    <w:i/>
                    <w:color w:val="FF0000"/>
                  </w:rPr>
                </w:rPrChange>
              </w:rPr>
              <w:t xml:space="preserve">Kontrola, </w:t>
            </w:r>
            <w:r w:rsidRPr="55E026C1">
              <w:rPr>
                <w:rFonts w:ascii="Arial" w:hAnsi="Arial" w:eastAsia="Arial" w:cs="Arial"/>
                <w:i w:val="1"/>
                <w:iCs w:val="1"/>
                <w:color w:val="FF0000"/>
                <w:rPrChange w:author="SLAVÍK Lukáš, Ing." w:date="2021-11-04T10:37:07.9780143" w:id="1504460289">
                  <w:rPr>
                    <w:rFonts w:cs="Arial"/>
                    <w:i/>
                    <w:color w:val="FF0000"/>
                  </w:rPr>
                </w:rPrChange>
              </w:rPr>
              <w:t>zda</w:t>
            </w:r>
            <w:r w:rsidRPr="55E026C1" w:rsidR="006538A8">
              <w:rPr>
                <w:rFonts w:ascii="Arial" w:hAnsi="Arial" w:eastAsia="Arial" w:cs="Arial"/>
                <w:i w:val="1"/>
                <w:iCs w:val="1"/>
                <w:color w:val="FF0000"/>
                <w:rPrChange w:author="SLAVÍK Lukáš, Ing." w:date="2021-11-04T10:37:07.9780143" w:id="907899879">
                  <w:rPr>
                    <w:rFonts w:cs="Arial"/>
                    <w:i/>
                    <w:color w:val="FF0000"/>
                  </w:rPr>
                </w:rPrChange>
              </w:rPr>
              <w:t xml:space="preserve"> </w:t>
            </w:r>
            <w:r w:rsidRPr="55E026C1">
              <w:rPr>
                <w:rFonts w:ascii="Arial" w:hAnsi="Arial" w:eastAsia="Arial" w:cs="Arial"/>
                <w:i w:val="1"/>
                <w:iCs w:val="1"/>
                <w:color w:val="FF0000"/>
                <w:rPrChange w:author="SLAVÍK Lukáš, Ing." w:date="2021-11-04T10:37:07.9780143" w:id="1874384584">
                  <w:rPr>
                    <w:rFonts w:cs="Arial"/>
                    <w:i/>
                    <w:color w:val="FF0000"/>
                  </w:rPr>
                </w:rPrChange>
              </w:rPr>
              <w:t>předmět projektu</w:t>
            </w:r>
            <w:r w:rsidRPr="55E026C1" w:rsidR="006538A8">
              <w:rPr>
                <w:rFonts w:ascii="Arial" w:hAnsi="Arial" w:eastAsia="Arial" w:cs="Arial"/>
                <w:i w:val="1"/>
                <w:iCs w:val="1"/>
                <w:color w:val="FF0000"/>
                <w:rPrChange w:author="SLAVÍK Lukáš, Ing." w:date="2021-11-04T10:37:07.9780143" w:id="688010082">
                  <w:rPr>
                    <w:rFonts w:cs="Arial"/>
                    <w:i/>
                    <w:color w:val="FF0000"/>
                  </w:rPr>
                </w:rPrChange>
              </w:rPr>
              <w:t xml:space="preserve"> </w:t>
            </w:r>
            <w:r w:rsidRPr="55E026C1">
              <w:rPr>
                <w:rFonts w:ascii="Arial" w:hAnsi="Arial" w:eastAsia="Arial" w:cs="Arial"/>
                <w:i w:val="1"/>
                <w:iCs w:val="1"/>
                <w:color w:val="FF0000"/>
                <w:rPrChange w:author="SLAVÍK Lukáš, Ing." w:date="2021-11-04T10:37:07.9780143" w:id="1374691429">
                  <w:rPr>
                    <w:rFonts w:cs="Arial"/>
                    <w:i/>
                    <w:color w:val="FF0000"/>
                  </w:rPr>
                </w:rPrChange>
              </w:rPr>
              <w:t xml:space="preserve">je AIS, který </w:t>
            </w:r>
            <w:r w:rsidRPr="55E026C1" w:rsidR="006538A8">
              <w:rPr>
                <w:rFonts w:ascii="Arial" w:hAnsi="Arial" w:eastAsia="Arial" w:cs="Arial"/>
                <w:i w:val="1"/>
                <w:iCs w:val="1"/>
                <w:color w:val="FF0000"/>
                <w:rPrChange w:author="SLAVÍK Lukáš, Ing." w:date="2021-11-04T10:37:07.9780143" w:id="1704820932">
                  <w:rPr>
                    <w:rFonts w:cs="Arial"/>
                    <w:i/>
                    <w:color w:val="FF0000"/>
                  </w:rPr>
                </w:rPrChange>
              </w:rPr>
              <w:t>podporuje alespoň jednu agendu VS z tabulky 3</w:t>
            </w:r>
            <w:r w:rsidRPr="55E026C1">
              <w:rPr>
                <w:rFonts w:ascii="Arial" w:hAnsi="Arial" w:eastAsia="Arial" w:cs="Arial"/>
                <w:i w:val="1"/>
                <w:iCs w:val="1"/>
                <w:color w:val="FF0000"/>
                <w:rPrChange w:author="SLAVÍK Lukáš, Ing." w:date="2021-11-04T10:37:07.9780143" w:id="1514698310">
                  <w:rPr>
                    <w:rFonts w:cs="Arial"/>
                    <w:i/>
                    <w:color w:val="FF0000"/>
                  </w:rPr>
                </w:rPrChange>
              </w:rPr>
              <w:t>&gt;</w:t>
            </w:r>
          </w:p>
        </w:tc>
      </w:tr>
      <w:tr w:rsidRPr="00BF5681" w:rsidR="00AF4DD9" w:rsidTr="55E026C1" w14:paraId="7FBE15CD" w14:textId="77777777">
        <w:tc>
          <w:tcPr>
            <w:tcW w:w="2370" w:type="pct"/>
            <w:shd w:val="clear" w:color="auto" w:fill="D9D9D9" w:themeFill="background1" w:themeFillShade="D9"/>
            <w:tcMar/>
          </w:tcPr>
          <w:p w:rsidRPr="003F7B0D" w:rsidR="00AF4DD9" w:rsidP="55E026C1" w:rsidRDefault="00AF4DD9" w14:paraId="0AAC62AE" w14:textId="695A6790" w14:noSpellErr="1">
            <w:pPr>
              <w:keepNext/>
              <w:spacing w:before="40" w:after="40"/>
              <w:jc w:val="left"/>
              <w:rPr>
                <w:rFonts w:ascii="Arial,Calibri" w:hAnsi="Arial,Calibri" w:eastAsia="Arial,Calibri" w:cs="Arial,Calibri"/>
                <w:b w:val="1"/>
                <w:bCs w:val="1"/>
                <w:rPrChange w:author="SLAVÍK Lukáš, Ing." w:date="2021-11-04T10:37:07.9780143" w:id="2002095802">
                  <w:rPr>
                    <w:rFonts w:eastAsia="Calibri" w:cs="Arial"/>
                    <w:b/>
                  </w:rPr>
                </w:rPrChange>
              </w:rPr>
              <w:pPrChange w:author="SLAVÍK Lukáš, Ing." w:date="2021-11-04T10:37:07.9780143" w:id="1136803053">
                <w:pPr>
                  <w:keepNext/>
                  <w:jc w:val="left"/>
                </w:pPr>
              </w:pPrChange>
            </w:pPr>
            <w:r w:rsidRPr="55E026C1">
              <w:rPr>
                <w:rFonts w:ascii="Arial,Calibri" w:hAnsi="Arial,Calibri" w:eastAsia="Arial,Calibri" w:cs="Arial,Calibri"/>
                <w:b w:val="1"/>
                <w:bCs w:val="1"/>
                <w:rPrChange w:author="SLAVÍK Lukáš, Ing." w:date="2021-11-04T10:37:07.9780143" w:id="1974249592">
                  <w:rPr>
                    <w:rFonts w:eastAsia="Calibri" w:cs="Arial"/>
                    <w:b/>
                  </w:rPr>
                </w:rPrChange>
              </w:rPr>
              <w:t xml:space="preserve">Budou </w:t>
            </w:r>
            <w:r w:rsidRPr="55E026C1">
              <w:rPr>
                <w:rFonts w:ascii="Arial,Calibri" w:hAnsi="Arial,Calibri" w:eastAsia="Arial,Calibri" w:cs="Arial,Calibri"/>
                <w:b w:val="1"/>
                <w:bCs w:val="1"/>
                <w:rPrChange w:author="SLAVÍK Lukáš, Ing." w:date="2021-11-04T10:37:07.9780143" w:id="52853392">
                  <w:rPr>
                    <w:rFonts w:eastAsia="Calibri" w:cs="Arial"/>
                    <w:b/>
                  </w:rPr>
                </w:rPrChange>
              </w:rPr>
              <w:t xml:space="preserve">informačním systémem, který je projektem dotčen, </w:t>
            </w:r>
            <w:r w:rsidRPr="55E026C1">
              <w:rPr>
                <w:rFonts w:ascii="Arial,Calibri" w:hAnsi="Arial,Calibri" w:eastAsia="Arial,Calibri" w:cs="Arial,Calibri"/>
                <w:b w:val="1"/>
                <w:bCs w:val="1"/>
                <w:rPrChange w:author="SLAVÍK Lukáš, Ing." w:date="2021-11-04T10:37:07.9780143" w:id="573345319">
                  <w:rPr>
                    <w:rFonts w:eastAsia="Calibri" w:cs="Arial"/>
                    <w:b/>
                  </w:rPr>
                </w:rPrChange>
              </w:rPr>
              <w:t xml:space="preserve">přijímány a odesílány datové zprávy dle zák. </w:t>
            </w:r>
            <w:r w:rsidRPr="55E026C1">
              <w:rPr>
                <w:rFonts w:ascii="Arial,Calibri" w:hAnsi="Arial,Calibri" w:eastAsia="Arial,Calibri" w:cs="Arial,Calibri"/>
                <w:b w:val="1"/>
                <w:bCs w:val="1"/>
                <w:rPrChange w:author="SLAVÍK Lukáš, Ing." w:date="2021-11-04T10:37:07.9780143" w:id="1655046863">
                  <w:rPr>
                    <w:rFonts w:eastAsia="Calibri" w:cs="Arial"/>
                    <w:b/>
                  </w:rPr>
                </w:rPrChange>
              </w:rPr>
              <w:t xml:space="preserve">č. </w:t>
            </w:r>
            <w:r w:rsidRPr="55E026C1">
              <w:rPr>
                <w:rFonts w:ascii="Arial,Calibri" w:hAnsi="Arial,Calibri" w:eastAsia="Arial,Calibri" w:cs="Arial,Calibri"/>
                <w:b w:val="1"/>
                <w:bCs w:val="1"/>
                <w:rPrChange w:author="SLAVÍK Lukáš, Ing." w:date="2021-11-04T10:37:07.9780143" w:id="71110604">
                  <w:rPr>
                    <w:rFonts w:eastAsia="Calibri" w:cs="Arial"/>
                    <w:b/>
                  </w:rPr>
                </w:rPrChange>
              </w:rPr>
              <w:t>300/2008 Sb., o</w:t>
            </w:r>
            <w:r w:rsidRPr="55E026C1">
              <w:rPr>
                <w:rFonts w:ascii="Arial,Calibri" w:hAnsi="Arial,Calibri" w:eastAsia="Arial,Calibri" w:cs="Arial,Calibri"/>
                <w:b w:val="1"/>
                <w:bCs w:val="1"/>
                <w:rPrChange w:author="SLAVÍK Lukáš, Ing." w:date="2021-11-04T10:37:07.9780143" w:id="411148235">
                  <w:rPr>
                    <w:rFonts w:eastAsia="Calibri" w:cs="Arial"/>
                    <w:b/>
                  </w:rPr>
                </w:rPrChange>
              </w:rPr>
              <w:t> </w:t>
            </w:r>
            <w:r w:rsidRPr="55E026C1">
              <w:rPr>
                <w:rFonts w:ascii="Arial,Calibri" w:hAnsi="Arial,Calibri" w:eastAsia="Arial,Calibri" w:cs="Arial,Calibri"/>
                <w:b w:val="1"/>
                <w:bCs w:val="1"/>
                <w:rPrChange w:author="SLAVÍK Lukáš, Ing." w:date="2021-11-04T10:37:07.9780143" w:id="152271511">
                  <w:rPr>
                    <w:rFonts w:eastAsia="Calibri" w:cs="Arial"/>
                    <w:b/>
                  </w:rPr>
                </w:rPrChange>
              </w:rPr>
              <w:t>elektronických úkonech a</w:t>
            </w:r>
            <w:r w:rsidRPr="55E026C1">
              <w:rPr>
                <w:rFonts w:ascii="Arial,Calibri" w:hAnsi="Arial,Calibri" w:eastAsia="Arial,Calibri" w:cs="Arial,Calibri"/>
                <w:b w:val="1"/>
                <w:bCs w:val="1"/>
                <w:rPrChange w:author="SLAVÍK Lukáš, Ing." w:date="2021-11-04T10:37:07.9780143" w:id="1326778996">
                  <w:rPr>
                    <w:rFonts w:eastAsia="Calibri" w:cs="Arial"/>
                    <w:b/>
                  </w:rPr>
                </w:rPrChange>
              </w:rPr>
              <w:t> </w:t>
            </w:r>
            <w:r w:rsidRPr="55E026C1">
              <w:rPr>
                <w:rFonts w:ascii="Arial,Calibri" w:hAnsi="Arial,Calibri" w:eastAsia="Arial,Calibri" w:cs="Arial,Calibri"/>
                <w:b w:val="1"/>
                <w:bCs w:val="1"/>
                <w:rPrChange w:author="SLAVÍK Lukáš, Ing." w:date="2021-11-04T10:37:07.9780143" w:id="1407695905">
                  <w:rPr>
                    <w:rFonts w:eastAsia="Calibri" w:cs="Arial"/>
                    <w:b/>
                  </w:rPr>
                </w:rPrChange>
              </w:rPr>
              <w:t>autorizované konverzi dokumentů?</w:t>
            </w:r>
          </w:p>
        </w:tc>
        <w:tc>
          <w:tcPr>
            <w:tcW w:w="2630" w:type="pct"/>
            <w:gridSpan w:val="2"/>
            <w:tcMar/>
            <w:tcPrChange w:author="SLAVÍK Lukáš, Ing." w:date="2021-11-04T10:37:07.9780143" w:id="1592096589">
              <w:tcPr>
                <w:tcW w:w="2630" w:type="pct"/>
                <w:gridSpan w:val="2"/>
              </w:tcPr>
            </w:tcPrChange>
          </w:tcPr>
          <w:p w:rsidR="00AF4DD9" w:rsidP="55E026C1" w:rsidRDefault="00594FA8" w14:paraId="6342D4D9" w14:textId="77777777" w14:noSpellErr="1">
            <w:pPr>
              <w:keepNext/>
              <w:spacing w:before="40" w:after="40"/>
              <w:jc w:val="left"/>
              <w:rPr>
                <w:rFonts w:ascii="Arial" w:hAnsi="Arial" w:eastAsia="Arial" w:cs="Arial"/>
                <w:b w:val="1"/>
                <w:bCs w:val="1"/>
                <w:rPrChange w:author="SLAVÍK Lukáš, Ing." w:date="2021-11-04T10:37:07.9780143" w:id="1738547245">
                  <w:rPr>
                    <w:rFonts w:cs="Arial"/>
                    <w:b/>
                  </w:rPr>
                </w:rPrChange>
              </w:rPr>
              <w:pPrChange w:author="SLAVÍK Lukáš, Ing." w:date="2021-11-04T10:37:07.9780143" w:id="603969722">
                <w:pPr>
                  <w:keepNext/>
                  <w:jc w:val="left"/>
                </w:pPr>
              </w:pPrChange>
            </w:pPr>
            <w:sdt>
              <w:sdtPr>
                <w:rPr>
                  <w:rFonts w:cs="Arial"/>
                  <w:b/>
                </w:rPr>
                <w:id w:val="1269733489"/>
                <w:placeholder>
                  <w:docPart w:val="E178457BC86945EBB13AF350EA848727"/>
                </w:placeholder>
                <w:showingPlcHdr/>
                <w:comboBox>
                  <w:listItem w:displayText="Ano" w:value="Ano"/>
                  <w:listItem w:displayText="Ne" w:value="Ne"/>
                </w:comboBox>
              </w:sdtPr>
              <w:sdtEndPr/>
              <w:sdtContent>
                <w:r w:rsidRPr="003F7B0D" w:rsidR="00AF4DD9">
                  <w:rPr>
                    <w:rStyle w:val="Zstupntext"/>
                    <w:rFonts w:cs="Arial"/>
                    <w:color w:val="FF0000"/>
                  </w:rPr>
                  <w:t>Zvolte položku.</w:t>
                </w:r>
              </w:sdtContent>
            </w:sdt>
            <w:r w:rsidRPr="55E026C1" w:rsidR="006538A8">
              <w:rPr>
                <w:rFonts w:ascii="Arial" w:hAnsi="Arial" w:eastAsia="Arial" w:cs="Arial"/>
                <w:b w:val="1"/>
                <w:bCs w:val="1"/>
                <w:rPrChange w:author="SLAVÍK Lukáš, Ing." w:date="2021-11-04T10:37:07.9780143" w:id="89693753">
                  <w:rPr>
                    <w:rFonts w:cs="Arial"/>
                    <w:b/>
                  </w:rPr>
                </w:rPrChange>
              </w:rPr>
              <w:t xml:space="preserve"> </w:t>
            </w:r>
          </w:p>
          <w:p w:rsidRPr="001873DE" w:rsidR="006538A8" w:rsidP="55E026C1" w:rsidRDefault="001873DE" w14:paraId="125270CD" w14:textId="1C9802BE" w14:noSpellErr="1">
            <w:pPr>
              <w:keepNext/>
              <w:spacing w:before="40" w:after="40"/>
              <w:jc w:val="left"/>
              <w:rPr>
                <w:rFonts w:ascii="Arial" w:hAnsi="Arial" w:eastAsia="Arial" w:cs="Arial"/>
                <w:i w:val="1"/>
                <w:iCs w:val="1"/>
                <w:rPrChange w:author="SLAVÍK Lukáš, Ing." w:date="2021-11-04T10:37:07.9780143" w:id="1368257625">
                  <w:rPr>
                    <w:rFonts w:cs="Arial"/>
                    <w:i/>
                  </w:rPr>
                </w:rPrChange>
              </w:rPr>
              <w:pPrChange w:author="SLAVÍK Lukáš, Ing." w:date="2021-11-04T10:37:07.9780143" w:id="2034593941">
                <w:pPr>
                  <w:keepNext/>
                  <w:jc w:val="left"/>
                </w:pPr>
              </w:pPrChange>
            </w:pPr>
            <w:r w:rsidRPr="55E026C1">
              <w:rPr>
                <w:rFonts w:ascii="Arial" w:hAnsi="Arial" w:eastAsia="Arial" w:cs="Arial"/>
                <w:i w:val="1"/>
                <w:iCs w:val="1"/>
                <w:color w:val="FF0000"/>
                <w:rPrChange w:author="SLAVÍK Lukáš, Ing." w:date="2021-11-04T10:37:07.9780143" w:id="1137228202">
                  <w:rPr>
                    <w:rFonts w:cs="Arial"/>
                    <w:i/>
                    <w:color w:val="FF0000"/>
                  </w:rPr>
                </w:rPrChange>
              </w:rPr>
              <w:t>&lt;</w:t>
            </w:r>
            <w:r w:rsidRPr="55E026C1" w:rsidR="006538A8">
              <w:rPr>
                <w:rFonts w:ascii="Arial" w:hAnsi="Arial" w:eastAsia="Arial" w:cs="Arial"/>
                <w:i w:val="1"/>
                <w:iCs w:val="1"/>
                <w:color w:val="FF0000"/>
                <w:rPrChange w:author="SLAVÍK Lukáš, Ing." w:date="2021-11-04T10:37:07.9780143" w:id="1126659715">
                  <w:rPr>
                    <w:rFonts w:cs="Arial"/>
                    <w:i/>
                    <w:color w:val="FF0000"/>
                  </w:rPr>
                </w:rPrChange>
              </w:rPr>
              <w:t xml:space="preserve">Kontrola, </w:t>
            </w:r>
            <w:r w:rsidRPr="55E026C1">
              <w:rPr>
                <w:rFonts w:ascii="Arial" w:hAnsi="Arial" w:eastAsia="Arial" w:cs="Arial"/>
                <w:i w:val="1"/>
                <w:iCs w:val="1"/>
                <w:color w:val="FF0000"/>
                <w:rPrChange w:author="SLAVÍK Lukáš, Ing." w:date="2021-11-04T10:37:07.9780143" w:id="274429220">
                  <w:rPr>
                    <w:rFonts w:cs="Arial"/>
                    <w:i/>
                    <w:color w:val="FF0000"/>
                  </w:rPr>
                </w:rPrChange>
              </w:rPr>
              <w:t>zda předmět projektu</w:t>
            </w:r>
            <w:r w:rsidRPr="55E026C1" w:rsidR="006538A8">
              <w:rPr>
                <w:rFonts w:ascii="Arial" w:hAnsi="Arial" w:eastAsia="Arial" w:cs="Arial"/>
                <w:i w:val="1"/>
                <w:iCs w:val="1"/>
                <w:color w:val="FF0000"/>
                <w:rPrChange w:author="SLAVÍK Lukáš, Ing." w:date="2021-11-04T10:37:07.9780143" w:id="506711639">
                  <w:rPr>
                    <w:rFonts w:cs="Arial"/>
                    <w:i/>
                    <w:color w:val="FF0000"/>
                  </w:rPr>
                </w:rPrChange>
              </w:rPr>
              <w:t xml:space="preserve"> </w:t>
            </w:r>
            <w:r w:rsidRPr="55E026C1">
              <w:rPr>
                <w:rFonts w:ascii="Arial" w:hAnsi="Arial" w:eastAsia="Arial" w:cs="Arial"/>
                <w:i w:val="1"/>
                <w:iCs w:val="1"/>
                <w:color w:val="FF0000"/>
                <w:rPrChange w:author="SLAVÍK Lukáš, Ing." w:date="2021-11-04T10:37:07.9780143" w:id="368668150">
                  <w:rPr>
                    <w:rFonts w:cs="Arial"/>
                    <w:i/>
                    <w:color w:val="FF0000"/>
                  </w:rPr>
                </w:rPrChange>
              </w:rPr>
              <w:t xml:space="preserve">pro </w:t>
            </w:r>
            <w:r w:rsidRPr="55E026C1" w:rsidR="006538A8">
              <w:rPr>
                <w:rFonts w:ascii="Arial" w:hAnsi="Arial" w:eastAsia="Arial" w:cs="Arial"/>
                <w:i w:val="1"/>
                <w:iCs w:val="1"/>
                <w:color w:val="FF0000"/>
                <w:rPrChange w:author="SLAVÍK Lukáš, Ing." w:date="2021-11-04T10:37:07.9780143" w:id="339509467">
                  <w:rPr>
                    <w:rFonts w:cs="Arial"/>
                    <w:i/>
                    <w:color w:val="FF0000"/>
                  </w:rPr>
                </w:rPrChange>
              </w:rPr>
              <w:t xml:space="preserve">alespoň jeden úkon </w:t>
            </w:r>
            <w:r w:rsidRPr="55E026C1">
              <w:rPr>
                <w:rFonts w:ascii="Arial" w:hAnsi="Arial" w:eastAsia="Arial" w:cs="Arial"/>
                <w:i w:val="1"/>
                <w:iCs w:val="1"/>
                <w:color w:val="FF0000"/>
                <w:rPrChange w:author="SLAVÍK Lukáš, Ing." w:date="2021-11-04T10:37:07.9780143" w:id="1354060104">
                  <w:rPr>
                    <w:rFonts w:cs="Arial"/>
                    <w:i/>
                    <w:color w:val="FF0000"/>
                  </w:rPr>
                </w:rPrChange>
              </w:rPr>
              <w:t xml:space="preserve">z tabulky 3 </w:t>
            </w:r>
            <w:r w:rsidRPr="55E026C1" w:rsidR="006538A8">
              <w:rPr>
                <w:rFonts w:ascii="Arial" w:hAnsi="Arial" w:eastAsia="Arial" w:cs="Arial"/>
                <w:i w:val="1"/>
                <w:iCs w:val="1"/>
                <w:color w:val="FF0000"/>
                <w:rPrChange w:author="SLAVÍK Lukáš, Ing." w:date="2021-11-04T10:37:07.9780143" w:id="902710226">
                  <w:rPr>
                    <w:rFonts w:cs="Arial"/>
                    <w:i/>
                    <w:color w:val="FF0000"/>
                  </w:rPr>
                </w:rPrChange>
              </w:rPr>
              <w:t>podporuje příjem/odesílání pomocí ISDS</w:t>
            </w:r>
            <w:r w:rsidRPr="55E026C1">
              <w:rPr>
                <w:rFonts w:ascii="Arial" w:hAnsi="Arial" w:eastAsia="Arial" w:cs="Arial"/>
                <w:i w:val="1"/>
                <w:iCs w:val="1"/>
                <w:color w:val="FF0000"/>
                <w:rPrChange w:author="SLAVÍK Lukáš, Ing." w:date="2021-11-04T10:37:07.9780143" w:id="1088133673">
                  <w:rPr>
                    <w:rFonts w:cs="Arial"/>
                    <w:i/>
                    <w:color w:val="FF0000"/>
                  </w:rPr>
                </w:rPrChange>
              </w:rPr>
              <w:t>&gt;</w:t>
            </w:r>
            <w:r w:rsidRPr="55E026C1" w:rsidR="006538A8">
              <w:rPr>
                <w:rFonts w:ascii="Arial" w:hAnsi="Arial" w:eastAsia="Arial" w:cs="Arial"/>
                <w:i w:val="1"/>
                <w:iCs w:val="1"/>
                <w:color w:val="FF0000"/>
                <w:rPrChange w:author="SLAVÍK Lukáš, Ing." w:date="2021-11-04T10:37:07.9780143" w:id="1942708571">
                  <w:rPr>
                    <w:rFonts w:cs="Arial"/>
                    <w:i/>
                    <w:color w:val="FF0000"/>
                  </w:rPr>
                </w:rPrChange>
              </w:rPr>
              <w:t xml:space="preserve"> </w:t>
            </w:r>
          </w:p>
        </w:tc>
      </w:tr>
      <w:tr w:rsidRPr="00BF5681" w:rsidR="00AF4DD9" w:rsidTr="55E026C1" w14:paraId="3990EEB8" w14:textId="77777777">
        <w:tc>
          <w:tcPr>
            <w:tcW w:w="2370" w:type="pct"/>
            <w:shd w:val="clear" w:color="auto" w:fill="D9D9D9" w:themeFill="background1" w:themeFillShade="D9"/>
            <w:tcMar/>
          </w:tcPr>
          <w:p w:rsidRPr="003F7B0D" w:rsidR="00AF4DD9" w:rsidP="55E026C1" w:rsidRDefault="00AF4DD9" w14:paraId="3A57558E" w14:textId="77777777" w14:noSpellErr="1">
            <w:pPr>
              <w:keepNext/>
              <w:spacing w:before="40" w:after="40"/>
              <w:jc w:val="left"/>
              <w:rPr>
                <w:rFonts w:ascii="Arial,Calibri" w:hAnsi="Arial,Calibri" w:eastAsia="Arial,Calibri" w:cs="Arial,Calibri"/>
                <w:b w:val="1"/>
                <w:bCs w:val="1"/>
                <w:rPrChange w:author="SLAVÍK Lukáš, Ing." w:date="2021-11-04T10:37:07.9780143" w:id="1828504805">
                  <w:rPr>
                    <w:rFonts w:eastAsia="Calibri" w:cs="Arial"/>
                    <w:b/>
                  </w:rPr>
                </w:rPrChange>
              </w:rPr>
              <w:pPrChange w:author="SLAVÍK Lukáš, Ing." w:date="2021-11-04T10:37:07.9780143" w:id="2030017471">
                <w:pPr>
                  <w:keepNext/>
                  <w:jc w:val="left"/>
                </w:pPr>
              </w:pPrChange>
            </w:pPr>
            <w:r w:rsidRPr="55E026C1">
              <w:rPr>
                <w:rFonts w:ascii="Arial" w:hAnsi="Arial" w:eastAsia="Arial" w:cs="Arial"/>
                <w:b w:val="1"/>
                <w:bCs w:val="1"/>
                <w:rPrChange w:author="SLAVÍK Lukáš, Ing." w:date="2021-11-04T10:37:07.9780143" w:id="724226880">
                  <w:rPr>
                    <w:rFonts w:cs="Arial"/>
                    <w:b/>
                  </w:rPr>
                </w:rPrChange>
              </w:rPr>
              <w:t>Druh informačního</w:t>
            </w:r>
            <w:r w:rsidRPr="55E026C1">
              <w:rPr>
                <w:rFonts w:ascii="Arial" w:hAnsi="Arial" w:eastAsia="Arial" w:cs="Arial"/>
                <w:b w:val="1"/>
                <w:bCs w:val="1"/>
                <w:rPrChange w:author="SLAVÍK Lukáš, Ing." w:date="2021-11-04T10:37:07.9780143" w:id="1304703125">
                  <w:rPr>
                    <w:rFonts w:cs="Arial"/>
                    <w:b/>
                  </w:rPr>
                </w:rPrChange>
              </w:rPr>
              <w:t xml:space="preserve"> </w:t>
            </w:r>
            <w:r w:rsidRPr="55E026C1">
              <w:rPr>
                <w:rFonts w:ascii="Arial" w:hAnsi="Arial" w:eastAsia="Arial" w:cs="Arial"/>
                <w:b w:val="1"/>
                <w:bCs w:val="1"/>
                <w:rPrChange w:author="SLAVÍK Lukáš, Ing." w:date="2021-11-04T10:37:07.9780143" w:id="191676413">
                  <w:rPr>
                    <w:rFonts w:cs="Arial"/>
                    <w:b/>
                  </w:rPr>
                </w:rPrChange>
              </w:rPr>
              <w:t>/</w:t>
            </w:r>
            <w:r w:rsidRPr="55E026C1">
              <w:rPr>
                <w:rFonts w:ascii="Arial" w:hAnsi="Arial" w:eastAsia="Arial" w:cs="Arial"/>
                <w:b w:val="1"/>
                <w:bCs w:val="1"/>
                <w:rPrChange w:author="SLAVÍK Lukáš, Ing." w:date="2021-11-04T10:37:07.9780143" w:id="28101136">
                  <w:rPr>
                    <w:rFonts w:cs="Arial"/>
                    <w:b/>
                  </w:rPr>
                </w:rPrChange>
              </w:rPr>
              <w:t xml:space="preserve"> </w:t>
            </w:r>
            <w:r w:rsidRPr="55E026C1">
              <w:rPr>
                <w:rFonts w:ascii="Arial" w:hAnsi="Arial" w:eastAsia="Arial" w:cs="Arial"/>
                <w:b w:val="1"/>
                <w:bCs w:val="1"/>
                <w:rPrChange w:author="SLAVÍK Lukáš, Ing." w:date="2021-11-04T10:37:07.9780143" w:id="542876023">
                  <w:rPr>
                    <w:rFonts w:cs="Arial"/>
                    <w:b/>
                  </w:rPr>
                </w:rPrChange>
              </w:rPr>
              <w:t>komunikačního systému dle</w:t>
            </w:r>
            <w:r w:rsidRPr="55E026C1">
              <w:rPr>
                <w:rFonts w:ascii="Arial" w:hAnsi="Arial" w:eastAsia="Arial" w:cs="Arial"/>
                <w:b w:val="1"/>
                <w:bCs w:val="1"/>
                <w:rPrChange w:author="SLAVÍK Lukáš, Ing." w:date="2021-11-04T10:37:07.9780143" w:id="1444384954">
                  <w:rPr>
                    <w:rFonts w:cs="Arial"/>
                    <w:b/>
                  </w:rPr>
                </w:rPrChange>
              </w:rPr>
              <w:t xml:space="preserve"> klasifikace stanovené </w:t>
            </w:r>
            <w:r w:rsidRPr="55E026C1">
              <w:rPr>
                <w:rFonts w:ascii="Arial" w:hAnsi="Arial" w:eastAsia="Arial" w:cs="Arial"/>
                <w:b w:val="1"/>
                <w:bCs w:val="1"/>
                <w:rPrChange w:author="SLAVÍK Lukáš, Ing." w:date="2021-11-04T10:37:07.9780143" w:id="959386885">
                  <w:rPr>
                    <w:rFonts w:cs="Arial"/>
                    <w:b/>
                  </w:rPr>
                </w:rPrChange>
              </w:rPr>
              <w:t>zák</w:t>
            </w:r>
            <w:r w:rsidRPr="55E026C1">
              <w:rPr>
                <w:rFonts w:ascii="Arial" w:hAnsi="Arial" w:eastAsia="Arial" w:cs="Arial"/>
                <w:b w:val="1"/>
                <w:bCs w:val="1"/>
                <w:rPrChange w:author="SLAVÍK Lukáš, Ing." w:date="2021-11-04T10:37:07.9780143" w:id="1230774730">
                  <w:rPr>
                    <w:rFonts w:cs="Arial"/>
                    <w:b/>
                  </w:rPr>
                </w:rPrChange>
              </w:rPr>
              <w:t>onem</w:t>
            </w:r>
            <w:r w:rsidRPr="55E026C1">
              <w:rPr>
                <w:rFonts w:ascii="Arial" w:hAnsi="Arial" w:eastAsia="Arial" w:cs="Arial"/>
                <w:b w:val="1"/>
                <w:bCs w:val="1"/>
                <w:rPrChange w:author="SLAVÍK Lukáš, Ing." w:date="2021-11-04T10:37:07.9780143" w:id="1807529418">
                  <w:rPr>
                    <w:rFonts w:cs="Arial"/>
                    <w:b/>
                  </w:rPr>
                </w:rPrChange>
              </w:rPr>
              <w:t xml:space="preserve"> </w:t>
            </w:r>
            <w:r w:rsidRPr="55E026C1">
              <w:rPr>
                <w:rFonts w:ascii="Arial" w:hAnsi="Arial" w:eastAsia="Arial" w:cs="Arial"/>
                <w:b w:val="1"/>
                <w:bCs w:val="1"/>
                <w:rPrChange w:author="SLAVÍK Lukáš, Ing." w:date="2021-11-04T10:37:07.9780143" w:id="731094613">
                  <w:rPr>
                    <w:rFonts w:cs="Arial"/>
                    <w:b/>
                  </w:rPr>
                </w:rPrChange>
              </w:rPr>
              <w:t xml:space="preserve">č. </w:t>
            </w:r>
            <w:r w:rsidRPr="55E026C1">
              <w:rPr>
                <w:rFonts w:ascii="Arial" w:hAnsi="Arial" w:eastAsia="Arial" w:cs="Arial"/>
                <w:b w:val="1"/>
                <w:bCs w:val="1"/>
                <w:rPrChange w:author="SLAVÍK Lukáš, Ing." w:date="2021-11-04T10:37:07.9780143" w:id="385093299">
                  <w:rPr>
                    <w:rFonts w:cs="Arial"/>
                    <w:b/>
                  </w:rPr>
                </w:rPrChange>
              </w:rPr>
              <w:t>181/2014 Sb., o</w:t>
            </w:r>
            <w:r w:rsidRPr="55E026C1">
              <w:rPr>
                <w:rFonts w:ascii="Arial" w:hAnsi="Arial" w:eastAsia="Arial" w:cs="Arial"/>
                <w:b w:val="1"/>
                <w:bCs w:val="1"/>
                <w:rPrChange w:author="SLAVÍK Lukáš, Ing." w:date="2021-11-04T10:37:07.9780143" w:id="1394712311">
                  <w:rPr>
                    <w:rFonts w:cs="Arial"/>
                    <w:b/>
                  </w:rPr>
                </w:rPrChange>
              </w:rPr>
              <w:t> </w:t>
            </w:r>
            <w:r w:rsidRPr="55E026C1">
              <w:rPr>
                <w:rFonts w:ascii="Arial" w:hAnsi="Arial" w:eastAsia="Arial" w:cs="Arial"/>
                <w:b w:val="1"/>
                <w:bCs w:val="1"/>
                <w:rPrChange w:author="SLAVÍK Lukáš, Ing." w:date="2021-11-04T10:37:07.9780143" w:id="1573213958">
                  <w:rPr>
                    <w:rFonts w:cs="Arial"/>
                    <w:b/>
                  </w:rPr>
                </w:rPrChange>
              </w:rPr>
              <w:t>kybernetické bezpečnosti</w:t>
            </w:r>
          </w:p>
        </w:tc>
        <w:tc>
          <w:tcPr>
            <w:tcW w:w="2630" w:type="pct"/>
            <w:gridSpan w:val="2"/>
            <w:tcMar/>
            <w:tcPrChange w:author="SLAVÍK Lukáš, Ing." w:date="2021-11-04T10:37:07.9780143" w:id="237834981">
              <w:tcPr>
                <w:tcW w:w="2630" w:type="pct"/>
                <w:gridSpan w:val="2"/>
              </w:tcPr>
            </w:tcPrChange>
          </w:tcPr>
          <w:p w:rsidR="00AF4DD9" w:rsidP="55E026C1" w:rsidRDefault="00594FA8" w14:paraId="2F9AE6F4" w14:textId="77777777" w14:noSpellErr="1">
            <w:pPr>
              <w:keepNext/>
              <w:tabs>
                <w:tab w:val="left" w:pos="3540"/>
              </w:tabs>
              <w:spacing w:before="40" w:after="40"/>
              <w:jc w:val="left"/>
              <w:rPr>
                <w:rFonts w:ascii="Arial" w:hAnsi="Arial" w:eastAsia="Arial" w:cs="Arial"/>
                <w:b w:val="1"/>
                <w:bCs w:val="1"/>
                <w:rPrChange w:author="SLAVÍK Lukáš, Ing." w:date="2021-11-04T10:37:07.9780143" w:id="1880954294">
                  <w:rPr/>
                </w:rPrChange>
              </w:rPr>
              <w:pPrChange w:author="SLAVÍK Lukáš, Ing." w:date="2021-11-04T10:37:07.9780143" w:id="90">
                <w:pPr>
                  <w:keepNext/>
                  <w:spacing w:before="40" w:after="40"/>
                  <w:jc w:val="left"/>
                </w:pPr>
              </w:pPrChange>
            </w:pPr>
            <w:sdt>
              <w:sdtPr>
                <w:rPr>
                  <w:rFonts w:cs="Arial"/>
                  <w:b/>
                </w:rPr>
                <w:id w:val="-1793964754"/>
                <w:placeholder>
                  <w:docPart w:val="8D103BFCE7F34781A9DF644C12A2D5C7"/>
                </w:placeholder>
                <w:showingPlcHdr/>
                <w:comboBox>
                  <w:listItem w:displayText="Kritická informační infrastruktura" w:value="KII"/>
                  <w:listItem w:displayText="Významný informační systém" w:value="VIS"/>
                  <w:listItem w:displayText="Informační systém základní služby" w:value="ISZS"/>
                  <w:listItem w:displayText="Nespadá pod definici dle ZoKB" w:value="Nic"/>
                </w:comboBox>
              </w:sdtPr>
              <w:sdtEndPr/>
              <w:sdtContent>
                <w:r w:rsidRPr="003F7B0D" w:rsidR="00AF4DD9">
                  <w:rPr>
                    <w:rStyle w:val="Zstupntext"/>
                    <w:rFonts w:cs="Arial"/>
                    <w:i/>
                    <w:color w:val="FF0000"/>
                  </w:rPr>
                  <w:t>Zvolte položku.</w:t>
                </w:r>
              </w:sdtContent>
            </w:sdt>
            <w:ins w:author="Šedivec Tomáš" w:date="2021-06-04T12:26:00Z" w:id="91">
              <w:r w:rsidR="00743BF8">
                <w:rPr>
                  <w:rFonts w:cs="Arial"/>
                  <w:b/>
                </w:rPr>
                <w:tab/>
              </w:r>
            </w:ins>
          </w:p>
          <w:p w:rsidRPr="003F7B0D" w:rsidR="00743BF8" w:rsidP="55E026C1" w:rsidRDefault="00743BF8" w14:paraId="4379FAA2" w14:textId="60AA714C">
            <w:pPr>
              <w:keepNext/>
              <w:tabs>
                <w:tab w:val="left" w:pos="3540"/>
              </w:tabs>
              <w:spacing w:before="40" w:after="40"/>
              <w:jc w:val="left"/>
              <w:rPr>
                <w:rFonts w:ascii="Arial" w:hAnsi="Arial" w:eastAsia="Arial" w:cs="Arial"/>
                <w:b w:val="1"/>
                <w:bCs w:val="1"/>
                <w:rPrChange w:author="SLAVÍK Lukáš, Ing." w:date="2021-11-04T10:37:07.9780143" w:id="303930157">
                  <w:rPr/>
                </w:rPrChange>
              </w:rPr>
              <w:pPrChange w:author="SLAVÍK Lukáš, Ing." w:date="2021-11-04T10:37:07.9780143" w:id="92">
                <w:pPr>
                  <w:keepNext/>
                  <w:spacing w:before="40" w:after="40"/>
                  <w:jc w:val="left"/>
                </w:pPr>
              </w:pPrChange>
            </w:pPr>
            <w:ins w:author="Šedivec Tomáš" w:date="2021-06-04T12:26:00Z" w:id="93">
              <w:r w:rsidRPr="55E026C1">
                <w:rPr>
                  <w:rFonts w:ascii="Arial" w:hAnsi="Arial" w:eastAsia="Arial" w:cs="Arial"/>
                  <w:i w:val="1"/>
                  <w:iCs w:val="1"/>
                  <w:color w:val="FF0000"/>
                  <w:rPrChange w:author="SLAVÍK Lukáš, Ing." w:date="2021-11-04T10:37:07.9780143" w:id="617806631">
                    <w:rPr>
                      <w:rFonts w:cs="Arial"/>
                      <w:i/>
                      <w:color w:val="FF0000"/>
                    </w:rPr>
                  </w:rPrChange>
                </w:rPr>
                <w:t>&lt;</w:t>
              </w:r>
              <w:r w:rsidRPr="55E026C1">
                <w:rPr>
                  <w:rFonts w:ascii="Arial" w:hAnsi="Arial" w:eastAsia="Arial" w:cs="Arial"/>
                  <w:i w:val="1"/>
                  <w:iCs w:val="1"/>
                  <w:color w:val="FF0000"/>
                  <w:rPrChange w:author="SLAVÍK Lukáš, Ing." w:date="2021-11-04T10:37:07.9780143" w:id="1051889968">
                    <w:rPr>
                      <w:rFonts w:cs="Arial"/>
                      <w:i/>
                      <w:color w:val="FF0000"/>
                    </w:rPr>
                  </w:rPrChange>
                </w:rPr>
                <w:t xml:space="preserve">Významný IS je formou </w:t>
              </w:r>
              <w:proofErr w:type="spellStart"/>
              <w:r w:rsidRPr="55E026C1">
                <w:rPr>
                  <w:rFonts w:ascii="Arial" w:hAnsi="Arial" w:eastAsia="Arial" w:cs="Arial"/>
                  <w:i w:val="1"/>
                  <w:iCs w:val="1"/>
                  <w:color w:val="FF0000"/>
                  <w:rPrChange w:author="SLAVÍK Lukáš, Ing." w:date="2021-11-04T10:37:07.9780143" w:id="1625084766">
                    <w:rPr>
                      <w:rFonts w:cs="Arial"/>
                      <w:i/>
                      <w:color w:val="FF0000"/>
                    </w:rPr>
                  </w:rPrChange>
                </w:rPr>
                <w:t>samoindikace</w:t>
              </w:r>
              <w:proofErr w:type="spellEnd"/>
            </w:ins>
            <w:ins w:author="Šedivec Tomáš" w:date="2021-06-04T12:27:00Z" w:id="94">
              <w:r w:rsidRPr="55E026C1">
                <w:rPr>
                  <w:rFonts w:ascii="Arial" w:hAnsi="Arial" w:eastAsia="Arial" w:cs="Arial"/>
                  <w:i w:val="1"/>
                  <w:iCs w:val="1"/>
                  <w:color w:val="FF0000"/>
                  <w:rPrChange w:author="SLAVÍK Lukáš, Ing." w:date="2021-11-04T10:37:07.9780143" w:id="977327013">
                    <w:rPr>
                      <w:rFonts w:cs="Arial"/>
                      <w:i/>
                      <w:color w:val="FF0000"/>
                    </w:rPr>
                  </w:rPrChange>
                </w:rPr>
                <w:t>, ostatní možnosti indikuje NUKIB</w:t>
              </w:r>
            </w:ins>
            <w:ins w:author="Šedivec Tomáš" w:date="2021-06-04T12:26:00Z" w:id="95">
              <w:r w:rsidRPr="55E026C1">
                <w:rPr>
                  <w:rFonts w:ascii="Arial" w:hAnsi="Arial" w:eastAsia="Arial" w:cs="Arial"/>
                  <w:i w:val="1"/>
                  <w:iCs w:val="1"/>
                  <w:color w:val="FF0000"/>
                  <w:rPrChange w:author="SLAVÍK Lukáš, Ing." w:date="2021-11-04T10:37:07.9780143" w:id="1913396691">
                    <w:rPr>
                      <w:rFonts w:cs="Arial"/>
                      <w:i/>
                      <w:color w:val="FF0000"/>
                    </w:rPr>
                  </w:rPrChange>
                </w:rPr>
                <w:t>&gt;</w:t>
              </w:r>
            </w:ins>
          </w:p>
        </w:tc>
      </w:tr>
      <w:tr w:rsidRPr="00BF5681" w:rsidR="00743BF8" w:rsidTr="55E026C1" w14:paraId="5CA8F9E7" w14:textId="77777777">
        <w:trPr>
          <w:ins w:author="Šedivec Tomáš" w:date="2021-06-04T12:19:00Z" w:id="96"/>
        </w:trPr>
        <w:tc>
          <w:tcPr>
            <w:tcW w:w="2370" w:type="pct"/>
            <w:shd w:val="clear" w:color="auto" w:fill="D9D9D9" w:themeFill="background1" w:themeFillShade="D9"/>
            <w:tcMar/>
          </w:tcPr>
          <w:p w:rsidRPr="003F7B0D" w:rsidR="00743BF8" w:rsidP="55E026C1" w:rsidRDefault="00743BF8" w14:paraId="19ADD932" w14:textId="5B526BBC">
            <w:pPr>
              <w:keepNext/>
              <w:spacing w:before="40" w:after="40"/>
              <w:jc w:val="left"/>
              <w:rPr>
                <w:ins w:author="Šedivec Tomáš" w:date="2021-06-04T12:19:00Z" w:id="97"/>
                <w:rFonts w:ascii="Arial" w:hAnsi="Arial" w:eastAsia="Arial" w:cs="Arial"/>
                <w:b w:val="1"/>
                <w:bCs w:val="1"/>
                <w:rPrChange w:author="SLAVÍK Lukáš, Ing." w:date="2021-11-04T10:37:07.9780143" w:id="778120395">
                  <w:rPr>
                    <w:ins w:author="Šedivec Tomáš" w:date="2021-06-04T12:19:00Z" w:id="1112203366"/>
                    <w:rFonts w:cs="Arial"/>
                    <w:b/>
                  </w:rPr>
                </w:rPrChange>
              </w:rPr>
              <w:pPrChange w:author="SLAVÍK Lukáš, Ing." w:date="2021-11-04T10:37:07.9780143" w:id="286789238">
                <w:pPr>
                  <w:keepNext/>
                  <w:jc w:val="left"/>
                </w:pPr>
              </w:pPrChange>
            </w:pPr>
            <w:ins w:author="Šedivec Tomáš" w:date="2021-06-04T12:19:00Z" w:id="98">
              <w:r w:rsidRPr="55E026C1">
                <w:rPr>
                  <w:rFonts w:ascii="Arial" w:hAnsi="Arial" w:eastAsia="Arial" w:cs="Arial"/>
                  <w:b w:val="1"/>
                  <w:bCs w:val="1"/>
                  <w:rPrChange w:author="SLAVÍK Lukáš, Ing." w:date="2021-11-04T10:37:07.9780143" w:id="737156382">
                    <w:rPr>
                      <w:rFonts w:cs="Arial"/>
                      <w:b/>
                    </w:rPr>
                  </w:rPrChange>
                </w:rPr>
                <w:t xml:space="preserve">Bezpečnostní </w:t>
              </w:r>
            </w:ins>
            <w:ins w:author="Šedivec Tomáš" w:date="2021-10-05T15:49:00Z" w:id="99">
              <w:r w:rsidRPr="55E026C1" w:rsidR="00D26B50">
                <w:rPr>
                  <w:rFonts w:ascii="Arial" w:hAnsi="Arial" w:eastAsia="Arial" w:cs="Arial"/>
                  <w:b w:val="1"/>
                  <w:bCs w:val="1"/>
                  <w:rPrChange w:author="SLAVÍK Lukáš, Ing." w:date="2021-11-04T10:37:07.9780143" w:id="1708834014">
                    <w:rPr>
                      <w:rFonts w:cs="Arial"/>
                      <w:b/>
                    </w:rPr>
                  </w:rPrChange>
                </w:rPr>
                <w:t>úroveň</w:t>
              </w:r>
            </w:ins>
            <w:ins w:author="Šedivec Tomáš" w:date="2021-06-04T12:19:00Z" w:id="100">
              <w:r w:rsidRPr="55E026C1">
                <w:rPr>
                  <w:rFonts w:ascii="Arial" w:hAnsi="Arial" w:eastAsia="Arial" w:cs="Arial"/>
                  <w:b w:val="1"/>
                  <w:bCs w:val="1"/>
                  <w:rPrChange w:author="SLAVÍK Lukáš, Ing." w:date="2021-11-04T10:37:07.9780143" w:id="1100262209">
                    <w:rPr>
                      <w:rFonts w:cs="Arial"/>
                      <w:b/>
                    </w:rPr>
                  </w:rPrChange>
                </w:rPr>
                <w:t xml:space="preserve"> informačního systému dle vyhlášky č. </w:t>
              </w:r>
            </w:ins>
            <w:ins w:author="Šedivec Tomáš" w:date="2021-10-04T11:10:00Z" w:id="101">
              <w:r w:rsidRPr="55E026C1" w:rsidR="00087B39">
                <w:rPr>
                  <w:rFonts w:ascii="Arial" w:hAnsi="Arial" w:eastAsia="Arial" w:cs="Arial"/>
                  <w:b w:val="1"/>
                  <w:bCs w:val="1"/>
                  <w:rPrChange w:author="SLAVÍK Lukáš, Ing." w:date="2021-11-04T10:37:07.9780143" w:id="1198109293">
                    <w:rPr>
                      <w:rFonts w:cs="Arial"/>
                      <w:b/>
                    </w:rPr>
                  </w:rPrChange>
                </w:rPr>
                <w:t>315</w:t>
              </w:r>
            </w:ins>
            <w:ins w:author="Šedivec Tomáš" w:date="2021-06-04T12:19:00Z" w:id="102">
              <w:r w:rsidRPr="55E026C1">
                <w:rPr>
                  <w:rFonts w:ascii="Arial" w:hAnsi="Arial" w:eastAsia="Arial" w:cs="Arial"/>
                  <w:b w:val="1"/>
                  <w:bCs w:val="1"/>
                  <w:rPrChange w:author="SLAVÍK Lukáš, Ing." w:date="2021-11-04T10:37:07.9780143" w:id="1146030160">
                    <w:rPr>
                      <w:rFonts w:cs="Arial"/>
                      <w:b/>
                    </w:rPr>
                  </w:rPrChange>
                </w:rPr>
                <w:t xml:space="preserve">/2021 Sb., </w:t>
              </w:r>
            </w:ins>
            <w:ins w:author="Šedivec Tomáš" w:date="2021-06-04T12:21:00Z" w:id="103">
              <w:r w:rsidRPr="55E026C1">
                <w:rPr>
                  <w:rFonts w:ascii="Arial" w:hAnsi="Arial" w:eastAsia="Arial" w:cs="Arial"/>
                  <w:b w:val="1"/>
                  <w:bCs w:val="1"/>
                  <w:rPrChange w:author="SLAVÍK Lukáš, Ing." w:date="2021-11-04T10:37:07.9780143" w:id="795466326">
                    <w:rPr>
                      <w:rFonts w:cs="Arial"/>
                      <w:b/>
                    </w:rPr>
                  </w:rPrChange>
                </w:rPr>
                <w:t xml:space="preserve">o bezpečnostních úrovních pro využívání cloud </w:t>
              </w:r>
              <w:proofErr w:type="spellStart"/>
              <w:r w:rsidRPr="55E026C1">
                <w:rPr>
                  <w:rFonts w:ascii="Arial" w:hAnsi="Arial" w:eastAsia="Arial" w:cs="Arial"/>
                  <w:b w:val="1"/>
                  <w:bCs w:val="1"/>
                  <w:rPrChange w:author="SLAVÍK Lukáš, Ing." w:date="2021-11-04T10:37:07.9780143" w:id="54098107">
                    <w:rPr>
                      <w:rFonts w:cs="Arial"/>
                      <w:b/>
                    </w:rPr>
                  </w:rPrChange>
                </w:rPr>
                <w:t>computingu</w:t>
              </w:r>
              <w:proofErr w:type="spellEnd"/>
              <w:r w:rsidRPr="55E026C1">
                <w:rPr>
                  <w:rFonts w:ascii="Arial" w:hAnsi="Arial" w:eastAsia="Arial" w:cs="Arial"/>
                  <w:b w:val="1"/>
                  <w:bCs w:val="1"/>
                  <w:rPrChange w:author="SLAVÍK Lukáš, Ing." w:date="2021-11-04T10:37:07.9780143" w:id="1071539366">
                    <w:rPr>
                      <w:rFonts w:cs="Arial"/>
                      <w:b/>
                    </w:rPr>
                  </w:rPrChange>
                </w:rPr>
                <w:t xml:space="preserve"> orgány veřejné moci</w:t>
              </w:r>
            </w:ins>
          </w:p>
        </w:tc>
        <w:tc>
          <w:tcPr>
            <w:tcW w:w="2630" w:type="pct"/>
            <w:gridSpan w:val="2"/>
            <w:tcMar/>
            <w:tcPrChange w:author="SLAVÍK Lukáš, Ing." w:date="2021-11-04T10:37:07.9780143" w:id="1091323028">
              <w:tcPr>
                <w:tcW w:w="2630" w:type="pct"/>
                <w:gridSpan w:val="2"/>
              </w:tcPr>
            </w:tcPrChange>
          </w:tcPr>
          <w:p w:rsidR="00743BF8" w:rsidP="55E026C1" w:rsidRDefault="00594FA8" w14:paraId="3D721554" w14:textId="107CFBE3" w14:noSpellErr="1">
            <w:pPr>
              <w:keepNext/>
              <w:spacing w:before="40" w:after="40"/>
              <w:jc w:val="left"/>
              <w:rPr>
                <w:rFonts w:ascii="Arial" w:hAnsi="Arial" w:eastAsia="Arial" w:cs="Arial"/>
                <w:b w:val="1"/>
                <w:bCs w:val="1"/>
                <w:rPrChange w:author="SLAVÍK Lukáš, Ing." w:date="2021-11-04T10:37:07.9780143" w:id="184000310">
                  <w:rPr/>
                </w:rPrChange>
              </w:rPr>
              <w:pPrChange w:author="SLAVÍK Lukáš, Ing." w:date="2021-11-04T10:37:07.9780143" w:id="1237326739">
                <w:pPr>
                  <w:keepNext/>
                  <w:jc w:val="left"/>
                </w:pPr>
              </w:pPrChange>
            </w:pPr>
            <w:customXmlInsRangeStart w:author="Šedivec Tomáš" w:date="2021-06-04T12:21:00Z" w:id="105"/>
            <w:sdt>
              <w:sdtPr>
                <w:rPr>
                  <w:rFonts w:cs="Arial"/>
                  <w:b/>
                </w:rPr>
                <w:id w:val="196980148"/>
                <w:placeholder>
                  <w:docPart w:val="E3D67CEF3644481C93B468D8DA5524F0"/>
                </w:placeholder>
                <w:showingPlcHdr/>
                <w:comboBox>
                  <w:listItem w:displayText="Bezpečnostní úroveň kritická" w:value="4"/>
                  <w:listItem w:displayText="Bezpečnostní úroveň vysoká" w:value="3"/>
                  <w:listItem w:displayText="Bezpečnostní úroveň střední" w:value="2"/>
                  <w:listItem w:displayText="Bezpečnostní úroveň nízká" w:value="1"/>
                  <w:listItem w:displayText="Bezpečnostní úroveň neurčena" w:value="Bezpečnostní úroveň neurčena"/>
                </w:comboBox>
              </w:sdtPr>
              <w:sdtEndPr/>
              <w:sdtContent>
                <w:customXmlInsRangeEnd w:id="105"/>
                <w:ins w:author="Šedivec Tomáš" w:date="2021-06-04T12:21:00Z" w:id="106">
                  <w:r w:rsidRPr="003F7B0D" w:rsidR="00743BF8">
                    <w:rPr>
                      <w:rStyle w:val="Zstupntext"/>
                      <w:rFonts w:cs="Arial"/>
                      <w:i/>
                      <w:color w:val="FF0000"/>
                    </w:rPr>
                    <w:t>Zvolte položku.</w:t>
                  </w:r>
                </w:ins>
                <w:customXmlInsRangeStart w:author="Šedivec Tomáš" w:date="2021-06-04T12:21:00Z" w:id="107"/>
              </w:sdtContent>
            </w:sdt>
            <w:customXmlInsRangeEnd w:id="107"/>
          </w:p>
          <w:p w:rsidRPr="00743BF8" w:rsidR="00743BF8" w:rsidP="55E026C1" w:rsidRDefault="00743BF8" w14:paraId="25D7DC27" w14:textId="6D3A3961">
            <w:pPr>
              <w:tabs>
                <w:tab w:val="left" w:pos="4005"/>
              </w:tabs>
              <w:rPr>
                <w:rFonts w:ascii="Arial" w:hAnsi="Arial" w:eastAsia="Arial" w:cs="Arial"/>
                <w:rPrChange w:author="SLAVÍK Lukáš, Ing." w:date="2021-11-04T10:37:07.9780143" w:id="1277790515">
                  <w:rPr/>
                </w:rPrChange>
              </w:rPr>
              <w:pPrChange w:author="SLAVÍK Lukáš, Ing." w:date="2021-11-04T10:37:07.9780143" w:id="111">
                <w:pPr>
                  <w:keepNext/>
                  <w:spacing w:before="40" w:after="40"/>
                  <w:jc w:val="left"/>
                </w:pPr>
              </w:pPrChange>
            </w:pPr>
            <w:ins w:author="Šedivec Tomáš" w:date="2021-06-04T12:26:00Z" w:id="112">
              <w:r w:rsidRPr="55E026C1">
                <w:rPr>
                  <w:rFonts w:ascii="Arial" w:hAnsi="Arial" w:eastAsia="Arial" w:cs="Arial"/>
                  <w:i w:val="1"/>
                  <w:iCs w:val="1"/>
                  <w:color w:val="FF0000"/>
                  <w:rPrChange w:author="SLAVÍK Lukáš, Ing." w:date="2021-11-04T10:37:07.9780143" w:id="1834405002">
                    <w:rPr>
                      <w:rFonts w:cs="Arial"/>
                      <w:i/>
                      <w:color w:val="FF0000"/>
                    </w:rPr>
                  </w:rPrChange>
                </w:rPr>
                <w:t>&lt;</w:t>
              </w:r>
            </w:ins>
            <w:ins w:author="Šedivec Tomáš" w:date="2021-10-05T15:50:00Z" w:id="113">
              <w:r w:rsidRPr="55E026C1" w:rsidR="00D26B50">
                <w:rPr>
                  <w:rFonts w:ascii="Arial" w:hAnsi="Arial" w:eastAsia="Arial" w:cs="Arial"/>
                  <w:i w:val="1"/>
                  <w:iCs w:val="1"/>
                  <w:color w:val="FF0000"/>
                  <w:rPrChange w:author="SLAVÍK Lukáš, Ing." w:date="2021-11-04T10:37:07.9780143" w:id="995052033">
                    <w:rPr>
                      <w:rFonts w:cs="Arial"/>
                      <w:i/>
                      <w:color w:val="FF0000"/>
                    </w:rPr>
                  </w:rPrChange>
                </w:rPr>
                <w:t xml:space="preserve"> Do bezpečnostní úrovně je třeba zařadit jak IS fungující skrze služby cloud </w:t>
              </w:r>
              <w:proofErr w:type="spellStart"/>
              <w:r w:rsidRPr="55E026C1" w:rsidR="00D26B50">
                <w:rPr>
                  <w:rFonts w:ascii="Arial" w:hAnsi="Arial" w:eastAsia="Arial" w:cs="Arial"/>
                  <w:i w:val="1"/>
                  <w:iCs w:val="1"/>
                  <w:color w:val="FF0000"/>
                  <w:rPrChange w:author="SLAVÍK Lukáš, Ing." w:date="2021-11-04T10:37:07.9780143" w:id="1135102583">
                    <w:rPr>
                      <w:rFonts w:cs="Arial"/>
                      <w:i/>
                      <w:color w:val="FF0000"/>
                    </w:rPr>
                  </w:rPrChange>
                </w:rPr>
                <w:t xml:space="preserve">computingu</w:t>
              </w:r>
              <w:proofErr w:type="spellEnd"/>
              <w:r w:rsidRPr="55E026C1" w:rsidR="00D26B50">
                <w:rPr>
                  <w:rFonts w:ascii="Arial" w:hAnsi="Arial" w:eastAsia="Arial" w:cs="Arial"/>
                  <w:i w:val="1"/>
                  <w:iCs w:val="1"/>
                  <w:color w:val="FF0000"/>
                  <w:rPrChange w:author="SLAVÍK Lukáš, Ing." w:date="2021-11-04T10:37:07.9780143" w:id="1379594769">
                    <w:rPr>
                      <w:rFonts w:cs="Arial"/>
                      <w:i/>
                      <w:color w:val="FF0000"/>
                    </w:rPr>
                  </w:rPrChange>
                </w:rPr>
                <w:t xml:space="preserve">, tak on premise řešení </w:t>
              </w:r>
            </w:ins>
            <w:ins w:author="Šedivec Tomáš" w:date="2021-10-04T11:10:00Z" w:id="114">
              <w:r w:rsidRPr="55E026C1" w:rsidR="00087B39">
                <w:rPr>
                  <w:rFonts w:ascii="Arial" w:hAnsi="Arial" w:eastAsia="Arial" w:cs="Arial"/>
                  <w:i w:val="1"/>
                  <w:iCs w:val="1"/>
                  <w:color w:val="FF0000"/>
                  <w:rPrChange w:author="SLAVÍK Lukáš, Ing." w:date="2021-11-04T10:37:07.9780143" w:id="1459219779">
                    <w:rPr>
                      <w:rFonts w:cs="Arial"/>
                      <w:i/>
                      <w:color w:val="FF0000"/>
                    </w:rPr>
                  </w:rPrChange>
                </w:rPr>
                <w:t>dle vyhlášky o dlouhodobém řízení ISVS</w:t>
              </w:r>
            </w:ins>
            <w:ins w:author="Šedivec Tomáš" w:date="2021-06-04T12:26:00Z" w:id="115">
              <w:r w:rsidRPr="55E026C1">
                <w:rPr>
                  <w:rFonts w:ascii="Arial" w:hAnsi="Arial" w:eastAsia="Arial" w:cs="Arial"/>
                  <w:i w:val="1"/>
                  <w:iCs w:val="1"/>
                  <w:color w:val="FF0000"/>
                  <w:rPrChange w:author="SLAVÍK Lukáš, Ing." w:date="2021-11-04T10:37:07.9780143" w:id="1839901746">
                    <w:rPr>
                      <w:rFonts w:cs="Arial"/>
                      <w:i/>
                      <w:color w:val="FF0000"/>
                    </w:rPr>
                  </w:rPrChange>
                </w:rPr>
                <w:t>&gt;</w:t>
              </w:r>
            </w:ins>
          </w:p>
        </w:tc>
      </w:tr>
    </w:tbl>
    <w:p w:rsidR="00AF4DD9" w:rsidP="00AF4DD9" w:rsidRDefault="00AF4DD9" w14:paraId="58A311A5" w14:textId="77777777">
      <w:pPr>
        <w:spacing w:before="40" w:after="40"/>
        <w:rPr>
          <w:rFonts w:cs="Arial"/>
        </w:rPr>
      </w:pPr>
    </w:p>
    <w:p w:rsidRPr="00FD10A1" w:rsidR="00AF4DD9" w:rsidP="00AF4DD9" w:rsidRDefault="00AF4DD9" w14:paraId="02E8C4D5" w14:textId="77777777" w14:noSpellErr="1">
      <w:pPr>
        <w:pStyle w:val="MVHeading2"/>
        <w:jc w:val="left"/>
        <w:rPr/>
      </w:pPr>
      <w:bookmarkStart w:name="_Toc465074584" w:id="116"/>
      <w:r w:rsidRPr="000A6D1E">
        <w:rPr/>
        <w:lastRenderedPageBreak/>
        <w:t xml:space="preserve">Přínosy </w:t>
      </w:r>
      <w:r>
        <w:rPr/>
        <w:t>(celkový cíl / cíle) projektu</w:t>
      </w:r>
    </w:p>
    <w:tbl>
      <w:tblPr>
        <w:tblStyle w:val="Mkatabulky"/>
        <w:tblW w:w="5000" w:type="pct"/>
        <w:tblLook w:val="04A0" w:firstRow="1" w:lastRow="0" w:firstColumn="1" w:lastColumn="0" w:noHBand="0" w:noVBand="1"/>
      </w:tblPr>
      <w:tblGrid>
        <w:gridCol w:w="11328"/>
      </w:tblGrid>
      <w:tr w:rsidR="00AF4DD9" w:rsidTr="55E026C1" w14:paraId="74F9E800" w14:textId="77777777">
        <w:trPr>
          <w:tblHeader/>
        </w:trPr>
        <w:tc>
          <w:tcPr>
            <w:tcW w:w="5000" w:type="pct"/>
            <w:shd w:val="clear" w:color="auto" w:fill="DAEEF3" w:themeFill="accent5" w:themeFillTint="33"/>
            <w:tcMar/>
          </w:tcPr>
          <w:p w:rsidRPr="001C29A3" w:rsidR="00AF4DD9" w:rsidP="55E026C1" w:rsidRDefault="00AF4DD9" w14:paraId="36D3C358" w14:textId="2627319D" w14:noSpellErr="1">
            <w:pPr>
              <w:keepNext/>
              <w:spacing w:before="40" w:after="40"/>
              <w:jc w:val="left"/>
              <w:rPr>
                <w:rFonts w:ascii="Arial" w:hAnsi="Arial" w:eastAsia="Arial" w:cs="Arial"/>
                <w:b w:val="1"/>
                <w:bCs w:val="1"/>
                <w:rPrChange w:author="SLAVÍK Lukáš, Ing." w:date="2021-11-04T10:37:07.9780143" w:id="687646992">
                  <w:rPr>
                    <w:rFonts w:cs="Arial"/>
                    <w:b/>
                  </w:rPr>
                </w:rPrChange>
              </w:rPr>
              <w:pPrChange w:author="SLAVÍK Lukáš, Ing." w:date="2021-11-04T10:37:07.9780143" w:id="456975643">
                <w:pPr>
                  <w:keepNext/>
                  <w:jc w:val="left"/>
                </w:pPr>
              </w:pPrChange>
            </w:pPr>
            <w:r w:rsidRPr="55E026C1">
              <w:rPr>
                <w:rFonts w:ascii="Arial" w:hAnsi="Arial" w:eastAsia="Arial" w:cs="Arial"/>
                <w:rPrChange w:author="SLAVÍK Lukáš, Ing." w:date="2021-11-04T10:37:07.9780143" w:id="507772515">
                  <w:rPr>
                    <w:rFonts w:cs="Arial"/>
                  </w:rPr>
                </w:rPrChange>
              </w:rPr>
              <w:t xml:space="preserve">Tabulka </w:t>
            </w:r>
            <w:r w:rsidRPr="55E026C1">
              <w:rPr>
                <w:rPrChange w:author="SLAVÍK Lukáš, Ing." w:date="2021-11-04T10:37:07.9780143" w:id="943923951">
                  <w:rPr>
                    <w:rFonts w:cs="Arial"/>
                  </w:rPr>
                </w:rPrChange>
              </w:rPr>
              <w:fldChar w:fldCharType="begin"/>
            </w:r>
            <w:r w:rsidRPr="000C4BEA">
              <w:rPr>
                <w:rFonts w:cs="Arial"/>
              </w:rPr>
              <w:instrText xml:space="preserve"> SEQ Tabulka \* ARABIC </w:instrText>
            </w:r>
            <w:r w:rsidRPr="000C4BEA">
              <w:rPr>
                <w:rFonts w:cs="Arial"/>
              </w:rPr>
              <w:fldChar w:fldCharType="separate"/>
            </w:r>
            <w:r w:rsidRPr="55E026C1" w:rsidR="00F45D72">
              <w:rPr>
                <w:rFonts w:ascii="Arial" w:hAnsi="Arial" w:eastAsia="Arial" w:cs="Arial"/>
                <w:noProof/>
                <w:rPrChange w:author="SLAVÍK Lukáš, Ing." w:date="2021-11-04T10:37:07.9780143" w:id="406133589">
                  <w:rPr>
                    <w:rFonts w:cs="Arial"/>
                    <w:noProof/>
                  </w:rPr>
                </w:rPrChange>
              </w:rPr>
              <w:t>7</w:t>
            </w:r>
            <w:r w:rsidRPr="55E026C1">
              <w:rPr>
                <w:rPrChange w:author="SLAVÍK Lukáš, Ing." w:date="2021-11-04T10:37:07.9780143" w:id="741566416">
                  <w:rPr>
                    <w:rFonts w:cs="Arial"/>
                    <w:noProof/>
                  </w:rPr>
                </w:rPrChange>
              </w:rPr>
              <w:fldChar w:fldCharType="end"/>
            </w:r>
            <w:r w:rsidRPr="55E026C1">
              <w:rPr>
                <w:rFonts w:ascii="Arial" w:hAnsi="Arial" w:eastAsia="Arial" w:cs="Arial"/>
                <w:rPrChange w:author="SLAVÍK Lukáš, Ing." w:date="2021-11-04T10:37:07.9780143" w:id="1027200556">
                  <w:rPr>
                    <w:rFonts w:cs="Arial"/>
                  </w:rPr>
                </w:rPrChange>
              </w:rPr>
              <w:t xml:space="preserve">: </w:t>
            </w:r>
            <w:r w:rsidRPr="55E026C1">
              <w:rPr>
                <w:rFonts w:ascii="Arial" w:hAnsi="Arial" w:eastAsia="Arial" w:cs="Arial"/>
                <w:b w:val="1"/>
                <w:bCs w:val="1"/>
                <w:rPrChange w:author="SLAVÍK Lukáš, Ing." w:date="2021-11-04T10:37:07.9780143" w:id="1080981328">
                  <w:rPr>
                    <w:rFonts w:cs="Arial"/>
                    <w:b/>
                  </w:rPr>
                </w:rPrChange>
              </w:rPr>
              <w:t>Strukturovaný přehled přínosů (celkového cíle / cílů) projektu včetně uvedení objektivně ověřitelných ukazatelů jejich dosažení a zdrojů a prostředků jejich ověření</w:t>
            </w:r>
          </w:p>
        </w:tc>
      </w:tr>
      <w:tr w:rsidR="00AF4DD9" w:rsidTr="55E026C1" w14:paraId="4C4A1047" w14:textId="77777777">
        <w:trPr>
          <w:tblHeader/>
        </w:trPr>
        <w:tc>
          <w:tcPr>
            <w:tcW w:w="5000" w:type="pct"/>
            <w:shd w:val="clear" w:color="auto" w:fill="D9D9D9" w:themeFill="background1" w:themeFillShade="D9"/>
            <w:tcMar/>
          </w:tcPr>
          <w:p w:rsidR="00AF4DD9" w:rsidP="55E026C1" w:rsidRDefault="00AF4DD9" w14:paraId="32464176" w14:textId="2A07769E" w14:noSpellErr="1">
            <w:pPr>
              <w:keepNext/>
              <w:spacing w:before="40" w:after="40"/>
              <w:jc w:val="left"/>
              <w:rPr>
                <w:rFonts w:ascii="Arial" w:hAnsi="Arial" w:eastAsia="Arial" w:cs="Arial"/>
                <w:rPrChange w:author="SLAVÍK Lukáš, Ing." w:date="2021-11-04T10:37:07.9780143" w:id="298354794">
                  <w:rPr>
                    <w:rFonts w:cs="Arial"/>
                  </w:rPr>
                </w:rPrChange>
              </w:rPr>
              <w:pPrChange w:author="SLAVÍK Lukáš, Ing." w:date="2021-11-04T10:37:07.9780143" w:id="163920559">
                <w:pPr>
                  <w:keepNext/>
                  <w:jc w:val="left"/>
                </w:pPr>
              </w:pPrChange>
            </w:pPr>
            <w:r w:rsidRPr="55E026C1">
              <w:rPr>
                <w:rFonts w:ascii="Arial" w:hAnsi="Arial" w:eastAsia="Arial" w:cs="Arial"/>
                <w:b w:val="1"/>
                <w:bCs w:val="1"/>
                <w:rPrChange w:author="SLAVÍK Lukáš, Ing." w:date="2021-11-04T10:37:07.9780143" w:id="1620589457">
                  <w:rPr>
                    <w:rFonts w:cs="Arial"/>
                    <w:b/>
                  </w:rPr>
                </w:rPrChange>
              </w:rPr>
              <w:t xml:space="preserve">Přínosy na straně uživatelů </w:t>
            </w:r>
            <w:r w:rsidRPr="55E026C1">
              <w:rPr>
                <w:rFonts w:ascii="Arial" w:hAnsi="Arial" w:eastAsia="Arial" w:cs="Arial"/>
                <w:rPrChange w:author="SLAVÍK Lukáš, Ing." w:date="2021-11-04T10:37:07.9780143" w:id="284903595">
                  <w:rPr>
                    <w:rFonts w:cs="Arial"/>
                  </w:rPr>
                </w:rPrChange>
              </w:rPr>
              <w:t xml:space="preserve">(např. </w:t>
            </w:r>
            <w:bookmarkStart w:name="_Hlk54885321" w:id="117"/>
            <w:r w:rsidRPr="55E026C1">
              <w:rPr>
                <w:rFonts w:ascii="Arial" w:hAnsi="Arial" w:eastAsia="Arial" w:cs="Arial"/>
                <w:rPrChange w:author="SLAVÍK Lukáš, Ing." w:date="2021-11-04T10:37:07.9780143" w:id="36243705">
                  <w:rPr>
                    <w:rFonts w:cs="Arial"/>
                  </w:rPr>
                </w:rPrChange>
              </w:rPr>
              <w:t xml:space="preserve">snížená </w:t>
            </w:r>
            <w:r w:rsidRPr="55E026C1">
              <w:rPr>
                <w:rFonts w:ascii="Arial" w:hAnsi="Arial" w:eastAsia="Arial" w:cs="Arial"/>
                <w:rPrChange w:author="SLAVÍK Lukáš, Ing." w:date="2021-11-04T10:37:07.9780143" w:id="317623805">
                  <w:rPr>
                    <w:rFonts w:cs="Arial"/>
                  </w:rPr>
                </w:rPrChange>
              </w:rPr>
              <w:t>časová nebo administrativní náročnost</w:t>
            </w:r>
            <w:r w:rsidRPr="55E026C1">
              <w:rPr>
                <w:rFonts w:ascii="Arial" w:hAnsi="Arial" w:eastAsia="Arial" w:cs="Arial"/>
                <w:rPrChange w:author="SLAVÍK Lukáš, Ing." w:date="2021-11-04T10:37:07.9780143" w:id="390930612">
                  <w:rPr>
                    <w:rFonts w:cs="Arial"/>
                  </w:rPr>
                </w:rPrChange>
              </w:rPr>
              <w:t xml:space="preserve"> </w:t>
            </w:r>
            <w:bookmarkEnd w:id="117"/>
            <w:r w:rsidRPr="55E026C1">
              <w:rPr>
                <w:rFonts w:ascii="Arial" w:hAnsi="Arial" w:eastAsia="Arial" w:cs="Arial"/>
                <w:rPrChange w:author="SLAVÍK Lukáš, Ing." w:date="2021-11-04T10:37:07.9780143" w:id="121197250">
                  <w:rPr>
                    <w:rFonts w:cs="Arial"/>
                  </w:rPr>
                </w:rPrChange>
              </w:rPr>
              <w:t>oproti vyřízení aktivity dosavadním způsobem, vyšší ochran</w:t>
            </w:r>
            <w:r w:rsidRPr="55E026C1" w:rsidR="00324D94">
              <w:rPr>
                <w:rFonts w:ascii="Arial" w:hAnsi="Arial" w:eastAsia="Arial" w:cs="Arial"/>
                <w:rPrChange w:author="SLAVÍK Lukáš, Ing." w:date="2021-11-04T10:37:07.9780143" w:id="420296723">
                  <w:rPr>
                    <w:rFonts w:cs="Arial"/>
                  </w:rPr>
                </w:rPrChange>
              </w:rPr>
              <w:t>a</w:t>
            </w:r>
            <w:r w:rsidRPr="55E026C1">
              <w:rPr>
                <w:rFonts w:ascii="Arial" w:hAnsi="Arial" w:eastAsia="Arial" w:cs="Arial"/>
                <w:rPrChange w:author="SLAVÍK Lukáš, Ing." w:date="2021-11-04T10:37:07.9780143" w:id="567546743">
                  <w:rPr>
                    <w:rFonts w:cs="Arial"/>
                  </w:rPr>
                </w:rPrChange>
              </w:rPr>
              <w:t xml:space="preserve"> osobních da</w:t>
            </w:r>
            <w:r w:rsidRPr="55E026C1">
              <w:rPr>
                <w:rFonts w:ascii="Arial" w:hAnsi="Arial" w:eastAsia="Arial" w:cs="Arial"/>
                <w:rPrChange w:author="SLAVÍK Lukáš, Ing." w:date="2021-11-04T10:37:07.9780143" w:id="630326046">
                  <w:rPr>
                    <w:rFonts w:cs="Arial"/>
                  </w:rPr>
                </w:rPrChange>
              </w:rPr>
              <w:t>t aj.</w:t>
            </w:r>
            <w:r w:rsidRPr="55E026C1">
              <w:rPr>
                <w:rFonts w:ascii="Arial" w:hAnsi="Arial" w:eastAsia="Arial" w:cs="Arial"/>
                <w:rPrChange w:author="SLAVÍK Lukáš, Ing." w:date="2021-11-04T10:37:07.9780143" w:id="1075322574">
                  <w:rPr>
                    <w:rFonts w:cs="Arial"/>
                  </w:rPr>
                </w:rPrChange>
              </w:rPr>
              <w:t>)</w:t>
            </w:r>
            <w:r w:rsidRPr="55E026C1">
              <w:rPr>
                <w:rFonts w:ascii="Arial" w:hAnsi="Arial" w:eastAsia="Arial" w:cs="Arial"/>
                <w:b w:val="1"/>
                <w:bCs w:val="1"/>
                <w:rPrChange w:author="SLAVÍK Lukáš, Ing." w:date="2021-11-04T10:37:07.9780143" w:id="1492250377">
                  <w:rPr>
                    <w:rFonts w:cs="Arial"/>
                    <w:b/>
                  </w:rPr>
                </w:rPrChange>
              </w:rPr>
              <w:t>:</w:t>
            </w:r>
          </w:p>
        </w:tc>
      </w:tr>
      <w:tr w:rsidR="00AF4DD9" w:rsidTr="55E026C1" w14:paraId="72437C41" w14:textId="77777777">
        <w:trPr>
          <w:tblHeader/>
        </w:trPr>
        <w:tc>
          <w:tcPr>
            <w:tcW w:w="5000" w:type="pct"/>
            <w:tcMar/>
          </w:tcPr>
          <w:p w:rsidR="00AF4DD9" w:rsidP="00C37272" w:rsidRDefault="00AF4DD9" w14:paraId="2E12204E" w14:textId="558B9973">
            <w:pPr>
              <w:keepNext/>
              <w:spacing w:before="40" w:after="40"/>
              <w:jc w:val="left"/>
              <w:rPr>
                <w:rFonts w:cs="Arial"/>
              </w:rPr>
            </w:pPr>
          </w:p>
          <w:p w:rsidR="00CE538E" w:rsidP="00C37272" w:rsidRDefault="00CE538E" w14:paraId="678AC464" w14:textId="1DCD52F2">
            <w:pPr>
              <w:keepNext/>
              <w:spacing w:before="40" w:after="40"/>
              <w:jc w:val="left"/>
              <w:rPr>
                <w:rFonts w:cs="Arial"/>
              </w:rPr>
            </w:pPr>
          </w:p>
          <w:p w:rsidR="00CE538E" w:rsidP="00C37272" w:rsidRDefault="00CE538E" w14:paraId="68F3E222" w14:textId="44DEFF65">
            <w:pPr>
              <w:keepNext/>
              <w:spacing w:before="40" w:after="40"/>
              <w:jc w:val="left"/>
              <w:rPr>
                <w:rFonts w:cs="Arial"/>
              </w:rPr>
            </w:pPr>
          </w:p>
          <w:p w:rsidR="00CE538E" w:rsidP="00C37272" w:rsidRDefault="00CE538E" w14:paraId="39F8AA05" w14:textId="78E4E61B">
            <w:pPr>
              <w:keepNext/>
              <w:spacing w:before="40" w:after="40"/>
              <w:jc w:val="left"/>
              <w:rPr>
                <w:rFonts w:cs="Arial"/>
              </w:rPr>
            </w:pPr>
          </w:p>
          <w:p w:rsidR="00CE538E" w:rsidP="00C37272" w:rsidRDefault="00CE538E" w14:paraId="005C8077" w14:textId="77777777">
            <w:pPr>
              <w:keepNext/>
              <w:spacing w:before="40" w:after="40"/>
              <w:jc w:val="left"/>
              <w:rPr>
                <w:rFonts w:cs="Arial"/>
              </w:rPr>
            </w:pPr>
          </w:p>
          <w:p w:rsidR="0050777A" w:rsidP="00C37272" w:rsidRDefault="0050777A" w14:paraId="505F476A" w14:textId="2989FF41">
            <w:pPr>
              <w:keepNext/>
              <w:spacing w:before="40" w:after="40"/>
              <w:jc w:val="left"/>
              <w:rPr>
                <w:rFonts w:cs="Arial"/>
              </w:rPr>
            </w:pPr>
          </w:p>
        </w:tc>
      </w:tr>
      <w:tr w:rsidR="00AF4DD9" w:rsidTr="55E026C1" w14:paraId="5F784F15" w14:textId="77777777">
        <w:trPr>
          <w:tblHeader/>
        </w:trPr>
        <w:tc>
          <w:tcPr>
            <w:tcW w:w="5000" w:type="pct"/>
            <w:shd w:val="clear" w:color="auto" w:fill="D9D9D9" w:themeFill="background1" w:themeFillShade="D9"/>
            <w:tcMar/>
          </w:tcPr>
          <w:p w:rsidRPr="000A6D1E" w:rsidR="00AF4DD9" w:rsidP="55E026C1" w:rsidRDefault="00AF4DD9" w14:paraId="2202C625" w14:textId="77777777" w14:noSpellErr="1">
            <w:pPr>
              <w:keepNext/>
              <w:spacing w:before="40" w:after="40"/>
              <w:jc w:val="left"/>
              <w:rPr>
                <w:rFonts w:ascii="Arial,Calibri" w:hAnsi="Arial,Calibri" w:eastAsia="Arial,Calibri" w:cs="Arial,Calibri"/>
                <w:b w:val="1"/>
                <w:bCs w:val="1"/>
                <w:rPrChange w:author="SLAVÍK Lukáš, Ing." w:date="2021-11-04T10:37:07.9780143" w:id="1847020145">
                  <w:rPr>
                    <w:rFonts w:eastAsia="Calibri" w:cs="Arial"/>
                    <w:b/>
                  </w:rPr>
                </w:rPrChange>
              </w:rPr>
              <w:pPrChange w:author="SLAVÍK Lukáš, Ing." w:date="2021-11-04T10:37:07.9780143" w:id="1405624176">
                <w:pPr>
                  <w:keepNext/>
                  <w:jc w:val="left"/>
                </w:pPr>
              </w:pPrChange>
            </w:pPr>
            <w:r w:rsidRPr="55E026C1">
              <w:rPr>
                <w:rFonts w:ascii="Arial,Calibri" w:hAnsi="Arial,Calibri" w:eastAsia="Arial,Calibri" w:cs="Arial,Calibri"/>
                <w:b w:val="1"/>
                <w:bCs w:val="1"/>
                <w:rPrChange w:author="SLAVÍK Lukáš, Ing." w:date="2021-11-04T10:37:07.9780143" w:id="1176676623">
                  <w:rPr>
                    <w:rFonts w:eastAsia="Calibri" w:cs="Arial"/>
                    <w:b/>
                  </w:rPr>
                </w:rPrChange>
              </w:rPr>
              <w:t xml:space="preserve">Přínosy na straně </w:t>
            </w:r>
            <w:r w:rsidRPr="55E026C1">
              <w:rPr>
                <w:rFonts w:ascii="Arial,Calibri" w:hAnsi="Arial,Calibri" w:eastAsia="Arial,Calibri" w:cs="Arial,Calibri"/>
                <w:b w:val="1"/>
                <w:bCs w:val="1"/>
                <w:rPrChange w:author="SLAVÍK Lukáš, Ing." w:date="2021-11-04T10:37:07.9780143" w:id="735990052">
                  <w:rPr>
                    <w:rFonts w:eastAsia="Calibri" w:cs="Arial"/>
                    <w:b/>
                  </w:rPr>
                </w:rPrChange>
              </w:rPr>
              <w:t xml:space="preserve">věcného správce </w:t>
            </w:r>
            <w:r w:rsidRPr="55E026C1">
              <w:rPr>
                <w:rFonts w:ascii="Arial,Calibri" w:hAnsi="Arial,Calibri" w:eastAsia="Arial,Calibri" w:cs="Arial,Calibri"/>
                <w:rPrChange w:author="SLAVÍK Lukáš, Ing." w:date="2021-11-04T10:37:07.9780143" w:id="1766374894">
                  <w:rPr>
                    <w:rFonts w:eastAsia="Calibri" w:cs="Arial"/>
                  </w:rPr>
                </w:rPrChange>
              </w:rPr>
              <w:t xml:space="preserve">(zvýšení kvality </w:t>
            </w:r>
            <w:r w:rsidRPr="55E026C1">
              <w:rPr>
                <w:rFonts w:ascii="Arial,Calibri" w:hAnsi="Arial,Calibri" w:eastAsia="Arial,Calibri" w:cs="Arial,Calibri"/>
                <w:rPrChange w:author="SLAVÍK Lukáš, Ing." w:date="2021-11-04T10:37:07.9780143" w:id="1754456551">
                  <w:rPr>
                    <w:rFonts w:eastAsia="Calibri" w:cs="Arial"/>
                  </w:rPr>
                </w:rPrChange>
              </w:rPr>
              <w:t xml:space="preserve">jeho </w:t>
            </w:r>
            <w:r w:rsidRPr="55E026C1">
              <w:rPr>
                <w:rFonts w:ascii="Arial,Calibri" w:hAnsi="Arial,Calibri" w:eastAsia="Arial,Calibri" w:cs="Arial,Calibri"/>
                <w:rPrChange w:author="SLAVÍK Lukáš, Ing." w:date="2021-11-04T10:37:07.9780143" w:id="1107923073">
                  <w:rPr>
                    <w:rFonts w:eastAsia="Calibri" w:cs="Arial"/>
                  </w:rPr>
                </w:rPrChange>
              </w:rPr>
              <w:t>výstu</w:t>
            </w:r>
            <w:r w:rsidRPr="55E026C1">
              <w:rPr>
                <w:rFonts w:ascii="Arial,Calibri" w:hAnsi="Arial,Calibri" w:eastAsia="Arial,Calibri" w:cs="Arial,Calibri"/>
                <w:rPrChange w:author="SLAVÍK Lukáš, Ing." w:date="2021-11-04T10:37:07.9780143" w:id="1389213648">
                  <w:rPr>
                    <w:rFonts w:eastAsia="Calibri" w:cs="Arial"/>
                  </w:rPr>
                </w:rPrChange>
              </w:rPr>
              <w:t xml:space="preserve">pů, </w:t>
            </w:r>
            <w:r w:rsidRPr="55E026C1">
              <w:rPr>
                <w:rFonts w:ascii="Arial,Calibri" w:hAnsi="Arial,Calibri" w:eastAsia="Arial,Calibri" w:cs="Arial,Calibri"/>
                <w:rPrChange w:author="SLAVÍK Lukáš, Ing." w:date="2021-11-04T10:37:07.9780143" w:id="2141583450">
                  <w:rPr>
                    <w:rFonts w:eastAsia="Calibri" w:cs="Arial"/>
                  </w:rPr>
                </w:rPrChange>
              </w:rPr>
              <w:t xml:space="preserve">snížení pracnosti </w:t>
            </w:r>
            <w:r w:rsidRPr="55E026C1">
              <w:rPr>
                <w:rFonts w:ascii="Arial,Calibri" w:hAnsi="Arial,Calibri" w:eastAsia="Arial,Calibri" w:cs="Arial,Calibri"/>
                <w:rPrChange w:author="SLAVÍK Lukáš, Ing." w:date="2021-11-04T10:37:07.9780143" w:id="1034965438">
                  <w:rPr>
                    <w:rFonts w:eastAsia="Calibri" w:cs="Arial"/>
                  </w:rPr>
                </w:rPrChange>
              </w:rPr>
              <w:t xml:space="preserve">na straně jeho </w:t>
            </w:r>
            <w:r w:rsidRPr="55E026C1">
              <w:rPr>
                <w:rFonts w:ascii="Arial,Calibri" w:hAnsi="Arial,Calibri" w:eastAsia="Arial,Calibri" w:cs="Arial,Calibri"/>
                <w:rPrChange w:author="SLAVÍK Lukáš, Ing." w:date="2021-11-04T10:37:07.9780143" w:id="745851711">
                  <w:rPr>
                    <w:rFonts w:eastAsia="Calibri" w:cs="Arial"/>
                  </w:rPr>
                </w:rPrChange>
              </w:rPr>
              <w:t>úředníků</w:t>
            </w:r>
            <w:r w:rsidRPr="55E026C1">
              <w:rPr>
                <w:rFonts w:ascii="Arial,Calibri" w:hAnsi="Arial,Calibri" w:eastAsia="Arial,Calibri" w:cs="Arial,Calibri"/>
                <w:rPrChange w:author="SLAVÍK Lukáš, Ing." w:date="2021-11-04T10:37:07.9780143" w:id="1385695509">
                  <w:rPr>
                    <w:rFonts w:eastAsia="Calibri" w:cs="Arial"/>
                  </w:rPr>
                </w:rPrChange>
              </w:rPr>
              <w:t xml:space="preserve"> aj.</w:t>
            </w:r>
            <w:r w:rsidRPr="55E026C1">
              <w:rPr>
                <w:rFonts w:ascii="Arial,Calibri" w:hAnsi="Arial,Calibri" w:eastAsia="Arial,Calibri" w:cs="Arial,Calibri"/>
                <w:rPrChange w:author="SLAVÍK Lukáš, Ing." w:date="2021-11-04T10:37:07.9780143" w:id="1740153836">
                  <w:rPr>
                    <w:rFonts w:eastAsia="Calibri" w:cs="Arial"/>
                  </w:rPr>
                </w:rPrChange>
              </w:rPr>
              <w:t>)</w:t>
            </w:r>
            <w:r w:rsidRPr="55E026C1">
              <w:rPr>
                <w:rFonts w:ascii="Arial,Calibri" w:hAnsi="Arial,Calibri" w:eastAsia="Arial,Calibri" w:cs="Arial,Calibri"/>
                <w:b w:val="1"/>
                <w:bCs w:val="1"/>
                <w:rPrChange w:author="SLAVÍK Lukáš, Ing." w:date="2021-11-04T10:37:07.9780143" w:id="1932666667">
                  <w:rPr>
                    <w:rFonts w:eastAsia="Calibri" w:cs="Arial"/>
                    <w:b/>
                  </w:rPr>
                </w:rPrChange>
              </w:rPr>
              <w:t>:</w:t>
            </w:r>
          </w:p>
        </w:tc>
      </w:tr>
      <w:tr w:rsidR="00AF4DD9" w:rsidTr="55E026C1" w14:paraId="0C1AEE88" w14:textId="77777777">
        <w:trPr>
          <w:tblHeader/>
        </w:trPr>
        <w:tc>
          <w:tcPr>
            <w:tcW w:w="5000" w:type="pct"/>
            <w:tcMar/>
          </w:tcPr>
          <w:p w:rsidR="00AF4DD9" w:rsidP="00C37272" w:rsidRDefault="00AF4DD9" w14:paraId="6B8442CA" w14:textId="3149A11A">
            <w:pPr>
              <w:keepNext/>
              <w:spacing w:before="40" w:after="40"/>
              <w:jc w:val="left"/>
              <w:rPr>
                <w:rFonts w:cs="Arial"/>
              </w:rPr>
            </w:pPr>
          </w:p>
          <w:p w:rsidR="00CE538E" w:rsidP="00C37272" w:rsidRDefault="00CE538E" w14:paraId="70B63CA8" w14:textId="186FD003">
            <w:pPr>
              <w:keepNext/>
              <w:spacing w:before="40" w:after="40"/>
              <w:jc w:val="left"/>
              <w:rPr>
                <w:rFonts w:cs="Arial"/>
              </w:rPr>
            </w:pPr>
          </w:p>
          <w:p w:rsidR="00CE538E" w:rsidP="00C37272" w:rsidRDefault="00CE538E" w14:paraId="148BCCF9" w14:textId="54375EDC">
            <w:pPr>
              <w:keepNext/>
              <w:spacing w:before="40" w:after="40"/>
              <w:jc w:val="left"/>
              <w:rPr>
                <w:rFonts w:cs="Arial"/>
              </w:rPr>
            </w:pPr>
          </w:p>
          <w:p w:rsidR="00CE538E" w:rsidP="00C37272" w:rsidRDefault="00CE538E" w14:paraId="6B3EEF84" w14:textId="7165FA07">
            <w:pPr>
              <w:keepNext/>
              <w:spacing w:before="40" w:after="40"/>
              <w:jc w:val="left"/>
              <w:rPr>
                <w:rFonts w:cs="Arial"/>
              </w:rPr>
            </w:pPr>
          </w:p>
          <w:p w:rsidR="00CE538E" w:rsidP="00C37272" w:rsidRDefault="00CE538E" w14:paraId="7035E08A" w14:textId="77777777">
            <w:pPr>
              <w:keepNext/>
              <w:spacing w:before="40" w:after="40"/>
              <w:jc w:val="left"/>
              <w:rPr>
                <w:rFonts w:cs="Arial"/>
              </w:rPr>
            </w:pPr>
          </w:p>
          <w:p w:rsidR="0050777A" w:rsidP="00C37272" w:rsidRDefault="0050777A" w14:paraId="257ECA13" w14:textId="026EB0E0">
            <w:pPr>
              <w:keepNext/>
              <w:spacing w:before="40" w:after="40"/>
              <w:jc w:val="left"/>
              <w:rPr>
                <w:rFonts w:cs="Arial"/>
              </w:rPr>
            </w:pPr>
          </w:p>
        </w:tc>
      </w:tr>
      <w:tr w:rsidR="00AF4DD9" w:rsidTr="55E026C1" w14:paraId="54E327D0" w14:textId="77777777">
        <w:trPr>
          <w:tblHeader/>
        </w:trPr>
        <w:tc>
          <w:tcPr>
            <w:tcW w:w="5000" w:type="pct"/>
            <w:shd w:val="clear" w:color="auto" w:fill="D9D9D9" w:themeFill="background1" w:themeFillShade="D9"/>
            <w:tcMar/>
          </w:tcPr>
          <w:p w:rsidRPr="000A6D1E" w:rsidR="00AF4DD9" w:rsidP="55E026C1" w:rsidRDefault="00AF4DD9" w14:paraId="003D90A8" w14:textId="77777777" w14:noSpellErr="1">
            <w:pPr>
              <w:keepNext/>
              <w:spacing w:before="40" w:after="40"/>
              <w:jc w:val="left"/>
              <w:rPr>
                <w:rFonts w:ascii="Arial,Calibri" w:hAnsi="Arial,Calibri" w:eastAsia="Arial,Calibri" w:cs="Arial,Calibri"/>
                <w:b w:val="1"/>
                <w:bCs w:val="1"/>
                <w:rPrChange w:author="SLAVÍK Lukáš, Ing." w:date="2021-11-04T10:37:07.9780143" w:id="786635771">
                  <w:rPr>
                    <w:rFonts w:eastAsia="Calibri" w:cs="Arial"/>
                    <w:b/>
                  </w:rPr>
                </w:rPrChange>
              </w:rPr>
              <w:pPrChange w:author="SLAVÍK Lukáš, Ing." w:date="2021-11-04T10:37:07.9780143" w:id="1075959661">
                <w:pPr>
                  <w:keepNext/>
                  <w:jc w:val="left"/>
                </w:pPr>
              </w:pPrChange>
            </w:pPr>
            <w:r w:rsidRPr="55E026C1">
              <w:rPr>
                <w:rFonts w:ascii="Arial,Calibri" w:hAnsi="Arial,Calibri" w:eastAsia="Arial,Calibri" w:cs="Arial,Calibri"/>
                <w:b w:val="1"/>
                <w:bCs w:val="1"/>
                <w:rPrChange w:author="SLAVÍK Lukáš, Ing." w:date="2021-11-04T10:37:07.9780143" w:id="1507489853">
                  <w:rPr>
                    <w:rFonts w:eastAsia="Calibri" w:cs="Arial"/>
                    <w:b/>
                  </w:rPr>
                </w:rPrChange>
              </w:rPr>
              <w:t xml:space="preserve">Přínosy pro </w:t>
            </w:r>
            <w:r w:rsidRPr="55E026C1">
              <w:rPr>
                <w:rFonts w:ascii="Arial,Calibri" w:hAnsi="Arial,Calibri" w:eastAsia="Arial,Calibri" w:cs="Arial,Calibri"/>
                <w:b w:val="1"/>
                <w:bCs w:val="1"/>
                <w:rPrChange w:author="SLAVÍK Lukáš, Ing." w:date="2021-11-04T10:37:07.9780143" w:id="331022793">
                  <w:rPr>
                    <w:rFonts w:eastAsia="Calibri" w:cs="Arial"/>
                    <w:b/>
                  </w:rPr>
                </w:rPrChange>
              </w:rPr>
              <w:t xml:space="preserve">technického správce a </w:t>
            </w:r>
            <w:r w:rsidRPr="55E026C1">
              <w:rPr>
                <w:rFonts w:ascii="Arial,Calibri" w:hAnsi="Arial,Calibri" w:eastAsia="Arial,Calibri" w:cs="Arial,Calibri"/>
                <w:b w:val="1"/>
                <w:bCs w:val="1"/>
                <w:rPrChange w:author="SLAVÍK Lukáš, Ing." w:date="2021-11-04T10:37:07.9780143" w:id="967267598">
                  <w:rPr>
                    <w:rFonts w:eastAsia="Calibri" w:cs="Arial"/>
                    <w:b/>
                  </w:rPr>
                </w:rPrChange>
              </w:rPr>
              <w:t>provozovatele</w:t>
            </w:r>
            <w:r w:rsidRPr="55E026C1">
              <w:rPr>
                <w:rFonts w:ascii="Arial,Calibri" w:hAnsi="Arial,Calibri" w:eastAsia="Arial,Calibri" w:cs="Arial,Calibri"/>
                <w:b w:val="1"/>
                <w:bCs w:val="1"/>
                <w:rPrChange w:author="SLAVÍK Lukáš, Ing." w:date="2021-11-04T10:37:07.9780143" w:id="73061653">
                  <w:rPr>
                    <w:rFonts w:eastAsia="Calibri" w:cs="Arial"/>
                    <w:b/>
                  </w:rPr>
                </w:rPrChange>
              </w:rPr>
              <w:t xml:space="preserve"> služby </w:t>
            </w:r>
            <w:r w:rsidRPr="55E026C1">
              <w:rPr>
                <w:rFonts w:ascii="Arial,Calibri" w:hAnsi="Arial,Calibri" w:eastAsia="Arial,Calibri" w:cs="Arial,Calibri"/>
                <w:rPrChange w:author="SLAVÍK Lukáš, Ing." w:date="2021-11-04T10:37:07.9780143" w:id="117127965">
                  <w:rPr>
                    <w:rFonts w:eastAsia="Calibri" w:cs="Arial"/>
                  </w:rPr>
                </w:rPrChange>
              </w:rPr>
              <w:t>(snížení energetické náročnosti, zjednodušení a úspora pracnosti správy systému, snížení výdajů na provoz</w:t>
            </w:r>
            <w:r w:rsidRPr="55E026C1">
              <w:rPr>
                <w:rFonts w:ascii="Arial,Calibri" w:hAnsi="Arial,Calibri" w:eastAsia="Arial,Calibri" w:cs="Arial,Calibri"/>
                <w:rPrChange w:author="SLAVÍK Lukáš, Ing." w:date="2021-11-04T10:37:07.9780143" w:id="458383168">
                  <w:rPr>
                    <w:rFonts w:eastAsia="Calibri" w:cs="Arial"/>
                  </w:rPr>
                </w:rPrChange>
              </w:rPr>
              <w:t xml:space="preserve"> aj.</w:t>
            </w:r>
            <w:r w:rsidRPr="55E026C1">
              <w:rPr>
                <w:rFonts w:ascii="Arial,Calibri" w:hAnsi="Arial,Calibri" w:eastAsia="Arial,Calibri" w:cs="Arial,Calibri"/>
                <w:rPrChange w:author="SLAVÍK Lukáš, Ing." w:date="2021-11-04T10:37:07.9780143" w:id="338490683">
                  <w:rPr>
                    <w:rFonts w:eastAsia="Calibri" w:cs="Arial"/>
                  </w:rPr>
                </w:rPrChange>
              </w:rPr>
              <w:t>)</w:t>
            </w:r>
            <w:r w:rsidRPr="55E026C1">
              <w:rPr>
                <w:rFonts w:ascii="Arial,Calibri" w:hAnsi="Arial,Calibri" w:eastAsia="Arial,Calibri" w:cs="Arial,Calibri"/>
                <w:b w:val="1"/>
                <w:bCs w:val="1"/>
                <w:rPrChange w:author="SLAVÍK Lukáš, Ing." w:date="2021-11-04T10:37:07.9780143" w:id="580992297">
                  <w:rPr>
                    <w:rFonts w:eastAsia="Calibri" w:cs="Arial"/>
                    <w:b/>
                  </w:rPr>
                </w:rPrChange>
              </w:rPr>
              <w:t>:</w:t>
            </w:r>
          </w:p>
        </w:tc>
      </w:tr>
      <w:tr w:rsidR="00AF4DD9" w:rsidTr="55E026C1" w14:paraId="7A1BB003" w14:textId="77777777">
        <w:trPr>
          <w:tblHeader/>
        </w:trPr>
        <w:tc>
          <w:tcPr>
            <w:tcW w:w="5000" w:type="pct"/>
            <w:tcMar/>
          </w:tcPr>
          <w:p w:rsidR="00AF4DD9" w:rsidP="00C37272" w:rsidRDefault="00AF4DD9" w14:paraId="0E388778" w14:textId="2FED7A2A">
            <w:pPr>
              <w:keepNext/>
              <w:spacing w:before="40" w:after="40"/>
              <w:jc w:val="left"/>
              <w:rPr>
                <w:rFonts w:cs="Arial"/>
              </w:rPr>
            </w:pPr>
          </w:p>
          <w:p w:rsidR="00CE538E" w:rsidP="00C37272" w:rsidRDefault="00CE538E" w14:paraId="44746F4E" w14:textId="5C611CDA">
            <w:pPr>
              <w:keepNext/>
              <w:spacing w:before="40" w:after="40"/>
              <w:jc w:val="left"/>
              <w:rPr>
                <w:rFonts w:cs="Arial"/>
              </w:rPr>
            </w:pPr>
          </w:p>
          <w:p w:rsidR="00CE538E" w:rsidP="00C37272" w:rsidRDefault="00CE538E" w14:paraId="149CB3A9" w14:textId="6D7F8D4C">
            <w:pPr>
              <w:keepNext/>
              <w:spacing w:before="40" w:after="40"/>
              <w:jc w:val="left"/>
              <w:rPr>
                <w:rFonts w:cs="Arial"/>
              </w:rPr>
            </w:pPr>
          </w:p>
          <w:p w:rsidR="00CE538E" w:rsidP="00C37272" w:rsidRDefault="00CE538E" w14:paraId="515C8C07" w14:textId="7EB43733">
            <w:pPr>
              <w:keepNext/>
              <w:spacing w:before="40" w:after="40"/>
              <w:jc w:val="left"/>
              <w:rPr>
                <w:rFonts w:cs="Arial"/>
              </w:rPr>
            </w:pPr>
          </w:p>
          <w:p w:rsidR="00CE538E" w:rsidP="00C37272" w:rsidRDefault="00CE538E" w14:paraId="62B69025" w14:textId="77777777">
            <w:pPr>
              <w:keepNext/>
              <w:spacing w:before="40" w:after="40"/>
              <w:jc w:val="left"/>
              <w:rPr>
                <w:rFonts w:cs="Arial"/>
              </w:rPr>
            </w:pPr>
          </w:p>
          <w:p w:rsidR="0050777A" w:rsidP="00C37272" w:rsidRDefault="0050777A" w14:paraId="297B4BE7" w14:textId="116FEF35">
            <w:pPr>
              <w:keepNext/>
              <w:spacing w:before="40" w:after="40"/>
              <w:jc w:val="left"/>
              <w:rPr>
                <w:rFonts w:cs="Arial"/>
              </w:rPr>
            </w:pPr>
          </w:p>
        </w:tc>
      </w:tr>
    </w:tbl>
    <w:p w:rsidR="00AF4DD9" w:rsidP="00AF4DD9" w:rsidRDefault="00AF4DD9" w14:paraId="133C4DCA" w14:textId="77777777">
      <w:pPr>
        <w:spacing w:after="200" w:line="276" w:lineRule="auto"/>
        <w:jc w:val="left"/>
        <w:rPr>
          <w:rFonts w:cs="Arial"/>
        </w:rPr>
      </w:pPr>
    </w:p>
    <w:tbl>
      <w:tblPr>
        <w:tblStyle w:val="Mkatabulky"/>
        <w:tblW w:w="5000" w:type="pct"/>
        <w:tblLook w:val="06A0" w:firstRow="1" w:lastRow="0" w:firstColumn="1" w:lastColumn="0" w:noHBand="1" w:noVBand="1"/>
      </w:tblPr>
      <w:tblGrid>
        <w:gridCol w:w="11328"/>
      </w:tblGrid>
      <w:tr w:rsidRPr="002C3CAF" w:rsidR="00AF4DD9" w:rsidTr="55E026C1" w14:paraId="70912B23" w14:textId="77777777">
        <w:trPr>
          <w:tblHeader/>
        </w:trPr>
        <w:tc>
          <w:tcPr>
            <w:tcW w:w="5000" w:type="pct"/>
            <w:shd w:val="clear" w:color="auto" w:fill="CEEBF3"/>
            <w:tcMar/>
          </w:tcPr>
          <w:p w:rsidRPr="002C3CAF" w:rsidR="00AF4DD9" w:rsidP="55E026C1" w:rsidRDefault="00AF4DD9" w14:paraId="0B810B0A" w14:textId="46356B72" w14:noSpellErr="1">
            <w:pPr>
              <w:keepNext/>
              <w:spacing w:before="40" w:after="40"/>
              <w:jc w:val="left"/>
              <w:rPr>
                <w:rFonts w:ascii="Arial,Calibri" w:hAnsi="Arial,Calibri" w:eastAsia="Arial,Calibri" w:cs="Arial,Calibri"/>
                <w:rPrChange w:author="SLAVÍK Lukáš, Ing." w:date="2021-11-04T10:37:07.9780143" w:id="1134593512">
                  <w:rPr>
                    <w:rFonts w:eastAsia="Calibri" w:cs="Arial"/>
                    <w:szCs w:val="20"/>
                  </w:rPr>
                </w:rPrChange>
              </w:rPr>
              <w:pPrChange w:author="SLAVÍK Lukáš, Ing." w:date="2021-11-04T10:37:07.9780143" w:id="2066761130">
                <w:pPr>
                  <w:keepNext/>
                  <w:jc w:val="left"/>
                </w:pPr>
              </w:pPrChange>
            </w:pPr>
            <w:bookmarkStart w:name="_Toc513797123" w:id="118"/>
            <w:r w:rsidRPr="55E026C1">
              <w:rPr>
                <w:rFonts w:ascii="Arial" w:hAnsi="Arial" w:eastAsia="Arial" w:cs="Arial"/>
                <w:rPrChange w:author="SLAVÍK Lukáš, Ing." w:date="2021-11-04T10:37:07.9780143" w:id="460496590">
                  <w:rPr>
                    <w:rFonts w:cs="Arial"/>
                  </w:rPr>
                </w:rPrChange>
              </w:rPr>
              <w:t xml:space="preserve">Tabulka </w:t>
            </w:r>
            <w:r w:rsidRPr="55E026C1">
              <w:rPr>
                <w:rPrChange w:author="SLAVÍK Lukáš, Ing." w:date="2021-11-04T10:37:07.9780143" w:id="2043342273">
                  <w:rPr>
                    <w:rFonts w:cs="Arial"/>
                  </w:rPr>
                </w:rPrChange>
              </w:rPr>
              <w:fldChar w:fldCharType="begin"/>
            </w:r>
            <w:r w:rsidRPr="002C3CAF">
              <w:rPr>
                <w:rFonts w:cs="Arial"/>
              </w:rPr>
              <w:instrText xml:space="preserve"> SEQ Tabulka \* ARABIC </w:instrText>
            </w:r>
            <w:r w:rsidRPr="002C3CAF">
              <w:rPr>
                <w:rFonts w:cs="Arial"/>
              </w:rPr>
              <w:fldChar w:fldCharType="separate"/>
            </w:r>
            <w:r w:rsidRPr="55E026C1" w:rsidR="00F45D72">
              <w:rPr>
                <w:rFonts w:ascii="Arial" w:hAnsi="Arial" w:eastAsia="Arial" w:cs="Arial"/>
                <w:noProof/>
                <w:rPrChange w:author="SLAVÍK Lukáš, Ing." w:date="2021-11-04T10:37:07.9780143" w:id="62803060">
                  <w:rPr>
                    <w:rFonts w:cs="Arial"/>
                    <w:noProof/>
                  </w:rPr>
                </w:rPrChange>
              </w:rPr>
              <w:t>8</w:t>
            </w:r>
            <w:r w:rsidRPr="55E026C1">
              <w:rPr>
                <w:rPrChange w:author="SLAVÍK Lukáš, Ing." w:date="2021-11-04T10:37:07.9780143" w:id="1414108279">
                  <w:rPr>
                    <w:rFonts w:cs="Arial"/>
                    <w:noProof/>
                  </w:rPr>
                </w:rPrChange>
              </w:rPr>
              <w:fldChar w:fldCharType="end"/>
            </w:r>
            <w:r w:rsidRPr="55E026C1">
              <w:rPr>
                <w:rFonts w:ascii="Arial" w:hAnsi="Arial" w:eastAsia="Arial" w:cs="Arial"/>
                <w:rPrChange w:author="SLAVÍK Lukáš, Ing." w:date="2021-11-04T10:37:07.9780143" w:id="427505290">
                  <w:rPr>
                    <w:rFonts w:cs="Arial"/>
                  </w:rPr>
                </w:rPrChange>
              </w:rPr>
              <w:t xml:space="preserve">: </w:t>
            </w:r>
            <w:r w:rsidRPr="55E026C1">
              <w:rPr>
                <w:rFonts w:ascii="Arial,Calibri" w:hAnsi="Arial,Calibri" w:eastAsia="Arial,Calibri" w:cs="Arial,Calibri"/>
                <w:b w:val="1"/>
                <w:bCs w:val="1"/>
                <w:rPrChange w:author="SLAVÍK Lukáš, Ing." w:date="2021-11-04T10:37:07.9780143" w:id="504776537">
                  <w:rPr>
                    <w:rFonts w:eastAsia="Calibri" w:cs="Arial"/>
                    <w:b/>
                    <w:szCs w:val="20"/>
                  </w:rPr>
                </w:rPrChange>
              </w:rPr>
              <w:t xml:space="preserve">Vysvětlení k základním podmínkám </w:t>
            </w:r>
            <w:r w:rsidRPr="55E026C1">
              <w:rPr>
                <w:rFonts w:ascii="Arial,Calibri" w:hAnsi="Arial,Calibri" w:eastAsia="Arial,Calibri" w:cs="Arial,Calibri"/>
                <w:b w:val="1"/>
                <w:bCs w:val="1"/>
                <w:rPrChange w:author="SLAVÍK Lukáš, Ing." w:date="2021-11-04T10:37:07.9780143" w:id="304272195">
                  <w:rPr>
                    <w:rFonts w:eastAsia="Calibri" w:cs="Arial"/>
                    <w:b/>
                    <w:szCs w:val="20"/>
                  </w:rPr>
                </w:rPrChange>
              </w:rPr>
              <w:t xml:space="preserve">dosažení přínosů </w:t>
            </w:r>
            <w:r w:rsidRPr="55E026C1">
              <w:rPr>
                <w:rFonts w:ascii="Arial,Calibri" w:hAnsi="Arial,Calibri" w:eastAsia="Arial,Calibri" w:cs="Arial,Calibri"/>
                <w:b w:val="1"/>
                <w:bCs w:val="1"/>
                <w:rPrChange w:author="SLAVÍK Lukáš, Ing." w:date="2021-11-04T10:37:07.9780143" w:id="2114453049">
                  <w:rPr>
                    <w:rFonts w:eastAsia="Calibri" w:cs="Arial"/>
                    <w:b/>
                    <w:szCs w:val="20"/>
                  </w:rPr>
                </w:rPrChange>
              </w:rPr>
              <w:t xml:space="preserve">(nutným předpokladům </w:t>
            </w:r>
            <w:r w:rsidRPr="55E026C1">
              <w:rPr>
                <w:rFonts w:ascii="Arial,Calibri" w:hAnsi="Arial,Calibri" w:eastAsia="Arial,Calibri" w:cs="Arial,Calibri"/>
                <w:b w:val="1"/>
                <w:bCs w:val="1"/>
                <w:rPrChange w:author="SLAVÍK Lukáš, Ing." w:date="2021-11-04T10:37:07.9780143" w:id="1541546952">
                  <w:rPr>
                    <w:rFonts w:eastAsia="Calibri" w:cs="Arial"/>
                    <w:b/>
                    <w:szCs w:val="20"/>
                  </w:rPr>
                </w:rPrChange>
              </w:rPr>
              <w:t xml:space="preserve">a rizikům </w:t>
            </w:r>
            <w:r w:rsidRPr="55E026C1">
              <w:rPr>
                <w:rFonts w:ascii="Arial,Calibri" w:hAnsi="Arial,Calibri" w:eastAsia="Arial,Calibri" w:cs="Arial,Calibri"/>
                <w:b w:val="1"/>
                <w:bCs w:val="1"/>
                <w:rPrChange w:author="SLAVÍK Lukáš, Ing." w:date="2021-11-04T10:37:07.9780143" w:id="1113869956">
                  <w:rPr>
                    <w:rFonts w:eastAsia="Calibri" w:cs="Arial"/>
                    <w:b/>
                    <w:szCs w:val="20"/>
                  </w:rPr>
                </w:rPrChange>
              </w:rPr>
              <w:t xml:space="preserve">dosažení </w:t>
            </w:r>
            <w:r w:rsidRPr="55E026C1">
              <w:rPr>
                <w:rFonts w:ascii="Arial,Calibri" w:hAnsi="Arial,Calibri" w:eastAsia="Arial,Calibri" w:cs="Arial,Calibri"/>
                <w:b w:val="1"/>
                <w:bCs w:val="1"/>
                <w:rPrChange w:author="SLAVÍK Lukáš, Ing." w:date="2021-11-04T10:37:07.9780143" w:id="1478579539">
                  <w:rPr>
                    <w:rFonts w:eastAsia="Calibri" w:cs="Arial"/>
                    <w:b/>
                    <w:szCs w:val="20"/>
                  </w:rPr>
                </w:rPrChange>
              </w:rPr>
              <w:t xml:space="preserve">celkového cíle / </w:t>
            </w:r>
            <w:r w:rsidRPr="55E026C1">
              <w:rPr>
                <w:rFonts w:ascii="Arial,Calibri" w:hAnsi="Arial,Calibri" w:eastAsia="Arial,Calibri" w:cs="Arial,Calibri"/>
                <w:b w:val="1"/>
                <w:bCs w:val="1"/>
                <w:rPrChange w:author="SLAVÍK Lukáš, Ing." w:date="2021-11-04T10:37:07.9780143" w:id="207933899">
                  <w:rPr>
                    <w:rFonts w:eastAsia="Calibri" w:cs="Arial"/>
                    <w:b/>
                    <w:szCs w:val="20"/>
                  </w:rPr>
                </w:rPrChange>
              </w:rPr>
              <w:t>cílů) p</w:t>
            </w:r>
            <w:r w:rsidRPr="55E026C1">
              <w:rPr>
                <w:rFonts w:ascii="Arial" w:hAnsi="Arial" w:eastAsia="Arial" w:cs="Arial"/>
                <w:b w:val="1"/>
                <w:bCs w:val="1"/>
                <w:rPrChange w:author="SLAVÍK Lukáš, Ing." w:date="2021-11-04T10:37:07.9780143" w:id="787242342">
                  <w:rPr>
                    <w:rFonts w:cs="Arial"/>
                    <w:b/>
                  </w:rPr>
                </w:rPrChange>
              </w:rPr>
              <w:t>rojektu</w:t>
            </w:r>
            <w:bookmarkEnd w:id="118"/>
          </w:p>
        </w:tc>
      </w:tr>
      <w:tr w:rsidRPr="00BF5681" w:rsidR="00AF4DD9" w:rsidTr="55E026C1" w14:paraId="4923191A" w14:textId="77777777">
        <w:tc>
          <w:tcPr>
            <w:tcW w:w="5000" w:type="pct"/>
            <w:tcMar/>
          </w:tcPr>
          <w:p w:rsidR="009E428A" w:rsidP="00C37272" w:rsidRDefault="009E428A" w14:paraId="57874C9F" w14:textId="04F56664">
            <w:pPr>
              <w:spacing w:before="40" w:after="40"/>
              <w:jc w:val="left"/>
              <w:rPr>
                <w:rFonts w:eastAsia="Calibri" w:cs="Arial"/>
                <w:szCs w:val="20"/>
              </w:rPr>
            </w:pPr>
          </w:p>
          <w:p w:rsidR="00CE538E" w:rsidP="00C37272" w:rsidRDefault="00CE538E" w14:paraId="5565C6B8" w14:textId="5C405F58">
            <w:pPr>
              <w:spacing w:before="40" w:after="40"/>
              <w:jc w:val="left"/>
              <w:rPr>
                <w:rFonts w:eastAsia="Calibri" w:cs="Arial"/>
                <w:szCs w:val="20"/>
              </w:rPr>
            </w:pPr>
          </w:p>
          <w:p w:rsidR="00CE538E" w:rsidP="00C37272" w:rsidRDefault="00CE538E" w14:paraId="2C96888A" w14:textId="4F90F73E">
            <w:pPr>
              <w:spacing w:before="40" w:after="40"/>
              <w:jc w:val="left"/>
              <w:rPr>
                <w:rFonts w:eastAsia="Calibri" w:cs="Arial"/>
                <w:szCs w:val="20"/>
              </w:rPr>
            </w:pPr>
          </w:p>
          <w:p w:rsidR="00CE538E" w:rsidP="00C37272" w:rsidRDefault="00CE538E" w14:paraId="0769F445" w14:textId="079A55E9">
            <w:pPr>
              <w:spacing w:before="40" w:after="40"/>
              <w:jc w:val="left"/>
              <w:rPr>
                <w:rFonts w:eastAsia="Calibri" w:cs="Arial"/>
                <w:szCs w:val="20"/>
              </w:rPr>
            </w:pPr>
          </w:p>
          <w:p w:rsidR="00CE538E" w:rsidP="00C37272" w:rsidRDefault="00CE538E" w14:paraId="46DE8F4E" w14:textId="4C8F10F0">
            <w:pPr>
              <w:spacing w:before="40" w:after="40"/>
              <w:jc w:val="left"/>
              <w:rPr>
                <w:rFonts w:eastAsia="Calibri" w:cs="Arial"/>
                <w:szCs w:val="20"/>
              </w:rPr>
            </w:pPr>
          </w:p>
          <w:p w:rsidR="00CE538E" w:rsidP="00C37272" w:rsidRDefault="00CE538E" w14:paraId="27899723" w14:textId="41B34DEA">
            <w:pPr>
              <w:spacing w:before="40" w:after="40"/>
              <w:jc w:val="left"/>
              <w:rPr>
                <w:rFonts w:eastAsia="Calibri" w:cs="Arial"/>
                <w:szCs w:val="20"/>
              </w:rPr>
            </w:pPr>
          </w:p>
          <w:p w:rsidR="00CE538E" w:rsidP="00C37272" w:rsidRDefault="00CE538E" w14:paraId="16C0DA7C" w14:textId="16860E8E">
            <w:pPr>
              <w:spacing w:before="40" w:after="40"/>
              <w:jc w:val="left"/>
              <w:rPr>
                <w:rFonts w:eastAsia="Calibri" w:cs="Arial"/>
                <w:szCs w:val="20"/>
              </w:rPr>
            </w:pPr>
          </w:p>
          <w:p w:rsidR="00CE538E" w:rsidP="00C37272" w:rsidRDefault="00CE538E" w14:paraId="2FE90DEA" w14:textId="3A2A5C90">
            <w:pPr>
              <w:spacing w:before="40" w:after="40"/>
              <w:jc w:val="left"/>
              <w:rPr>
                <w:rFonts w:eastAsia="Calibri" w:cs="Arial"/>
                <w:szCs w:val="20"/>
              </w:rPr>
            </w:pPr>
          </w:p>
          <w:p w:rsidR="00CE538E" w:rsidP="00C37272" w:rsidRDefault="00CE538E" w14:paraId="062DC600" w14:textId="7741D491">
            <w:pPr>
              <w:spacing w:before="40" w:after="40"/>
              <w:jc w:val="left"/>
              <w:rPr>
                <w:rFonts w:eastAsia="Calibri" w:cs="Arial"/>
                <w:szCs w:val="20"/>
              </w:rPr>
            </w:pPr>
          </w:p>
          <w:p w:rsidR="00CE538E" w:rsidP="00C37272" w:rsidRDefault="00CE538E" w14:paraId="3384C912" w14:textId="41D1A6FE">
            <w:pPr>
              <w:spacing w:before="40" w:after="40"/>
              <w:jc w:val="left"/>
              <w:rPr>
                <w:rFonts w:eastAsia="Calibri" w:cs="Arial"/>
                <w:szCs w:val="20"/>
              </w:rPr>
            </w:pPr>
          </w:p>
          <w:p w:rsidR="00CE538E" w:rsidP="00C37272" w:rsidRDefault="00CE538E" w14:paraId="23003D6F" w14:textId="1EF10434">
            <w:pPr>
              <w:spacing w:before="40" w:after="40"/>
              <w:jc w:val="left"/>
              <w:rPr>
                <w:rFonts w:eastAsia="Calibri" w:cs="Arial"/>
                <w:szCs w:val="20"/>
              </w:rPr>
            </w:pPr>
          </w:p>
          <w:p w:rsidR="00CE538E" w:rsidP="00C37272" w:rsidRDefault="00CE538E" w14:paraId="1F3AF07F" w14:textId="0F2DD4E6">
            <w:pPr>
              <w:spacing w:before="40" w:after="40"/>
              <w:jc w:val="left"/>
              <w:rPr>
                <w:rFonts w:eastAsia="Calibri" w:cs="Arial"/>
                <w:szCs w:val="20"/>
              </w:rPr>
            </w:pPr>
          </w:p>
          <w:p w:rsidR="00CE538E" w:rsidP="00C37272" w:rsidRDefault="00CE538E" w14:paraId="6C4D2A9A" w14:textId="2CD2CB4E">
            <w:pPr>
              <w:spacing w:before="40" w:after="40"/>
              <w:jc w:val="left"/>
              <w:rPr>
                <w:rFonts w:eastAsia="Calibri" w:cs="Arial"/>
                <w:szCs w:val="20"/>
              </w:rPr>
            </w:pPr>
          </w:p>
          <w:p w:rsidR="00CE538E" w:rsidP="00C37272" w:rsidRDefault="00CE538E" w14:paraId="2DCE353F" w14:textId="6163D700">
            <w:pPr>
              <w:spacing w:before="40" w:after="40"/>
              <w:jc w:val="left"/>
              <w:rPr>
                <w:rFonts w:eastAsia="Calibri" w:cs="Arial"/>
                <w:szCs w:val="20"/>
              </w:rPr>
            </w:pPr>
          </w:p>
          <w:p w:rsidR="00CE538E" w:rsidP="00C37272" w:rsidRDefault="00CE538E" w14:paraId="4E3C0A1E" w14:textId="432D20D4">
            <w:pPr>
              <w:spacing w:before="40" w:after="40"/>
              <w:jc w:val="left"/>
              <w:rPr>
                <w:rFonts w:eastAsia="Calibri" w:cs="Arial"/>
                <w:szCs w:val="20"/>
              </w:rPr>
            </w:pPr>
          </w:p>
          <w:p w:rsidR="00CE538E" w:rsidP="00C37272" w:rsidRDefault="00CE538E" w14:paraId="355136B0" w14:textId="4A2EFDCA">
            <w:pPr>
              <w:spacing w:before="40" w:after="40"/>
              <w:jc w:val="left"/>
              <w:rPr>
                <w:rFonts w:eastAsia="Calibri" w:cs="Arial"/>
                <w:szCs w:val="20"/>
              </w:rPr>
            </w:pPr>
          </w:p>
          <w:p w:rsidR="00CE538E" w:rsidP="00C37272" w:rsidRDefault="00CE538E" w14:paraId="07CB0DFF" w14:textId="2E238ED0">
            <w:pPr>
              <w:spacing w:before="40" w:after="40"/>
              <w:jc w:val="left"/>
              <w:rPr>
                <w:rFonts w:eastAsia="Calibri" w:cs="Arial"/>
                <w:szCs w:val="20"/>
              </w:rPr>
            </w:pPr>
          </w:p>
          <w:p w:rsidR="00CE538E" w:rsidP="00C37272" w:rsidRDefault="00CE538E" w14:paraId="252A7ABC" w14:textId="54A7496B">
            <w:pPr>
              <w:spacing w:before="40" w:after="40"/>
              <w:jc w:val="left"/>
              <w:rPr>
                <w:rFonts w:eastAsia="Calibri" w:cs="Arial"/>
                <w:szCs w:val="20"/>
              </w:rPr>
            </w:pPr>
          </w:p>
          <w:p w:rsidR="009E428A" w:rsidP="00C37272" w:rsidRDefault="009E428A" w14:paraId="6EC35139" w14:textId="77777777">
            <w:pPr>
              <w:spacing w:before="40" w:after="40"/>
              <w:jc w:val="left"/>
              <w:rPr>
                <w:rFonts w:eastAsia="Calibri" w:cs="Arial"/>
                <w:szCs w:val="20"/>
              </w:rPr>
            </w:pPr>
          </w:p>
          <w:p w:rsidRPr="003F7B0D" w:rsidR="009E428A" w:rsidP="00C37272" w:rsidRDefault="009E428A" w14:paraId="0C30D9E0" w14:textId="26ABF624">
            <w:pPr>
              <w:spacing w:before="40" w:after="40"/>
              <w:jc w:val="left"/>
              <w:rPr>
                <w:rFonts w:eastAsia="Calibri" w:cs="Arial"/>
                <w:szCs w:val="20"/>
              </w:rPr>
            </w:pPr>
          </w:p>
        </w:tc>
      </w:tr>
    </w:tbl>
    <w:p w:rsidR="00AF4DD9" w:rsidP="00AF4DD9" w:rsidRDefault="00AF4DD9" w14:paraId="6286D329" w14:textId="77777777">
      <w:pPr>
        <w:spacing w:after="200" w:line="276" w:lineRule="auto"/>
        <w:jc w:val="left"/>
        <w:rPr>
          <w:rFonts w:cs="Arial"/>
        </w:rPr>
      </w:pPr>
      <w:r>
        <w:rPr>
          <w:rFonts w:cs="Arial"/>
        </w:rPr>
        <w:br w:type="page"/>
      </w:r>
    </w:p>
    <w:p w:rsidRPr="00FD10A1" w:rsidR="00AF4DD9" w:rsidP="00AF4DD9" w:rsidRDefault="00AF4DD9" w14:paraId="695FA821" w14:textId="0D14C0B2" w14:noSpellErr="1">
      <w:pPr>
        <w:pStyle w:val="MVHeading1"/>
        <w:rPr/>
      </w:pPr>
      <w:bookmarkStart w:name="_Toc22220529" w:id="119"/>
      <w:r w:rsidRPr="00FD10A1">
        <w:rPr/>
        <w:lastRenderedPageBreak/>
        <w:t>Architektonické informace o</w:t>
      </w:r>
      <w:r w:rsidR="0050777A">
        <w:rPr/>
        <w:t> </w:t>
      </w:r>
      <w:r>
        <w:rPr/>
        <w:t>projektu</w:t>
      </w:r>
      <w:bookmarkEnd w:id="88"/>
      <w:bookmarkEnd w:id="116"/>
      <w:bookmarkEnd w:id="119"/>
    </w:p>
    <w:p w:rsidR="00AF4DD9" w:rsidP="00AF4DD9" w:rsidRDefault="00AF4DD9" w14:paraId="15C1EAD5" w14:textId="12192682" w14:noSpellErr="1">
      <w:pPr>
        <w:pStyle w:val="MVHeading2"/>
        <w:jc w:val="left"/>
        <w:rPr/>
      </w:pPr>
      <w:bookmarkStart w:name="_Toc457998909" w:id="120"/>
      <w:bookmarkStart w:name="_Toc457999573" w:id="121"/>
      <w:bookmarkStart w:name="_Toc457998955" w:id="122"/>
      <w:bookmarkStart w:name="_Toc457999619" w:id="123"/>
      <w:bookmarkStart w:name="_Toc457998956" w:id="124"/>
      <w:bookmarkStart w:name="_Toc457999620" w:id="125"/>
      <w:bookmarkStart w:name="_Toc437417887" w:id="126"/>
      <w:bookmarkStart w:name="_Toc465074585" w:id="127"/>
      <w:bookmarkStart w:name="_Toc22220530" w:id="128"/>
      <w:bookmarkEnd w:id="120"/>
      <w:bookmarkEnd w:id="121"/>
      <w:bookmarkEnd w:id="122"/>
      <w:bookmarkEnd w:id="123"/>
      <w:bookmarkEnd w:id="124"/>
      <w:bookmarkEnd w:id="125"/>
      <w:r w:rsidRPr="00FD10A1">
        <w:rPr/>
        <w:t>Dodržení architektonických principů NA VS ČR</w:t>
      </w:r>
      <w:bookmarkEnd w:id="126"/>
      <w:bookmarkEnd w:id="127"/>
      <w:bookmarkEnd w:id="128"/>
    </w:p>
    <w:tbl>
      <w:tblPr>
        <w:tblStyle w:val="Mkatabulky"/>
        <w:tblW w:w="5000" w:type="pct"/>
        <w:tblLook w:val="06A0" w:firstRow="1" w:lastRow="0" w:firstColumn="1" w:lastColumn="0" w:noHBand="1" w:noVBand="1"/>
      </w:tblPr>
      <w:tblGrid>
        <w:gridCol w:w="3963"/>
        <w:gridCol w:w="1562"/>
        <w:gridCol w:w="1132"/>
        <w:gridCol w:w="4671"/>
      </w:tblGrid>
      <w:tr w:rsidRPr="00BF5681" w:rsidR="00AD0CCB" w:rsidTr="55E026C1" w14:paraId="72045EC2" w14:textId="3423D278">
        <w:trPr>
          <w:tblHeader/>
        </w:trPr>
        <w:tc>
          <w:tcPr>
            <w:tcW w:w="5000" w:type="pct"/>
            <w:gridSpan w:val="4"/>
            <w:shd w:val="clear" w:color="auto" w:fill="DAEEF3" w:themeFill="accent5" w:themeFillTint="33"/>
            <w:tcMar/>
            <w:tcPrChange w:author="SLAVÍK Lukáš, Ing." w:date="2021-11-04T10:37:07.9780143" w:id="1839251327">
              <w:tcPr>
                <w:tcW w:w="5000" w:type="pct"/>
                <w:gridSpan w:val="4"/>
                <w:shd w:val="clear" w:color="auto" w:fill="DAEEF3" w:themeFill="accent5" w:themeFillTint="33"/>
              </w:tcPr>
            </w:tcPrChange>
          </w:tcPr>
          <w:p w:rsidRPr="000C4BEA" w:rsidR="00AD0CCB" w:rsidP="55E026C1" w:rsidRDefault="00AD0CCB" w14:paraId="5D4E026F" w14:textId="4EA4BD15" w14:noSpellErr="1">
            <w:pPr>
              <w:keepNext/>
              <w:spacing w:before="40" w:after="40"/>
              <w:rPr>
                <w:rFonts w:ascii="Arial" w:hAnsi="Arial" w:eastAsia="Arial" w:cs="Arial"/>
                <w:rPrChange w:author="SLAVÍK Lukáš, Ing." w:date="2021-11-04T10:37:07.9780143" w:id="863056721">
                  <w:rPr>
                    <w:rFonts w:cs="Arial"/>
                  </w:rPr>
                </w:rPrChange>
              </w:rPr>
              <w:pPrChange w:author="SLAVÍK Lukáš, Ing." w:date="2021-11-04T10:37:07.9780143" w:id="1060290517">
                <w:pPr>
                  <w:keepNext/>
                </w:pPr>
              </w:pPrChange>
            </w:pPr>
            <w:r w:rsidRPr="55E026C1">
              <w:rPr>
                <w:rFonts w:ascii="Arial" w:hAnsi="Arial" w:eastAsia="Arial" w:cs="Arial"/>
                <w:rPrChange w:author="SLAVÍK Lukáš, Ing." w:date="2021-11-04T10:37:07.9780143" w:id="693547189">
                  <w:rPr>
                    <w:rFonts w:cs="Arial"/>
                  </w:rPr>
                </w:rPrChange>
              </w:rPr>
              <w:t xml:space="preserve">Tabulka </w:t>
            </w:r>
            <w:r w:rsidRPr="55E026C1">
              <w:rPr>
                <w:rPrChange w:author="SLAVÍK Lukáš, Ing." w:date="2021-11-04T10:37:07.9780143" w:id="1569493852">
                  <w:rPr>
                    <w:rFonts w:cs="Arial"/>
                  </w:rPr>
                </w:rPrChange>
              </w:rPr>
              <w:fldChar w:fldCharType="begin"/>
            </w:r>
            <w:r w:rsidRPr="000C4BEA">
              <w:rPr>
                <w:rFonts w:cs="Arial"/>
              </w:rPr>
              <w:instrText xml:space="preserve"> SEQ Tabulka \* ARABIC </w:instrText>
            </w:r>
            <w:r w:rsidRPr="000C4BEA">
              <w:rPr>
                <w:rFonts w:cs="Arial"/>
              </w:rPr>
              <w:fldChar w:fldCharType="separate"/>
            </w:r>
            <w:r w:rsidRPr="55E026C1" w:rsidR="00F45D72">
              <w:rPr>
                <w:rFonts w:ascii="Arial" w:hAnsi="Arial" w:eastAsia="Arial" w:cs="Arial"/>
                <w:noProof/>
                <w:rPrChange w:author="SLAVÍK Lukáš, Ing." w:date="2021-11-04T10:37:07.9780143" w:id="874737746">
                  <w:rPr>
                    <w:rFonts w:cs="Arial"/>
                    <w:noProof/>
                  </w:rPr>
                </w:rPrChange>
              </w:rPr>
              <w:t>9</w:t>
            </w:r>
            <w:r w:rsidRPr="55E026C1">
              <w:rPr>
                <w:rPrChange w:author="SLAVÍK Lukáš, Ing." w:date="2021-11-04T10:37:07.9780143" w:id="1046691733">
                  <w:rPr>
                    <w:rFonts w:cs="Arial"/>
                    <w:noProof/>
                  </w:rPr>
                </w:rPrChange>
              </w:rPr>
              <w:fldChar w:fldCharType="end"/>
            </w:r>
            <w:r w:rsidRPr="55E026C1">
              <w:rPr>
                <w:rFonts w:ascii="Arial" w:hAnsi="Arial" w:eastAsia="Arial" w:cs="Arial"/>
                <w:rPrChange w:author="SLAVÍK Lukáš, Ing." w:date="2021-11-04T10:37:07.9780143" w:id="443573516">
                  <w:rPr>
                    <w:rFonts w:cs="Arial"/>
                  </w:rPr>
                </w:rPrChange>
              </w:rPr>
              <w:t xml:space="preserve">: </w:t>
            </w:r>
            <w:r w:rsidRPr="55E026C1">
              <w:rPr>
                <w:rFonts w:ascii="Arial" w:hAnsi="Arial" w:eastAsia="Arial" w:cs="Arial"/>
                <w:b w:val="1"/>
                <w:bCs w:val="1"/>
                <w:rPrChange w:author="SLAVÍK Lukáš, Ing." w:date="2021-11-04T10:37:07.9780143" w:id="532440785">
                  <w:rPr>
                    <w:rFonts w:cs="Arial"/>
                    <w:b/>
                  </w:rPr>
                </w:rPrChange>
              </w:rPr>
              <w:t xml:space="preserve">Dodržení architektonických principů </w:t>
            </w:r>
            <w:r w:rsidRPr="55E026C1">
              <w:rPr>
                <w:rFonts w:ascii="Arial" w:hAnsi="Arial" w:eastAsia="Arial" w:cs="Arial"/>
                <w:b w:val="1"/>
                <w:bCs w:val="1"/>
                <w:rPrChange w:author="SLAVÍK Lukáš, Ing." w:date="2021-11-04T10:37:07.9780143" w:id="691394114">
                  <w:rPr>
                    <w:rFonts w:cs="Arial"/>
                    <w:b/>
                  </w:rPr>
                </w:rPrChange>
              </w:rPr>
              <w:t>Národní architektury veřejné správy ČR</w:t>
            </w:r>
          </w:p>
        </w:tc>
      </w:tr>
      <w:tr w:rsidRPr="00BF5681" w:rsidR="00AD0CCB" w:rsidTr="55E026C1" w14:paraId="4D29D142" w14:textId="14C0490C">
        <w:trPr>
          <w:tblHeader/>
        </w:trPr>
        <w:tc>
          <w:tcPr>
            <w:tcW w:w="1749" w:type="pct"/>
            <w:shd w:val="clear" w:color="auto" w:fill="DAEEF3" w:themeFill="accent5" w:themeFillTint="33"/>
            <w:tcMar/>
          </w:tcPr>
          <w:p w:rsidRPr="003F7B0D" w:rsidR="00AD0CCB" w:rsidP="55E026C1" w:rsidRDefault="00AD0CCB" w14:paraId="2CB42CFE" w14:textId="77777777" w14:noSpellErr="1">
            <w:pPr>
              <w:keepNext/>
              <w:spacing w:before="40" w:after="40"/>
              <w:jc w:val="left"/>
              <w:rPr>
                <w:rFonts w:ascii="Arial,Calibri" w:hAnsi="Arial,Calibri" w:eastAsia="Arial,Calibri" w:cs="Arial,Calibri"/>
                <w:b w:val="1"/>
                <w:bCs w:val="1"/>
                <w:rPrChange w:author="SLAVÍK Lukáš, Ing." w:date="2021-11-04T10:37:07.9780143" w:id="1810542095">
                  <w:rPr>
                    <w:rFonts w:eastAsia="Calibri" w:cs="Arial"/>
                    <w:b/>
                  </w:rPr>
                </w:rPrChange>
              </w:rPr>
              <w:pPrChange w:author="SLAVÍK Lukáš, Ing." w:date="2021-11-04T10:37:07.9780143" w:id="1002260921">
                <w:pPr>
                  <w:keepNext/>
                  <w:jc w:val="left"/>
                </w:pPr>
              </w:pPrChange>
            </w:pPr>
            <w:r w:rsidRPr="55E026C1">
              <w:rPr>
                <w:rFonts w:ascii="Arial,Calibri" w:hAnsi="Arial,Calibri" w:eastAsia="Arial,Calibri" w:cs="Arial,Calibri"/>
                <w:b w:val="1"/>
                <w:bCs w:val="1"/>
                <w:rPrChange w:author="SLAVÍK Lukáš, Ing." w:date="2021-11-04T10:37:07.9780143" w:id="236523950">
                  <w:rPr>
                    <w:rFonts w:eastAsia="Calibri" w:cs="Arial"/>
                    <w:b/>
                  </w:rPr>
                </w:rPrChange>
              </w:rPr>
              <w:t>Klasifikace</w:t>
            </w:r>
          </w:p>
        </w:tc>
        <w:tc>
          <w:tcPr>
            <w:tcW w:w="689" w:type="pct"/>
            <w:shd w:val="clear" w:color="auto" w:fill="DAEEF3" w:themeFill="accent5" w:themeFillTint="33"/>
            <w:tcMar/>
          </w:tcPr>
          <w:p w:rsidRPr="003F7B0D" w:rsidR="00AD0CCB" w:rsidP="55E026C1" w:rsidRDefault="00AD0CCB" w14:paraId="172ED123" w14:textId="77777777" w14:noSpellErr="1">
            <w:pPr>
              <w:keepNext/>
              <w:spacing w:before="40" w:after="40"/>
              <w:jc w:val="left"/>
              <w:rPr>
                <w:rFonts w:ascii="Arial" w:hAnsi="Arial" w:eastAsia="Arial" w:cs="Arial"/>
                <w:b w:val="1"/>
                <w:bCs w:val="1"/>
                <w:rPrChange w:author="SLAVÍK Lukáš, Ing." w:date="2021-11-04T10:37:07.9780143" w:id="1987455273">
                  <w:rPr>
                    <w:rFonts w:cs="Arial"/>
                    <w:b/>
                  </w:rPr>
                </w:rPrChange>
              </w:rPr>
              <w:pPrChange w:author="SLAVÍK Lukáš, Ing." w:date="2021-11-04T10:37:07.9780143" w:id="1972913523">
                <w:pPr>
                  <w:keepNext/>
                  <w:jc w:val="left"/>
                </w:pPr>
              </w:pPrChange>
            </w:pPr>
            <w:r w:rsidRPr="55E026C1">
              <w:rPr>
                <w:rFonts w:ascii="Arial" w:hAnsi="Arial" w:eastAsia="Arial" w:cs="Arial"/>
                <w:b w:val="1"/>
                <w:bCs w:val="1"/>
                <w:rPrChange w:author="SLAVÍK Lukáš, Ing." w:date="2021-11-04T10:37:07.9780143" w:id="1375122412">
                  <w:rPr>
                    <w:rFonts w:cs="Arial"/>
                    <w:b/>
                  </w:rPr>
                </w:rPrChange>
              </w:rPr>
              <w:t>Vyberte</w:t>
            </w:r>
          </w:p>
        </w:tc>
        <w:tc>
          <w:tcPr>
            <w:tcW w:w="500" w:type="pct"/>
            <w:shd w:val="clear" w:color="auto" w:fill="DAEEF3" w:themeFill="accent5" w:themeFillTint="33"/>
            <w:tcMar/>
          </w:tcPr>
          <w:p w:rsidRPr="003F7B0D" w:rsidR="00AD0CCB" w:rsidP="55E026C1" w:rsidRDefault="00F37BBA" w14:paraId="7A19DC6A" w14:textId="1BC0BBA9" w14:noSpellErr="1">
            <w:pPr>
              <w:keepNext/>
              <w:spacing w:before="40" w:after="40"/>
              <w:jc w:val="left"/>
              <w:rPr>
                <w:rFonts w:ascii="Arial" w:hAnsi="Arial" w:eastAsia="Arial" w:cs="Arial"/>
                <w:b w:val="1"/>
                <w:bCs w:val="1"/>
                <w:rPrChange w:author="SLAVÍK Lukáš, Ing." w:date="2021-11-04T10:37:07.9780143" w:id="2096837928">
                  <w:rPr>
                    <w:rFonts w:cs="Arial"/>
                    <w:b/>
                  </w:rPr>
                </w:rPrChange>
              </w:rPr>
              <w:pPrChange w:author="SLAVÍK Lukáš, Ing." w:date="2021-11-04T10:37:07.9780143" w:id="690415233">
                <w:pPr>
                  <w:keepNext/>
                  <w:jc w:val="left"/>
                </w:pPr>
              </w:pPrChange>
            </w:pPr>
            <w:r w:rsidRPr="55E026C1">
              <w:rPr>
                <w:rFonts w:ascii="Arial" w:hAnsi="Arial" w:eastAsia="Arial" w:cs="Arial"/>
                <w:b w:val="1"/>
                <w:bCs w:val="1"/>
                <w:rPrChange w:author="SLAVÍK Lukáš, Ing." w:date="2021-11-04T10:37:07.9780143" w:id="595684326">
                  <w:rPr>
                    <w:rFonts w:cs="Arial"/>
                    <w:b/>
                  </w:rPr>
                </w:rPrChange>
              </w:rPr>
              <w:t>Č. žádosti o výjimku</w:t>
            </w:r>
          </w:p>
        </w:tc>
        <w:tc>
          <w:tcPr>
            <w:tcW w:w="2061" w:type="pct"/>
            <w:shd w:val="clear" w:color="auto" w:fill="DAEEF3" w:themeFill="accent5" w:themeFillTint="33"/>
            <w:tcMar/>
          </w:tcPr>
          <w:p w:rsidRPr="003F7B0D" w:rsidR="00AD0CCB" w:rsidP="55E026C1" w:rsidRDefault="00F37BBA" w14:paraId="2FBF1A57" w14:textId="6201168A" w14:noSpellErr="1">
            <w:pPr>
              <w:keepNext/>
              <w:spacing w:before="40" w:after="40"/>
              <w:jc w:val="left"/>
              <w:rPr>
                <w:rFonts w:ascii="Arial" w:hAnsi="Arial" w:eastAsia="Arial" w:cs="Arial"/>
                <w:b w:val="1"/>
                <w:bCs w:val="1"/>
                <w:rPrChange w:author="SLAVÍK Lukáš, Ing." w:date="2021-11-04T10:37:07.9780143" w:id="1212064447">
                  <w:rPr>
                    <w:rFonts w:cs="Arial"/>
                    <w:b/>
                  </w:rPr>
                </w:rPrChange>
              </w:rPr>
              <w:pPrChange w:author="SLAVÍK Lukáš, Ing." w:date="2021-11-04T10:37:07.9780143" w:id="1326410588">
                <w:pPr>
                  <w:keepNext/>
                  <w:jc w:val="left"/>
                </w:pPr>
              </w:pPrChange>
            </w:pPr>
            <w:r w:rsidRPr="55E026C1">
              <w:rPr>
                <w:rFonts w:ascii="Arial" w:hAnsi="Arial" w:eastAsia="Arial" w:cs="Arial"/>
                <w:b w:val="1"/>
                <w:bCs w:val="1"/>
                <w:rPrChange w:author="SLAVÍK Lukáš, Ing." w:date="2021-11-04T10:37:07.9780143" w:id="1293959961">
                  <w:rPr>
                    <w:rFonts w:cs="Arial"/>
                    <w:b/>
                  </w:rPr>
                </w:rPrChange>
              </w:rPr>
              <w:t>Vysvětlete</w:t>
            </w:r>
          </w:p>
        </w:tc>
      </w:tr>
      <w:tr w:rsidRPr="00EB75E8" w:rsidR="00AD0CCB" w:rsidTr="55E026C1" w14:paraId="180A3609" w14:textId="5162524C">
        <w:tblPrEx>
          <w:tblLook w:val="04A0" w:firstRow="1" w:lastRow="0" w:firstColumn="1" w:lastColumn="0" w:noHBand="0" w:noVBand="1"/>
        </w:tblPrEx>
        <w:trPr>
          <w:trHeight w:val="300"/>
        </w:trPr>
        <w:tc>
          <w:tcPr>
            <w:tcW w:w="1749" w:type="pct"/>
            <w:shd w:val="clear" w:color="auto" w:fill="D9D9D9" w:themeFill="background1" w:themeFillShade="D9"/>
            <w:noWrap/>
            <w:tcMar/>
            <w:hideMark/>
          </w:tcPr>
          <w:p w:rsidRPr="00EB75E8" w:rsidR="00AD0CCB" w:rsidP="00C37272" w:rsidRDefault="00594FA8" w14:paraId="584DA977" w14:textId="20F6A3AD">
            <w:pPr>
              <w:spacing w:after="0"/>
              <w:jc w:val="left"/>
              <w:rPr>
                <w:rFonts w:ascii="Calibri" w:hAnsi="Calibri" w:eastAsia="Times New Roman" w:cs="Calibri"/>
                <w:b/>
                <w:color w:val="000000"/>
                <w:sz w:val="22"/>
                <w:lang w:eastAsia="cs-CZ"/>
              </w:rPr>
            </w:pPr>
            <w:hyperlink w:history="1" r:id="rId25">
              <w:r w:rsidRPr="00417B03" w:rsidR="00AD0CCB">
                <w:rPr>
                  <w:rStyle w:val="Hypertextovodkaz"/>
                </w:rPr>
                <w:t>Standardně digitalizované</w:t>
              </w:r>
            </w:hyperlink>
          </w:p>
        </w:tc>
        <w:tc>
          <w:tcPr>
            <w:tcW w:w="689" w:type="pct"/>
            <w:noWrap/>
            <w:tcMar/>
            <w:hideMark/>
          </w:tcPr>
          <w:p w:rsidRPr="00EB75E8" w:rsidR="00AD0CCB" w:rsidP="55E026C1" w:rsidRDefault="00594FA8" w14:paraId="366B27ED" w14:textId="77777777" w14:noSpellErr="1">
            <w:pPr>
              <w:spacing w:after="0"/>
              <w:jc w:val="left"/>
              <w:rPr>
                <w:rFonts w:ascii="Calibri,Times New Roman" w:hAnsi="Calibri,Times New Roman" w:eastAsia="Calibri,Times New Roman" w:cs="Calibri,Times New Roman"/>
                <w:color w:val="000000"/>
                <w:sz w:val="22"/>
                <w:szCs w:val="22"/>
                <w:lang w:eastAsia="cs-CZ"/>
                <w:rPrChange w:author="SLAVÍK Lukáš, Ing." w:date="2021-11-04T10:37:07.9780143" w:id="727475171">
                  <w:rPr>
                    <w:rFonts w:ascii="Calibri" w:hAnsi="Calibri" w:eastAsia="Times New Roman" w:cs="Calibri"/>
                    <w:color w:val="000000"/>
                    <w:sz w:val="22"/>
                    <w:lang w:eastAsia="cs-CZ"/>
                  </w:rPr>
                </w:rPrChange>
              </w:rPr>
              <w:pPrChange w:author="SLAVÍK Lukáš, Ing." w:date="2021-11-04T10:37:07.9780143" w:id="607460148">
                <w:pPr>
                  <w:jc w:val="left"/>
                </w:pPr>
              </w:pPrChange>
            </w:pPr>
            <w:sdt>
              <w:sdtPr>
                <w:rPr>
                  <w:rFonts w:cs="Arial"/>
                  <w:b/>
                </w:rPr>
                <w:id w:val="365413210"/>
                <w:showingPlcHdr/>
                <w:comboBox>
                  <w:listItem w:displayText="Ano" w:value="Ano"/>
                  <w:listItem w:displayText="Nerelevantní" w:value="Nerelevantní"/>
                  <w:listItem w:displayText="Ne, žádáme o výjimku" w:value="Ne, žádáme o výjimku"/>
                </w:comboBox>
              </w:sdtPr>
              <w:sdtEndPr/>
              <w:sdtContent>
                <w:r w:rsidRPr="003F7B0D" w:rsidR="00AD0CCB">
                  <w:rPr>
                    <w:rStyle w:val="Zstupntext"/>
                    <w:rFonts w:cs="Arial"/>
                    <w:i/>
                    <w:color w:val="FF0000"/>
                  </w:rPr>
                  <w:t>Zvolte položku.</w:t>
                </w:r>
              </w:sdtContent>
            </w:sdt>
          </w:p>
        </w:tc>
        <w:tc>
          <w:tcPr>
            <w:tcW w:w="500" w:type="pct"/>
            <w:noWrap/>
            <w:tcMar/>
          </w:tcPr>
          <w:p w:rsidRPr="00EB75E8" w:rsidR="00AD0CCB" w:rsidP="00C37272" w:rsidRDefault="00AD0CCB" w14:paraId="47E785F0" w14:textId="77777777">
            <w:pPr>
              <w:spacing w:after="0"/>
              <w:jc w:val="left"/>
              <w:rPr>
                <w:rFonts w:ascii="Calibri" w:hAnsi="Calibri" w:eastAsia="Times New Roman" w:cs="Calibri"/>
                <w:color w:val="000000"/>
                <w:sz w:val="22"/>
                <w:lang w:eastAsia="cs-CZ"/>
              </w:rPr>
            </w:pPr>
          </w:p>
        </w:tc>
        <w:tc>
          <w:tcPr>
            <w:tcW w:w="2061" w:type="pct"/>
            <w:tcMar/>
          </w:tcPr>
          <w:p w:rsidRPr="00417B03" w:rsidR="00AD0CCB" w:rsidP="00417B03" w:rsidRDefault="00F37BBA" w14:paraId="43FC0D85" w14:textId="30F1E902" w14:noSpellErr="1">
            <w:r w:rsidRPr="00417B03">
              <w:rPr>
                <w:color w:val="FF0000"/>
              </w:rPr>
              <w:t>&lt;Dodržení principu je dle</w:t>
            </w:r>
            <w:r w:rsidRPr="00417B03" w:rsidR="00417B03">
              <w:rPr>
                <w:color w:val="FF0000"/>
              </w:rPr>
              <w:t xml:space="preserve"> mapující tabulky</w:t>
            </w:r>
            <w:r w:rsidRPr="00417B03">
              <w:rPr>
                <w:color w:val="FF0000"/>
              </w:rPr>
              <w:t xml:space="preserve"> </w:t>
            </w:r>
            <w:hyperlink w:history="1" w:anchor="zakladni_architektonicke_principy_a_jejich_naplneni" r:id="R60f52d5237c64db4">
              <w:r w:rsidRPr="00417B03" w:rsidR="001873DE">
                <w:rPr>
                  <w:rStyle w:val="Hypertextovodkaz"/>
                </w:rPr>
                <w:t>NAP</w:t>
              </w:r>
            </w:hyperlink>
            <w:r w:rsidRPr="00417B03">
              <w:rPr>
                <w:color w:val="FF0000"/>
              </w:rPr>
              <w:t>&gt;</w:t>
            </w:r>
            <w:r w:rsidRPr="00417B03" w:rsidR="001873DE">
              <w:rPr/>
              <w:t xml:space="preserve"> </w:t>
            </w:r>
          </w:p>
        </w:tc>
      </w:tr>
      <w:tr w:rsidRPr="00EB75E8" w:rsidR="00AD0CCB" w:rsidTr="55E026C1" w14:paraId="2A6B86F0" w14:textId="379F6DFA">
        <w:tblPrEx>
          <w:tblLook w:val="04A0" w:firstRow="1" w:lastRow="0" w:firstColumn="1" w:lastColumn="0" w:noHBand="0" w:noVBand="1"/>
        </w:tblPrEx>
        <w:trPr>
          <w:trHeight w:val="300"/>
        </w:trPr>
        <w:tc>
          <w:tcPr>
            <w:tcW w:w="1749" w:type="pct"/>
            <w:shd w:val="clear" w:color="auto" w:fill="D9D9D9" w:themeFill="background1" w:themeFillShade="D9"/>
            <w:noWrap/>
            <w:tcMar/>
            <w:hideMark/>
          </w:tcPr>
          <w:p w:rsidRPr="00EB75E8" w:rsidR="00AD0CCB" w:rsidP="00C37272" w:rsidRDefault="00594FA8" w14:paraId="5AC7B5AF" w14:textId="4B84BE4E">
            <w:pPr>
              <w:spacing w:after="0"/>
              <w:jc w:val="left"/>
              <w:rPr>
                <w:rFonts w:ascii="Calibri" w:hAnsi="Calibri" w:eastAsia="Times New Roman" w:cs="Calibri"/>
                <w:b/>
                <w:color w:val="000000"/>
                <w:sz w:val="22"/>
                <w:lang w:eastAsia="cs-CZ"/>
              </w:rPr>
            </w:pPr>
            <w:hyperlink w:history="1" r:id="rId27">
              <w:r w:rsidRPr="00417B03" w:rsidR="00AD0CCB">
                <w:rPr>
                  <w:rStyle w:val="Hypertextovodkaz"/>
                </w:rPr>
                <w:t>Zásada „pouze jednou“</w:t>
              </w:r>
            </w:hyperlink>
          </w:p>
        </w:tc>
        <w:tc>
          <w:tcPr>
            <w:tcW w:w="689" w:type="pct"/>
            <w:noWrap/>
            <w:tcMar/>
            <w:hideMark/>
          </w:tcPr>
          <w:p w:rsidRPr="00EB75E8" w:rsidR="00AD0CCB" w:rsidP="55E026C1" w:rsidRDefault="00594FA8" w14:paraId="3A91E02D" w14:textId="0E225873" w14:noSpellErr="1">
            <w:pPr>
              <w:spacing w:after="0"/>
              <w:jc w:val="left"/>
              <w:rPr>
                <w:rFonts w:ascii="Calibri,Times New Roman" w:hAnsi="Calibri,Times New Roman" w:eastAsia="Calibri,Times New Roman" w:cs="Calibri,Times New Roman"/>
                <w:color w:val="000000"/>
                <w:sz w:val="22"/>
                <w:szCs w:val="22"/>
                <w:lang w:eastAsia="cs-CZ"/>
                <w:rPrChange w:author="SLAVÍK Lukáš, Ing." w:date="2021-11-04T10:37:07.9780143" w:id="241075174">
                  <w:rPr>
                    <w:rFonts w:ascii="Calibri" w:hAnsi="Calibri" w:eastAsia="Times New Roman" w:cs="Calibri"/>
                    <w:color w:val="000000"/>
                    <w:sz w:val="22"/>
                    <w:lang w:eastAsia="cs-CZ"/>
                  </w:rPr>
                </w:rPrChange>
              </w:rPr>
              <w:pPrChange w:author="SLAVÍK Lukáš, Ing." w:date="2021-11-04T10:37:07.9780143" w:id="1081423314">
                <w:pPr>
                  <w:jc w:val="left"/>
                </w:pPr>
              </w:pPrChange>
            </w:pPr>
            <w:sdt>
              <w:sdtPr>
                <w:rPr>
                  <w:rFonts w:cs="Arial"/>
                  <w:b/>
                </w:rPr>
                <w:id w:val="815999225"/>
                <w:showingPlcHdr/>
                <w:comboBox>
                  <w:listItem w:displayText="Ano" w:value="Ano"/>
                  <w:listItem w:displayText="Nerelevantní" w:value="Nerelevantní"/>
                  <w:listItem w:displayText="Ne, žádáme o výjimku" w:value="Ne, žádáme o výjimku"/>
                </w:comboBox>
              </w:sdtPr>
              <w:sdtEndPr/>
              <w:sdtContent>
                <w:r w:rsidRPr="003F7B0D" w:rsidR="00AD0CCB">
                  <w:rPr>
                    <w:rStyle w:val="Zstupntext"/>
                    <w:rFonts w:cs="Arial"/>
                    <w:i/>
                    <w:color w:val="FF0000"/>
                  </w:rPr>
                  <w:t>Zvolte položku.</w:t>
                </w:r>
              </w:sdtContent>
            </w:sdt>
          </w:p>
        </w:tc>
        <w:tc>
          <w:tcPr>
            <w:tcW w:w="500" w:type="pct"/>
            <w:noWrap/>
            <w:tcMar/>
          </w:tcPr>
          <w:p w:rsidRPr="00EB75E8" w:rsidR="00AD0CCB" w:rsidP="00C37272" w:rsidRDefault="00AD0CCB" w14:paraId="095203E1" w14:textId="77777777">
            <w:pPr>
              <w:spacing w:after="0"/>
              <w:jc w:val="left"/>
              <w:rPr>
                <w:rFonts w:ascii="Calibri" w:hAnsi="Calibri" w:eastAsia="Times New Roman" w:cs="Calibri"/>
                <w:color w:val="000000"/>
                <w:sz w:val="22"/>
                <w:lang w:eastAsia="cs-CZ"/>
              </w:rPr>
            </w:pPr>
          </w:p>
        </w:tc>
        <w:tc>
          <w:tcPr>
            <w:tcW w:w="2061" w:type="pct"/>
            <w:tcMar/>
          </w:tcPr>
          <w:p w:rsidRPr="00417B03" w:rsidR="00AD0CCB" w:rsidP="00417B03" w:rsidRDefault="00417B03" w14:paraId="7A4ACE4F" w14:textId="3E85823D" w14:noSpellErr="1">
            <w:r w:rsidRPr="00417B03">
              <w:rPr>
                <w:color w:val="FF0000"/>
              </w:rPr>
              <w:t xml:space="preserve">&lt;Dodržení principu je dle mapující tabulky </w:t>
            </w:r>
            <w:hyperlink w:history="1" w:anchor="zakladni_architektonicke_principy_a_jejich_naplneni" r:id="Rfb78a0dce3c04e74">
              <w:r w:rsidRPr="00417B03">
                <w:rPr>
                  <w:rStyle w:val="Hypertextovodkaz"/>
                </w:rPr>
                <w:t>NAP</w:t>
              </w:r>
            </w:hyperlink>
            <w:r w:rsidRPr="00417B03">
              <w:rPr>
                <w:color w:val="FF0000"/>
              </w:rPr>
              <w:t>&gt;</w:t>
            </w:r>
          </w:p>
        </w:tc>
      </w:tr>
      <w:tr w:rsidRPr="00EB75E8" w:rsidR="00AD0CCB" w:rsidTr="55E026C1" w14:paraId="2F72BED9" w14:textId="22D99946">
        <w:tblPrEx>
          <w:tblLook w:val="04A0" w:firstRow="1" w:lastRow="0" w:firstColumn="1" w:lastColumn="0" w:noHBand="0" w:noVBand="1"/>
        </w:tblPrEx>
        <w:trPr>
          <w:trHeight w:val="300"/>
        </w:trPr>
        <w:tc>
          <w:tcPr>
            <w:tcW w:w="1749" w:type="pct"/>
            <w:shd w:val="clear" w:color="auto" w:fill="D9D9D9" w:themeFill="background1" w:themeFillShade="D9"/>
            <w:noWrap/>
            <w:tcMar/>
            <w:hideMark/>
          </w:tcPr>
          <w:p w:rsidRPr="00EB75E8" w:rsidR="00AD0CCB" w:rsidP="00C37272" w:rsidRDefault="00594FA8" w14:paraId="7A246180" w14:textId="22E23814">
            <w:pPr>
              <w:spacing w:after="0"/>
              <w:jc w:val="left"/>
              <w:rPr>
                <w:rFonts w:ascii="Calibri" w:hAnsi="Calibri" w:eastAsia="Times New Roman" w:cs="Calibri"/>
                <w:b/>
                <w:color w:val="000000"/>
                <w:sz w:val="22"/>
                <w:lang w:eastAsia="cs-CZ"/>
              </w:rPr>
            </w:pPr>
            <w:hyperlink w:history="1" r:id="rId29">
              <w:r w:rsidRPr="00417B03" w:rsidR="00AD0CCB">
                <w:rPr>
                  <w:rStyle w:val="Hypertextovodkaz"/>
                </w:rPr>
                <w:t>Podpora začlenění a přístupnost</w:t>
              </w:r>
            </w:hyperlink>
          </w:p>
        </w:tc>
        <w:tc>
          <w:tcPr>
            <w:tcW w:w="689" w:type="pct"/>
            <w:noWrap/>
            <w:tcMar/>
            <w:hideMark/>
          </w:tcPr>
          <w:p w:rsidRPr="00EB75E8" w:rsidR="00AD0CCB" w:rsidP="55E026C1" w:rsidRDefault="00594FA8" w14:paraId="60BD742B" w14:textId="3402157C" w14:noSpellErr="1">
            <w:pPr>
              <w:spacing w:after="0"/>
              <w:jc w:val="left"/>
              <w:rPr>
                <w:rFonts w:ascii="Calibri,Times New Roman" w:hAnsi="Calibri,Times New Roman" w:eastAsia="Calibri,Times New Roman" w:cs="Calibri,Times New Roman"/>
                <w:color w:val="000000"/>
                <w:sz w:val="22"/>
                <w:szCs w:val="22"/>
                <w:lang w:eastAsia="cs-CZ"/>
                <w:rPrChange w:author="SLAVÍK Lukáš, Ing." w:date="2021-11-04T10:37:07.9780143" w:id="1773184434">
                  <w:rPr>
                    <w:rFonts w:ascii="Calibri" w:hAnsi="Calibri" w:eastAsia="Times New Roman" w:cs="Calibri"/>
                    <w:color w:val="000000"/>
                    <w:sz w:val="22"/>
                    <w:lang w:eastAsia="cs-CZ"/>
                  </w:rPr>
                </w:rPrChange>
              </w:rPr>
              <w:pPrChange w:author="SLAVÍK Lukáš, Ing." w:date="2021-11-04T10:37:07.9780143" w:id="391119715">
                <w:pPr>
                  <w:jc w:val="left"/>
                </w:pPr>
              </w:pPrChange>
            </w:pPr>
            <w:sdt>
              <w:sdtPr>
                <w:rPr>
                  <w:rFonts w:cs="Arial"/>
                  <w:b/>
                </w:rPr>
                <w:id w:val="1529374448"/>
                <w:showingPlcHdr/>
                <w:comboBox>
                  <w:listItem w:displayText="Ano" w:value="Ano"/>
                  <w:listItem w:displayText="Nerelevantní" w:value="Nerelevantní"/>
                  <w:listItem w:displayText="Ne, žádáme o výjimku" w:value="Ne, žádáme o výjimku"/>
                </w:comboBox>
              </w:sdtPr>
              <w:sdtEndPr/>
              <w:sdtContent>
                <w:r w:rsidRPr="003F7B0D" w:rsidR="00AD0CCB">
                  <w:rPr>
                    <w:rStyle w:val="Zstupntext"/>
                    <w:rFonts w:cs="Arial"/>
                    <w:i/>
                    <w:color w:val="FF0000"/>
                  </w:rPr>
                  <w:t>Zvolte položku.</w:t>
                </w:r>
              </w:sdtContent>
            </w:sdt>
          </w:p>
        </w:tc>
        <w:tc>
          <w:tcPr>
            <w:tcW w:w="500" w:type="pct"/>
            <w:noWrap/>
            <w:tcMar/>
          </w:tcPr>
          <w:p w:rsidRPr="00EB75E8" w:rsidR="00AD0CCB" w:rsidP="00C37272" w:rsidRDefault="00AD0CCB" w14:paraId="5F1E7B72" w14:textId="77777777">
            <w:pPr>
              <w:spacing w:after="0"/>
              <w:jc w:val="left"/>
              <w:rPr>
                <w:rFonts w:ascii="Calibri" w:hAnsi="Calibri" w:eastAsia="Times New Roman" w:cs="Calibri"/>
                <w:color w:val="000000"/>
                <w:sz w:val="22"/>
                <w:lang w:eastAsia="cs-CZ"/>
              </w:rPr>
            </w:pPr>
          </w:p>
        </w:tc>
        <w:tc>
          <w:tcPr>
            <w:tcW w:w="2061" w:type="pct"/>
            <w:tcMar/>
          </w:tcPr>
          <w:p w:rsidRPr="00417B03" w:rsidR="00AD0CCB" w:rsidP="00417B03" w:rsidRDefault="00417B03" w14:paraId="10D9CD8D" w14:textId="5B8E098B" w14:noSpellErr="1">
            <w:r w:rsidRPr="00417B03">
              <w:rPr>
                <w:color w:val="FF0000"/>
              </w:rPr>
              <w:t xml:space="preserve">&lt;Dodržení principu je dle mapující tabulky </w:t>
            </w:r>
            <w:hyperlink w:history="1" w:anchor="zakladni_architektonicke_principy_a_jejich_naplneni" r:id="Rc9e82cb373be417b">
              <w:r w:rsidRPr="00417B03">
                <w:rPr>
                  <w:rStyle w:val="Hypertextovodkaz"/>
                </w:rPr>
                <w:t>NAP</w:t>
              </w:r>
            </w:hyperlink>
            <w:r w:rsidRPr="00417B03">
              <w:rPr>
                <w:color w:val="FF0000"/>
              </w:rPr>
              <w:t>&gt;</w:t>
            </w:r>
          </w:p>
        </w:tc>
      </w:tr>
      <w:tr w:rsidRPr="00EB75E8" w:rsidR="00AD0CCB" w:rsidTr="55E026C1" w14:paraId="3E819E5A" w14:textId="0EAF59C4">
        <w:tblPrEx>
          <w:tblLook w:val="04A0" w:firstRow="1" w:lastRow="0" w:firstColumn="1" w:lastColumn="0" w:noHBand="0" w:noVBand="1"/>
        </w:tblPrEx>
        <w:trPr>
          <w:trHeight w:val="300"/>
        </w:trPr>
        <w:tc>
          <w:tcPr>
            <w:tcW w:w="1749" w:type="pct"/>
            <w:shd w:val="clear" w:color="auto" w:fill="D9D9D9" w:themeFill="background1" w:themeFillShade="D9"/>
            <w:noWrap/>
            <w:tcMar/>
            <w:hideMark/>
          </w:tcPr>
          <w:p w:rsidRPr="00EB75E8" w:rsidR="00AD0CCB" w:rsidP="00C37272" w:rsidRDefault="00594FA8" w14:paraId="60105D07" w14:textId="7310EEC3">
            <w:pPr>
              <w:spacing w:after="0"/>
              <w:jc w:val="left"/>
              <w:rPr>
                <w:rFonts w:ascii="Calibri" w:hAnsi="Calibri" w:eastAsia="Times New Roman" w:cs="Calibri"/>
                <w:b/>
                <w:color w:val="000000"/>
                <w:sz w:val="22"/>
                <w:lang w:eastAsia="cs-CZ"/>
              </w:rPr>
            </w:pPr>
            <w:hyperlink w:history="1" r:id="rId31">
              <w:r w:rsidRPr="00417B03" w:rsidR="00AD0CCB">
                <w:rPr>
                  <w:rStyle w:val="Hypertextovodkaz"/>
                </w:rPr>
                <w:t>Otevřenost a transparentnost</w:t>
              </w:r>
            </w:hyperlink>
          </w:p>
        </w:tc>
        <w:tc>
          <w:tcPr>
            <w:tcW w:w="689" w:type="pct"/>
            <w:noWrap/>
            <w:tcMar/>
            <w:hideMark/>
          </w:tcPr>
          <w:p w:rsidRPr="00EB75E8" w:rsidR="00AD0CCB" w:rsidP="55E026C1" w:rsidRDefault="00594FA8" w14:paraId="6ECDB958" w14:textId="519B308D" w14:noSpellErr="1">
            <w:pPr>
              <w:spacing w:after="0"/>
              <w:jc w:val="left"/>
              <w:rPr>
                <w:rFonts w:ascii="Calibri,Times New Roman" w:hAnsi="Calibri,Times New Roman" w:eastAsia="Calibri,Times New Roman" w:cs="Calibri,Times New Roman"/>
                <w:color w:val="000000"/>
                <w:sz w:val="22"/>
                <w:szCs w:val="22"/>
                <w:lang w:eastAsia="cs-CZ"/>
                <w:rPrChange w:author="SLAVÍK Lukáš, Ing." w:date="2021-11-04T10:37:07.9780143" w:id="733150189">
                  <w:rPr>
                    <w:rFonts w:ascii="Calibri" w:hAnsi="Calibri" w:eastAsia="Times New Roman" w:cs="Calibri"/>
                    <w:color w:val="000000"/>
                    <w:sz w:val="22"/>
                    <w:lang w:eastAsia="cs-CZ"/>
                  </w:rPr>
                </w:rPrChange>
              </w:rPr>
              <w:pPrChange w:author="SLAVÍK Lukáš, Ing." w:date="2021-11-04T10:37:07.9780143" w:id="2074528284">
                <w:pPr>
                  <w:jc w:val="left"/>
                </w:pPr>
              </w:pPrChange>
            </w:pPr>
            <w:sdt>
              <w:sdtPr>
                <w:rPr>
                  <w:rFonts w:cs="Arial"/>
                  <w:b/>
                </w:rPr>
                <w:id w:val="1957821184"/>
                <w:showingPlcHdr/>
                <w:comboBox>
                  <w:listItem w:displayText="Ano" w:value="Ano"/>
                  <w:listItem w:displayText="Nerelevantní" w:value="Nerelevantní"/>
                  <w:listItem w:displayText="Ne, žádáme o výjimku" w:value="Ne, žádáme o výjimku"/>
                </w:comboBox>
              </w:sdtPr>
              <w:sdtEndPr/>
              <w:sdtContent>
                <w:r w:rsidRPr="003F7B0D" w:rsidR="00AD0CCB">
                  <w:rPr>
                    <w:rStyle w:val="Zstupntext"/>
                    <w:rFonts w:cs="Arial"/>
                    <w:i/>
                    <w:color w:val="FF0000"/>
                  </w:rPr>
                  <w:t>Zvolte položku.</w:t>
                </w:r>
              </w:sdtContent>
            </w:sdt>
          </w:p>
        </w:tc>
        <w:tc>
          <w:tcPr>
            <w:tcW w:w="500" w:type="pct"/>
            <w:noWrap/>
            <w:tcMar/>
          </w:tcPr>
          <w:p w:rsidRPr="00EB75E8" w:rsidR="00AD0CCB" w:rsidP="00C37272" w:rsidRDefault="00AD0CCB" w14:paraId="654C6312" w14:textId="77777777">
            <w:pPr>
              <w:spacing w:after="0"/>
              <w:jc w:val="left"/>
              <w:rPr>
                <w:rFonts w:ascii="Calibri" w:hAnsi="Calibri" w:eastAsia="Times New Roman" w:cs="Calibri"/>
                <w:color w:val="000000"/>
                <w:sz w:val="22"/>
                <w:lang w:eastAsia="cs-CZ"/>
              </w:rPr>
            </w:pPr>
          </w:p>
        </w:tc>
        <w:tc>
          <w:tcPr>
            <w:tcW w:w="2061" w:type="pct"/>
            <w:tcMar/>
          </w:tcPr>
          <w:p w:rsidRPr="00417B03" w:rsidR="00AD0CCB" w:rsidP="00417B03" w:rsidRDefault="00417B03" w14:paraId="781368E0" w14:textId="6BA4A3CD" w14:noSpellErr="1">
            <w:r w:rsidRPr="00417B03">
              <w:rPr>
                <w:color w:val="FF0000"/>
              </w:rPr>
              <w:t xml:space="preserve">&lt;Dodržení principu je dle mapující tabulky </w:t>
            </w:r>
            <w:hyperlink w:history="1" w:anchor="zakladni_architektonicke_principy_a_jejich_naplneni" r:id="Ra82cc793a03b4b55">
              <w:r w:rsidRPr="00417B03">
                <w:rPr>
                  <w:rStyle w:val="Hypertextovodkaz"/>
                </w:rPr>
                <w:t>NAP</w:t>
              </w:r>
            </w:hyperlink>
            <w:r w:rsidRPr="00417B03">
              <w:rPr>
                <w:color w:val="FF0000"/>
              </w:rPr>
              <w:t>&gt;</w:t>
            </w:r>
          </w:p>
        </w:tc>
      </w:tr>
      <w:tr w:rsidRPr="00EB75E8" w:rsidR="00AD0CCB" w:rsidTr="55E026C1" w14:paraId="4ABB74BA" w14:textId="1BAB4DD1">
        <w:tblPrEx>
          <w:tblLook w:val="04A0" w:firstRow="1" w:lastRow="0" w:firstColumn="1" w:lastColumn="0" w:noHBand="0" w:noVBand="1"/>
        </w:tblPrEx>
        <w:trPr>
          <w:trHeight w:val="300"/>
        </w:trPr>
        <w:tc>
          <w:tcPr>
            <w:tcW w:w="1749" w:type="pct"/>
            <w:shd w:val="clear" w:color="auto" w:fill="D9D9D9" w:themeFill="background1" w:themeFillShade="D9"/>
            <w:noWrap/>
            <w:tcMar/>
            <w:hideMark/>
          </w:tcPr>
          <w:p w:rsidRPr="00EB75E8" w:rsidR="00AD0CCB" w:rsidP="00C37272" w:rsidRDefault="00594FA8" w14:paraId="0DA4C35B" w14:textId="262CDE25">
            <w:pPr>
              <w:spacing w:after="0"/>
              <w:jc w:val="left"/>
              <w:rPr>
                <w:rFonts w:ascii="Calibri" w:hAnsi="Calibri" w:eastAsia="Times New Roman" w:cs="Calibri"/>
                <w:b/>
                <w:color w:val="000000"/>
                <w:sz w:val="22"/>
                <w:lang w:eastAsia="cs-CZ"/>
              </w:rPr>
            </w:pPr>
            <w:hyperlink w:history="1" r:id="rId33">
              <w:r w:rsidRPr="00417B03" w:rsidR="00AD0CCB">
                <w:rPr>
                  <w:rStyle w:val="Hypertextovodkaz"/>
                </w:rPr>
                <w:t>Přeshraniční přístup jako standard</w:t>
              </w:r>
            </w:hyperlink>
          </w:p>
        </w:tc>
        <w:tc>
          <w:tcPr>
            <w:tcW w:w="689" w:type="pct"/>
            <w:noWrap/>
            <w:tcMar/>
            <w:hideMark/>
          </w:tcPr>
          <w:p w:rsidRPr="00EB75E8" w:rsidR="00AD0CCB" w:rsidP="55E026C1" w:rsidRDefault="00594FA8" w14:paraId="04E739AD" w14:textId="10999F88" w14:noSpellErr="1">
            <w:pPr>
              <w:spacing w:after="0"/>
              <w:jc w:val="left"/>
              <w:rPr>
                <w:rFonts w:ascii="Calibri,Times New Roman" w:hAnsi="Calibri,Times New Roman" w:eastAsia="Calibri,Times New Roman" w:cs="Calibri,Times New Roman"/>
                <w:color w:val="000000"/>
                <w:sz w:val="22"/>
                <w:szCs w:val="22"/>
                <w:lang w:eastAsia="cs-CZ"/>
                <w:rPrChange w:author="SLAVÍK Lukáš, Ing." w:date="2021-11-04T10:37:07.9780143" w:id="1299555954">
                  <w:rPr>
                    <w:rFonts w:ascii="Calibri" w:hAnsi="Calibri" w:eastAsia="Times New Roman" w:cs="Calibri"/>
                    <w:color w:val="000000"/>
                    <w:sz w:val="22"/>
                    <w:lang w:eastAsia="cs-CZ"/>
                  </w:rPr>
                </w:rPrChange>
              </w:rPr>
              <w:pPrChange w:author="SLAVÍK Lukáš, Ing." w:date="2021-11-04T10:37:07.9780143" w:id="1691264098">
                <w:pPr>
                  <w:jc w:val="left"/>
                </w:pPr>
              </w:pPrChange>
            </w:pPr>
            <w:sdt>
              <w:sdtPr>
                <w:rPr>
                  <w:rFonts w:cs="Arial"/>
                  <w:b/>
                </w:rPr>
                <w:id w:val="1469773054"/>
                <w:showingPlcHdr/>
                <w:comboBox>
                  <w:listItem w:displayText="Ano" w:value="Ano"/>
                  <w:listItem w:displayText="Nerelevantní" w:value="Nerelevantní"/>
                  <w:listItem w:displayText="Ne, žádáme o výjimku" w:value="Ne, žádáme o výjimku"/>
                </w:comboBox>
              </w:sdtPr>
              <w:sdtEndPr/>
              <w:sdtContent>
                <w:r w:rsidRPr="003F7B0D" w:rsidR="00AD0CCB">
                  <w:rPr>
                    <w:rStyle w:val="Zstupntext"/>
                    <w:rFonts w:cs="Arial"/>
                    <w:i/>
                    <w:color w:val="FF0000"/>
                  </w:rPr>
                  <w:t>Zvolte položku.</w:t>
                </w:r>
              </w:sdtContent>
            </w:sdt>
          </w:p>
        </w:tc>
        <w:tc>
          <w:tcPr>
            <w:tcW w:w="500" w:type="pct"/>
            <w:noWrap/>
            <w:tcMar/>
          </w:tcPr>
          <w:p w:rsidRPr="00EB75E8" w:rsidR="00AD0CCB" w:rsidP="00C37272" w:rsidRDefault="00AD0CCB" w14:paraId="359C5D7E" w14:textId="77777777">
            <w:pPr>
              <w:spacing w:after="0"/>
              <w:jc w:val="left"/>
              <w:rPr>
                <w:rFonts w:ascii="Calibri" w:hAnsi="Calibri" w:eastAsia="Times New Roman" w:cs="Calibri"/>
                <w:color w:val="000000"/>
                <w:sz w:val="22"/>
                <w:lang w:eastAsia="cs-CZ"/>
              </w:rPr>
            </w:pPr>
          </w:p>
        </w:tc>
        <w:tc>
          <w:tcPr>
            <w:tcW w:w="2061" w:type="pct"/>
            <w:tcMar/>
          </w:tcPr>
          <w:p w:rsidRPr="00417B03" w:rsidR="00AD0CCB" w:rsidP="00417B03" w:rsidRDefault="00417B03" w14:paraId="15D508E5" w14:textId="2252EFDC" w14:noSpellErr="1">
            <w:r w:rsidRPr="00417B03">
              <w:rPr>
                <w:color w:val="FF0000"/>
              </w:rPr>
              <w:t xml:space="preserve">&lt;Dodržení principu je dle mapující tabulky </w:t>
            </w:r>
            <w:hyperlink w:history="1" w:anchor="zakladni_architektonicke_principy_a_jejich_naplneni" r:id="R38c81eca73534305">
              <w:r w:rsidRPr="00417B03">
                <w:rPr>
                  <w:rStyle w:val="Hypertextovodkaz"/>
                </w:rPr>
                <w:t>NAP</w:t>
              </w:r>
            </w:hyperlink>
            <w:r w:rsidRPr="00417B03">
              <w:rPr>
                <w:color w:val="FF0000"/>
              </w:rPr>
              <w:t>&gt;</w:t>
            </w:r>
          </w:p>
        </w:tc>
      </w:tr>
      <w:tr w:rsidRPr="00EB75E8" w:rsidR="00AD0CCB" w:rsidTr="55E026C1" w14:paraId="32B463A6" w14:textId="28C2F4FC">
        <w:tblPrEx>
          <w:tblLook w:val="04A0" w:firstRow="1" w:lastRow="0" w:firstColumn="1" w:lastColumn="0" w:noHBand="0" w:noVBand="1"/>
        </w:tblPrEx>
        <w:trPr>
          <w:trHeight w:val="300"/>
        </w:trPr>
        <w:tc>
          <w:tcPr>
            <w:tcW w:w="1749" w:type="pct"/>
            <w:shd w:val="clear" w:color="auto" w:fill="D9D9D9" w:themeFill="background1" w:themeFillShade="D9"/>
            <w:noWrap/>
            <w:tcMar/>
            <w:hideMark/>
          </w:tcPr>
          <w:p w:rsidRPr="00EB75E8" w:rsidR="00AD0CCB" w:rsidP="00C37272" w:rsidRDefault="00594FA8" w14:paraId="1479E821" w14:textId="62C88A29">
            <w:pPr>
              <w:spacing w:after="0"/>
              <w:jc w:val="left"/>
              <w:rPr>
                <w:rFonts w:ascii="Calibri" w:hAnsi="Calibri" w:eastAsia="Times New Roman" w:cs="Calibri"/>
                <w:b/>
                <w:color w:val="000000"/>
                <w:sz w:val="22"/>
                <w:lang w:eastAsia="cs-CZ"/>
              </w:rPr>
            </w:pPr>
            <w:hyperlink w:history="1" r:id="rId35">
              <w:r w:rsidRPr="00417B03" w:rsidR="00AD0CCB">
                <w:rPr>
                  <w:rStyle w:val="Hypertextovodkaz"/>
                </w:rPr>
                <w:t>Interoperabilita jako standard</w:t>
              </w:r>
            </w:hyperlink>
          </w:p>
        </w:tc>
        <w:tc>
          <w:tcPr>
            <w:tcW w:w="689" w:type="pct"/>
            <w:noWrap/>
            <w:tcMar/>
            <w:hideMark/>
          </w:tcPr>
          <w:p w:rsidRPr="00EB75E8" w:rsidR="00AD0CCB" w:rsidP="55E026C1" w:rsidRDefault="00594FA8" w14:paraId="23CAE453" w14:textId="5FAA7839" w14:noSpellErr="1">
            <w:pPr>
              <w:spacing w:after="0"/>
              <w:jc w:val="left"/>
              <w:rPr>
                <w:rFonts w:ascii="Calibri,Times New Roman" w:hAnsi="Calibri,Times New Roman" w:eastAsia="Calibri,Times New Roman" w:cs="Calibri,Times New Roman"/>
                <w:color w:val="000000"/>
                <w:sz w:val="22"/>
                <w:szCs w:val="22"/>
                <w:lang w:eastAsia="cs-CZ"/>
                <w:rPrChange w:author="SLAVÍK Lukáš, Ing." w:date="2021-11-04T10:37:07.9780143" w:id="1980157733">
                  <w:rPr>
                    <w:rFonts w:ascii="Calibri" w:hAnsi="Calibri" w:eastAsia="Times New Roman" w:cs="Calibri"/>
                    <w:color w:val="000000"/>
                    <w:sz w:val="22"/>
                    <w:lang w:eastAsia="cs-CZ"/>
                  </w:rPr>
                </w:rPrChange>
              </w:rPr>
              <w:pPrChange w:author="SLAVÍK Lukáš, Ing." w:date="2021-11-04T10:37:07.9780143" w:id="153784170">
                <w:pPr>
                  <w:jc w:val="left"/>
                </w:pPr>
              </w:pPrChange>
            </w:pPr>
            <w:sdt>
              <w:sdtPr>
                <w:rPr>
                  <w:rFonts w:cs="Arial"/>
                  <w:b/>
                </w:rPr>
                <w:id w:val="650338635"/>
                <w:showingPlcHdr/>
                <w:comboBox>
                  <w:listItem w:displayText="Ano" w:value="Ano"/>
                  <w:listItem w:displayText="Nerelevantní" w:value="Nerelevantní"/>
                  <w:listItem w:displayText="Ne, žádáme o výjimku" w:value="Ne, žádáme o výjimku"/>
                </w:comboBox>
              </w:sdtPr>
              <w:sdtEndPr/>
              <w:sdtContent>
                <w:r w:rsidRPr="003F7B0D" w:rsidR="00AD0CCB">
                  <w:rPr>
                    <w:rStyle w:val="Zstupntext"/>
                    <w:rFonts w:cs="Arial"/>
                    <w:i/>
                    <w:color w:val="FF0000"/>
                  </w:rPr>
                  <w:t>Zvolte položku.</w:t>
                </w:r>
              </w:sdtContent>
            </w:sdt>
          </w:p>
        </w:tc>
        <w:tc>
          <w:tcPr>
            <w:tcW w:w="500" w:type="pct"/>
            <w:noWrap/>
            <w:tcMar/>
          </w:tcPr>
          <w:p w:rsidRPr="00EB75E8" w:rsidR="00AD0CCB" w:rsidP="00C37272" w:rsidRDefault="00AD0CCB" w14:paraId="39A60FAE" w14:textId="77777777">
            <w:pPr>
              <w:spacing w:after="0"/>
              <w:jc w:val="left"/>
              <w:rPr>
                <w:rFonts w:ascii="Calibri" w:hAnsi="Calibri" w:eastAsia="Times New Roman" w:cs="Calibri"/>
                <w:color w:val="000000"/>
                <w:sz w:val="22"/>
                <w:lang w:eastAsia="cs-CZ"/>
              </w:rPr>
            </w:pPr>
          </w:p>
        </w:tc>
        <w:tc>
          <w:tcPr>
            <w:tcW w:w="2061" w:type="pct"/>
            <w:tcMar/>
          </w:tcPr>
          <w:p w:rsidRPr="00417B03" w:rsidR="00AD0CCB" w:rsidP="00417B03" w:rsidRDefault="00417B03" w14:paraId="5A3D3F70" w14:textId="42692C6C" w14:noSpellErr="1">
            <w:r w:rsidRPr="00417B03">
              <w:rPr>
                <w:color w:val="FF0000"/>
              </w:rPr>
              <w:t xml:space="preserve">&lt;Dodržení principu je dle mapující tabulky </w:t>
            </w:r>
            <w:hyperlink w:history="1" w:anchor="zakladni_architektonicke_principy_a_jejich_naplneni" r:id="R844dcd2afe4d4d83">
              <w:r w:rsidRPr="00417B03">
                <w:rPr>
                  <w:rStyle w:val="Hypertextovodkaz"/>
                </w:rPr>
                <w:t>NAP</w:t>
              </w:r>
            </w:hyperlink>
            <w:r w:rsidRPr="00417B03">
              <w:rPr>
                <w:color w:val="FF0000"/>
              </w:rPr>
              <w:t>&gt;</w:t>
            </w:r>
          </w:p>
        </w:tc>
      </w:tr>
      <w:tr w:rsidRPr="00EB75E8" w:rsidR="00AD0CCB" w:rsidTr="55E026C1" w14:paraId="16845607" w14:textId="7AB787FF">
        <w:tblPrEx>
          <w:tblLook w:val="04A0" w:firstRow="1" w:lastRow="0" w:firstColumn="1" w:lastColumn="0" w:noHBand="0" w:noVBand="1"/>
        </w:tblPrEx>
        <w:trPr>
          <w:trHeight w:val="300"/>
        </w:trPr>
        <w:tc>
          <w:tcPr>
            <w:tcW w:w="1749" w:type="pct"/>
            <w:shd w:val="clear" w:color="auto" w:fill="D9D9D9" w:themeFill="background1" w:themeFillShade="D9"/>
            <w:noWrap/>
            <w:tcMar/>
            <w:hideMark/>
          </w:tcPr>
          <w:p w:rsidRPr="00EB75E8" w:rsidR="00AD0CCB" w:rsidP="00C37272" w:rsidRDefault="00594FA8" w14:paraId="4D5F9E30" w14:textId="57DA09CB">
            <w:pPr>
              <w:spacing w:after="0"/>
              <w:jc w:val="left"/>
              <w:rPr>
                <w:rFonts w:ascii="Calibri" w:hAnsi="Calibri" w:eastAsia="Times New Roman" w:cs="Calibri"/>
                <w:b/>
                <w:color w:val="000000"/>
                <w:sz w:val="22"/>
                <w:lang w:eastAsia="cs-CZ"/>
              </w:rPr>
            </w:pPr>
            <w:hyperlink w:history="1" r:id="rId37">
              <w:r w:rsidRPr="00417B03" w:rsidR="00AD0CCB">
                <w:rPr>
                  <w:rStyle w:val="Hypertextovodkaz"/>
                </w:rPr>
                <w:t>Důvěryhodnost a bezpečnost</w:t>
              </w:r>
            </w:hyperlink>
          </w:p>
        </w:tc>
        <w:tc>
          <w:tcPr>
            <w:tcW w:w="689" w:type="pct"/>
            <w:noWrap/>
            <w:tcMar/>
            <w:hideMark/>
          </w:tcPr>
          <w:p w:rsidRPr="00EB75E8" w:rsidR="00AD0CCB" w:rsidP="55E026C1" w:rsidRDefault="00594FA8" w14:paraId="68446AD5" w14:textId="02A387DF" w14:noSpellErr="1">
            <w:pPr>
              <w:spacing w:after="0"/>
              <w:jc w:val="left"/>
              <w:rPr>
                <w:rFonts w:ascii="Calibri,Times New Roman" w:hAnsi="Calibri,Times New Roman" w:eastAsia="Calibri,Times New Roman" w:cs="Calibri,Times New Roman"/>
                <w:color w:val="000000"/>
                <w:sz w:val="22"/>
                <w:szCs w:val="22"/>
                <w:lang w:eastAsia="cs-CZ"/>
                <w:rPrChange w:author="SLAVÍK Lukáš, Ing." w:date="2021-11-04T10:37:07.9780143" w:id="425360285">
                  <w:rPr>
                    <w:rFonts w:ascii="Calibri" w:hAnsi="Calibri" w:eastAsia="Times New Roman" w:cs="Calibri"/>
                    <w:color w:val="000000"/>
                    <w:sz w:val="22"/>
                    <w:lang w:eastAsia="cs-CZ"/>
                  </w:rPr>
                </w:rPrChange>
              </w:rPr>
              <w:pPrChange w:author="SLAVÍK Lukáš, Ing." w:date="2021-11-04T10:37:07.9780143" w:id="1912319626">
                <w:pPr>
                  <w:jc w:val="left"/>
                </w:pPr>
              </w:pPrChange>
            </w:pPr>
            <w:sdt>
              <w:sdtPr>
                <w:rPr>
                  <w:rFonts w:cs="Arial"/>
                  <w:b/>
                </w:rPr>
                <w:id w:val="-603727004"/>
                <w:showingPlcHdr/>
                <w:comboBox>
                  <w:listItem w:displayText="Ano" w:value="Ano"/>
                  <w:listItem w:displayText="Nerelevantní" w:value="Nerelevantní"/>
                  <w:listItem w:displayText="Ne, žádáme o výjimku" w:value="Ne, žádáme o výjimku"/>
                </w:comboBox>
              </w:sdtPr>
              <w:sdtEndPr/>
              <w:sdtContent>
                <w:r w:rsidRPr="003F7B0D" w:rsidR="00AD0CCB">
                  <w:rPr>
                    <w:rStyle w:val="Zstupntext"/>
                    <w:rFonts w:cs="Arial"/>
                    <w:i/>
                    <w:color w:val="FF0000"/>
                  </w:rPr>
                  <w:t>Zvolte položku.</w:t>
                </w:r>
              </w:sdtContent>
            </w:sdt>
          </w:p>
        </w:tc>
        <w:tc>
          <w:tcPr>
            <w:tcW w:w="500" w:type="pct"/>
            <w:noWrap/>
            <w:tcMar/>
          </w:tcPr>
          <w:p w:rsidRPr="00EB75E8" w:rsidR="00AD0CCB" w:rsidP="00C37272" w:rsidRDefault="00AD0CCB" w14:paraId="23C34D97" w14:textId="77777777">
            <w:pPr>
              <w:spacing w:after="0"/>
              <w:jc w:val="left"/>
              <w:rPr>
                <w:rFonts w:ascii="Calibri" w:hAnsi="Calibri" w:eastAsia="Times New Roman" w:cs="Calibri"/>
                <w:color w:val="000000"/>
                <w:sz w:val="22"/>
                <w:lang w:eastAsia="cs-CZ"/>
              </w:rPr>
            </w:pPr>
          </w:p>
        </w:tc>
        <w:tc>
          <w:tcPr>
            <w:tcW w:w="2061" w:type="pct"/>
            <w:tcMar/>
          </w:tcPr>
          <w:p w:rsidRPr="00417B03" w:rsidR="00AD0CCB" w:rsidP="00417B03" w:rsidRDefault="00417B03" w14:paraId="6DE93972" w14:textId="62B6936D" w14:noSpellErr="1">
            <w:r w:rsidRPr="00417B03">
              <w:rPr>
                <w:color w:val="FF0000"/>
              </w:rPr>
              <w:t xml:space="preserve">&lt;Dodržení principu je dle mapující tabulky </w:t>
            </w:r>
            <w:hyperlink w:history="1" w:anchor="zakladni_architektonicke_principy_a_jejich_naplneni" r:id="R8ff40c48d9b54b5c">
              <w:r w:rsidRPr="00417B03">
                <w:rPr>
                  <w:rStyle w:val="Hypertextovodkaz"/>
                </w:rPr>
                <w:t>NAP</w:t>
              </w:r>
            </w:hyperlink>
            <w:r w:rsidRPr="00417B03">
              <w:rPr>
                <w:color w:val="FF0000"/>
              </w:rPr>
              <w:t>&gt;</w:t>
            </w:r>
          </w:p>
        </w:tc>
      </w:tr>
      <w:tr w:rsidRPr="00EB75E8" w:rsidR="00AD0CCB" w:rsidTr="55E026C1" w14:paraId="0B791AC5" w14:textId="274DB557">
        <w:tblPrEx>
          <w:tblLook w:val="04A0" w:firstRow="1" w:lastRow="0" w:firstColumn="1" w:lastColumn="0" w:noHBand="0" w:noVBand="1"/>
        </w:tblPrEx>
        <w:trPr>
          <w:trHeight w:val="300"/>
        </w:trPr>
        <w:tc>
          <w:tcPr>
            <w:tcW w:w="1749" w:type="pct"/>
            <w:shd w:val="clear" w:color="auto" w:fill="D9D9D9" w:themeFill="background1" w:themeFillShade="D9"/>
            <w:noWrap/>
            <w:tcMar/>
            <w:hideMark/>
          </w:tcPr>
          <w:p w:rsidRPr="00EB75E8" w:rsidR="00AD0CCB" w:rsidP="00C37272" w:rsidRDefault="00594FA8" w14:paraId="6DE4F88C" w14:textId="11429EE8">
            <w:pPr>
              <w:spacing w:after="0"/>
              <w:jc w:val="left"/>
              <w:rPr>
                <w:rFonts w:ascii="Calibri" w:hAnsi="Calibri" w:eastAsia="Times New Roman" w:cs="Calibri"/>
                <w:b/>
                <w:color w:val="000000"/>
                <w:sz w:val="22"/>
                <w:lang w:eastAsia="cs-CZ"/>
              </w:rPr>
            </w:pPr>
            <w:hyperlink w:history="1" r:id="rId39">
              <w:r w:rsidRPr="00417B03" w:rsidR="00AD0CCB">
                <w:rPr>
                  <w:rStyle w:val="Hypertextovodkaz"/>
                </w:rPr>
                <w:t>Jeden stát</w:t>
              </w:r>
            </w:hyperlink>
          </w:p>
        </w:tc>
        <w:tc>
          <w:tcPr>
            <w:tcW w:w="689" w:type="pct"/>
            <w:noWrap/>
            <w:tcMar/>
            <w:hideMark/>
          </w:tcPr>
          <w:p w:rsidRPr="00EB75E8" w:rsidR="00AD0CCB" w:rsidP="55E026C1" w:rsidRDefault="00594FA8" w14:paraId="042000EF" w14:textId="1DF6C905" w14:noSpellErr="1">
            <w:pPr>
              <w:spacing w:after="0"/>
              <w:jc w:val="left"/>
              <w:rPr>
                <w:rFonts w:ascii="Calibri,Times New Roman" w:hAnsi="Calibri,Times New Roman" w:eastAsia="Calibri,Times New Roman" w:cs="Calibri,Times New Roman"/>
                <w:color w:val="000000"/>
                <w:sz w:val="22"/>
                <w:szCs w:val="22"/>
                <w:lang w:eastAsia="cs-CZ"/>
                <w:rPrChange w:author="SLAVÍK Lukáš, Ing." w:date="2021-11-04T10:37:07.9780143" w:id="916480478">
                  <w:rPr>
                    <w:rFonts w:ascii="Calibri" w:hAnsi="Calibri" w:eastAsia="Times New Roman" w:cs="Calibri"/>
                    <w:color w:val="000000"/>
                    <w:sz w:val="22"/>
                    <w:lang w:eastAsia="cs-CZ"/>
                  </w:rPr>
                </w:rPrChange>
              </w:rPr>
              <w:pPrChange w:author="SLAVÍK Lukáš, Ing." w:date="2021-11-04T10:37:07.9780143" w:id="1853738198">
                <w:pPr>
                  <w:jc w:val="left"/>
                </w:pPr>
              </w:pPrChange>
            </w:pPr>
            <w:sdt>
              <w:sdtPr>
                <w:rPr>
                  <w:rFonts w:cs="Arial"/>
                  <w:b/>
                </w:rPr>
                <w:id w:val="-1105493893"/>
                <w:showingPlcHdr/>
                <w:comboBox>
                  <w:listItem w:displayText="Ano" w:value="Ano"/>
                  <w:listItem w:displayText="Nerelevantní" w:value="Nerelevantní"/>
                  <w:listItem w:displayText="Ne, žádáme o výjimku" w:value="Ne, žádáme o výjimku"/>
                </w:comboBox>
              </w:sdtPr>
              <w:sdtEndPr/>
              <w:sdtContent>
                <w:r w:rsidRPr="003F7B0D" w:rsidR="00AD0CCB">
                  <w:rPr>
                    <w:rStyle w:val="Zstupntext"/>
                    <w:rFonts w:cs="Arial"/>
                    <w:i/>
                    <w:color w:val="FF0000"/>
                  </w:rPr>
                  <w:t>Zvolte položku.</w:t>
                </w:r>
              </w:sdtContent>
            </w:sdt>
          </w:p>
        </w:tc>
        <w:tc>
          <w:tcPr>
            <w:tcW w:w="500" w:type="pct"/>
            <w:noWrap/>
            <w:tcMar/>
          </w:tcPr>
          <w:p w:rsidRPr="00EB75E8" w:rsidR="00AD0CCB" w:rsidP="00C37272" w:rsidRDefault="00AD0CCB" w14:paraId="5AD07DDB" w14:textId="77777777">
            <w:pPr>
              <w:spacing w:after="0"/>
              <w:jc w:val="left"/>
              <w:rPr>
                <w:rFonts w:ascii="Calibri" w:hAnsi="Calibri" w:eastAsia="Times New Roman" w:cs="Calibri"/>
                <w:color w:val="000000"/>
                <w:sz w:val="22"/>
                <w:lang w:eastAsia="cs-CZ"/>
              </w:rPr>
            </w:pPr>
          </w:p>
        </w:tc>
        <w:tc>
          <w:tcPr>
            <w:tcW w:w="2061" w:type="pct"/>
            <w:tcMar/>
          </w:tcPr>
          <w:p w:rsidRPr="00417B03" w:rsidR="00AD0CCB" w:rsidP="00417B03" w:rsidRDefault="00417B03" w14:paraId="6B3285DF" w14:textId="43D6E9BF" w14:noSpellErr="1">
            <w:r w:rsidRPr="00417B03">
              <w:rPr>
                <w:color w:val="FF0000"/>
              </w:rPr>
              <w:t xml:space="preserve">&lt;Dodržení principu je dle mapující tabulky </w:t>
            </w:r>
            <w:hyperlink w:history="1" w:anchor="zakladni_architektonicke_principy_a_jejich_naplneni" r:id="R35bd5f205f564b52">
              <w:r w:rsidRPr="00417B03">
                <w:rPr>
                  <w:rStyle w:val="Hypertextovodkaz"/>
                </w:rPr>
                <w:t>NAP</w:t>
              </w:r>
            </w:hyperlink>
            <w:r w:rsidRPr="00417B03">
              <w:rPr>
                <w:color w:val="FF0000"/>
              </w:rPr>
              <w:t>&gt;</w:t>
            </w:r>
          </w:p>
        </w:tc>
      </w:tr>
      <w:tr w:rsidRPr="00EB75E8" w:rsidR="00AD0CCB" w:rsidTr="55E026C1" w14:paraId="388A8256" w14:textId="0C46AFDB">
        <w:tblPrEx>
          <w:tblLook w:val="04A0" w:firstRow="1" w:lastRow="0" w:firstColumn="1" w:lastColumn="0" w:noHBand="0" w:noVBand="1"/>
        </w:tblPrEx>
        <w:trPr>
          <w:trHeight w:val="300"/>
        </w:trPr>
        <w:tc>
          <w:tcPr>
            <w:tcW w:w="1749" w:type="pct"/>
            <w:shd w:val="clear" w:color="auto" w:fill="D9D9D9" w:themeFill="background1" w:themeFillShade="D9"/>
            <w:noWrap/>
            <w:tcMar/>
            <w:hideMark/>
          </w:tcPr>
          <w:p w:rsidRPr="00EB75E8" w:rsidR="00AD0CCB" w:rsidP="00C37272" w:rsidRDefault="00594FA8" w14:paraId="4004B3BC" w14:textId="26D21875">
            <w:pPr>
              <w:spacing w:after="0"/>
              <w:jc w:val="left"/>
              <w:rPr>
                <w:rFonts w:ascii="Calibri" w:hAnsi="Calibri" w:eastAsia="Times New Roman" w:cs="Calibri"/>
                <w:b/>
                <w:color w:val="000000"/>
                <w:sz w:val="22"/>
                <w:lang w:eastAsia="cs-CZ"/>
              </w:rPr>
            </w:pPr>
            <w:hyperlink w:history="1" r:id="rId41">
              <w:r w:rsidRPr="00417B03" w:rsidR="00AD0CCB">
                <w:rPr>
                  <w:rStyle w:val="Hypertextovodkaz"/>
                </w:rPr>
                <w:t>Sdílené služby veřejné správy</w:t>
              </w:r>
            </w:hyperlink>
          </w:p>
        </w:tc>
        <w:tc>
          <w:tcPr>
            <w:tcW w:w="689" w:type="pct"/>
            <w:noWrap/>
            <w:tcMar/>
            <w:hideMark/>
          </w:tcPr>
          <w:p w:rsidRPr="00EB75E8" w:rsidR="00AD0CCB" w:rsidP="55E026C1" w:rsidRDefault="00594FA8" w14:paraId="0F7007AB" w14:textId="1AC437EF" w14:noSpellErr="1">
            <w:pPr>
              <w:spacing w:after="0"/>
              <w:jc w:val="left"/>
              <w:rPr>
                <w:rFonts w:ascii="Calibri,Times New Roman" w:hAnsi="Calibri,Times New Roman" w:eastAsia="Calibri,Times New Roman" w:cs="Calibri,Times New Roman"/>
                <w:color w:val="000000"/>
                <w:sz w:val="22"/>
                <w:szCs w:val="22"/>
                <w:lang w:eastAsia="cs-CZ"/>
                <w:rPrChange w:author="SLAVÍK Lukáš, Ing." w:date="2021-11-04T10:37:07.9780143" w:id="1887427685">
                  <w:rPr>
                    <w:rFonts w:ascii="Calibri" w:hAnsi="Calibri" w:eastAsia="Times New Roman" w:cs="Calibri"/>
                    <w:color w:val="000000"/>
                    <w:sz w:val="22"/>
                    <w:lang w:eastAsia="cs-CZ"/>
                  </w:rPr>
                </w:rPrChange>
              </w:rPr>
              <w:pPrChange w:author="SLAVÍK Lukáš, Ing." w:date="2021-11-04T10:37:07.9780143" w:id="632386145">
                <w:pPr>
                  <w:jc w:val="left"/>
                </w:pPr>
              </w:pPrChange>
            </w:pPr>
            <w:sdt>
              <w:sdtPr>
                <w:rPr>
                  <w:rFonts w:cs="Arial"/>
                  <w:b/>
                </w:rPr>
                <w:id w:val="1260249738"/>
                <w:showingPlcHdr/>
                <w:comboBox>
                  <w:listItem w:displayText="Ano" w:value="Ano"/>
                  <w:listItem w:displayText="Nerelevantní" w:value="Nerelevantní"/>
                  <w:listItem w:displayText="Ne, žádáme o výjimku" w:value="Ne, žádáme o výjimku"/>
                </w:comboBox>
              </w:sdtPr>
              <w:sdtEndPr/>
              <w:sdtContent>
                <w:r w:rsidRPr="003F7B0D" w:rsidR="00AD0CCB">
                  <w:rPr>
                    <w:rStyle w:val="Zstupntext"/>
                    <w:rFonts w:cs="Arial"/>
                    <w:i/>
                    <w:color w:val="FF0000"/>
                  </w:rPr>
                  <w:t>Zvolte položku.</w:t>
                </w:r>
              </w:sdtContent>
            </w:sdt>
          </w:p>
        </w:tc>
        <w:tc>
          <w:tcPr>
            <w:tcW w:w="500" w:type="pct"/>
            <w:noWrap/>
            <w:tcMar/>
          </w:tcPr>
          <w:p w:rsidRPr="00EB75E8" w:rsidR="00AD0CCB" w:rsidP="00C37272" w:rsidRDefault="00AD0CCB" w14:paraId="57E2F2D4" w14:textId="77777777">
            <w:pPr>
              <w:spacing w:after="0"/>
              <w:jc w:val="left"/>
              <w:rPr>
                <w:rFonts w:ascii="Calibri" w:hAnsi="Calibri" w:eastAsia="Times New Roman" w:cs="Calibri"/>
                <w:color w:val="000000"/>
                <w:sz w:val="22"/>
                <w:lang w:eastAsia="cs-CZ"/>
              </w:rPr>
            </w:pPr>
          </w:p>
        </w:tc>
        <w:tc>
          <w:tcPr>
            <w:tcW w:w="2061" w:type="pct"/>
            <w:tcMar/>
          </w:tcPr>
          <w:p w:rsidRPr="00417B03" w:rsidR="00AD0CCB" w:rsidP="00417B03" w:rsidRDefault="00417B03" w14:paraId="0ED51125" w14:textId="650112B3" w14:noSpellErr="1">
            <w:r w:rsidRPr="00417B03">
              <w:rPr>
                <w:color w:val="FF0000"/>
              </w:rPr>
              <w:t xml:space="preserve">&lt;Dodržení principu je dle mapující tabulky </w:t>
            </w:r>
            <w:hyperlink w:history="1" w:anchor="zakladni_architektonicke_principy_a_jejich_naplneni" r:id="Rd5ab0eb977094f9f">
              <w:r w:rsidRPr="00417B03">
                <w:rPr>
                  <w:rStyle w:val="Hypertextovodkaz"/>
                </w:rPr>
                <w:t>NAP</w:t>
              </w:r>
            </w:hyperlink>
            <w:r w:rsidRPr="00417B03">
              <w:rPr>
                <w:color w:val="FF0000"/>
              </w:rPr>
              <w:t>&gt;</w:t>
            </w:r>
          </w:p>
        </w:tc>
      </w:tr>
      <w:tr w:rsidRPr="00EB75E8" w:rsidR="00AD0CCB" w:rsidTr="55E026C1" w14:paraId="56B4F563" w14:textId="1EFF6ED7">
        <w:tblPrEx>
          <w:tblLook w:val="04A0" w:firstRow="1" w:lastRow="0" w:firstColumn="1" w:lastColumn="0" w:noHBand="0" w:noVBand="1"/>
        </w:tblPrEx>
        <w:trPr>
          <w:trHeight w:val="300"/>
        </w:trPr>
        <w:tc>
          <w:tcPr>
            <w:tcW w:w="1749" w:type="pct"/>
            <w:shd w:val="clear" w:color="auto" w:fill="D9D9D9" w:themeFill="background1" w:themeFillShade="D9"/>
            <w:noWrap/>
            <w:tcMar/>
            <w:hideMark/>
          </w:tcPr>
          <w:p w:rsidRPr="00EB75E8" w:rsidR="00AD0CCB" w:rsidP="00C37272" w:rsidRDefault="00594FA8" w14:paraId="34B6F67C" w14:textId="753740D4">
            <w:pPr>
              <w:spacing w:after="0"/>
              <w:jc w:val="left"/>
              <w:rPr>
                <w:rFonts w:ascii="Calibri" w:hAnsi="Calibri" w:eastAsia="Times New Roman" w:cs="Calibri"/>
                <w:b/>
                <w:color w:val="000000"/>
                <w:sz w:val="22"/>
                <w:lang w:eastAsia="cs-CZ"/>
              </w:rPr>
            </w:pPr>
            <w:hyperlink w:history="1" r:id="rId43">
              <w:r w:rsidRPr="00417B03" w:rsidR="00AD0CCB">
                <w:rPr>
                  <w:rStyle w:val="Hypertextovodkaz"/>
                </w:rPr>
                <w:t>Připravenost na změny</w:t>
              </w:r>
            </w:hyperlink>
          </w:p>
        </w:tc>
        <w:tc>
          <w:tcPr>
            <w:tcW w:w="689" w:type="pct"/>
            <w:noWrap/>
            <w:tcMar/>
            <w:hideMark/>
          </w:tcPr>
          <w:p w:rsidRPr="00EB75E8" w:rsidR="00AD0CCB" w:rsidP="55E026C1" w:rsidRDefault="00594FA8" w14:paraId="6A1AB355" w14:textId="165BBE2A" w14:noSpellErr="1">
            <w:pPr>
              <w:spacing w:after="0"/>
              <w:jc w:val="left"/>
              <w:rPr>
                <w:rFonts w:ascii="Calibri,Times New Roman" w:hAnsi="Calibri,Times New Roman" w:eastAsia="Calibri,Times New Roman" w:cs="Calibri,Times New Roman"/>
                <w:color w:val="000000"/>
                <w:sz w:val="22"/>
                <w:szCs w:val="22"/>
                <w:lang w:eastAsia="cs-CZ"/>
                <w:rPrChange w:author="SLAVÍK Lukáš, Ing." w:date="2021-11-04T10:37:07.9780143" w:id="2075539452">
                  <w:rPr>
                    <w:rFonts w:ascii="Calibri" w:hAnsi="Calibri" w:eastAsia="Times New Roman" w:cs="Calibri"/>
                    <w:color w:val="000000"/>
                    <w:sz w:val="22"/>
                    <w:lang w:eastAsia="cs-CZ"/>
                  </w:rPr>
                </w:rPrChange>
              </w:rPr>
              <w:pPrChange w:author="SLAVÍK Lukáš, Ing." w:date="2021-11-04T10:37:07.9780143" w:id="1351948159">
                <w:pPr>
                  <w:jc w:val="left"/>
                </w:pPr>
              </w:pPrChange>
            </w:pPr>
            <w:sdt>
              <w:sdtPr>
                <w:rPr>
                  <w:rFonts w:cs="Arial"/>
                  <w:b/>
                </w:rPr>
                <w:id w:val="-1975211193"/>
                <w:showingPlcHdr/>
                <w:comboBox>
                  <w:listItem w:displayText="Ano" w:value="Ano"/>
                  <w:listItem w:displayText="Nerelevantní" w:value="Nerelevantní"/>
                  <w:listItem w:displayText="Ne, žádáme o výjimku" w:value="Ne, žádáme o výjimku"/>
                </w:comboBox>
              </w:sdtPr>
              <w:sdtEndPr/>
              <w:sdtContent>
                <w:r w:rsidRPr="003F7B0D" w:rsidR="00AD0CCB">
                  <w:rPr>
                    <w:rStyle w:val="Zstupntext"/>
                    <w:rFonts w:cs="Arial"/>
                    <w:i/>
                    <w:color w:val="FF0000"/>
                  </w:rPr>
                  <w:t>Zvolte položku.</w:t>
                </w:r>
              </w:sdtContent>
            </w:sdt>
          </w:p>
        </w:tc>
        <w:tc>
          <w:tcPr>
            <w:tcW w:w="500" w:type="pct"/>
            <w:noWrap/>
            <w:tcMar/>
          </w:tcPr>
          <w:p w:rsidRPr="00EB75E8" w:rsidR="00AD0CCB" w:rsidP="00C37272" w:rsidRDefault="00AD0CCB" w14:paraId="1D5EBE3D" w14:textId="77777777">
            <w:pPr>
              <w:spacing w:after="0"/>
              <w:jc w:val="left"/>
              <w:rPr>
                <w:rFonts w:ascii="Calibri" w:hAnsi="Calibri" w:eastAsia="Times New Roman" w:cs="Calibri"/>
                <w:color w:val="000000"/>
                <w:sz w:val="22"/>
                <w:lang w:eastAsia="cs-CZ"/>
              </w:rPr>
            </w:pPr>
          </w:p>
        </w:tc>
        <w:tc>
          <w:tcPr>
            <w:tcW w:w="2061" w:type="pct"/>
            <w:tcMar/>
          </w:tcPr>
          <w:p w:rsidRPr="00417B03" w:rsidR="00AD0CCB" w:rsidP="00417B03" w:rsidRDefault="00417B03" w14:paraId="484C0300" w14:textId="63BF031E" w14:noSpellErr="1">
            <w:r w:rsidRPr="00417B03">
              <w:rPr>
                <w:color w:val="FF0000"/>
              </w:rPr>
              <w:t xml:space="preserve">&lt;Dodržení principu je dle mapující tabulky </w:t>
            </w:r>
            <w:hyperlink w:history="1" w:anchor="zakladni_architektonicke_principy_a_jejich_naplneni" r:id="R2e17bdf57e4e48cd">
              <w:r w:rsidRPr="00417B03">
                <w:rPr>
                  <w:rStyle w:val="Hypertextovodkaz"/>
                </w:rPr>
                <w:t>NAP</w:t>
              </w:r>
            </w:hyperlink>
            <w:r w:rsidRPr="00417B03">
              <w:rPr>
                <w:color w:val="FF0000"/>
              </w:rPr>
              <w:t>&gt;</w:t>
            </w:r>
          </w:p>
        </w:tc>
      </w:tr>
      <w:tr w:rsidRPr="00EB75E8" w:rsidR="00AD0CCB" w:rsidTr="55E026C1" w14:paraId="323A457C" w14:textId="271BE920">
        <w:tblPrEx>
          <w:tblLook w:val="04A0" w:firstRow="1" w:lastRow="0" w:firstColumn="1" w:lastColumn="0" w:noHBand="0" w:noVBand="1"/>
        </w:tblPrEx>
        <w:trPr>
          <w:trHeight w:val="300"/>
        </w:trPr>
        <w:tc>
          <w:tcPr>
            <w:tcW w:w="1749" w:type="pct"/>
            <w:shd w:val="clear" w:color="auto" w:fill="D9D9D9" w:themeFill="background1" w:themeFillShade="D9"/>
            <w:noWrap/>
            <w:tcMar/>
            <w:hideMark/>
          </w:tcPr>
          <w:p w:rsidRPr="00EB75E8" w:rsidR="00AD0CCB" w:rsidP="00C37272" w:rsidRDefault="00594FA8" w14:paraId="7736BEE3" w14:textId="1AC148C7">
            <w:pPr>
              <w:spacing w:after="0"/>
              <w:jc w:val="left"/>
              <w:rPr>
                <w:rFonts w:ascii="Calibri" w:hAnsi="Calibri" w:eastAsia="Times New Roman" w:cs="Calibri"/>
                <w:b/>
                <w:color w:val="000000"/>
                <w:sz w:val="22"/>
                <w:lang w:eastAsia="cs-CZ"/>
              </w:rPr>
            </w:pPr>
            <w:hyperlink w:history="1" r:id="rId45">
              <w:r w:rsidRPr="00417B03" w:rsidR="00AD0CCB">
                <w:rPr>
                  <w:rStyle w:val="Hypertextovodkaz"/>
                </w:rPr>
                <w:t>eGovernment</w:t>
              </w:r>
            </w:hyperlink>
            <w:hyperlink w:history="1" r:id="rId46">
              <w:r w:rsidRPr="00417B03" w:rsidR="00AD0CCB">
                <w:rPr>
                  <w:rStyle w:val="Hypertextovodkaz"/>
                </w:rPr>
                <w:t xml:space="preserve"> jako platforma</w:t>
              </w:r>
            </w:hyperlink>
          </w:p>
        </w:tc>
        <w:tc>
          <w:tcPr>
            <w:tcW w:w="689" w:type="pct"/>
            <w:noWrap/>
            <w:tcMar/>
            <w:hideMark/>
          </w:tcPr>
          <w:p w:rsidRPr="00EB75E8" w:rsidR="00AD0CCB" w:rsidP="55E026C1" w:rsidRDefault="00594FA8" w14:paraId="0A460833" w14:textId="57CAB2CC" w14:noSpellErr="1">
            <w:pPr>
              <w:spacing w:after="0"/>
              <w:jc w:val="left"/>
              <w:rPr>
                <w:rFonts w:ascii="Calibri,Times New Roman" w:hAnsi="Calibri,Times New Roman" w:eastAsia="Calibri,Times New Roman" w:cs="Calibri,Times New Roman"/>
                <w:color w:val="000000"/>
                <w:sz w:val="22"/>
                <w:szCs w:val="22"/>
                <w:lang w:eastAsia="cs-CZ"/>
                <w:rPrChange w:author="SLAVÍK Lukáš, Ing." w:date="2021-11-04T10:37:07.9780143" w:id="1347229986">
                  <w:rPr>
                    <w:rFonts w:ascii="Calibri" w:hAnsi="Calibri" w:eastAsia="Times New Roman" w:cs="Calibri"/>
                    <w:color w:val="000000"/>
                    <w:sz w:val="22"/>
                    <w:lang w:eastAsia="cs-CZ"/>
                  </w:rPr>
                </w:rPrChange>
              </w:rPr>
              <w:pPrChange w:author="SLAVÍK Lukáš, Ing." w:date="2021-11-04T10:37:07.9780143" w:id="353817762">
                <w:pPr>
                  <w:jc w:val="left"/>
                </w:pPr>
              </w:pPrChange>
            </w:pPr>
            <w:sdt>
              <w:sdtPr>
                <w:rPr>
                  <w:rFonts w:cs="Arial"/>
                  <w:b/>
                </w:rPr>
                <w:id w:val="1526442006"/>
                <w:showingPlcHdr/>
                <w:comboBox>
                  <w:listItem w:displayText="Ano" w:value="Ano"/>
                  <w:listItem w:displayText="Nerelevantní" w:value="Nerelevantní"/>
                  <w:listItem w:displayText="Ne, žádáme o výjimku" w:value="Ne, žádáme o výjimku"/>
                </w:comboBox>
              </w:sdtPr>
              <w:sdtEndPr/>
              <w:sdtContent>
                <w:r w:rsidRPr="003F7B0D" w:rsidR="00AD0CCB">
                  <w:rPr>
                    <w:rStyle w:val="Zstupntext"/>
                    <w:rFonts w:cs="Arial"/>
                    <w:i/>
                    <w:color w:val="FF0000"/>
                  </w:rPr>
                  <w:t>Zvolte položku.</w:t>
                </w:r>
              </w:sdtContent>
            </w:sdt>
          </w:p>
        </w:tc>
        <w:tc>
          <w:tcPr>
            <w:tcW w:w="500" w:type="pct"/>
            <w:noWrap/>
            <w:tcMar/>
          </w:tcPr>
          <w:p w:rsidRPr="00EB75E8" w:rsidR="00AD0CCB" w:rsidP="00C37272" w:rsidRDefault="00AD0CCB" w14:paraId="3BB53836" w14:textId="77777777">
            <w:pPr>
              <w:spacing w:after="0"/>
              <w:jc w:val="left"/>
              <w:rPr>
                <w:rFonts w:ascii="Calibri" w:hAnsi="Calibri" w:eastAsia="Times New Roman" w:cs="Calibri"/>
                <w:color w:val="000000"/>
                <w:sz w:val="22"/>
                <w:lang w:eastAsia="cs-CZ"/>
              </w:rPr>
            </w:pPr>
          </w:p>
        </w:tc>
        <w:tc>
          <w:tcPr>
            <w:tcW w:w="2061" w:type="pct"/>
            <w:tcMar/>
          </w:tcPr>
          <w:p w:rsidRPr="00417B03" w:rsidR="00AD0CCB" w:rsidP="00417B03" w:rsidRDefault="00417B03" w14:paraId="74CB2718" w14:textId="0411B9E9" w14:noSpellErr="1">
            <w:r w:rsidRPr="00417B03">
              <w:rPr>
                <w:color w:val="FF0000"/>
              </w:rPr>
              <w:t xml:space="preserve">&lt;Dodržení principu je dle mapující tabulky </w:t>
            </w:r>
            <w:hyperlink w:history="1" w:anchor="zakladni_architektonicke_principy_a_jejich_naplneni" r:id="Ree06ac6ac84d43f8">
              <w:r w:rsidRPr="00417B03">
                <w:rPr>
                  <w:rStyle w:val="Hypertextovodkaz"/>
                </w:rPr>
                <w:t>NAP</w:t>
              </w:r>
            </w:hyperlink>
            <w:r w:rsidRPr="00417B03">
              <w:rPr>
                <w:color w:val="FF0000"/>
              </w:rPr>
              <w:t>&gt;</w:t>
            </w:r>
          </w:p>
        </w:tc>
      </w:tr>
      <w:tr w:rsidRPr="00EB75E8" w:rsidR="00AD0CCB" w:rsidTr="55E026C1" w14:paraId="174BCF2A" w14:textId="30A7C5F2">
        <w:tblPrEx>
          <w:tblLook w:val="04A0" w:firstRow="1" w:lastRow="0" w:firstColumn="1" w:lastColumn="0" w:noHBand="0" w:noVBand="1"/>
        </w:tblPrEx>
        <w:trPr>
          <w:trHeight w:val="300"/>
        </w:trPr>
        <w:tc>
          <w:tcPr>
            <w:tcW w:w="1749" w:type="pct"/>
            <w:shd w:val="clear" w:color="auto" w:fill="D9D9D9" w:themeFill="background1" w:themeFillShade="D9"/>
            <w:noWrap/>
            <w:tcMar/>
            <w:hideMark/>
          </w:tcPr>
          <w:p w:rsidRPr="00EB75E8" w:rsidR="00AD0CCB" w:rsidP="00C37272" w:rsidRDefault="00594FA8" w14:paraId="00888609" w14:textId="3715DB4A">
            <w:pPr>
              <w:spacing w:after="0"/>
              <w:jc w:val="left"/>
              <w:rPr>
                <w:rFonts w:ascii="Calibri" w:hAnsi="Calibri" w:eastAsia="Times New Roman" w:cs="Calibri"/>
                <w:b/>
                <w:color w:val="000000"/>
                <w:sz w:val="22"/>
                <w:lang w:eastAsia="cs-CZ"/>
              </w:rPr>
            </w:pPr>
            <w:hyperlink w:history="1" r:id="rId48">
              <w:r w:rsidRPr="00417B03" w:rsidR="00AD0CCB">
                <w:rPr>
                  <w:rStyle w:val="Hypertextovodkaz"/>
                </w:rPr>
                <w:t>Vnitřně pouze digitální</w:t>
              </w:r>
            </w:hyperlink>
          </w:p>
        </w:tc>
        <w:tc>
          <w:tcPr>
            <w:tcW w:w="689" w:type="pct"/>
            <w:noWrap/>
            <w:tcMar/>
            <w:hideMark/>
          </w:tcPr>
          <w:p w:rsidRPr="00EB75E8" w:rsidR="00AD0CCB" w:rsidP="55E026C1" w:rsidRDefault="00594FA8" w14:paraId="108AAE89" w14:textId="0D79ECA0" w14:noSpellErr="1">
            <w:pPr>
              <w:spacing w:after="0"/>
              <w:jc w:val="left"/>
              <w:rPr>
                <w:rFonts w:ascii="Calibri,Times New Roman" w:hAnsi="Calibri,Times New Roman" w:eastAsia="Calibri,Times New Roman" w:cs="Calibri,Times New Roman"/>
                <w:color w:val="000000"/>
                <w:sz w:val="22"/>
                <w:szCs w:val="22"/>
                <w:lang w:eastAsia="cs-CZ"/>
                <w:rPrChange w:author="SLAVÍK Lukáš, Ing." w:date="2021-11-04T10:37:07.9780143" w:id="190981340">
                  <w:rPr>
                    <w:rFonts w:ascii="Calibri" w:hAnsi="Calibri" w:eastAsia="Times New Roman" w:cs="Calibri"/>
                    <w:color w:val="000000"/>
                    <w:sz w:val="22"/>
                    <w:lang w:eastAsia="cs-CZ"/>
                  </w:rPr>
                </w:rPrChange>
              </w:rPr>
              <w:pPrChange w:author="SLAVÍK Lukáš, Ing." w:date="2021-11-04T10:37:07.9780143" w:id="841718089">
                <w:pPr>
                  <w:jc w:val="left"/>
                </w:pPr>
              </w:pPrChange>
            </w:pPr>
            <w:sdt>
              <w:sdtPr>
                <w:rPr>
                  <w:rFonts w:cs="Arial"/>
                  <w:b/>
                </w:rPr>
                <w:id w:val="810756572"/>
                <w:showingPlcHdr/>
                <w:comboBox>
                  <w:listItem w:displayText="Ano" w:value="Ano"/>
                  <w:listItem w:displayText="Nerelevantní" w:value="Nerelevantní"/>
                  <w:listItem w:displayText="Ne, žádáme o výjimku" w:value="Ne, žádáme o výjimku"/>
                </w:comboBox>
              </w:sdtPr>
              <w:sdtEndPr/>
              <w:sdtContent>
                <w:r w:rsidRPr="003F7B0D" w:rsidR="00AD0CCB">
                  <w:rPr>
                    <w:rStyle w:val="Zstupntext"/>
                    <w:rFonts w:cs="Arial"/>
                    <w:i/>
                    <w:color w:val="FF0000"/>
                  </w:rPr>
                  <w:t>Zvolte položku.</w:t>
                </w:r>
              </w:sdtContent>
            </w:sdt>
          </w:p>
        </w:tc>
        <w:tc>
          <w:tcPr>
            <w:tcW w:w="500" w:type="pct"/>
            <w:noWrap/>
            <w:tcMar/>
          </w:tcPr>
          <w:p w:rsidRPr="00EB75E8" w:rsidR="00AD0CCB" w:rsidP="00C37272" w:rsidRDefault="00AD0CCB" w14:paraId="33567824" w14:textId="77777777">
            <w:pPr>
              <w:spacing w:after="0"/>
              <w:jc w:val="left"/>
              <w:rPr>
                <w:rFonts w:ascii="Calibri" w:hAnsi="Calibri" w:eastAsia="Times New Roman" w:cs="Calibri"/>
                <w:color w:val="000000"/>
                <w:sz w:val="22"/>
                <w:lang w:eastAsia="cs-CZ"/>
              </w:rPr>
            </w:pPr>
          </w:p>
        </w:tc>
        <w:tc>
          <w:tcPr>
            <w:tcW w:w="2061" w:type="pct"/>
            <w:tcMar/>
          </w:tcPr>
          <w:p w:rsidRPr="00417B03" w:rsidR="00AD0CCB" w:rsidP="00417B03" w:rsidRDefault="00417B03" w14:paraId="2F61A311" w14:textId="5C8A6FD6" w14:noSpellErr="1">
            <w:r w:rsidRPr="00417B03">
              <w:rPr>
                <w:color w:val="FF0000"/>
              </w:rPr>
              <w:t xml:space="preserve">&lt;Dodržení principu je dle mapující tabulky </w:t>
            </w:r>
            <w:hyperlink w:history="1" w:anchor="zakladni_architektonicke_principy_a_jejich_naplneni" r:id="Rf7b72222a7204610">
              <w:r w:rsidRPr="00417B03">
                <w:rPr>
                  <w:rStyle w:val="Hypertextovodkaz"/>
                </w:rPr>
                <w:t>NAP</w:t>
              </w:r>
            </w:hyperlink>
            <w:r w:rsidRPr="00417B03">
              <w:rPr>
                <w:color w:val="FF0000"/>
              </w:rPr>
              <w:t>&gt;</w:t>
            </w:r>
          </w:p>
        </w:tc>
      </w:tr>
      <w:tr w:rsidRPr="00EB75E8" w:rsidR="00AD0CCB" w:rsidTr="55E026C1" w14:paraId="558ECF13" w14:textId="4FB987F6">
        <w:tblPrEx>
          <w:tblLook w:val="04A0" w:firstRow="1" w:lastRow="0" w:firstColumn="1" w:lastColumn="0" w:noHBand="0" w:noVBand="1"/>
        </w:tblPrEx>
        <w:trPr>
          <w:trHeight w:val="300"/>
        </w:trPr>
        <w:tc>
          <w:tcPr>
            <w:tcW w:w="1749" w:type="pct"/>
            <w:shd w:val="clear" w:color="auto" w:fill="D9D9D9" w:themeFill="background1" w:themeFillShade="D9"/>
            <w:noWrap/>
            <w:tcMar/>
            <w:hideMark/>
          </w:tcPr>
          <w:p w:rsidRPr="00EB75E8" w:rsidR="00AD0CCB" w:rsidP="00C37272" w:rsidRDefault="00594FA8" w14:paraId="5257446D" w14:textId="45F1494C">
            <w:pPr>
              <w:spacing w:after="0"/>
              <w:jc w:val="left"/>
              <w:rPr>
                <w:rFonts w:ascii="Calibri" w:hAnsi="Calibri" w:eastAsia="Times New Roman" w:cs="Calibri"/>
                <w:b/>
                <w:color w:val="000000"/>
                <w:sz w:val="22"/>
                <w:lang w:eastAsia="cs-CZ"/>
              </w:rPr>
            </w:pPr>
            <w:hyperlink w:history="1" r:id="rId50">
              <w:r w:rsidRPr="00417B03" w:rsidR="00AD0CCB">
                <w:rPr>
                  <w:rStyle w:val="Hypertextovodkaz"/>
                </w:rPr>
                <w:t>Otevřená data jako standard</w:t>
              </w:r>
            </w:hyperlink>
          </w:p>
        </w:tc>
        <w:tc>
          <w:tcPr>
            <w:tcW w:w="689" w:type="pct"/>
            <w:noWrap/>
            <w:tcMar/>
            <w:hideMark/>
          </w:tcPr>
          <w:p w:rsidRPr="00EB75E8" w:rsidR="00AD0CCB" w:rsidP="55E026C1" w:rsidRDefault="00594FA8" w14:paraId="78E8FAB3" w14:textId="7B3EAE14" w14:noSpellErr="1">
            <w:pPr>
              <w:spacing w:after="0"/>
              <w:jc w:val="left"/>
              <w:rPr>
                <w:rFonts w:ascii="Calibri,Times New Roman" w:hAnsi="Calibri,Times New Roman" w:eastAsia="Calibri,Times New Roman" w:cs="Calibri,Times New Roman"/>
                <w:color w:val="000000"/>
                <w:sz w:val="22"/>
                <w:szCs w:val="22"/>
                <w:lang w:eastAsia="cs-CZ"/>
                <w:rPrChange w:author="SLAVÍK Lukáš, Ing." w:date="2021-11-04T10:37:07.9780143" w:id="1449494921">
                  <w:rPr>
                    <w:rFonts w:ascii="Calibri" w:hAnsi="Calibri" w:eastAsia="Times New Roman" w:cs="Calibri"/>
                    <w:color w:val="000000"/>
                    <w:sz w:val="22"/>
                    <w:lang w:eastAsia="cs-CZ"/>
                  </w:rPr>
                </w:rPrChange>
              </w:rPr>
              <w:pPrChange w:author="SLAVÍK Lukáš, Ing." w:date="2021-11-04T10:37:07.9780143" w:id="739330637">
                <w:pPr>
                  <w:jc w:val="left"/>
                </w:pPr>
              </w:pPrChange>
            </w:pPr>
            <w:sdt>
              <w:sdtPr>
                <w:rPr>
                  <w:rFonts w:cs="Arial"/>
                  <w:b/>
                </w:rPr>
                <w:id w:val="-1566261483"/>
                <w:showingPlcHdr/>
                <w:comboBox>
                  <w:listItem w:displayText="Ano" w:value="Ano"/>
                  <w:listItem w:displayText="Nerelevantní" w:value="Nerelevantní"/>
                  <w:listItem w:displayText="Ne, žádáme o výjimku" w:value="Ne, žádáme o výjimku"/>
                </w:comboBox>
              </w:sdtPr>
              <w:sdtEndPr/>
              <w:sdtContent>
                <w:r w:rsidRPr="003F7B0D" w:rsidR="00AD0CCB">
                  <w:rPr>
                    <w:rStyle w:val="Zstupntext"/>
                    <w:rFonts w:cs="Arial"/>
                    <w:i/>
                    <w:color w:val="FF0000"/>
                  </w:rPr>
                  <w:t>Zvolte položku.</w:t>
                </w:r>
              </w:sdtContent>
            </w:sdt>
          </w:p>
        </w:tc>
        <w:tc>
          <w:tcPr>
            <w:tcW w:w="500" w:type="pct"/>
            <w:noWrap/>
            <w:tcMar/>
          </w:tcPr>
          <w:p w:rsidRPr="00EB75E8" w:rsidR="00AD0CCB" w:rsidP="00C37272" w:rsidRDefault="00AD0CCB" w14:paraId="1CE6992B" w14:textId="77777777">
            <w:pPr>
              <w:spacing w:after="0"/>
              <w:jc w:val="left"/>
              <w:rPr>
                <w:rFonts w:ascii="Calibri" w:hAnsi="Calibri" w:eastAsia="Times New Roman" w:cs="Calibri"/>
                <w:color w:val="000000"/>
                <w:sz w:val="22"/>
                <w:lang w:eastAsia="cs-CZ"/>
              </w:rPr>
            </w:pPr>
          </w:p>
        </w:tc>
        <w:tc>
          <w:tcPr>
            <w:tcW w:w="2061" w:type="pct"/>
            <w:tcMar/>
          </w:tcPr>
          <w:p w:rsidRPr="00417B03" w:rsidR="00AD0CCB" w:rsidP="00417B03" w:rsidRDefault="00417B03" w14:paraId="1BA1B878" w14:textId="5495B94E" w14:noSpellErr="1">
            <w:r w:rsidRPr="00417B03">
              <w:rPr>
                <w:color w:val="FF0000"/>
              </w:rPr>
              <w:t xml:space="preserve">&lt;Dodržení principu je dle mapující tabulky </w:t>
            </w:r>
            <w:hyperlink w:history="1" w:anchor="zakladni_architektonicke_principy_a_jejich_naplneni" r:id="R9de5c5aa4f69425c">
              <w:r w:rsidRPr="00417B03">
                <w:rPr>
                  <w:rStyle w:val="Hypertextovodkaz"/>
                </w:rPr>
                <w:t>NAP</w:t>
              </w:r>
            </w:hyperlink>
            <w:r w:rsidRPr="00417B03">
              <w:rPr>
                <w:color w:val="FF0000"/>
              </w:rPr>
              <w:t>&gt;</w:t>
            </w:r>
          </w:p>
        </w:tc>
      </w:tr>
      <w:tr w:rsidRPr="00EB75E8" w:rsidR="00AD0CCB" w:rsidTr="55E026C1" w14:paraId="4E45DB6D" w14:textId="262E8DBD">
        <w:tblPrEx>
          <w:tblLook w:val="04A0" w:firstRow="1" w:lastRow="0" w:firstColumn="1" w:lastColumn="0" w:noHBand="0" w:noVBand="1"/>
        </w:tblPrEx>
        <w:trPr>
          <w:trHeight w:val="300"/>
        </w:trPr>
        <w:tc>
          <w:tcPr>
            <w:tcW w:w="1749" w:type="pct"/>
            <w:shd w:val="clear" w:color="auto" w:fill="D9D9D9" w:themeFill="background1" w:themeFillShade="D9"/>
            <w:noWrap/>
            <w:tcMar/>
            <w:hideMark/>
          </w:tcPr>
          <w:p w:rsidRPr="00EB75E8" w:rsidR="00AD0CCB" w:rsidP="00C37272" w:rsidRDefault="00594FA8" w14:paraId="62AAFE8A" w14:textId="0EF2D73B">
            <w:pPr>
              <w:spacing w:after="0"/>
              <w:jc w:val="left"/>
              <w:rPr>
                <w:rFonts w:ascii="Calibri" w:hAnsi="Calibri" w:eastAsia="Times New Roman" w:cs="Calibri"/>
                <w:b/>
                <w:color w:val="000000"/>
                <w:sz w:val="22"/>
                <w:lang w:eastAsia="cs-CZ"/>
              </w:rPr>
            </w:pPr>
            <w:hyperlink w:history="1" r:id="rId52">
              <w:r w:rsidRPr="00417B03" w:rsidR="00AD0CCB">
                <w:rPr>
                  <w:rStyle w:val="Hypertextovodkaz"/>
                </w:rPr>
                <w:t>Technologická neutralita</w:t>
              </w:r>
            </w:hyperlink>
          </w:p>
        </w:tc>
        <w:tc>
          <w:tcPr>
            <w:tcW w:w="689" w:type="pct"/>
            <w:noWrap/>
            <w:tcMar/>
            <w:hideMark/>
          </w:tcPr>
          <w:p w:rsidRPr="00EB75E8" w:rsidR="00AD0CCB" w:rsidP="55E026C1" w:rsidRDefault="00594FA8" w14:paraId="54F3F0E3" w14:textId="666BD35B" w14:noSpellErr="1">
            <w:pPr>
              <w:spacing w:after="0"/>
              <w:jc w:val="left"/>
              <w:rPr>
                <w:rFonts w:ascii="Calibri,Times New Roman" w:hAnsi="Calibri,Times New Roman" w:eastAsia="Calibri,Times New Roman" w:cs="Calibri,Times New Roman"/>
                <w:color w:val="000000"/>
                <w:sz w:val="22"/>
                <w:szCs w:val="22"/>
                <w:lang w:eastAsia="cs-CZ"/>
                <w:rPrChange w:author="SLAVÍK Lukáš, Ing." w:date="2021-11-04T10:37:07.9780143" w:id="1701575326">
                  <w:rPr>
                    <w:rFonts w:ascii="Calibri" w:hAnsi="Calibri" w:eastAsia="Times New Roman" w:cs="Calibri"/>
                    <w:color w:val="000000"/>
                    <w:sz w:val="22"/>
                    <w:lang w:eastAsia="cs-CZ"/>
                  </w:rPr>
                </w:rPrChange>
              </w:rPr>
              <w:pPrChange w:author="SLAVÍK Lukáš, Ing." w:date="2021-11-04T10:37:07.9780143" w:id="1288440080">
                <w:pPr>
                  <w:jc w:val="left"/>
                </w:pPr>
              </w:pPrChange>
            </w:pPr>
            <w:sdt>
              <w:sdtPr>
                <w:rPr>
                  <w:rFonts w:cs="Arial"/>
                  <w:b/>
                </w:rPr>
                <w:id w:val="455532030"/>
                <w:showingPlcHdr/>
                <w:comboBox>
                  <w:listItem w:displayText="Ano" w:value="Ano"/>
                  <w:listItem w:displayText="Nerelevantní" w:value="Nerelevantní"/>
                  <w:listItem w:displayText="Ne, žádáme o výjimku" w:value="Ne, žádáme o výjimku"/>
                </w:comboBox>
              </w:sdtPr>
              <w:sdtEndPr/>
              <w:sdtContent>
                <w:r w:rsidRPr="003F7B0D" w:rsidR="00AD0CCB">
                  <w:rPr>
                    <w:rStyle w:val="Zstupntext"/>
                    <w:rFonts w:cs="Arial"/>
                    <w:i/>
                    <w:color w:val="FF0000"/>
                  </w:rPr>
                  <w:t>Zvolte položku.</w:t>
                </w:r>
              </w:sdtContent>
            </w:sdt>
          </w:p>
        </w:tc>
        <w:tc>
          <w:tcPr>
            <w:tcW w:w="500" w:type="pct"/>
            <w:noWrap/>
            <w:tcMar/>
          </w:tcPr>
          <w:p w:rsidRPr="00EB75E8" w:rsidR="00AD0CCB" w:rsidP="00C37272" w:rsidRDefault="00AD0CCB" w14:paraId="2D6D1EDD" w14:textId="77777777">
            <w:pPr>
              <w:spacing w:after="0"/>
              <w:jc w:val="left"/>
              <w:rPr>
                <w:rFonts w:ascii="Calibri" w:hAnsi="Calibri" w:eastAsia="Times New Roman" w:cs="Calibri"/>
                <w:color w:val="000000"/>
                <w:sz w:val="22"/>
                <w:lang w:eastAsia="cs-CZ"/>
              </w:rPr>
            </w:pPr>
          </w:p>
        </w:tc>
        <w:tc>
          <w:tcPr>
            <w:tcW w:w="2061" w:type="pct"/>
            <w:tcMar/>
          </w:tcPr>
          <w:p w:rsidRPr="00417B03" w:rsidR="00AD0CCB" w:rsidP="00417B03" w:rsidRDefault="00417B03" w14:paraId="630063B3" w14:textId="1537A982" w14:noSpellErr="1">
            <w:r w:rsidRPr="00417B03">
              <w:rPr>
                <w:color w:val="FF0000"/>
              </w:rPr>
              <w:t xml:space="preserve">&lt;Dodržení principu je dle mapující tabulky </w:t>
            </w:r>
            <w:hyperlink w:history="1" w:anchor="zakladni_architektonicke_principy_a_jejich_naplneni" r:id="R89c4b7b1c43a4ca2">
              <w:r w:rsidRPr="00417B03">
                <w:rPr>
                  <w:rStyle w:val="Hypertextovodkaz"/>
                </w:rPr>
                <w:t>NAP</w:t>
              </w:r>
            </w:hyperlink>
            <w:r w:rsidRPr="00417B03">
              <w:rPr>
                <w:color w:val="FF0000"/>
              </w:rPr>
              <w:t>&gt;</w:t>
            </w:r>
          </w:p>
        </w:tc>
      </w:tr>
      <w:tr w:rsidRPr="00EB75E8" w:rsidR="00AD0CCB" w:rsidTr="55E026C1" w14:paraId="091F3D8B" w14:textId="20FDB447">
        <w:tblPrEx>
          <w:tblLook w:val="04A0" w:firstRow="1" w:lastRow="0" w:firstColumn="1" w:lastColumn="0" w:noHBand="0" w:noVBand="1"/>
        </w:tblPrEx>
        <w:trPr>
          <w:trHeight w:val="300"/>
        </w:trPr>
        <w:tc>
          <w:tcPr>
            <w:tcW w:w="1749" w:type="pct"/>
            <w:shd w:val="clear" w:color="auto" w:fill="D9D9D9" w:themeFill="background1" w:themeFillShade="D9"/>
            <w:noWrap/>
            <w:tcMar/>
            <w:hideMark/>
          </w:tcPr>
          <w:p w:rsidRPr="00EB75E8" w:rsidR="00AD0CCB" w:rsidP="00C37272" w:rsidRDefault="00594FA8" w14:paraId="68FFC7F3" w14:textId="136EA71D">
            <w:pPr>
              <w:spacing w:after="0"/>
              <w:jc w:val="left"/>
              <w:rPr>
                <w:rFonts w:ascii="Calibri" w:hAnsi="Calibri" w:eastAsia="Times New Roman" w:cs="Calibri"/>
                <w:b/>
                <w:color w:val="000000"/>
                <w:sz w:val="22"/>
                <w:lang w:eastAsia="cs-CZ"/>
              </w:rPr>
            </w:pPr>
            <w:hyperlink w:history="1" r:id="rId54">
              <w:r w:rsidRPr="00417B03" w:rsidR="00AD0CCB">
                <w:rPr>
                  <w:rStyle w:val="Hypertextovodkaz"/>
                </w:rPr>
                <w:t>Uživatelská přívětivost</w:t>
              </w:r>
            </w:hyperlink>
          </w:p>
        </w:tc>
        <w:tc>
          <w:tcPr>
            <w:tcW w:w="689" w:type="pct"/>
            <w:noWrap/>
            <w:tcMar/>
            <w:hideMark/>
          </w:tcPr>
          <w:p w:rsidRPr="00EB75E8" w:rsidR="00AD0CCB" w:rsidP="55E026C1" w:rsidRDefault="00594FA8" w14:paraId="37A6AFF0" w14:textId="4B5AD889" w14:noSpellErr="1">
            <w:pPr>
              <w:spacing w:after="0"/>
              <w:jc w:val="left"/>
              <w:rPr>
                <w:rFonts w:ascii="Calibri,Times New Roman" w:hAnsi="Calibri,Times New Roman" w:eastAsia="Calibri,Times New Roman" w:cs="Calibri,Times New Roman"/>
                <w:color w:val="000000"/>
                <w:sz w:val="22"/>
                <w:szCs w:val="22"/>
                <w:lang w:eastAsia="cs-CZ"/>
                <w:rPrChange w:author="SLAVÍK Lukáš, Ing." w:date="2021-11-04T10:37:07.9780143" w:id="882895213">
                  <w:rPr>
                    <w:rFonts w:ascii="Calibri" w:hAnsi="Calibri" w:eastAsia="Times New Roman" w:cs="Calibri"/>
                    <w:color w:val="000000"/>
                    <w:sz w:val="22"/>
                    <w:lang w:eastAsia="cs-CZ"/>
                  </w:rPr>
                </w:rPrChange>
              </w:rPr>
              <w:pPrChange w:author="SLAVÍK Lukáš, Ing." w:date="2021-11-04T10:37:07.9780143" w:id="258579618">
                <w:pPr>
                  <w:jc w:val="left"/>
                </w:pPr>
              </w:pPrChange>
            </w:pPr>
            <w:sdt>
              <w:sdtPr>
                <w:rPr>
                  <w:rFonts w:cs="Arial"/>
                  <w:b/>
                </w:rPr>
                <w:id w:val="-747650075"/>
                <w:showingPlcHdr/>
                <w:comboBox>
                  <w:listItem w:displayText="Ano" w:value="Ano"/>
                  <w:listItem w:displayText="Nerelevantní" w:value="Nerelevantní"/>
                  <w:listItem w:displayText="Ne, žádáme o výjimku" w:value="Ne, žádáme o výjimku"/>
                </w:comboBox>
              </w:sdtPr>
              <w:sdtEndPr/>
              <w:sdtContent>
                <w:r w:rsidRPr="003F7B0D" w:rsidR="00AD0CCB">
                  <w:rPr>
                    <w:rStyle w:val="Zstupntext"/>
                    <w:rFonts w:cs="Arial"/>
                    <w:i/>
                    <w:color w:val="FF0000"/>
                  </w:rPr>
                  <w:t>Zvolte položku.</w:t>
                </w:r>
              </w:sdtContent>
            </w:sdt>
          </w:p>
        </w:tc>
        <w:tc>
          <w:tcPr>
            <w:tcW w:w="500" w:type="pct"/>
            <w:noWrap/>
            <w:tcMar/>
          </w:tcPr>
          <w:p w:rsidRPr="00EB75E8" w:rsidR="00AD0CCB" w:rsidP="00C37272" w:rsidRDefault="00AD0CCB" w14:paraId="10B84AEE" w14:textId="77777777">
            <w:pPr>
              <w:spacing w:after="0"/>
              <w:jc w:val="left"/>
              <w:rPr>
                <w:rFonts w:ascii="Calibri" w:hAnsi="Calibri" w:eastAsia="Times New Roman" w:cs="Calibri"/>
                <w:color w:val="000000"/>
                <w:sz w:val="22"/>
                <w:lang w:eastAsia="cs-CZ"/>
              </w:rPr>
            </w:pPr>
          </w:p>
        </w:tc>
        <w:tc>
          <w:tcPr>
            <w:tcW w:w="2061" w:type="pct"/>
            <w:tcMar/>
          </w:tcPr>
          <w:p w:rsidRPr="00417B03" w:rsidR="00AD0CCB" w:rsidP="00417B03" w:rsidRDefault="00417B03" w14:paraId="3FF9D100" w14:textId="170DB092" w14:noSpellErr="1">
            <w:r w:rsidRPr="00417B03">
              <w:rPr>
                <w:color w:val="FF0000"/>
              </w:rPr>
              <w:t xml:space="preserve">&lt;Dodržení principu je dle mapující tabulky </w:t>
            </w:r>
            <w:hyperlink w:history="1" w:anchor="zakladni_architektonicke_principy_a_jejich_naplneni" r:id="R49508fe5c8a64ba4">
              <w:r w:rsidRPr="00417B03">
                <w:rPr>
                  <w:rStyle w:val="Hypertextovodkaz"/>
                </w:rPr>
                <w:t>NAP</w:t>
              </w:r>
            </w:hyperlink>
            <w:r w:rsidRPr="00417B03">
              <w:rPr>
                <w:color w:val="FF0000"/>
              </w:rPr>
              <w:t>&gt;</w:t>
            </w:r>
          </w:p>
        </w:tc>
      </w:tr>
      <w:tr w:rsidRPr="00EB75E8" w:rsidR="00AD0CCB" w:rsidTr="55E026C1" w14:paraId="477625D4" w14:textId="6DD3B23B">
        <w:tblPrEx>
          <w:tblLook w:val="04A0" w:firstRow="1" w:lastRow="0" w:firstColumn="1" w:lastColumn="0" w:noHBand="0" w:noVBand="1"/>
        </w:tblPrEx>
        <w:trPr>
          <w:trHeight w:val="300"/>
        </w:trPr>
        <w:tc>
          <w:tcPr>
            <w:tcW w:w="1749" w:type="pct"/>
            <w:shd w:val="clear" w:color="auto" w:fill="D9D9D9" w:themeFill="background1" w:themeFillShade="D9"/>
            <w:noWrap/>
            <w:tcMar/>
            <w:hideMark/>
          </w:tcPr>
          <w:p w:rsidRPr="00EB75E8" w:rsidR="00AD0CCB" w:rsidP="00C37272" w:rsidRDefault="00594FA8" w14:paraId="0E88B000" w14:textId="033B8AE3">
            <w:pPr>
              <w:spacing w:after="0"/>
              <w:jc w:val="left"/>
              <w:rPr>
                <w:rFonts w:ascii="Calibri" w:hAnsi="Calibri" w:eastAsia="Times New Roman" w:cs="Calibri"/>
                <w:b/>
                <w:color w:val="000000"/>
                <w:sz w:val="22"/>
                <w:lang w:eastAsia="cs-CZ"/>
              </w:rPr>
            </w:pPr>
            <w:hyperlink w:history="1" r:id="rId56">
              <w:r w:rsidRPr="00417B03" w:rsidR="00AD0CCB">
                <w:rPr>
                  <w:rStyle w:val="Hypertextovodkaz"/>
                </w:rPr>
                <w:t xml:space="preserve">Konsolidace a propojování </w:t>
              </w:r>
            </w:hyperlink>
          </w:p>
        </w:tc>
        <w:tc>
          <w:tcPr>
            <w:tcW w:w="689" w:type="pct"/>
            <w:noWrap/>
            <w:tcMar/>
            <w:hideMark/>
          </w:tcPr>
          <w:p w:rsidRPr="00EB75E8" w:rsidR="00AD0CCB" w:rsidP="55E026C1" w:rsidRDefault="00594FA8" w14:paraId="2CD4B3D0" w14:textId="0B4FCD26" w14:noSpellErr="1">
            <w:pPr>
              <w:spacing w:after="0"/>
              <w:jc w:val="left"/>
              <w:rPr>
                <w:rFonts w:ascii="Calibri,Times New Roman" w:hAnsi="Calibri,Times New Roman" w:eastAsia="Calibri,Times New Roman" w:cs="Calibri,Times New Roman"/>
                <w:color w:val="000000"/>
                <w:sz w:val="22"/>
                <w:szCs w:val="22"/>
                <w:lang w:eastAsia="cs-CZ"/>
                <w:rPrChange w:author="SLAVÍK Lukáš, Ing." w:date="2021-11-04T10:37:07.9780143" w:id="96827109">
                  <w:rPr>
                    <w:rFonts w:ascii="Calibri" w:hAnsi="Calibri" w:eastAsia="Times New Roman" w:cs="Calibri"/>
                    <w:color w:val="000000"/>
                    <w:sz w:val="22"/>
                    <w:lang w:eastAsia="cs-CZ"/>
                  </w:rPr>
                </w:rPrChange>
              </w:rPr>
              <w:pPrChange w:author="SLAVÍK Lukáš, Ing." w:date="2021-11-04T10:37:07.9780143" w:id="1988117198">
                <w:pPr>
                  <w:jc w:val="left"/>
                </w:pPr>
              </w:pPrChange>
            </w:pPr>
            <w:sdt>
              <w:sdtPr>
                <w:rPr>
                  <w:rFonts w:cs="Arial"/>
                  <w:b/>
                </w:rPr>
                <w:id w:val="949276473"/>
                <w:showingPlcHdr/>
                <w:comboBox>
                  <w:listItem w:displayText="Ano" w:value="Ano"/>
                  <w:listItem w:displayText="Nerelevantní" w:value="Nerelevantní"/>
                  <w:listItem w:displayText="Ne, žádáme o výjimku" w:value="Ne, žádáme o výjimku"/>
                </w:comboBox>
              </w:sdtPr>
              <w:sdtEndPr/>
              <w:sdtContent>
                <w:r w:rsidRPr="003F7B0D" w:rsidR="00AD0CCB">
                  <w:rPr>
                    <w:rStyle w:val="Zstupntext"/>
                    <w:rFonts w:cs="Arial"/>
                    <w:i/>
                    <w:color w:val="FF0000"/>
                  </w:rPr>
                  <w:t>Zvolte položku.</w:t>
                </w:r>
              </w:sdtContent>
            </w:sdt>
          </w:p>
        </w:tc>
        <w:tc>
          <w:tcPr>
            <w:tcW w:w="500" w:type="pct"/>
            <w:noWrap/>
            <w:tcMar/>
          </w:tcPr>
          <w:p w:rsidRPr="00EB75E8" w:rsidR="00AD0CCB" w:rsidP="00C37272" w:rsidRDefault="00AD0CCB" w14:paraId="7702F4CC" w14:textId="77777777">
            <w:pPr>
              <w:spacing w:after="0"/>
              <w:jc w:val="left"/>
              <w:rPr>
                <w:rFonts w:ascii="Calibri" w:hAnsi="Calibri" w:eastAsia="Times New Roman" w:cs="Calibri"/>
                <w:color w:val="000000"/>
                <w:sz w:val="22"/>
                <w:lang w:eastAsia="cs-CZ"/>
              </w:rPr>
            </w:pPr>
          </w:p>
        </w:tc>
        <w:tc>
          <w:tcPr>
            <w:tcW w:w="2061" w:type="pct"/>
            <w:tcMar/>
          </w:tcPr>
          <w:p w:rsidRPr="00417B03" w:rsidR="00AD0CCB" w:rsidP="00417B03" w:rsidRDefault="00417B03" w14:paraId="6D697B57" w14:textId="1E4BE2A2" w14:noSpellErr="1">
            <w:r w:rsidRPr="00417B03">
              <w:rPr>
                <w:color w:val="FF0000"/>
              </w:rPr>
              <w:t xml:space="preserve">&lt;Dodržení principu je dle mapující tabulky </w:t>
            </w:r>
            <w:hyperlink w:history="1" w:anchor="zakladni_architektonicke_principy_a_jejich_naplneni" r:id="Re18c52a09a0e4f20">
              <w:r w:rsidRPr="00417B03">
                <w:rPr>
                  <w:rStyle w:val="Hypertextovodkaz"/>
                </w:rPr>
                <w:t>NAP</w:t>
              </w:r>
            </w:hyperlink>
            <w:r w:rsidRPr="00417B03">
              <w:rPr>
                <w:color w:val="FF0000"/>
              </w:rPr>
              <w:t>&gt;</w:t>
            </w:r>
          </w:p>
        </w:tc>
      </w:tr>
      <w:tr w:rsidRPr="00EB75E8" w:rsidR="00AD0CCB" w:rsidTr="55E026C1" w14:paraId="4AC41109" w14:textId="02ADA6D4">
        <w:tblPrEx>
          <w:tblLook w:val="04A0" w:firstRow="1" w:lastRow="0" w:firstColumn="1" w:lastColumn="0" w:noHBand="0" w:noVBand="1"/>
        </w:tblPrEx>
        <w:trPr>
          <w:trHeight w:val="300"/>
        </w:trPr>
        <w:tc>
          <w:tcPr>
            <w:tcW w:w="1749" w:type="pct"/>
            <w:shd w:val="clear" w:color="auto" w:fill="D9D9D9" w:themeFill="background1" w:themeFillShade="D9"/>
            <w:noWrap/>
            <w:tcMar/>
            <w:hideMark/>
          </w:tcPr>
          <w:p w:rsidRPr="00EB75E8" w:rsidR="00AD0CCB" w:rsidP="00C37272" w:rsidRDefault="00594FA8" w14:paraId="1A960943" w14:textId="60423539">
            <w:pPr>
              <w:spacing w:after="0"/>
              <w:jc w:val="left"/>
              <w:rPr>
                <w:rFonts w:ascii="Calibri" w:hAnsi="Calibri" w:eastAsia="Times New Roman" w:cs="Calibri"/>
                <w:b/>
                <w:color w:val="000000"/>
                <w:sz w:val="22"/>
                <w:lang w:eastAsia="cs-CZ"/>
              </w:rPr>
            </w:pPr>
            <w:hyperlink w:history="1" r:id="rId58">
              <w:r w:rsidRPr="00417B03" w:rsidR="00AD0CCB">
                <w:rPr>
                  <w:rStyle w:val="Hypertextovodkaz"/>
                </w:rPr>
                <w:t>Omezení budování monolitických systémů</w:t>
              </w:r>
            </w:hyperlink>
          </w:p>
        </w:tc>
        <w:tc>
          <w:tcPr>
            <w:tcW w:w="689" w:type="pct"/>
            <w:noWrap/>
            <w:tcMar/>
            <w:hideMark/>
          </w:tcPr>
          <w:p w:rsidRPr="00EB75E8" w:rsidR="00AD0CCB" w:rsidP="55E026C1" w:rsidRDefault="00594FA8" w14:paraId="08EE219D" w14:textId="40DA6FA6" w14:noSpellErr="1">
            <w:pPr>
              <w:spacing w:after="0"/>
              <w:jc w:val="left"/>
              <w:rPr>
                <w:rFonts w:ascii="Calibri,Times New Roman" w:hAnsi="Calibri,Times New Roman" w:eastAsia="Calibri,Times New Roman" w:cs="Calibri,Times New Roman"/>
                <w:color w:val="000000"/>
                <w:sz w:val="22"/>
                <w:szCs w:val="22"/>
                <w:lang w:eastAsia="cs-CZ"/>
                <w:rPrChange w:author="SLAVÍK Lukáš, Ing." w:date="2021-11-04T10:37:07.9780143" w:id="854696683">
                  <w:rPr>
                    <w:rFonts w:ascii="Calibri" w:hAnsi="Calibri" w:eastAsia="Times New Roman" w:cs="Calibri"/>
                    <w:color w:val="000000"/>
                    <w:sz w:val="22"/>
                    <w:lang w:eastAsia="cs-CZ"/>
                  </w:rPr>
                </w:rPrChange>
              </w:rPr>
              <w:pPrChange w:author="SLAVÍK Lukáš, Ing." w:date="2021-11-04T10:37:07.9780143" w:id="512840739">
                <w:pPr>
                  <w:jc w:val="left"/>
                </w:pPr>
              </w:pPrChange>
            </w:pPr>
            <w:sdt>
              <w:sdtPr>
                <w:rPr>
                  <w:rFonts w:cs="Arial"/>
                  <w:b/>
                </w:rPr>
                <w:id w:val="-242332361"/>
                <w:showingPlcHdr/>
                <w:comboBox>
                  <w:listItem w:displayText="Ano" w:value="Ano"/>
                  <w:listItem w:displayText="Nerelevantní" w:value="Nerelevantní"/>
                  <w:listItem w:displayText="Ne, žádáme o výjimku" w:value="Ne, žádáme o výjimku"/>
                </w:comboBox>
              </w:sdtPr>
              <w:sdtEndPr/>
              <w:sdtContent>
                <w:r w:rsidRPr="003F7B0D" w:rsidR="00AD0CCB">
                  <w:rPr>
                    <w:rStyle w:val="Zstupntext"/>
                    <w:rFonts w:cs="Arial"/>
                    <w:i/>
                    <w:color w:val="FF0000"/>
                  </w:rPr>
                  <w:t>Zvolte položku.</w:t>
                </w:r>
              </w:sdtContent>
            </w:sdt>
          </w:p>
        </w:tc>
        <w:tc>
          <w:tcPr>
            <w:tcW w:w="500" w:type="pct"/>
            <w:noWrap/>
            <w:tcMar/>
          </w:tcPr>
          <w:p w:rsidRPr="00EB75E8" w:rsidR="00AD0CCB" w:rsidP="00C37272" w:rsidRDefault="00AD0CCB" w14:paraId="328C4872" w14:textId="77777777">
            <w:pPr>
              <w:spacing w:after="0"/>
              <w:jc w:val="left"/>
              <w:rPr>
                <w:rFonts w:ascii="Calibri" w:hAnsi="Calibri" w:eastAsia="Times New Roman" w:cs="Calibri"/>
                <w:color w:val="000000"/>
                <w:sz w:val="22"/>
                <w:lang w:eastAsia="cs-CZ"/>
              </w:rPr>
            </w:pPr>
          </w:p>
        </w:tc>
        <w:tc>
          <w:tcPr>
            <w:tcW w:w="2061" w:type="pct"/>
            <w:tcMar/>
          </w:tcPr>
          <w:p w:rsidRPr="00417B03" w:rsidR="00AD0CCB" w:rsidP="00417B03" w:rsidRDefault="00417B03" w14:paraId="5AE5CDFC" w14:textId="6700AA6A" w14:noSpellErr="1">
            <w:r w:rsidRPr="00417B03">
              <w:rPr>
                <w:color w:val="FF0000"/>
              </w:rPr>
              <w:t xml:space="preserve">&lt;Dodržení principu je dle mapující tabulky </w:t>
            </w:r>
            <w:hyperlink w:history="1" w:anchor="zakladni_architektonicke_principy_a_jejich_naplneni" r:id="R235e3f4c07374b80">
              <w:r w:rsidRPr="00417B03">
                <w:rPr>
                  <w:rStyle w:val="Hypertextovodkaz"/>
                </w:rPr>
                <w:t>NAP</w:t>
              </w:r>
            </w:hyperlink>
            <w:r w:rsidRPr="00417B03">
              <w:rPr>
                <w:color w:val="FF0000"/>
              </w:rPr>
              <w:t>&gt;</w:t>
            </w:r>
          </w:p>
        </w:tc>
      </w:tr>
    </w:tbl>
    <w:p w:rsidR="00AF4DD9" w:rsidP="00AF4DD9" w:rsidRDefault="00AF4DD9" w14:paraId="5ECE5505" w14:textId="77777777">
      <w:bookmarkStart w:name="_Toc457998958" w:id="129"/>
      <w:bookmarkStart w:name="_Toc457999622" w:id="130"/>
      <w:bookmarkStart w:name="_Toc437417889" w:id="131"/>
      <w:bookmarkStart w:name="_Toc465074586" w:id="132"/>
      <w:bookmarkStart w:name="_Toc22220531" w:id="133"/>
      <w:bookmarkEnd w:id="129"/>
      <w:bookmarkEnd w:id="130"/>
    </w:p>
    <w:p w:rsidR="00AF4DD9" w:rsidP="00AF4DD9" w:rsidRDefault="00AF4DD9" w14:paraId="2CA076FC" w14:textId="77777777">
      <w:pPr>
        <w:pStyle w:val="MVHeading2"/>
        <w:jc w:val="left"/>
        <w:rPr/>
      </w:pPr>
      <w:proofErr w:type="spellStart"/>
      <w:r w:rsidRPr="00FD10A1">
        <w:rPr/>
        <w:t xml:space="preserve">Enterprise</w:t>
      </w:r>
      <w:proofErr w:type="spellEnd"/>
      <w:r w:rsidRPr="00FD10A1">
        <w:rPr/>
        <w:t xml:space="preserve"> architektura </w:t>
      </w:r>
      <w:r>
        <w:rPr/>
        <w:t>projektu</w:t>
      </w:r>
      <w:bookmarkEnd w:id="131"/>
      <w:r w:rsidRPr="00FD10A1">
        <w:rPr/>
        <w:t xml:space="preserve"> a její kontext</w:t>
      </w:r>
      <w:bookmarkEnd w:id="132"/>
      <w:bookmarkEnd w:id="133"/>
    </w:p>
    <w:tbl>
      <w:tblPr>
        <w:tblStyle w:val="Mkatabulky"/>
        <w:tblW w:w="5000" w:type="pct"/>
        <w:tblLook w:val="06A0" w:firstRow="1" w:lastRow="0" w:firstColumn="1" w:lastColumn="0" w:noHBand="1" w:noVBand="1"/>
      </w:tblPr>
      <w:tblGrid>
        <w:gridCol w:w="9438"/>
        <w:gridCol w:w="1890"/>
      </w:tblGrid>
      <w:tr w:rsidRPr="00BF5681" w:rsidR="00AF4DD9" w:rsidTr="55E026C1" w14:paraId="0A409E24" w14:textId="77777777">
        <w:trPr>
          <w:tblHeader/>
        </w:trPr>
        <w:tc>
          <w:tcPr>
            <w:tcW w:w="5000" w:type="pct"/>
            <w:gridSpan w:val="2"/>
            <w:shd w:val="clear" w:color="auto" w:fill="CEEBF3"/>
            <w:tcMar/>
            <w:tcPrChange w:author="SLAVÍK Lukáš, Ing." w:date="2021-11-04T10:37:07.9780143" w:id="2113555665">
              <w:tcPr>
                <w:tcW w:w="5000" w:type="pct"/>
                <w:gridSpan w:val="2"/>
                <w:shd w:val="clear" w:color="auto" w:fill="CEEBF3"/>
              </w:tcPr>
            </w:tcPrChange>
          </w:tcPr>
          <w:p w:rsidRPr="002C3CAF" w:rsidR="00AF4DD9" w:rsidP="55E026C1" w:rsidRDefault="00AF4DD9" w14:paraId="2301770B" w14:textId="40CD790E" w14:noSpellErr="1">
            <w:pPr>
              <w:keepNext/>
              <w:keepLines/>
              <w:rPr>
                <w:rFonts w:ascii="Arial,Calibri" w:hAnsi="Arial,Calibri" w:eastAsia="Arial,Calibri" w:cs="Arial,Calibri"/>
                <w:rPrChange w:author="SLAVÍK Lukáš, Ing." w:date="2021-11-04T10:37:07.9780143" w:id="936012084">
                  <w:rPr>
                    <w:rFonts w:eastAsia="Calibri" w:cs="Arial"/>
                    <w:szCs w:val="20"/>
                  </w:rPr>
                </w:rPrChange>
              </w:rPr>
              <w:pPrChange w:author="SLAVÍK Lukáš, Ing." w:date="2021-11-04T10:37:07.9780143" w:id="1908218210">
                <w:pPr>
                  <w:keepNext/>
                  <w:keepLines/>
                </w:pPr>
              </w:pPrChange>
            </w:pPr>
            <w:r w:rsidRPr="55E026C1">
              <w:rPr>
                <w:rFonts w:ascii="Arial" w:hAnsi="Arial" w:eastAsia="Arial" w:cs="Arial"/>
                <w:rPrChange w:author="SLAVÍK Lukáš, Ing." w:date="2021-11-04T10:37:07.9780143" w:id="962033704">
                  <w:rPr>
                    <w:rFonts w:cs="Arial"/>
                  </w:rPr>
                </w:rPrChange>
              </w:rPr>
              <w:t xml:space="preserve">Tabulka </w:t>
            </w:r>
            <w:r w:rsidRPr="55E026C1">
              <w:rPr>
                <w:rPrChange w:author="SLAVÍK Lukáš, Ing." w:date="2021-11-04T10:37:07.9780143" w:id="633662572">
                  <w:rPr>
                    <w:rFonts w:cs="Arial"/>
                  </w:rPr>
                </w:rPrChange>
              </w:rPr>
              <w:fldChar w:fldCharType="begin"/>
            </w:r>
            <w:r w:rsidRPr="002C3CAF">
              <w:rPr>
                <w:rFonts w:cs="Arial"/>
              </w:rPr>
              <w:instrText xml:space="preserve"> SEQ Tabulka \* ARABIC </w:instrText>
            </w:r>
            <w:r w:rsidRPr="002C3CAF">
              <w:rPr>
                <w:rFonts w:cs="Arial"/>
              </w:rPr>
              <w:fldChar w:fldCharType="separate"/>
            </w:r>
            <w:r w:rsidRPr="55E026C1" w:rsidR="00F45D72">
              <w:rPr>
                <w:rFonts w:ascii="Arial" w:hAnsi="Arial" w:eastAsia="Arial" w:cs="Arial"/>
                <w:noProof/>
                <w:rPrChange w:author="SLAVÍK Lukáš, Ing." w:date="2021-11-04T10:37:07.9780143" w:id="2112752066">
                  <w:rPr>
                    <w:rFonts w:cs="Arial"/>
                    <w:noProof/>
                  </w:rPr>
                </w:rPrChange>
              </w:rPr>
              <w:t>10</w:t>
            </w:r>
            <w:r w:rsidRPr="55E026C1">
              <w:rPr>
                <w:rPrChange w:author="SLAVÍK Lukáš, Ing." w:date="2021-11-04T10:37:07.9780143" w:id="817872729">
                  <w:rPr>
                    <w:rFonts w:cs="Arial"/>
                    <w:noProof/>
                  </w:rPr>
                </w:rPrChange>
              </w:rPr>
              <w:fldChar w:fldCharType="end"/>
            </w:r>
            <w:r w:rsidRPr="55E026C1">
              <w:rPr>
                <w:rFonts w:ascii="Arial" w:hAnsi="Arial" w:eastAsia="Arial" w:cs="Arial"/>
                <w:rPrChange w:author="SLAVÍK Lukáš, Ing." w:date="2021-11-04T10:37:07.9780143" w:id="141321070">
                  <w:rPr>
                    <w:rFonts w:cs="Arial"/>
                  </w:rPr>
                </w:rPrChange>
              </w:rPr>
              <w:t xml:space="preserve">: </w:t>
            </w:r>
            <w:r w:rsidRPr="55E026C1">
              <w:rPr>
                <w:rFonts w:ascii="Arial,Calibri" w:hAnsi="Arial,Calibri" w:eastAsia="Arial,Calibri" w:cs="Arial,Calibri"/>
                <w:b w:val="1"/>
                <w:bCs w:val="1"/>
                <w:rPrChange w:author="SLAVÍK Lukáš, Ing." w:date="2021-11-04T10:37:07.9780143" w:id="2105727572">
                  <w:rPr>
                    <w:rFonts w:eastAsia="Calibri" w:cs="Arial"/>
                    <w:b/>
                    <w:szCs w:val="20"/>
                  </w:rPr>
                </w:rPrChange>
              </w:rPr>
              <w:t>Architektonický model</w:t>
            </w:r>
          </w:p>
        </w:tc>
      </w:tr>
      <w:tr w:rsidRPr="00BF5681" w:rsidR="00AF4DD9" w:rsidTr="55E026C1" w14:paraId="329E1445" w14:textId="77777777">
        <w:tc>
          <w:tcPr>
            <w:tcW w:w="4166" w:type="pct"/>
            <w:shd w:val="clear" w:color="auto" w:fill="D9D9D9" w:themeFill="background1" w:themeFillShade="D9"/>
            <w:tcMar/>
          </w:tcPr>
          <w:p w:rsidRPr="00C14285" w:rsidR="00AF4DD9" w:rsidP="55E026C1" w:rsidRDefault="00AF4DD9" w14:paraId="6BFF86F2" w14:textId="25A9E468">
            <w:pPr>
              <w:keepLines/>
              <w:rPr>
                <w:rFonts w:ascii="Arial,Calibri" w:hAnsi="Arial,Calibri" w:eastAsia="Arial,Calibri" w:cs="Arial,Calibri"/>
                <w:b w:val="1"/>
                <w:bCs w:val="1"/>
                <w:rPrChange w:author="SLAVÍK Lukáš, Ing." w:date="2021-11-04T10:37:07.9780143" w:id="889429775">
                  <w:rPr>
                    <w:rFonts w:eastAsia="Calibri" w:cs="Arial"/>
                    <w:b/>
                    <w:szCs w:val="20"/>
                  </w:rPr>
                </w:rPrChange>
              </w:rPr>
              <w:pPrChange w:author="SLAVÍK Lukáš, Ing." w:date="2021-11-04T10:37:07.9780143" w:id="209410243">
                <w:pPr>
                  <w:keepLines/>
                </w:pPr>
              </w:pPrChange>
            </w:pPr>
            <w:r w:rsidRPr="55E026C1">
              <w:rPr>
                <w:rFonts w:ascii="Arial,Calibri" w:hAnsi="Arial,Calibri" w:eastAsia="Arial,Calibri" w:cs="Arial,Calibri"/>
                <w:b w:val="1"/>
                <w:bCs w:val="1"/>
                <w:rPrChange w:author="SLAVÍK Lukáš, Ing." w:date="2021-11-04T10:37:07.9780143" w:id="692743499">
                  <w:rPr>
                    <w:rFonts w:eastAsia="Calibri" w:cs="Arial"/>
                    <w:b/>
                    <w:szCs w:val="20"/>
                  </w:rPr>
                </w:rPrChange>
              </w:rPr>
              <w:t xml:space="preserve">V rámci </w:t>
            </w:r>
            <w:proofErr w:type="spellStart"/>
            <w:r w:rsidRPr="55E026C1">
              <w:rPr>
                <w:rFonts w:ascii="Arial,Calibri" w:hAnsi="Arial,Calibri" w:eastAsia="Arial,Calibri" w:cs="Arial,Calibri"/>
                <w:b w:val="1"/>
                <w:bCs w:val="1"/>
                <w:rPrChange w:author="SLAVÍK Lukáš, Ing." w:date="2021-11-04T10:37:07.9780143" w:id="1977868009">
                  <w:rPr>
                    <w:rFonts w:eastAsia="Calibri" w:cs="Arial"/>
                    <w:b/>
                    <w:szCs w:val="20"/>
                  </w:rPr>
                </w:rPrChange>
              </w:rPr>
              <w:t xml:space="preserve">Enterprise</w:t>
            </w:r>
            <w:proofErr w:type="spellEnd"/>
            <w:r w:rsidRPr="55E026C1">
              <w:rPr>
                <w:rFonts w:ascii="Arial,Calibri" w:hAnsi="Arial,Calibri" w:eastAsia="Arial,Calibri" w:cs="Arial,Calibri"/>
                <w:b w:val="1"/>
                <w:bCs w:val="1"/>
                <w:rPrChange w:author="SLAVÍK Lukáš, Ing." w:date="2021-11-04T10:37:07.9780143" w:id="848476751">
                  <w:rPr>
                    <w:rFonts w:eastAsia="Calibri" w:cs="Arial"/>
                    <w:b/>
                    <w:szCs w:val="20"/>
                  </w:rPr>
                </w:rPrChange>
              </w:rPr>
              <w:t xml:space="preserve"> Architektury </w:t>
            </w:r>
            <w:r w:rsidRPr="55E026C1">
              <w:rPr>
                <w:rFonts w:ascii="Arial,Calibri" w:hAnsi="Arial,Calibri" w:eastAsia="Arial,Calibri" w:cs="Arial,Calibri"/>
                <w:b w:val="1"/>
                <w:bCs w:val="1"/>
                <w:rPrChange w:author="SLAVÍK Lukáš, Ing." w:date="2021-11-04T10:37:07.9780143" w:id="949762127">
                  <w:rPr>
                    <w:rFonts w:eastAsia="Calibri" w:cs="Arial"/>
                    <w:b/>
                    <w:szCs w:val="20"/>
                  </w:rPr>
                </w:rPrChange>
              </w:rPr>
              <w:t>projektu</w:t>
            </w:r>
            <w:r w:rsidRPr="55E026C1">
              <w:rPr>
                <w:rFonts w:ascii="Arial,Calibri" w:hAnsi="Arial,Calibri" w:eastAsia="Arial,Calibri" w:cs="Arial,Calibri"/>
                <w:b w:val="1"/>
                <w:bCs w:val="1"/>
                <w:rPrChange w:author="SLAVÍK Lukáš, Ing." w:date="2021-11-04T10:37:07.9780143" w:id="75135647">
                  <w:rPr>
                    <w:rFonts w:eastAsia="Calibri" w:cs="Arial"/>
                    <w:b/>
                    <w:szCs w:val="20"/>
                  </w:rPr>
                </w:rPrChange>
              </w:rPr>
              <w:t xml:space="preserve"> přiložte jako přílohu model exportovaný ve standardizovaném výměnném formátu </w:t>
            </w:r>
            <w:hyperlink w:history="1" r:id="R7b9db88594eb4faf">
              <w:r w:rsidRPr="55E026C1">
                <w:rPr>
                  <w:rStyle w:val="Hypertextovodkaz"/>
                  <w:rFonts w:ascii="Arial,Calibri" w:hAnsi="Arial,Calibri" w:eastAsia="Arial,Calibri" w:cs="Arial,Calibri"/>
                  <w:b w:val="1"/>
                  <w:bCs w:val="1"/>
                  <w:rPrChange w:author="SLAVÍK Lukáš, Ing." w:date="2021-11-04T10:37:07.9780143" w:id="1056433045">
                    <w:rPr>
                      <w:rStyle w:val="Hypertextovodkaz"/>
                      <w:rFonts w:eastAsia="Calibri" w:cs="Arial"/>
                      <w:b/>
                      <w:szCs w:val="20"/>
                    </w:rPr>
                  </w:rPrChange>
                </w:rPr>
                <w:t>The Open Group ArchiMate Model Exchange File Format</w:t>
              </w:r>
            </w:hyperlink>
          </w:p>
        </w:tc>
        <w:tc>
          <w:tcPr>
            <w:tcW w:w="834" w:type="pct"/>
            <w:tcMar/>
          </w:tcPr>
          <w:p w:rsidRPr="003F7B0D" w:rsidR="00AF4DD9" w:rsidP="55E026C1" w:rsidRDefault="00594FA8" w14:paraId="44E8D0C6" w14:textId="77777777" w14:noSpellErr="1">
            <w:pPr>
              <w:keepLines/>
              <w:jc w:val="left"/>
              <w:rPr>
                <w:rFonts w:ascii="Arial,Calibri" w:hAnsi="Arial,Calibri" w:eastAsia="Arial,Calibri" w:cs="Arial,Calibri"/>
                <w:rPrChange w:author="SLAVÍK Lukáš, Ing." w:date="2021-11-04T10:37:07.9780143" w:id="58029088">
                  <w:rPr>
                    <w:rFonts w:eastAsia="Calibri" w:cs="Arial"/>
                    <w:szCs w:val="20"/>
                  </w:rPr>
                </w:rPrChange>
              </w:rPr>
              <w:pPrChange w:author="SLAVÍK Lukáš, Ing." w:date="2021-11-04T10:37:07.9780143" w:id="1365904156">
                <w:pPr>
                  <w:keepLines/>
                  <w:jc w:val="left"/>
                </w:pPr>
              </w:pPrChange>
            </w:pPr>
            <w:sdt>
              <w:sdtPr>
                <w:rPr>
                  <w:rFonts w:cs="Arial"/>
                  <w:b/>
                </w:rPr>
                <w:id w:val="1919754084"/>
                <w:showingPlcHdr/>
                <w:comboBox>
                  <w:listItem w:displayText="Ano, model je přiložen jako příloha ve standardizovaném formátu" w:value="Ano, model je přiložen jako příloha ve standardizovaném formátu"/>
                  <w:listItem w:displayText="Ano, model je přiložen jako příloha v jiném formátu" w:value="Ano, model je přiložen jako příloha v jiném formátu"/>
                  <w:listItem w:displayText="Ne, model nemohl být z objektivních důvodů přiložen" w:value="Ne, model nemohl být z objektivních důvodů přiložen"/>
                </w:comboBox>
              </w:sdtPr>
              <w:sdtEndPr/>
              <w:sdtContent>
                <w:r w:rsidRPr="003F7B0D" w:rsidR="00AF4DD9">
                  <w:rPr>
                    <w:rStyle w:val="Zstupntext"/>
                    <w:rFonts w:cs="Arial"/>
                    <w:i/>
                    <w:color w:val="FF0000"/>
                  </w:rPr>
                  <w:t>Zvolte položku.</w:t>
                </w:r>
              </w:sdtContent>
            </w:sdt>
          </w:p>
        </w:tc>
      </w:tr>
      <w:tr w:rsidRPr="00BF5681" w:rsidR="00AF4DD9" w:rsidTr="55E026C1" w14:paraId="3FAE4C78" w14:textId="77777777">
        <w:tc>
          <w:tcPr>
            <w:tcW w:w="4166" w:type="pct"/>
            <w:shd w:val="clear" w:color="auto" w:fill="D9D9D9" w:themeFill="background1" w:themeFillShade="D9"/>
            <w:tcMar/>
          </w:tcPr>
          <w:p w:rsidRPr="00C14285" w:rsidR="00AF4DD9" w:rsidP="55E026C1" w:rsidRDefault="00AF4DD9" w14:paraId="757C7AD2" w14:textId="62435EEE" w14:noSpellErr="1">
            <w:pPr>
              <w:keepLines/>
              <w:rPr>
                <w:rFonts w:ascii="Arial,Calibri" w:hAnsi="Arial,Calibri" w:eastAsia="Arial,Calibri" w:cs="Arial,Calibri"/>
                <w:b w:val="1"/>
                <w:bCs w:val="1"/>
                <w:rPrChange w:author="SLAVÍK Lukáš, Ing." w:date="2021-11-04T10:37:07.9780143" w:id="2126664249">
                  <w:rPr>
                    <w:rFonts w:eastAsia="Calibri" w:cs="Arial"/>
                    <w:b/>
                    <w:szCs w:val="20"/>
                  </w:rPr>
                </w:rPrChange>
              </w:rPr>
              <w:pPrChange w:author="SLAVÍK Lukáš, Ing." w:date="2021-11-04T10:37:07.9780143" w:id="373657409">
                <w:pPr>
                  <w:keepLines/>
                </w:pPr>
              </w:pPrChange>
            </w:pPr>
            <w:r w:rsidRPr="55E026C1">
              <w:rPr>
                <w:rFonts w:ascii="Arial,Calibri" w:hAnsi="Arial,Calibri" w:eastAsia="Arial,Calibri" w:cs="Arial,Calibri"/>
                <w:b w:val="1"/>
                <w:bCs w:val="1"/>
                <w:rPrChange w:author="SLAVÍK Lukáš, Ing." w:date="2021-11-04T10:37:07.9780143" w:id="2007599935">
                  <w:rPr>
                    <w:rFonts w:eastAsia="Calibri" w:cs="Arial"/>
                    <w:b/>
                    <w:szCs w:val="20"/>
                  </w:rPr>
                </w:rPrChange>
              </w:rPr>
              <w:t>Případně vysvětlete, proč není model přiložen ve standardizovaném formátu či není přiložen vůbec.</w:t>
            </w:r>
          </w:p>
        </w:tc>
        <w:tc>
          <w:tcPr>
            <w:tcW w:w="834" w:type="pct"/>
            <w:tcMar/>
          </w:tcPr>
          <w:p w:rsidR="00AF4DD9" w:rsidP="00C37272" w:rsidRDefault="00AF4DD9" w14:paraId="4380CFBD" w14:textId="77777777">
            <w:pPr>
              <w:keepLines/>
              <w:jc w:val="left"/>
              <w:rPr>
                <w:rFonts w:cs="Arial"/>
                <w:b/>
              </w:rPr>
            </w:pPr>
          </w:p>
        </w:tc>
      </w:tr>
    </w:tbl>
    <w:p w:rsidRPr="00E24A61" w:rsidR="00AF4DD9" w:rsidP="00AF4DD9" w:rsidRDefault="00AF4DD9" w14:paraId="1CB86406" w14:textId="77777777">
      <w:pPr>
        <w:rPr>
          <w:rFonts w:eastAsiaTheme="majorEastAsia"/>
        </w:rPr>
      </w:pPr>
      <w:bookmarkStart w:name="_Toc437417890" w:id="134"/>
      <w:bookmarkStart w:name="_Toc465074587" w:id="135"/>
      <w:bookmarkStart w:name="_Toc22220532" w:id="136"/>
    </w:p>
    <w:p w:rsidRPr="00FD10A1" w:rsidR="00AF4DD9" w:rsidP="00AF4DD9" w:rsidRDefault="00AF4DD9" w14:paraId="68E1F825" w14:textId="77777777" w14:noSpellErr="1">
      <w:pPr>
        <w:pStyle w:val="MVHeading3"/>
        <w:rPr/>
      </w:pPr>
      <w:r w:rsidRPr="003F7B0D">
        <w:rPr/>
        <w:t>Motivační architektura</w:t>
      </w:r>
      <w:r>
        <w:rPr/>
        <w:t xml:space="preserve"> – </w:t>
      </w:r>
      <w:r w:rsidRPr="003F7B0D">
        <w:rPr/>
        <w:t>strategie a směrování</w:t>
      </w:r>
      <w:bookmarkEnd w:id="134"/>
      <w:bookmarkEnd w:id="135"/>
      <w:bookmarkEnd w:id="136"/>
    </w:p>
    <w:tbl>
      <w:tblPr>
        <w:tblStyle w:val="Mkatabulky"/>
        <w:tblW w:w="5000" w:type="pct"/>
        <w:tblLook w:val="06A0" w:firstRow="1" w:lastRow="0" w:firstColumn="1" w:lastColumn="0" w:noHBand="1" w:noVBand="1"/>
      </w:tblPr>
      <w:tblGrid>
        <w:gridCol w:w="11328"/>
      </w:tblGrid>
      <w:tr w:rsidRPr="00BF5681" w:rsidR="00AF4DD9" w:rsidTr="55E026C1" w14:paraId="62871679" w14:textId="77777777">
        <w:trPr>
          <w:tblHeader/>
        </w:trPr>
        <w:tc>
          <w:tcPr>
            <w:tcW w:w="5000" w:type="pct"/>
            <w:shd w:val="clear" w:color="auto" w:fill="CEEBF3"/>
            <w:tcMar/>
          </w:tcPr>
          <w:p w:rsidRPr="002C3CAF" w:rsidR="00AF4DD9" w:rsidP="55E026C1" w:rsidRDefault="00AF4DD9" w14:paraId="3FF98599" w14:textId="30F38ED9" w14:noSpellErr="1">
            <w:pPr>
              <w:keepNext/>
              <w:keepLines/>
              <w:rPr>
                <w:rFonts w:ascii="Arial,Calibri" w:hAnsi="Arial,Calibri" w:eastAsia="Arial,Calibri" w:cs="Arial,Calibri"/>
                <w:rPrChange w:author="SLAVÍK Lukáš, Ing." w:date="2021-11-04T10:37:07.9780143" w:id="1946247608">
                  <w:rPr>
                    <w:rFonts w:eastAsia="Calibri" w:cs="Arial"/>
                    <w:szCs w:val="20"/>
                  </w:rPr>
                </w:rPrChange>
              </w:rPr>
              <w:pPrChange w:author="SLAVÍK Lukáš, Ing." w:date="2021-11-04T10:37:07.9780143" w:id="2101930421">
                <w:pPr>
                  <w:keepNext/>
                  <w:keepLines/>
                </w:pPr>
              </w:pPrChange>
            </w:pPr>
            <w:bookmarkStart w:name="_Toc509581654" w:id="137"/>
            <w:bookmarkStart w:name="_Toc513797124" w:id="138"/>
            <w:r w:rsidRPr="55E026C1">
              <w:rPr>
                <w:rFonts w:ascii="Arial" w:hAnsi="Arial" w:eastAsia="Arial" w:cs="Arial"/>
                <w:rPrChange w:author="SLAVÍK Lukáš, Ing." w:date="2021-11-04T10:37:07.9780143" w:id="416478808">
                  <w:rPr>
                    <w:rFonts w:cs="Arial"/>
                  </w:rPr>
                </w:rPrChange>
              </w:rPr>
              <w:t xml:space="preserve">Tabulka </w:t>
            </w:r>
            <w:r w:rsidRPr="55E026C1">
              <w:rPr>
                <w:rPrChange w:author="SLAVÍK Lukáš, Ing." w:date="2021-11-04T10:37:07.9780143" w:id="1546840732">
                  <w:rPr>
                    <w:rFonts w:cs="Arial"/>
                  </w:rPr>
                </w:rPrChange>
              </w:rPr>
              <w:fldChar w:fldCharType="begin"/>
            </w:r>
            <w:r w:rsidRPr="002C3CAF">
              <w:rPr>
                <w:rFonts w:cs="Arial"/>
              </w:rPr>
              <w:instrText xml:space="preserve"> SEQ Tabulka \* ARABIC </w:instrText>
            </w:r>
            <w:r w:rsidRPr="002C3CAF">
              <w:rPr>
                <w:rFonts w:cs="Arial"/>
              </w:rPr>
              <w:fldChar w:fldCharType="separate"/>
            </w:r>
            <w:r w:rsidRPr="55E026C1" w:rsidR="00F45D72">
              <w:rPr>
                <w:rFonts w:ascii="Arial" w:hAnsi="Arial" w:eastAsia="Arial" w:cs="Arial"/>
                <w:noProof/>
                <w:rPrChange w:author="SLAVÍK Lukáš, Ing." w:date="2021-11-04T10:37:07.9780143" w:id="1779412040">
                  <w:rPr>
                    <w:rFonts w:cs="Arial"/>
                    <w:noProof/>
                  </w:rPr>
                </w:rPrChange>
              </w:rPr>
              <w:t>11</w:t>
            </w:r>
            <w:r w:rsidRPr="55E026C1">
              <w:rPr>
                <w:rPrChange w:author="SLAVÍK Lukáš, Ing." w:date="2021-11-04T10:37:07.9780143" w:id="1033853797">
                  <w:rPr>
                    <w:rFonts w:cs="Arial"/>
                    <w:noProof/>
                  </w:rPr>
                </w:rPrChange>
              </w:rPr>
              <w:fldChar w:fldCharType="end"/>
            </w:r>
            <w:r w:rsidRPr="55E026C1">
              <w:rPr>
                <w:rFonts w:ascii="Arial" w:hAnsi="Arial" w:eastAsia="Arial" w:cs="Arial"/>
                <w:rPrChange w:author="SLAVÍK Lukáš, Ing." w:date="2021-11-04T10:37:07.9780143" w:id="837028036">
                  <w:rPr>
                    <w:rFonts w:cs="Arial"/>
                  </w:rPr>
                </w:rPrChange>
              </w:rPr>
              <w:t xml:space="preserve">: </w:t>
            </w:r>
            <w:r w:rsidRPr="55E026C1">
              <w:rPr>
                <w:rFonts w:ascii="Arial,Calibri" w:hAnsi="Arial,Calibri" w:eastAsia="Arial,Calibri" w:cs="Arial,Calibri"/>
                <w:b w:val="1"/>
                <w:bCs w:val="1"/>
                <w:rPrChange w:author="SLAVÍK Lukáš, Ing." w:date="2021-11-04T10:37:07.9780143" w:id="1592193756">
                  <w:rPr>
                    <w:rFonts w:eastAsia="Calibri" w:cs="Arial"/>
                    <w:b/>
                    <w:szCs w:val="20"/>
                  </w:rPr>
                </w:rPrChange>
              </w:rPr>
              <w:t xml:space="preserve">Vysvětlete, proč </w:t>
            </w:r>
            <w:r w:rsidRPr="55E026C1">
              <w:rPr>
                <w:rFonts w:ascii="Arial,Calibri" w:hAnsi="Arial,Calibri" w:eastAsia="Arial,Calibri" w:cs="Arial,Calibri"/>
                <w:b w:val="1"/>
                <w:bCs w:val="1"/>
                <w:rPrChange w:author="SLAVÍK Lukáš, Ing." w:date="2021-11-04T10:37:07.9780143" w:id="1191633071">
                  <w:rPr>
                    <w:rFonts w:eastAsia="Calibri" w:cs="Arial"/>
                    <w:b/>
                    <w:szCs w:val="20"/>
                  </w:rPr>
                </w:rPrChange>
              </w:rPr>
              <w:t>projekt</w:t>
            </w:r>
            <w:r w:rsidRPr="55E026C1">
              <w:rPr>
                <w:rFonts w:ascii="Arial,Calibri" w:hAnsi="Arial,Calibri" w:eastAsia="Arial,Calibri" w:cs="Arial,Calibri"/>
                <w:b w:val="1"/>
                <w:bCs w:val="1"/>
                <w:rPrChange w:author="SLAVÍK Lukáš, Ing." w:date="2021-11-04T10:37:07.9780143" w:id="1040976336">
                  <w:rPr>
                    <w:rFonts w:eastAsia="Calibri" w:cs="Arial"/>
                    <w:b/>
                    <w:szCs w:val="20"/>
                  </w:rPr>
                </w:rPrChange>
              </w:rPr>
              <w:t xml:space="preserve"> realizujete v této podobě a čeho jím chcete dosáhnout. </w:t>
            </w:r>
            <w:r w:rsidRPr="55E026C1">
              <w:rPr>
                <w:rFonts w:ascii="Arial,Calibri" w:hAnsi="Arial,Calibri" w:eastAsia="Arial,Calibri" w:cs="Arial,Calibri"/>
                <w:rPrChange w:author="SLAVÍK Lukáš, Ing." w:date="2021-11-04T10:37:07.9780143" w:id="1594436989">
                  <w:rPr>
                    <w:rFonts w:eastAsia="Calibri" w:cs="Arial"/>
                    <w:bCs/>
                    <w:szCs w:val="20"/>
                  </w:rPr>
                </w:rPrChange>
              </w:rPr>
              <w:t>Pro vysvětlení motivace použijte zejména pojmy z odpovídajícího modelu motivační architektury (motivátory, zainteresované</w:t>
            </w:r>
            <w:r w:rsidRPr="55E026C1" w:rsidR="006538A8">
              <w:rPr>
                <w:rFonts w:ascii="Arial,Calibri" w:hAnsi="Arial,Calibri" w:eastAsia="Arial,Calibri" w:cs="Arial,Calibri"/>
                <w:rPrChange w:author="SLAVÍK Lukáš, Ing." w:date="2021-11-04T10:37:07.9780143" w:id="2139524182">
                  <w:rPr>
                    <w:rFonts w:eastAsia="Calibri" w:cs="Arial"/>
                    <w:bCs/>
                    <w:szCs w:val="20"/>
                  </w:rPr>
                </w:rPrChange>
              </w:rPr>
              <w:t xml:space="preserve"> osoby</w:t>
            </w:r>
            <w:r w:rsidRPr="55E026C1">
              <w:rPr>
                <w:rFonts w:ascii="Arial,Calibri" w:hAnsi="Arial,Calibri" w:eastAsia="Arial,Calibri" w:cs="Arial,Calibri"/>
                <w:rPrChange w:author="SLAVÍK Lukáš, Ing." w:date="2021-11-04T10:37:07.9780143" w:id="1446571134">
                  <w:rPr>
                    <w:rFonts w:eastAsia="Calibri" w:cs="Arial"/>
                    <w:bCs/>
                    <w:szCs w:val="20"/>
                  </w:rPr>
                </w:rPrChange>
              </w:rPr>
              <w:t>, cíle, principy, podmínky, architektonické požadavky)</w:t>
            </w:r>
            <w:r w:rsidRPr="55E026C1">
              <w:rPr>
                <w:rFonts w:ascii="Arial,Calibri" w:hAnsi="Arial,Calibri" w:eastAsia="Arial,Calibri" w:cs="Arial,Calibri"/>
                <w:b w:val="1"/>
                <w:bCs w:val="1"/>
                <w:rPrChange w:author="SLAVÍK Lukáš, Ing." w:date="2021-11-04T10:37:07.9780143" w:id="2060003193">
                  <w:rPr>
                    <w:rFonts w:eastAsia="Calibri" w:cs="Arial"/>
                    <w:b/>
                    <w:szCs w:val="20"/>
                  </w:rPr>
                </w:rPrChange>
              </w:rPr>
              <w:t>:</w:t>
            </w:r>
            <w:bookmarkEnd w:id="137"/>
            <w:bookmarkEnd w:id="138"/>
          </w:p>
        </w:tc>
      </w:tr>
      <w:tr w:rsidRPr="00BF5681" w:rsidR="00AF4DD9" w:rsidTr="55E026C1" w14:paraId="105BB484" w14:textId="77777777">
        <w:tc>
          <w:tcPr>
            <w:tcW w:w="5000" w:type="pct"/>
            <w:tcMar/>
          </w:tcPr>
          <w:p w:rsidR="00AF4DD9" w:rsidP="00C37272" w:rsidRDefault="00AF4DD9" w14:paraId="54C426DA" w14:textId="77777777">
            <w:pPr>
              <w:keepLines/>
              <w:jc w:val="left"/>
              <w:rPr>
                <w:rFonts w:eastAsia="Calibri" w:cs="Arial"/>
                <w:szCs w:val="20"/>
              </w:rPr>
            </w:pPr>
          </w:p>
          <w:p w:rsidRPr="003F7B0D" w:rsidR="00AA633A" w:rsidP="00C37272" w:rsidRDefault="00AA633A" w14:paraId="7375FC44" w14:textId="0487473A">
            <w:pPr>
              <w:keepLines/>
              <w:jc w:val="left"/>
              <w:rPr>
                <w:rFonts w:eastAsia="Calibri" w:cs="Arial"/>
                <w:szCs w:val="20"/>
              </w:rPr>
            </w:pPr>
          </w:p>
        </w:tc>
      </w:tr>
    </w:tbl>
    <w:p w:rsidR="00AF4DD9" w:rsidP="00AF4DD9" w:rsidRDefault="00AF4DD9" w14:paraId="2928F084" w14:textId="77777777">
      <w:pPr>
        <w:rPr>
          <w:rFonts w:cs="Arial"/>
        </w:rPr>
      </w:pPr>
      <w:bookmarkStart w:name="_Toc437417891" w:id="139"/>
      <w:bookmarkStart w:name="_Toc465074588" w:id="140"/>
    </w:p>
    <w:tbl>
      <w:tblPr>
        <w:tblStyle w:val="Style1"/>
        <w:tblW w:w="5000" w:type="pct"/>
        <w:tblLook w:val="06A0" w:firstRow="1" w:lastRow="0" w:firstColumn="1" w:lastColumn="0" w:noHBand="1" w:noVBand="1"/>
      </w:tblPr>
      <w:tblGrid>
        <w:gridCol w:w="1670"/>
        <w:gridCol w:w="1058"/>
        <w:gridCol w:w="4298"/>
        <w:gridCol w:w="4302"/>
      </w:tblGrid>
      <w:tr w:rsidRPr="00BF5681" w:rsidR="00AF4DD9" w:rsidTr="55E026C1" w14:paraId="63A87F4F"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color="auto" w:sz="4" w:space="0"/>
            </w:tcBorders>
            <w:tcMar/>
            <w:tcPrChange w:author="SLAVÍK Lukáš, Ing." w:date="2021-11-04T10:37:07.9780143" w:id="1220075626">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color="auto" w:sz="4" w:space="0"/>
                </w:tcBorders>
              </w:tcPr>
            </w:tcPrChange>
          </w:tcPr>
          <w:p w:rsidRPr="002C3CAF" w:rsidR="00AF4DD9" w:rsidP="55E026C1" w:rsidRDefault="00AF4DD9" w14:paraId="229FB326" w14:textId="4B1AFE76" w14:noSpellErr="1">
            <w:pPr>
              <w:keepNext/>
              <w:keepLines/>
              <w:spacing w:before="40" w:after="40"/>
              <w:rPr>
                <w:rFonts w:ascii="Arial" w:hAnsi="Arial" w:eastAsia="Arial" w:cs="Arial"/>
                <w:rPrChange w:author="SLAVÍK Lukáš, Ing." w:date="2021-11-04T10:37:07.9780143" w:id="601018170">
                  <w:rPr>
                    <w:rFonts w:cs="Arial"/>
                  </w:rPr>
                </w:rPrChange>
              </w:rPr>
              <w:pPrChange w:author="SLAVÍK Lukáš, Ing." w:date="2021-11-04T10:37:07.9780143" w:id="1937052157">
                <w:pPr>
                  <w:keepNext/>
                  <w:keepLines/>
                </w:pPr>
              </w:pPrChange>
            </w:pPr>
            <w:r w:rsidRPr="55E026C1">
              <w:rPr>
                <w:rFonts w:ascii="Arial" w:hAnsi="Arial" w:eastAsia="Arial" w:cs="Arial"/>
                <w:b w:val="0"/>
                <w:bCs w:val="0"/>
                <w:rPrChange w:author="SLAVÍK Lukáš, Ing." w:date="2021-11-04T10:37:07.9780143" w:id="1922159266">
                  <w:rPr>
                    <w:rFonts w:cs="Arial"/>
                    <w:b w:val="0"/>
                  </w:rPr>
                </w:rPrChange>
              </w:rPr>
              <w:t xml:space="preserve">Tabulka </w:t>
            </w:r>
            <w:r w:rsidRPr="55E026C1">
              <w:rPr>
                <w:rPrChange w:author="SLAVÍK Lukáš, Ing." w:date="2021-11-04T10:37:07.9780143" w:id="1961997063">
                  <w:rPr>
                    <w:rFonts w:cs="Arial"/>
                  </w:rPr>
                </w:rPrChange>
              </w:rPr>
              <w:fldChar w:fldCharType="begin"/>
            </w:r>
            <w:r w:rsidRPr="002C3CAF">
              <w:rPr>
                <w:rFonts w:cs="Arial"/>
                <w:b w:val="0"/>
              </w:rPr>
              <w:instrText xml:space="preserve"> SEQ Tabulka \* ARABIC </w:instrText>
            </w:r>
            <w:r w:rsidRPr="002C3CAF">
              <w:rPr>
                <w:rFonts w:cs="Arial"/>
              </w:rPr>
              <w:fldChar w:fldCharType="separate"/>
            </w:r>
            <w:r w:rsidRPr="55E026C1" w:rsidR="00F45D72">
              <w:rPr>
                <w:rFonts w:ascii="Arial" w:hAnsi="Arial" w:eastAsia="Arial" w:cs="Arial"/>
                <w:b w:val="0"/>
                <w:bCs w:val="0"/>
                <w:noProof/>
                <w:rPrChange w:author="SLAVÍK Lukáš, Ing." w:date="2021-11-04T10:37:07.9780143" w:id="1934218382">
                  <w:rPr>
                    <w:rFonts w:cs="Arial"/>
                    <w:b w:val="0"/>
                    <w:noProof/>
                  </w:rPr>
                </w:rPrChange>
              </w:rPr>
              <w:t>12</w:t>
            </w:r>
            <w:r w:rsidRPr="55E026C1">
              <w:rPr>
                <w:rPrChange w:author="SLAVÍK Lukáš, Ing." w:date="2021-11-04T10:37:07.9780143" w:id="1393704234">
                  <w:rPr>
                    <w:rFonts w:cs="Arial"/>
                  </w:rPr>
                </w:rPrChange>
              </w:rPr>
              <w:fldChar w:fldCharType="end"/>
            </w:r>
            <w:r w:rsidRPr="55E026C1">
              <w:rPr>
                <w:rFonts w:ascii="Arial" w:hAnsi="Arial" w:eastAsia="Arial" w:cs="Arial"/>
                <w:b w:val="0"/>
                <w:bCs w:val="0"/>
                <w:rPrChange w:author="SLAVÍK Lukáš, Ing." w:date="2021-11-04T10:37:07.9780143" w:id="411217902">
                  <w:rPr>
                    <w:rFonts w:cs="Arial"/>
                    <w:b w:val="0"/>
                  </w:rPr>
                </w:rPrChange>
              </w:rPr>
              <w:t>:</w:t>
            </w:r>
            <w:r w:rsidRPr="55E026C1">
              <w:rPr>
                <w:rFonts w:ascii="Arial,Calibri" w:hAnsi="Arial,Calibri" w:eastAsia="Arial,Calibri" w:cs="Arial,Calibri"/>
                <w:b w:val="0"/>
                <w:bCs w:val="0"/>
                <w:rPrChange w:author="SLAVÍK Lukáš, Ing." w:date="2021-11-04T10:37:07.9780143" w:id="593083199">
                  <w:rPr>
                    <w:rFonts w:eastAsia="Calibri" w:cs="Arial"/>
                    <w:b w:val="0"/>
                  </w:rPr>
                </w:rPrChange>
              </w:rPr>
              <w:t xml:space="preserve"> </w:t>
            </w:r>
            <w:r w:rsidRPr="55E026C1">
              <w:rPr>
                <w:rFonts w:ascii="Arial,Calibri" w:hAnsi="Arial,Calibri" w:eastAsia="Arial,Calibri" w:cs="Arial,Calibri"/>
                <w:rPrChange w:author="SLAVÍK Lukáš, Ing." w:date="2021-11-04T10:37:07.9780143" w:id="1645721488">
                  <w:rPr>
                    <w:rFonts w:eastAsia="Calibri" w:cs="Arial"/>
                  </w:rPr>
                </w:rPrChange>
              </w:rPr>
              <w:t xml:space="preserve">Katalog </w:t>
            </w:r>
            <w:r w:rsidRPr="55E026C1">
              <w:rPr>
                <w:rFonts w:ascii="Arial,Calibri" w:hAnsi="Arial,Calibri" w:eastAsia="Arial,Calibri" w:cs="Arial,Calibri"/>
                <w:rPrChange w:author="SLAVÍK Lukáš, Ing." w:date="2021-11-04T10:37:07.9780143" w:id="1011333727">
                  <w:rPr>
                    <w:rFonts w:eastAsia="Calibri" w:cs="Arial"/>
                  </w:rPr>
                </w:rPrChange>
              </w:rPr>
              <w:t>prvků motivační architektury</w:t>
            </w:r>
          </w:p>
        </w:tc>
      </w:tr>
      <w:tr w:rsidRPr="00BF5681" w:rsidR="00AF4DD9" w:rsidTr="55E026C1" w14:paraId="063375E7"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37" w:type="pct"/>
            <w:tcBorders>
              <w:top w:val="single" w:color="auto" w:sz="4" w:space="0"/>
            </w:tcBorders>
            <w:tcMar/>
            <w:tcPrChange w:author="SLAVÍK Lukáš, Ing." w:date="2021-11-04T10:37:07.9780143" w:id="1626439679">
              <w:tcPr>
                <w:cnfStyle w:val="001000000000" w:firstRow="0" w:lastRow="0" w:firstColumn="1" w:lastColumn="0" w:oddVBand="0" w:evenVBand="0" w:oddHBand="0" w:evenHBand="0" w:firstRowFirstColumn="0" w:firstRowLastColumn="0" w:lastRowFirstColumn="0" w:lastRowLastColumn="0"/>
                <w:tcW w:w="737" w:type="pct"/>
                <w:tcBorders>
                  <w:top w:val="single" w:color="auto" w:sz="4" w:space="0"/>
                </w:tcBorders>
              </w:tcPr>
            </w:tcPrChange>
          </w:tcPr>
          <w:p w:rsidRPr="003F7B0D" w:rsidR="00AF4DD9" w:rsidP="55E026C1" w:rsidRDefault="00AF4DD9" w14:paraId="5228F6FB" w14:textId="77777777" w14:noSpellErr="1">
            <w:pPr>
              <w:keepNext/>
              <w:keepLines/>
              <w:spacing w:before="40" w:after="40"/>
              <w:contextualSpacing w:val="0"/>
              <w:jc w:val="left"/>
              <w:rPr>
                <w:rFonts w:ascii="Arial" w:hAnsi="Arial" w:eastAsia="Arial" w:cs="Arial"/>
                <w:rPrChange w:author="SLAVÍK Lukáš, Ing." w:date="2021-11-04T10:37:07.9780143" w:id="2140949085">
                  <w:rPr>
                    <w:rFonts w:cs="Arial"/>
                  </w:rPr>
                </w:rPrChange>
              </w:rPr>
              <w:pPrChange w:author="SLAVÍK Lukáš, Ing." w:date="2021-11-04T10:37:07.9780143" w:id="49169375">
                <w:pPr>
                  <w:keepNext/>
                  <w:keepLines/>
                  <w:contextualSpacing w:val="0"/>
                  <w:jc w:val="left"/>
                </w:pPr>
              </w:pPrChange>
            </w:pPr>
            <w:r w:rsidRPr="55E026C1">
              <w:rPr>
                <w:rFonts w:ascii="Arial" w:hAnsi="Arial" w:eastAsia="Arial" w:cs="Arial"/>
                <w:rPrChange w:author="SLAVÍK Lukáš, Ing." w:date="2021-11-04T10:37:07.9780143" w:id="232007035">
                  <w:rPr>
                    <w:rFonts w:cs="Arial"/>
                  </w:rPr>
                </w:rPrChange>
              </w:rPr>
              <w:t>ID</w:t>
            </w:r>
          </w:p>
        </w:tc>
        <w:tc>
          <w:tcPr>
            <w:cnfStyle w:val="000000000000" w:firstRow="0" w:lastRow="0" w:firstColumn="0" w:lastColumn="0" w:oddVBand="0" w:evenVBand="0" w:oddHBand="0" w:evenHBand="0" w:firstRowFirstColumn="0" w:firstRowLastColumn="0" w:lastRowFirstColumn="0" w:lastRowLastColumn="0"/>
            <w:tcW w:w="467" w:type="pct"/>
            <w:tcBorders>
              <w:top w:val="single" w:color="auto" w:sz="4" w:space="0"/>
            </w:tcBorders>
            <w:tcMar/>
            <w:tcPrChange w:author="SLAVÍK Lukáš, Ing." w:date="2021-11-04T10:37:07.9780143" w:id="38798021">
              <w:tcPr>
                <w:tcW w:w="467" w:type="pct"/>
                <w:tcBorders>
                  <w:top w:val="single" w:color="auto" w:sz="4" w:space="0"/>
                </w:tcBorders>
              </w:tcPr>
            </w:tcPrChange>
          </w:tcPr>
          <w:p w:rsidRPr="003F7B0D" w:rsidR="00AF4DD9" w:rsidP="55E026C1" w:rsidRDefault="00AF4DD9" w14:paraId="0897C9A3" w14:textId="77777777" w14:noSpellErr="1">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994580395">
                  <w:rPr>
                    <w:rFonts w:cs="Arial"/>
                  </w:rPr>
                </w:rPrChange>
              </w:rPr>
              <w:pPrChange w:author="SLAVÍK Lukáš, Ing." w:date="2021-11-04T10:37:07.9780143" w:id="533660137">
                <w:pPr>
                  <w:keepNext/>
                  <w:keepLines/>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622213042">
                  <w:rPr>
                    <w:rFonts w:cs="Arial"/>
                  </w:rPr>
                </w:rPrChange>
              </w:rPr>
              <w:t>Typ prvku</w:t>
            </w:r>
          </w:p>
        </w:tc>
        <w:tc>
          <w:tcPr>
            <w:cnfStyle w:val="000000000000" w:firstRow="0" w:lastRow="0" w:firstColumn="0" w:lastColumn="0" w:oddVBand="0" w:evenVBand="0" w:oddHBand="0" w:evenHBand="0" w:firstRowFirstColumn="0" w:firstRowLastColumn="0" w:lastRowFirstColumn="0" w:lastRowLastColumn="0"/>
            <w:tcW w:w="1897" w:type="pct"/>
            <w:tcBorders>
              <w:top w:val="single" w:color="auto" w:sz="4" w:space="0"/>
            </w:tcBorders>
            <w:tcMar/>
            <w:tcPrChange w:author="SLAVÍK Lukáš, Ing." w:date="2021-11-04T10:37:07.9780143" w:id="1739898256">
              <w:tcPr>
                <w:tcW w:w="1897" w:type="pct"/>
                <w:tcBorders>
                  <w:top w:val="single" w:color="auto" w:sz="4" w:space="0"/>
                </w:tcBorders>
              </w:tcPr>
            </w:tcPrChange>
          </w:tcPr>
          <w:p w:rsidRPr="003F7B0D" w:rsidR="00AF4DD9" w:rsidP="55E026C1" w:rsidRDefault="00AF4DD9" w14:paraId="421F2C82" w14:textId="77777777" w14:noSpellErr="1">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234305487">
                  <w:rPr>
                    <w:rFonts w:cs="Arial"/>
                  </w:rPr>
                </w:rPrChange>
              </w:rPr>
              <w:pPrChange w:author="SLAVÍK Lukáš, Ing." w:date="2021-11-04T10:37:07.9780143" w:id="333340026">
                <w:pPr>
                  <w:keepNext/>
                  <w:keepLines/>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545554896">
                  <w:rPr>
                    <w:rFonts w:cs="Arial"/>
                  </w:rPr>
                </w:rPrChange>
              </w:rPr>
              <w:t>Jméno prvku</w:t>
            </w:r>
          </w:p>
        </w:tc>
        <w:tc>
          <w:tcPr>
            <w:cnfStyle w:val="000000000000" w:firstRow="0" w:lastRow="0" w:firstColumn="0" w:lastColumn="0" w:oddVBand="0" w:evenVBand="0" w:oddHBand="0" w:evenHBand="0" w:firstRowFirstColumn="0" w:firstRowLastColumn="0" w:lastRowFirstColumn="0" w:lastRowLastColumn="0"/>
            <w:tcW w:w="1899" w:type="pct"/>
            <w:tcBorders>
              <w:top w:val="single" w:color="auto" w:sz="4" w:space="0"/>
            </w:tcBorders>
            <w:tcMar/>
            <w:tcPrChange w:author="SLAVÍK Lukáš, Ing." w:date="2021-11-04T10:37:07.9780143" w:id="1931502579">
              <w:tcPr>
                <w:tcW w:w="1899" w:type="pct"/>
                <w:tcBorders>
                  <w:top w:val="single" w:color="auto" w:sz="4" w:space="0"/>
                </w:tcBorders>
              </w:tcPr>
            </w:tcPrChange>
          </w:tcPr>
          <w:p w:rsidR="00AF4DD9" w:rsidP="55E026C1" w:rsidRDefault="00AF4DD9" w14:paraId="40FB5D34" w14:textId="77777777" w14:noSpellErr="1">
            <w:pPr>
              <w:keepNext/>
              <w:keepLines/>
              <w:spacing w:before="40" w:after="4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513533816">
                  <w:rPr>
                    <w:rFonts w:cs="Arial"/>
                  </w:rPr>
                </w:rPrChange>
              </w:rPr>
              <w:pPrChange w:author="SLAVÍK Lukáš, Ing." w:date="2021-11-04T10:37:07.9780143" w:id="1891862660">
                <w:pPr>
                  <w:keepNext/>
                  <w:keepLines/>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1451776681">
                  <w:rPr>
                    <w:rFonts w:cs="Arial"/>
                  </w:rPr>
                </w:rPrChange>
              </w:rPr>
              <w:t>Popis prvku</w:t>
            </w:r>
          </w:p>
        </w:tc>
      </w:tr>
      <w:tr w:rsidRPr="00BF5681" w:rsidR="00AF4DD9" w:rsidTr="55E026C1" w14:paraId="1FBF2FB6" w14:textId="77777777">
        <w:tc>
          <w:tcPr>
            <w:cnfStyle w:val="001000000000" w:firstRow="0" w:lastRow="0" w:firstColumn="1" w:lastColumn="0" w:oddVBand="0" w:evenVBand="0" w:oddHBand="0" w:evenHBand="0" w:firstRowFirstColumn="0" w:firstRowLastColumn="0" w:lastRowFirstColumn="0" w:lastRowLastColumn="0"/>
            <w:tcW w:w="737" w:type="pct"/>
            <w:shd w:val="clear" w:color="auto" w:fill="auto"/>
            <w:tcMar/>
          </w:tcPr>
          <w:p w:rsidRPr="003F7B0D" w:rsidR="00AF4DD9" w:rsidP="00C37272" w:rsidRDefault="00AF4DD9" w14:paraId="7F3EC281" w14:textId="77777777">
            <w:pPr>
              <w:spacing w:before="40" w:after="40"/>
              <w:contextualSpacing w:val="0"/>
              <w:jc w:val="left"/>
              <w:rPr>
                <w:rFonts w:cs="Arial"/>
              </w:rPr>
            </w:pPr>
          </w:p>
        </w:tc>
        <w:tc>
          <w:tcPr>
            <w:cnfStyle w:val="000000000000" w:firstRow="0" w:lastRow="0" w:firstColumn="0" w:lastColumn="0" w:oddVBand="0" w:evenVBand="0" w:oddHBand="0" w:evenHBand="0" w:firstRowFirstColumn="0" w:firstRowLastColumn="0" w:lastRowFirstColumn="0" w:lastRowLastColumn="0"/>
            <w:tcW w:w="467" w:type="pct"/>
            <w:shd w:val="clear" w:color="auto" w:fill="auto"/>
            <w:tcMar/>
            <w:tcPrChange w:author="SLAVÍK Lukáš, Ing." w:date="2021-11-04T10:37:07.9780143" w:id="867241874">
              <w:tcPr>
                <w:tcW w:w="467" w:type="pct"/>
                <w:shd w:val="clear" w:color="auto" w:fill="auto"/>
              </w:tcPr>
            </w:tcPrChange>
          </w:tcPr>
          <w:p w:rsidRPr="003F7B0D" w:rsidR="00AF4DD9" w:rsidP="00C37272" w:rsidRDefault="00AF4DD9" w14:paraId="25B8D9C8" w14:textId="77777777">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1897" w:type="pct"/>
            <w:shd w:val="clear" w:color="auto" w:fill="auto"/>
            <w:tcMar/>
            <w:tcPrChange w:author="SLAVÍK Lukáš, Ing." w:date="2021-11-04T10:37:07.9780143" w:id="1245790157">
              <w:tcPr>
                <w:tcW w:w="1897" w:type="pct"/>
                <w:shd w:val="clear" w:color="auto" w:fill="auto"/>
              </w:tcPr>
            </w:tcPrChange>
          </w:tcPr>
          <w:p w:rsidRPr="003F7B0D" w:rsidR="00AF4DD9" w:rsidP="00C37272" w:rsidRDefault="00AF4DD9" w14:paraId="3F879E81" w14:textId="77777777">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1899" w:type="pct"/>
            <w:tcMar/>
            <w:tcPrChange w:author="SLAVÍK Lukáš, Ing." w:date="2021-11-04T10:37:07.9780143" w:id="1985827474">
              <w:tcPr>
                <w:tcW w:w="1899" w:type="pct"/>
              </w:tcPr>
            </w:tcPrChange>
          </w:tcPr>
          <w:p w:rsidRPr="003F7B0D" w:rsidR="00AF4DD9" w:rsidP="00C37272" w:rsidRDefault="00AF4DD9" w14:paraId="50D89454"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r w:rsidRPr="00BF5681" w:rsidR="00AF4DD9" w:rsidTr="55E026C1" w14:paraId="4DC6996D" w14:textId="77777777">
        <w:tc>
          <w:tcPr>
            <w:cnfStyle w:val="001000000000" w:firstRow="0" w:lastRow="0" w:firstColumn="1" w:lastColumn="0" w:oddVBand="0" w:evenVBand="0" w:oddHBand="0" w:evenHBand="0" w:firstRowFirstColumn="0" w:firstRowLastColumn="0" w:lastRowFirstColumn="0" w:lastRowLastColumn="0"/>
            <w:tcW w:w="737" w:type="pct"/>
            <w:shd w:val="clear" w:color="auto" w:fill="auto"/>
            <w:tcMar/>
          </w:tcPr>
          <w:p w:rsidRPr="003F7B0D" w:rsidR="00AF4DD9" w:rsidP="00C37272" w:rsidRDefault="00AF4DD9" w14:paraId="084C6B6E" w14:textId="77777777">
            <w:pPr>
              <w:spacing w:before="40" w:after="40"/>
              <w:contextualSpacing w:val="0"/>
              <w:jc w:val="left"/>
              <w:rPr>
                <w:rFonts w:cs="Arial"/>
              </w:rPr>
            </w:pPr>
          </w:p>
        </w:tc>
        <w:tc>
          <w:tcPr>
            <w:cnfStyle w:val="000000000000" w:firstRow="0" w:lastRow="0" w:firstColumn="0" w:lastColumn="0" w:oddVBand="0" w:evenVBand="0" w:oddHBand="0" w:evenHBand="0" w:firstRowFirstColumn="0" w:firstRowLastColumn="0" w:lastRowFirstColumn="0" w:lastRowLastColumn="0"/>
            <w:tcW w:w="467" w:type="pct"/>
            <w:shd w:val="clear" w:color="auto" w:fill="auto"/>
            <w:tcMar/>
            <w:tcPrChange w:author="SLAVÍK Lukáš, Ing." w:date="2021-11-04T10:37:07.9780143" w:id="1549389264">
              <w:tcPr>
                <w:tcW w:w="467" w:type="pct"/>
                <w:shd w:val="clear" w:color="auto" w:fill="auto"/>
              </w:tcPr>
            </w:tcPrChange>
          </w:tcPr>
          <w:p w:rsidRPr="003F7B0D" w:rsidR="00AF4DD9" w:rsidP="00C37272" w:rsidRDefault="00AF4DD9" w14:paraId="76C21687" w14:textId="77777777">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1897" w:type="pct"/>
            <w:shd w:val="clear" w:color="auto" w:fill="auto"/>
            <w:tcMar/>
            <w:tcPrChange w:author="SLAVÍK Lukáš, Ing." w:date="2021-11-04T10:37:07.9780143" w:id="1037242581">
              <w:tcPr>
                <w:tcW w:w="1897" w:type="pct"/>
                <w:shd w:val="clear" w:color="auto" w:fill="auto"/>
              </w:tcPr>
            </w:tcPrChange>
          </w:tcPr>
          <w:p w:rsidRPr="003F7B0D" w:rsidR="00AF4DD9" w:rsidP="00C37272" w:rsidRDefault="00AF4DD9" w14:paraId="0EE72265" w14:textId="77777777">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1899" w:type="pct"/>
            <w:tcMar/>
            <w:tcPrChange w:author="SLAVÍK Lukáš, Ing." w:date="2021-11-04T10:37:07.9780143" w:id="276371686">
              <w:tcPr>
                <w:tcW w:w="1899" w:type="pct"/>
              </w:tcPr>
            </w:tcPrChange>
          </w:tcPr>
          <w:p w:rsidRPr="003F7B0D" w:rsidR="00AF4DD9" w:rsidP="00C37272" w:rsidRDefault="00AF4DD9" w14:paraId="541F3F27"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r w:rsidRPr="00BF5681" w:rsidR="00AF4DD9" w:rsidTr="55E026C1" w14:paraId="2C8ECB56" w14:textId="77777777">
        <w:tc>
          <w:tcPr>
            <w:cnfStyle w:val="001000000000" w:firstRow="0" w:lastRow="0" w:firstColumn="1" w:lastColumn="0" w:oddVBand="0" w:evenVBand="0" w:oddHBand="0" w:evenHBand="0" w:firstRowFirstColumn="0" w:firstRowLastColumn="0" w:lastRowFirstColumn="0" w:lastRowLastColumn="0"/>
            <w:tcW w:w="737" w:type="pct"/>
            <w:shd w:val="clear" w:color="auto" w:fill="auto"/>
            <w:tcMar/>
          </w:tcPr>
          <w:p w:rsidRPr="003F7B0D" w:rsidR="00AF4DD9" w:rsidP="00C37272" w:rsidRDefault="00AF4DD9" w14:paraId="56F8D7C4" w14:textId="77777777">
            <w:pPr>
              <w:spacing w:before="40" w:after="40"/>
              <w:contextualSpacing w:val="0"/>
              <w:jc w:val="left"/>
              <w:rPr>
                <w:rFonts w:cs="Arial"/>
              </w:rPr>
            </w:pPr>
          </w:p>
        </w:tc>
        <w:tc>
          <w:tcPr>
            <w:cnfStyle w:val="000000000000" w:firstRow="0" w:lastRow="0" w:firstColumn="0" w:lastColumn="0" w:oddVBand="0" w:evenVBand="0" w:oddHBand="0" w:evenHBand="0" w:firstRowFirstColumn="0" w:firstRowLastColumn="0" w:lastRowFirstColumn="0" w:lastRowLastColumn="0"/>
            <w:tcW w:w="467" w:type="pct"/>
            <w:shd w:val="clear" w:color="auto" w:fill="auto"/>
            <w:tcMar/>
            <w:tcPrChange w:author="SLAVÍK Lukáš, Ing." w:date="2021-11-04T10:37:07.9780143" w:id="1101986271">
              <w:tcPr>
                <w:tcW w:w="467" w:type="pct"/>
                <w:shd w:val="clear" w:color="auto" w:fill="auto"/>
              </w:tcPr>
            </w:tcPrChange>
          </w:tcPr>
          <w:p w:rsidRPr="003F7B0D" w:rsidR="00AF4DD9" w:rsidP="00C37272" w:rsidRDefault="00AF4DD9" w14:paraId="237A6CFF" w14:textId="77777777">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1897" w:type="pct"/>
            <w:shd w:val="clear" w:color="auto" w:fill="auto"/>
            <w:tcMar/>
            <w:tcPrChange w:author="SLAVÍK Lukáš, Ing." w:date="2021-11-04T10:37:07.9780143" w:id="1816837796">
              <w:tcPr>
                <w:tcW w:w="1897" w:type="pct"/>
                <w:shd w:val="clear" w:color="auto" w:fill="auto"/>
              </w:tcPr>
            </w:tcPrChange>
          </w:tcPr>
          <w:p w:rsidRPr="003F7B0D" w:rsidR="00AF4DD9" w:rsidP="00C37272" w:rsidRDefault="00AF4DD9" w14:paraId="2AB4309B" w14:textId="77777777">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1899" w:type="pct"/>
            <w:tcMar/>
            <w:tcPrChange w:author="SLAVÍK Lukáš, Ing." w:date="2021-11-04T10:37:07.9780143" w:id="434734624">
              <w:tcPr>
                <w:tcW w:w="1899" w:type="pct"/>
              </w:tcPr>
            </w:tcPrChange>
          </w:tcPr>
          <w:p w:rsidRPr="003F7B0D" w:rsidR="00AF4DD9" w:rsidP="00C37272" w:rsidRDefault="00AF4DD9" w14:paraId="5DB9661A"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bl>
    <w:p w:rsidR="00AF4DD9" w:rsidP="00AF4DD9" w:rsidRDefault="00AF4DD9" w14:paraId="7D1B7E8D" w14:textId="77777777"/>
    <w:p w:rsidRPr="003F7B0D" w:rsidR="00AF4DD9" w:rsidP="55E026C1" w:rsidRDefault="00AF4DD9" w14:paraId="22D2DF09" w14:textId="77777777" w14:noSpellErr="1">
      <w:pPr>
        <w:keepNext/>
        <w:spacing w:before="360" w:after="0"/>
        <w:rPr>
          <w:rFonts w:ascii="Arial,Calibri" w:hAnsi="Arial,Calibri" w:eastAsia="Arial,Calibri" w:cs="Arial,Calibri"/>
          <w:b w:val="1"/>
          <w:bCs w:val="1"/>
          <w:rPrChange w:author="SLAVÍK Lukáš, Ing." w:date="2021-11-04T10:37:07.9780143" w:id="1715446347">
            <w:rPr>
              <w:rFonts w:eastAsia="Calibri" w:cs="Arial"/>
              <w:b/>
            </w:rPr>
          </w:rPrChange>
        </w:rPr>
        <w:pPrChange w:author="SLAVÍK Lukáš, Ing." w:date="2021-11-04T10:37:07.9780143" w:id="1928057857">
          <w:pPr>
            <w:keepNext/>
          </w:pPr>
        </w:pPrChange>
      </w:pPr>
      <w:r w:rsidRPr="55E026C1">
        <w:rPr>
          <w:rFonts w:ascii="Arial,Calibri" w:hAnsi="Arial,Calibri" w:eastAsia="Arial,Calibri" w:cs="Arial,Calibri"/>
          <w:b w:val="1"/>
          <w:bCs w:val="1"/>
          <w:rPrChange w:author="SLAVÍK Lukáš, Ing." w:date="2021-11-04T10:37:07.9780143" w:id="243515672">
            <w:rPr>
              <w:rFonts w:eastAsia="Calibri" w:cs="Arial"/>
              <w:b/>
            </w:rPr>
          </w:rPrChange>
        </w:rPr>
        <w:lastRenderedPageBreak/>
        <w:t>Diagram</w:t>
      </w:r>
      <w:r w:rsidRPr="55E026C1">
        <w:rPr>
          <w:rFonts w:ascii="Arial,Calibri" w:hAnsi="Arial,Calibri" w:eastAsia="Arial,Calibri" w:cs="Arial,Calibri"/>
          <w:b w:val="1"/>
          <w:bCs w:val="1"/>
          <w:rPrChange w:author="SLAVÍK Lukáš, Ing." w:date="2021-11-04T10:37:07.9780143" w:id="1579169421">
            <w:rPr>
              <w:rFonts w:eastAsia="Calibri" w:cs="Arial"/>
              <w:b/>
            </w:rPr>
          </w:rPrChange>
        </w:rPr>
        <w:t xml:space="preserve"> </w:t>
      </w:r>
      <w:r w:rsidRPr="55E026C1">
        <w:rPr>
          <w:rFonts w:ascii="Arial,Calibri" w:hAnsi="Arial,Calibri" w:eastAsia="Arial,Calibri" w:cs="Arial,Calibri"/>
          <w:b w:val="1"/>
          <w:bCs w:val="1"/>
          <w:rPrChange w:author="SLAVÍK Lukáš, Ing." w:date="2021-11-04T10:37:07.9780143" w:id="613895701">
            <w:rPr>
              <w:rFonts w:eastAsia="Calibri" w:cs="Arial"/>
              <w:b/>
            </w:rPr>
          </w:rPrChange>
        </w:rPr>
        <w:t>motivační architektury</w:t>
      </w:r>
    </w:p>
    <w:p w:rsidRPr="003F7B0D" w:rsidR="00AF4DD9" w:rsidP="55E026C1" w:rsidRDefault="00AF4DD9" w14:paraId="0EC320D5" w14:textId="77777777" w14:noSpellErr="1">
      <w:pPr>
        <w:spacing w:before="120" w:after="0"/>
        <w:jc w:val="center"/>
        <w:rPr>
          <w:rStyle w:val="Zstupntext"/>
          <w:i w:val="1"/>
          <w:iCs w:val="1"/>
          <w:color w:val="FF0000"/>
          <w:rPrChange w:author="SLAVÍK Lukáš, Ing." w:date="2021-11-04T10:37:07.9780143" w:id="1358072004">
            <w:rPr>
              <w:rStyle w:val="Zstupntext"/>
              <w:i/>
              <w:color w:val="FF0000"/>
            </w:rPr>
          </w:rPrChange>
        </w:rPr>
        <w:pPrChange w:author="SLAVÍK Lukáš, Ing." w:date="2021-11-04T10:37:07.9780143" w:id="1360186721">
          <w:pPr>
            <w:jc w:val="center"/>
          </w:pPr>
        </w:pPrChange>
      </w:pPr>
      <w:r w:rsidRPr="55E026C1">
        <w:rPr>
          <w:rStyle w:val="Zstupntext"/>
          <w:i w:val="1"/>
          <w:iCs w:val="1"/>
          <w:color w:val="FF0000"/>
          <w:rPrChange w:author="SLAVÍK Lukáš, Ing." w:date="2021-11-04T10:37:07.9780143" w:id="918240967">
            <w:rPr>
              <w:rStyle w:val="Zstupntext"/>
              <w:i/>
              <w:color w:val="FF0000"/>
            </w:rPr>
          </w:rPrChange>
        </w:rPr>
        <w:t xml:space="preserve">zde vložte </w:t>
      </w:r>
      <w:r w:rsidRPr="55E026C1">
        <w:rPr>
          <w:rStyle w:val="Zstupntext"/>
          <w:i w:val="1"/>
          <w:iCs w:val="1"/>
          <w:color w:val="FF0000"/>
          <w:rPrChange w:author="SLAVÍK Lukáš, Ing." w:date="2021-11-04T10:37:07.9780143" w:id="535507005">
            <w:rPr>
              <w:rStyle w:val="Zstupntext"/>
              <w:i/>
              <w:color w:val="FF0000"/>
            </w:rPr>
          </w:rPrChange>
        </w:rPr>
        <w:t>diagram/y</w:t>
      </w:r>
      <w:r w:rsidRPr="55E026C1">
        <w:rPr>
          <w:rStyle w:val="Zstupntext"/>
          <w:i w:val="1"/>
          <w:iCs w:val="1"/>
          <w:color w:val="FF0000"/>
          <w:rPrChange w:author="SLAVÍK Lukáš, Ing." w:date="2021-11-04T10:37:07.9780143" w:id="1178393870">
            <w:rPr>
              <w:rStyle w:val="Zstupntext"/>
              <w:i/>
              <w:color w:val="FF0000"/>
            </w:rPr>
          </w:rPrChange>
        </w:rPr>
        <w:t>, které</w:t>
      </w:r>
      <w:r w:rsidRPr="55E026C1">
        <w:rPr>
          <w:rStyle w:val="Zstupntext"/>
          <w:i w:val="1"/>
          <w:iCs w:val="1"/>
          <w:color w:val="FF0000"/>
          <w:rPrChange w:author="SLAVÍK Lukáš, Ing." w:date="2021-11-04T10:37:07.9780143" w:id="1244285287">
            <w:rPr>
              <w:rStyle w:val="Zstupntext"/>
              <w:i/>
              <w:color w:val="FF0000"/>
            </w:rPr>
          </w:rPrChange>
        </w:rPr>
        <w:t xml:space="preserve"> odpovídají tomu, co je uvedeno výše</w:t>
      </w:r>
    </w:p>
    <w:p w:rsidRPr="003F7B0D" w:rsidR="00AF4DD9" w:rsidP="00AF4DD9" w:rsidRDefault="00AF4DD9" w14:paraId="6ECF4692" w14:textId="77777777">
      <w:pPr>
        <w:rPr>
          <w:rFonts w:cs="Arial"/>
        </w:rPr>
      </w:pPr>
    </w:p>
    <w:p w:rsidRPr="00E24A61" w:rsidR="00AF4DD9" w:rsidP="00AF4DD9" w:rsidRDefault="00AF4DD9" w14:paraId="20D33BE9" w14:textId="77777777" w14:noSpellErr="1">
      <w:pPr>
        <w:pStyle w:val="MVHeading3"/>
        <w:rPr/>
      </w:pPr>
      <w:bookmarkStart w:name="_Toc22220533" w:id="141"/>
      <w:r w:rsidRPr="003F7B0D">
        <w:rPr/>
        <w:t xml:space="preserve">Efektivita </w:t>
      </w:r>
      <w:r>
        <w:rPr/>
        <w:t>projektu</w:t>
      </w:r>
      <w:r w:rsidRPr="003F7B0D">
        <w:rPr/>
        <w:t xml:space="preserve"> – výkonnostní architektura</w:t>
      </w:r>
      <w:bookmarkStart w:name="_Ref437249868" w:id="142"/>
      <w:bookmarkStart w:name="_Toc437417892" w:id="143"/>
      <w:bookmarkEnd w:id="139"/>
      <w:bookmarkEnd w:id="140"/>
      <w:bookmarkEnd w:id="141"/>
    </w:p>
    <w:tbl>
      <w:tblPr>
        <w:tblStyle w:val="Style1"/>
        <w:tblW w:w="5000" w:type="pct"/>
        <w:tblLook w:val="06A0" w:firstRow="1" w:lastRow="0" w:firstColumn="1" w:lastColumn="0" w:noHBand="1" w:noVBand="1"/>
      </w:tblPr>
      <w:tblGrid>
        <w:gridCol w:w="11328"/>
      </w:tblGrid>
      <w:tr w:rsidRPr="00BF5681" w:rsidR="00AF4DD9" w:rsidTr="55E026C1" w14:paraId="4F8CB2A2"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tcMar/>
          </w:tcPr>
          <w:p w:rsidRPr="002C3CAF" w:rsidR="00AF4DD9" w:rsidP="55E026C1" w:rsidRDefault="00AF4DD9" w14:paraId="62AE30A2" w14:textId="072B30FE" w14:noSpellErr="1">
            <w:pPr>
              <w:keepNext/>
              <w:keepLines/>
              <w:spacing w:before="40" w:after="40"/>
              <w:contextualSpacing w:val="0"/>
              <w:rPr>
                <w:rFonts w:ascii="Arial" w:hAnsi="Arial" w:eastAsia="Arial" w:cs="Arial"/>
                <w:b w:val="0"/>
                <w:bCs w:val="0"/>
                <w:rPrChange w:author="SLAVÍK Lukáš, Ing." w:date="2021-11-04T10:37:07.9780143" w:id="1172989900">
                  <w:rPr>
                    <w:rFonts w:cs="Arial"/>
                    <w:b w:val="0"/>
                  </w:rPr>
                </w:rPrChange>
              </w:rPr>
              <w:pPrChange w:author="SLAVÍK Lukáš, Ing." w:date="2021-11-04T10:37:07.9780143" w:id="1199112553">
                <w:pPr>
                  <w:keepNext/>
                  <w:keepLines/>
                  <w:contextualSpacing w:val="0"/>
                </w:pPr>
              </w:pPrChange>
            </w:pPr>
            <w:bookmarkStart w:name="_Toc509581655" w:id="144"/>
            <w:bookmarkStart w:name="_Toc513797125" w:id="145"/>
            <w:r w:rsidRPr="55E026C1">
              <w:rPr>
                <w:rFonts w:ascii="Arial" w:hAnsi="Arial" w:eastAsia="Arial" w:cs="Arial"/>
                <w:b w:val="0"/>
                <w:bCs w:val="0"/>
                <w:rPrChange w:author="SLAVÍK Lukáš, Ing." w:date="2021-11-04T10:37:07.9780143" w:id="1198167633">
                  <w:rPr>
                    <w:rFonts w:cs="Arial"/>
                    <w:b w:val="0"/>
                  </w:rPr>
                </w:rPrChange>
              </w:rPr>
              <w:t xml:space="preserve">Tabulka </w:t>
            </w:r>
            <w:r w:rsidRPr="55E026C1">
              <w:rPr>
                <w:rPrChange w:author="SLAVÍK Lukáš, Ing." w:date="2021-11-04T10:37:07.9780143" w:id="991806961">
                  <w:rPr>
                    <w:rFonts w:cs="Arial"/>
                  </w:rPr>
                </w:rPrChange>
              </w:rPr>
              <w:fldChar w:fldCharType="begin"/>
            </w:r>
            <w:r w:rsidRPr="002C3CAF">
              <w:rPr>
                <w:rFonts w:cs="Arial"/>
                <w:b w:val="0"/>
              </w:rPr>
              <w:instrText xml:space="preserve"> SEQ Tabulka \* ARABIC </w:instrText>
            </w:r>
            <w:r w:rsidRPr="002C3CAF">
              <w:rPr>
                <w:rFonts w:cs="Arial"/>
              </w:rPr>
              <w:fldChar w:fldCharType="separate"/>
            </w:r>
            <w:r w:rsidRPr="55E026C1" w:rsidR="00F45D72">
              <w:rPr>
                <w:rFonts w:ascii="Arial" w:hAnsi="Arial" w:eastAsia="Arial" w:cs="Arial"/>
                <w:b w:val="0"/>
                <w:bCs w:val="0"/>
                <w:noProof/>
                <w:rPrChange w:author="SLAVÍK Lukáš, Ing." w:date="2021-11-04T10:37:07.9780143" w:id="1555638968">
                  <w:rPr>
                    <w:rFonts w:cs="Arial"/>
                    <w:b w:val="0"/>
                    <w:noProof/>
                  </w:rPr>
                </w:rPrChange>
              </w:rPr>
              <w:t>13</w:t>
            </w:r>
            <w:r w:rsidRPr="55E026C1">
              <w:rPr>
                <w:rPrChange w:author="SLAVÍK Lukáš, Ing." w:date="2021-11-04T10:37:07.9780143" w:id="1517311140">
                  <w:rPr>
                    <w:rFonts w:cs="Arial"/>
                  </w:rPr>
                </w:rPrChange>
              </w:rPr>
              <w:fldChar w:fldCharType="end"/>
            </w:r>
            <w:r w:rsidRPr="55E026C1">
              <w:rPr>
                <w:rFonts w:ascii="Arial" w:hAnsi="Arial" w:eastAsia="Arial" w:cs="Arial"/>
                <w:b w:val="0"/>
                <w:bCs w:val="0"/>
                <w:rPrChange w:author="SLAVÍK Lukáš, Ing." w:date="2021-11-04T10:37:07.9780143" w:id="451990739">
                  <w:rPr>
                    <w:rFonts w:cs="Arial"/>
                    <w:b w:val="0"/>
                  </w:rPr>
                </w:rPrChange>
              </w:rPr>
              <w:t xml:space="preserve">: </w:t>
            </w:r>
            <w:r w:rsidRPr="55E026C1">
              <w:rPr>
                <w:rFonts w:ascii="Arial" w:hAnsi="Arial" w:eastAsia="Arial" w:cs="Arial"/>
                <w:rPrChange w:author="SLAVÍK Lukáš, Ing." w:date="2021-11-04T10:37:07.9780143" w:id="1526343056">
                  <w:rPr>
                    <w:rFonts w:cs="Arial"/>
                  </w:rPr>
                </w:rPrChange>
              </w:rPr>
              <w:t xml:space="preserve">Vysvětlete dopad </w:t>
            </w:r>
            <w:r w:rsidRPr="55E026C1">
              <w:rPr>
                <w:rFonts w:ascii="Arial" w:hAnsi="Arial" w:eastAsia="Arial" w:cs="Arial"/>
                <w:rPrChange w:author="SLAVÍK Lukáš, Ing." w:date="2021-11-04T10:37:07.9780143" w:id="206349352">
                  <w:rPr>
                    <w:rFonts w:cs="Arial"/>
                  </w:rPr>
                </w:rPrChange>
              </w:rPr>
              <w:t>projektu</w:t>
            </w:r>
            <w:r w:rsidRPr="55E026C1">
              <w:rPr>
                <w:rFonts w:ascii="Arial" w:hAnsi="Arial" w:eastAsia="Arial" w:cs="Arial"/>
                <w:rPrChange w:author="SLAVÍK Lukáš, Ing." w:date="2021-11-04T10:37:07.9780143" w:id="1556375525">
                  <w:rPr>
                    <w:rFonts w:cs="Arial"/>
                  </w:rPr>
                </w:rPrChange>
              </w:rPr>
              <w:t xml:space="preserve"> na hospodárnost, účelnost, účinnost, časovou a kvalifikační náročnost a</w:t>
            </w:r>
            <w:r w:rsidRPr="55E026C1">
              <w:rPr>
                <w:rFonts w:ascii="Arial" w:hAnsi="Arial" w:eastAsia="Arial" w:cs="Arial"/>
                <w:rPrChange w:author="SLAVÍK Lukáš, Ing." w:date="2021-11-04T10:37:07.9780143" w:id="2133253786">
                  <w:rPr>
                    <w:rFonts w:cs="Arial"/>
                  </w:rPr>
                </w:rPrChange>
              </w:rPr>
              <w:t> </w:t>
            </w:r>
            <w:r w:rsidRPr="55E026C1">
              <w:rPr>
                <w:rFonts w:ascii="Arial" w:hAnsi="Arial" w:eastAsia="Arial" w:cs="Arial"/>
                <w:rPrChange w:author="SLAVÍK Lukáš, Ing." w:date="2021-11-04T10:37:07.9780143" w:id="1588819240">
                  <w:rPr>
                    <w:rFonts w:cs="Arial"/>
                  </w:rPr>
                </w:rPrChange>
              </w:rPr>
              <w:t>na kvalitu služeb v</w:t>
            </w:r>
            <w:r w:rsidRPr="55E026C1">
              <w:rPr>
                <w:rFonts w:ascii="Arial" w:hAnsi="Arial" w:eastAsia="Arial" w:cs="Arial"/>
                <w:rPrChange w:author="SLAVÍK Lukáš, Ing." w:date="2021-11-04T10:37:07.9780143" w:id="30494484">
                  <w:rPr>
                    <w:rFonts w:cs="Arial"/>
                  </w:rPr>
                </w:rPrChange>
              </w:rPr>
              <w:t> </w:t>
            </w:r>
            <w:r w:rsidRPr="55E026C1">
              <w:rPr>
                <w:rFonts w:ascii="Arial" w:hAnsi="Arial" w:eastAsia="Arial" w:cs="Arial"/>
                <w:rPrChange w:author="SLAVÍK Lukáš, Ing." w:date="2021-11-04T10:37:07.9780143" w:id="482441701">
                  <w:rPr>
                    <w:rFonts w:cs="Arial"/>
                  </w:rPr>
                </w:rPrChange>
              </w:rPr>
              <w:t>organizaci</w:t>
            </w:r>
            <w:r w:rsidRPr="55E026C1">
              <w:rPr>
                <w:rFonts w:ascii="Arial" w:hAnsi="Arial" w:eastAsia="Arial" w:cs="Arial"/>
                <w:rPrChange w:author="SLAVÍK Lukáš, Ing." w:date="2021-11-04T10:37:07.9780143" w:id="880170418">
                  <w:rPr>
                    <w:rFonts w:cs="Arial"/>
                  </w:rPr>
                </w:rPrChange>
              </w:rPr>
              <w:t xml:space="preserve"> </w:t>
            </w:r>
            <w:r w:rsidRPr="55E026C1">
              <w:rPr>
                <w:rFonts w:ascii="Arial" w:hAnsi="Arial" w:eastAsia="Arial" w:cs="Arial"/>
                <w:b w:val="0"/>
                <w:bCs w:val="0"/>
                <w:rPrChange w:author="SLAVÍK Lukáš, Ing." w:date="2021-11-04T10:37:07.9780143" w:id="666838889">
                  <w:rPr>
                    <w:rFonts w:cs="Arial"/>
                    <w:b w:val="0"/>
                  </w:rPr>
                </w:rPrChange>
              </w:rPr>
              <w:t xml:space="preserve">(viz metodika TCO zveřejněná </w:t>
            </w:r>
            <w:hyperlink w:history="1" r:id="R42c4d093457b4629">
              <w:r w:rsidRPr="55E026C1">
                <w:rPr>
                  <w:rStyle w:val="Hypertextovodkaz"/>
                  <w:rFonts w:ascii="Arial" w:hAnsi="Arial" w:eastAsia="Arial" w:cs="Arial"/>
                  <w:b w:val="0"/>
                  <w:bCs w:val="0"/>
                  <w:rPrChange w:author="SLAVÍK Lukáš, Ing." w:date="2021-11-04T10:37:07.9780143" w:id="1873324972">
                    <w:rPr>
                      <w:rStyle w:val="Hypertextovodkaz"/>
                      <w:rFonts w:cs="Arial"/>
                      <w:b w:val="0"/>
                      <w:bCs w:val="0"/>
                    </w:rPr>
                  </w:rPrChange>
                </w:rPr>
                <w:t>zde</w:t>
              </w:r>
            </w:hyperlink>
            <w:r w:rsidRPr="55E026C1">
              <w:rPr>
                <w:rFonts w:ascii="Arial" w:hAnsi="Arial" w:eastAsia="Arial" w:cs="Arial"/>
                <w:b w:val="0"/>
                <w:bCs w:val="0"/>
                <w:rPrChange w:author="SLAVÍK Lukáš, Ing." w:date="2021-11-04T10:37:07.9780143" w:id="399931331">
                  <w:rPr>
                    <w:rFonts w:cs="Arial"/>
                    <w:b w:val="0"/>
                  </w:rPr>
                </w:rPrChange>
              </w:rPr>
              <w:t>):</w:t>
            </w:r>
            <w:bookmarkEnd w:id="144"/>
            <w:bookmarkEnd w:id="145"/>
          </w:p>
        </w:tc>
      </w:tr>
      <w:tr w:rsidRPr="00BF5681" w:rsidR="00AF4DD9" w:rsidTr="55E026C1" w14:paraId="18E342EA" w14:textId="77777777">
        <w:tc>
          <w:tcPr>
            <w:cnfStyle w:val="001000000000" w:firstRow="0" w:lastRow="0" w:firstColumn="1" w:lastColumn="0" w:oddVBand="0" w:evenVBand="0" w:oddHBand="0" w:evenHBand="0" w:firstRowFirstColumn="0" w:firstRowLastColumn="0" w:lastRowFirstColumn="0" w:lastRowLastColumn="0"/>
            <w:tcW w:w="5000" w:type="pct"/>
            <w:shd w:val="clear" w:color="auto" w:fill="auto"/>
            <w:tcMar/>
          </w:tcPr>
          <w:p w:rsidR="00AF4DD9" w:rsidP="00C37272" w:rsidRDefault="00AF4DD9" w14:paraId="63ADCD63" w14:textId="71FCAF71">
            <w:pPr>
              <w:spacing w:before="40" w:after="40"/>
              <w:contextualSpacing w:val="0"/>
              <w:jc w:val="left"/>
              <w:rPr>
                <w:rFonts w:cs="Arial"/>
              </w:rPr>
            </w:pPr>
          </w:p>
          <w:p w:rsidR="004C181C" w:rsidP="00C37272" w:rsidRDefault="004C181C" w14:paraId="05E378F7" w14:textId="42853625">
            <w:pPr>
              <w:spacing w:before="40" w:after="40"/>
              <w:contextualSpacing w:val="0"/>
              <w:jc w:val="left"/>
              <w:rPr>
                <w:rFonts w:cs="Arial"/>
              </w:rPr>
            </w:pPr>
          </w:p>
          <w:p w:rsidR="004C181C" w:rsidP="00C37272" w:rsidRDefault="004C181C" w14:paraId="0B7AF785" w14:textId="35DAA8F9">
            <w:pPr>
              <w:spacing w:before="40" w:after="40"/>
              <w:contextualSpacing w:val="0"/>
              <w:jc w:val="left"/>
              <w:rPr>
                <w:rFonts w:cs="Arial"/>
              </w:rPr>
            </w:pPr>
          </w:p>
          <w:p w:rsidR="004C181C" w:rsidP="00C37272" w:rsidRDefault="004C181C" w14:paraId="2091178D" w14:textId="6345B24C">
            <w:pPr>
              <w:spacing w:before="40" w:after="40"/>
              <w:contextualSpacing w:val="0"/>
              <w:jc w:val="left"/>
              <w:rPr>
                <w:rFonts w:cs="Arial"/>
              </w:rPr>
            </w:pPr>
          </w:p>
          <w:p w:rsidR="004C181C" w:rsidP="00C37272" w:rsidRDefault="004C181C" w14:paraId="0DD29C24" w14:textId="470C68D5">
            <w:pPr>
              <w:spacing w:before="40" w:after="40"/>
              <w:contextualSpacing w:val="0"/>
              <w:jc w:val="left"/>
              <w:rPr>
                <w:rFonts w:cs="Arial"/>
              </w:rPr>
            </w:pPr>
          </w:p>
          <w:p w:rsidR="004C181C" w:rsidP="00C37272" w:rsidRDefault="004C181C" w14:paraId="55A218EE" w14:textId="77777777">
            <w:pPr>
              <w:spacing w:before="40" w:after="40"/>
              <w:contextualSpacing w:val="0"/>
              <w:jc w:val="left"/>
              <w:rPr>
                <w:rFonts w:cs="Arial"/>
              </w:rPr>
            </w:pPr>
          </w:p>
          <w:p w:rsidRPr="003F7B0D" w:rsidR="00AF4DD9" w:rsidP="00C37272" w:rsidRDefault="00AF4DD9" w14:paraId="1DAD3552" w14:textId="77777777">
            <w:pPr>
              <w:spacing w:before="40" w:after="40"/>
              <w:contextualSpacing w:val="0"/>
              <w:jc w:val="left"/>
              <w:rPr>
                <w:rFonts w:cs="Arial"/>
              </w:rPr>
            </w:pPr>
          </w:p>
        </w:tc>
      </w:tr>
    </w:tbl>
    <w:p w:rsidR="00AF4DD9" w:rsidP="00AF4DD9" w:rsidRDefault="00AF4DD9" w14:paraId="618AC05B" w14:textId="77777777">
      <w:pPr>
        <w:rPr>
          <w:rFonts w:cs="Arial"/>
        </w:rPr>
      </w:pPr>
      <w:bookmarkStart w:name="_Toc465074589" w:id="146"/>
    </w:p>
    <w:tbl>
      <w:tblPr>
        <w:tblStyle w:val="Style1"/>
        <w:tblW w:w="5000" w:type="pct"/>
        <w:tblLook w:val="06A0" w:firstRow="1" w:lastRow="0" w:firstColumn="1" w:lastColumn="0" w:noHBand="1" w:noVBand="1"/>
      </w:tblPr>
      <w:tblGrid>
        <w:gridCol w:w="2759"/>
        <w:gridCol w:w="2755"/>
        <w:gridCol w:w="2755"/>
        <w:gridCol w:w="3059"/>
      </w:tblGrid>
      <w:tr w:rsidRPr="00BF5681" w:rsidR="00AF4DD9" w:rsidTr="55E026C1" w14:paraId="29C9FF80"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color="auto" w:sz="4" w:space="0"/>
            </w:tcBorders>
            <w:tcMar/>
            <w:tcPrChange w:author="SLAVÍK Lukáš, Ing." w:date="2021-11-04T10:37:07.9780143" w:id="899809576">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color="auto" w:sz="4" w:space="0"/>
                </w:tcBorders>
              </w:tcPr>
            </w:tcPrChange>
          </w:tcPr>
          <w:p w:rsidRPr="002C3CAF" w:rsidR="00AF4DD9" w:rsidP="55E026C1" w:rsidRDefault="00AF4DD9" w14:paraId="2302497D" w14:textId="6B8A4C15" w14:noSpellErr="1">
            <w:pPr>
              <w:keepNext/>
              <w:keepLines/>
              <w:spacing w:before="40" w:after="40"/>
              <w:contextualSpacing w:val="0"/>
              <w:rPr>
                <w:rFonts w:ascii="Arial" w:hAnsi="Arial" w:eastAsia="Arial" w:cs="Arial"/>
                <w:b w:val="0"/>
                <w:bCs w:val="0"/>
                <w:rPrChange w:author="SLAVÍK Lukáš, Ing." w:date="2021-11-04T10:37:07.9780143" w:id="380684694">
                  <w:rPr>
                    <w:rFonts w:cs="Arial"/>
                    <w:b w:val="0"/>
                  </w:rPr>
                </w:rPrChange>
              </w:rPr>
              <w:pPrChange w:author="SLAVÍK Lukáš, Ing." w:date="2021-11-04T10:37:07.9780143" w:id="965697437">
                <w:pPr>
                  <w:keepNext/>
                  <w:keepLines/>
                  <w:contextualSpacing w:val="0"/>
                </w:pPr>
              </w:pPrChange>
            </w:pPr>
            <w:r w:rsidRPr="55E026C1">
              <w:rPr>
                <w:rFonts w:ascii="Arial" w:hAnsi="Arial" w:eastAsia="Arial" w:cs="Arial"/>
                <w:b w:val="0"/>
                <w:bCs w:val="0"/>
                <w:rPrChange w:author="SLAVÍK Lukáš, Ing." w:date="2021-11-04T10:37:07.9780143" w:id="1350067993">
                  <w:rPr>
                    <w:rFonts w:cs="Arial"/>
                    <w:b w:val="0"/>
                  </w:rPr>
                </w:rPrChange>
              </w:rPr>
              <w:t xml:space="preserve">Tabulka </w:t>
            </w:r>
            <w:r w:rsidRPr="55E026C1">
              <w:rPr>
                <w:rPrChange w:author="SLAVÍK Lukáš, Ing." w:date="2021-11-04T10:37:07.9780143" w:id="1277504411">
                  <w:rPr>
                    <w:rFonts w:cs="Arial"/>
                  </w:rPr>
                </w:rPrChange>
              </w:rPr>
              <w:fldChar w:fldCharType="begin"/>
            </w:r>
            <w:r w:rsidRPr="002C3CAF">
              <w:rPr>
                <w:rFonts w:cs="Arial"/>
                <w:b w:val="0"/>
              </w:rPr>
              <w:instrText xml:space="preserve"> SEQ Tabulka \* ARABIC </w:instrText>
            </w:r>
            <w:r w:rsidRPr="002C3CAF">
              <w:rPr>
                <w:rFonts w:cs="Arial"/>
              </w:rPr>
              <w:fldChar w:fldCharType="separate"/>
            </w:r>
            <w:r w:rsidRPr="55E026C1" w:rsidR="00F45D72">
              <w:rPr>
                <w:rFonts w:ascii="Arial" w:hAnsi="Arial" w:eastAsia="Arial" w:cs="Arial"/>
                <w:b w:val="0"/>
                <w:bCs w:val="0"/>
                <w:noProof/>
                <w:rPrChange w:author="SLAVÍK Lukáš, Ing." w:date="2021-11-04T10:37:07.9780143" w:id="324111289">
                  <w:rPr>
                    <w:rFonts w:cs="Arial"/>
                    <w:b w:val="0"/>
                    <w:noProof/>
                  </w:rPr>
                </w:rPrChange>
              </w:rPr>
              <w:t>14</w:t>
            </w:r>
            <w:r w:rsidRPr="55E026C1">
              <w:rPr>
                <w:rPrChange w:author="SLAVÍK Lukáš, Ing." w:date="2021-11-04T10:37:07.9780143" w:id="1761918398">
                  <w:rPr>
                    <w:rFonts w:cs="Arial"/>
                  </w:rPr>
                </w:rPrChange>
              </w:rPr>
              <w:fldChar w:fldCharType="end"/>
            </w:r>
            <w:r w:rsidRPr="55E026C1">
              <w:rPr>
                <w:rFonts w:ascii="Arial" w:hAnsi="Arial" w:eastAsia="Arial" w:cs="Arial"/>
                <w:b w:val="0"/>
                <w:bCs w:val="0"/>
                <w:rPrChange w:author="SLAVÍK Lukáš, Ing." w:date="2021-11-04T10:37:07.9780143" w:id="1942765996">
                  <w:rPr>
                    <w:rFonts w:cs="Arial"/>
                    <w:b w:val="0"/>
                  </w:rPr>
                </w:rPrChange>
              </w:rPr>
              <w:t xml:space="preserve">: </w:t>
            </w:r>
            <w:r w:rsidRPr="55E026C1">
              <w:rPr>
                <w:rFonts w:ascii="Arial" w:hAnsi="Arial" w:eastAsia="Arial" w:cs="Arial"/>
                <w:rPrChange w:author="SLAVÍK Lukáš, Ing." w:date="2021-11-04T10:37:07.9780143" w:id="1190527268">
                  <w:rPr>
                    <w:rFonts w:cs="Arial"/>
                  </w:rPr>
                </w:rPrChange>
              </w:rPr>
              <w:t>Přehled požadovaných cílových parametrů SLA nových nebo měněných služeb</w:t>
            </w:r>
          </w:p>
        </w:tc>
      </w:tr>
      <w:tr w:rsidRPr="00BF5681" w:rsidR="00AF4DD9" w:rsidTr="55E026C1" w14:paraId="19A1F4A8"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18" w:type="pct"/>
            <w:tcBorders>
              <w:top w:val="single" w:color="auto" w:sz="4" w:space="0"/>
            </w:tcBorders>
            <w:tcMar/>
            <w:tcPrChange w:author="SLAVÍK Lukáš, Ing." w:date="2021-11-04T10:37:07.9780143" w:id="1959324046">
              <w:tcPr>
                <w:cnfStyle w:val="001000000000" w:firstRow="0" w:lastRow="0" w:firstColumn="1" w:lastColumn="0" w:oddVBand="0" w:evenVBand="0" w:oddHBand="0" w:evenHBand="0" w:firstRowFirstColumn="0" w:firstRowLastColumn="0" w:lastRowFirstColumn="0" w:lastRowLastColumn="0"/>
                <w:tcW w:w="1218" w:type="pct"/>
                <w:tcBorders>
                  <w:top w:val="single" w:color="auto" w:sz="4" w:space="0"/>
                </w:tcBorders>
              </w:tcPr>
            </w:tcPrChange>
          </w:tcPr>
          <w:p w:rsidRPr="003F7B0D" w:rsidR="00AF4DD9" w:rsidP="55E026C1" w:rsidRDefault="00AF4DD9" w14:paraId="455BA917" w14:textId="77777777" w14:noSpellErr="1">
            <w:pPr>
              <w:spacing w:before="40" w:after="40"/>
              <w:jc w:val="left"/>
              <w:rPr>
                <w:rFonts w:ascii="Arial" w:hAnsi="Arial" w:eastAsia="Arial" w:cs="Arial"/>
                <w:b w:val="0"/>
                <w:bCs w:val="0"/>
                <w:rPrChange w:author="SLAVÍK Lukáš, Ing." w:date="2021-11-04T10:37:07.9780143" w:id="687217292">
                  <w:rPr>
                    <w:rFonts w:cs="Arial"/>
                    <w:b w:val="0"/>
                    <w:bCs w:val="0"/>
                  </w:rPr>
                </w:rPrChange>
              </w:rPr>
              <w:pPrChange w:author="SLAVÍK Lukáš, Ing." w:date="2021-11-04T10:37:07.9780143" w:id="93704677">
                <w:pPr>
                  <w:jc w:val="left"/>
                </w:pPr>
              </w:pPrChange>
            </w:pPr>
            <w:r w:rsidRPr="55E026C1">
              <w:rPr>
                <w:rFonts w:ascii="Arial" w:hAnsi="Arial" w:eastAsia="Arial" w:cs="Arial"/>
                <w:rPrChange w:author="SLAVÍK Lukáš, Ing." w:date="2021-11-04T10:37:07.9780143" w:id="1774797576">
                  <w:rPr>
                    <w:rFonts w:cs="Arial"/>
                  </w:rPr>
                </w:rPrChange>
              </w:rPr>
              <w:t xml:space="preserve">Název v rámci </w:t>
            </w:r>
            <w:r w:rsidRPr="55E026C1">
              <w:rPr>
                <w:rFonts w:ascii="Arial" w:hAnsi="Arial" w:eastAsia="Arial" w:cs="Arial"/>
                <w:rPrChange w:author="SLAVÍK Lukáš, Ing." w:date="2021-11-04T10:37:07.9780143" w:id="698798482">
                  <w:rPr>
                    <w:rFonts w:cs="Arial"/>
                  </w:rPr>
                </w:rPrChange>
              </w:rPr>
              <w:t>projektu</w:t>
            </w:r>
            <w:r w:rsidRPr="55E026C1">
              <w:rPr>
                <w:rFonts w:ascii="Arial" w:hAnsi="Arial" w:eastAsia="Arial" w:cs="Arial"/>
                <w:rPrChange w:author="SLAVÍK Lukáš, Ing." w:date="2021-11-04T10:37:07.9780143" w:id="1302429803">
                  <w:rPr>
                    <w:rFonts w:cs="Arial"/>
                  </w:rPr>
                </w:rPrChange>
              </w:rPr>
              <w:t xml:space="preserve"> nově zřizované nebo měněné služby</w:t>
            </w:r>
          </w:p>
        </w:tc>
        <w:tc>
          <w:tcPr>
            <w:cnfStyle w:val="000000000000" w:firstRow="0" w:lastRow="0" w:firstColumn="0" w:lastColumn="0" w:oddVBand="0" w:evenVBand="0" w:oddHBand="0" w:evenHBand="0" w:firstRowFirstColumn="0" w:firstRowLastColumn="0" w:lastRowFirstColumn="0" w:lastRowLastColumn="0"/>
            <w:tcW w:w="1216" w:type="pct"/>
            <w:tcBorders>
              <w:top w:val="single" w:color="auto" w:sz="4" w:space="0"/>
            </w:tcBorders>
            <w:tcMar/>
            <w:tcPrChange w:author="SLAVÍK Lukáš, Ing." w:date="2021-11-04T10:37:07.9780143" w:id="1300830742">
              <w:tcPr>
                <w:tcW w:w="1216" w:type="pct"/>
                <w:tcBorders>
                  <w:top w:val="single" w:color="auto" w:sz="4" w:space="0"/>
                </w:tcBorders>
              </w:tcPr>
            </w:tcPrChange>
          </w:tcPr>
          <w:p w:rsidRPr="003F7B0D" w:rsidR="00AF4DD9" w:rsidP="55E026C1" w:rsidRDefault="00AF4DD9" w14:paraId="6872BE28" w14:textId="77777777" w14:noSpellErr="1">
            <w:pPr>
              <w:spacing w:before="40" w:after="4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b w:val="0"/>
                <w:bCs w:val="0"/>
                <w:rPrChange w:author="SLAVÍK Lukáš, Ing." w:date="2021-11-04T10:37:07.9780143" w:id="2022918560">
                  <w:rPr>
                    <w:rFonts w:cs="Arial"/>
                    <w:b w:val="0"/>
                    <w:bCs w:val="0"/>
                  </w:rPr>
                </w:rPrChange>
              </w:rPr>
              <w:pPrChange w:author="SLAVÍK Lukáš, Ing." w:date="2021-11-04T10:37:07.9780143" w:id="1837634836">
                <w:pPr>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693695027">
                  <w:rPr>
                    <w:rFonts w:cs="Arial"/>
                  </w:rPr>
                </w:rPrChange>
              </w:rPr>
              <w:t>Specifikace SLA parametru služby</w:t>
            </w:r>
          </w:p>
        </w:tc>
        <w:tc>
          <w:tcPr>
            <w:cnfStyle w:val="000000000000" w:firstRow="0" w:lastRow="0" w:firstColumn="0" w:lastColumn="0" w:oddVBand="0" w:evenVBand="0" w:oddHBand="0" w:evenHBand="0" w:firstRowFirstColumn="0" w:firstRowLastColumn="0" w:lastRowFirstColumn="0" w:lastRowLastColumn="0"/>
            <w:tcW w:w="1216" w:type="pct"/>
            <w:tcBorders>
              <w:top w:val="single" w:color="auto" w:sz="4" w:space="0"/>
            </w:tcBorders>
            <w:tcMar/>
            <w:tcPrChange w:author="SLAVÍK Lukáš, Ing." w:date="2021-11-04T10:37:07.9780143" w:id="468516334">
              <w:tcPr>
                <w:tcW w:w="1216" w:type="pct"/>
                <w:tcBorders>
                  <w:top w:val="single" w:color="auto" w:sz="4" w:space="0"/>
                </w:tcBorders>
              </w:tcPr>
            </w:tcPrChange>
          </w:tcPr>
          <w:p w:rsidRPr="003F7B0D" w:rsidR="00AF4DD9" w:rsidP="55E026C1" w:rsidRDefault="00AF4DD9" w14:paraId="14F5E677" w14:textId="77777777" w14:noSpellErr="1">
            <w:pPr>
              <w:spacing w:before="40" w:after="4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b w:val="0"/>
                <w:bCs w:val="0"/>
                <w:rPrChange w:author="SLAVÍK Lukáš, Ing." w:date="2021-11-04T10:37:07.9780143" w:id="1658383172">
                  <w:rPr>
                    <w:rFonts w:cs="Arial"/>
                    <w:b w:val="0"/>
                    <w:bCs w:val="0"/>
                  </w:rPr>
                </w:rPrChange>
              </w:rPr>
              <w:pPrChange w:author="SLAVÍK Lukáš, Ing." w:date="2021-11-04T10:37:07.9780143" w:id="70022334">
                <w:pPr>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1097398525">
                  <w:rPr>
                    <w:rFonts w:cs="Arial"/>
                  </w:rPr>
                </w:rPrChange>
              </w:rPr>
              <w:t>Sjednaná mezní hodnota SLA parametru</w:t>
            </w:r>
          </w:p>
        </w:tc>
        <w:tc>
          <w:tcPr>
            <w:cnfStyle w:val="000000000000" w:firstRow="0" w:lastRow="0" w:firstColumn="0" w:lastColumn="0" w:oddVBand="0" w:evenVBand="0" w:oddHBand="0" w:evenHBand="0" w:firstRowFirstColumn="0" w:firstRowLastColumn="0" w:lastRowFirstColumn="0" w:lastRowLastColumn="0"/>
            <w:tcW w:w="1350" w:type="pct"/>
            <w:tcBorders>
              <w:top w:val="single" w:color="auto" w:sz="4" w:space="0"/>
            </w:tcBorders>
            <w:tcMar/>
            <w:tcPrChange w:author="SLAVÍK Lukáš, Ing." w:date="2021-11-04T10:37:07.9780143" w:id="1693094393">
              <w:tcPr>
                <w:tcW w:w="1350" w:type="pct"/>
                <w:tcBorders>
                  <w:top w:val="single" w:color="auto" w:sz="4" w:space="0"/>
                </w:tcBorders>
              </w:tcPr>
            </w:tcPrChange>
          </w:tcPr>
          <w:p w:rsidRPr="003F7B0D" w:rsidR="00AF4DD9" w:rsidP="55E026C1" w:rsidRDefault="00AF4DD9" w14:paraId="38972638" w14:textId="77777777" w14:noSpellErr="1">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993399031">
                  <w:rPr>
                    <w:rFonts w:cs="Arial"/>
                  </w:rPr>
                </w:rPrChange>
              </w:rPr>
              <w:pPrChange w:author="SLAVÍK Lukáš, Ing." w:date="2021-11-04T10:37:07.9780143" w:id="213021188">
                <w:pPr>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1831067657">
                  <w:rPr>
                    <w:rFonts w:cs="Arial"/>
                  </w:rPr>
                </w:rPrChange>
              </w:rPr>
              <w:t>Sjednaný způsob měření hodnoty SLA</w:t>
            </w:r>
          </w:p>
        </w:tc>
      </w:tr>
      <w:tr w:rsidRPr="00BF5681" w:rsidR="00AF4DD9" w:rsidTr="55E026C1" w14:paraId="711E19C8" w14:textId="77777777">
        <w:tc>
          <w:tcPr>
            <w:cnfStyle w:val="001000000000" w:firstRow="0" w:lastRow="0" w:firstColumn="1" w:lastColumn="0" w:oddVBand="0" w:evenVBand="0" w:oddHBand="0" w:evenHBand="0" w:firstRowFirstColumn="0" w:firstRowLastColumn="0" w:lastRowFirstColumn="0" w:lastRowLastColumn="0"/>
            <w:tcW w:w="1218" w:type="pct"/>
            <w:tcMar/>
          </w:tcPr>
          <w:p w:rsidRPr="003F7B0D" w:rsidR="00AF4DD9" w:rsidP="00C37272" w:rsidRDefault="00AF4DD9" w14:paraId="7533A15A" w14:textId="77777777">
            <w:pPr>
              <w:spacing w:before="40" w:after="40"/>
              <w:jc w:val="left"/>
              <w:rPr>
                <w:rFonts w:cs="Arial"/>
              </w:rPr>
            </w:pPr>
          </w:p>
        </w:tc>
        <w:tc>
          <w:tcPr>
            <w:cnfStyle w:val="000000000000" w:firstRow="0" w:lastRow="0" w:firstColumn="0" w:lastColumn="0" w:oddVBand="0" w:evenVBand="0" w:oddHBand="0" w:evenHBand="0" w:firstRowFirstColumn="0" w:firstRowLastColumn="0" w:lastRowFirstColumn="0" w:lastRowLastColumn="0"/>
            <w:tcW w:w="1216" w:type="pct"/>
            <w:tcMar/>
            <w:tcPrChange w:author="SLAVÍK Lukáš, Ing." w:date="2021-11-04T10:37:07.9780143" w:id="1096727720">
              <w:tcPr>
                <w:tcW w:w="1216" w:type="pct"/>
              </w:tcPr>
            </w:tcPrChange>
          </w:tcPr>
          <w:p w:rsidRPr="003F7B0D" w:rsidR="00AF4DD9" w:rsidP="00C37272" w:rsidRDefault="00AF4DD9" w14:paraId="58C1EF1B"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1216" w:type="pct"/>
            <w:tcMar/>
            <w:tcPrChange w:author="SLAVÍK Lukáš, Ing." w:date="2021-11-04T10:37:07.9780143" w:id="1881208930">
              <w:tcPr>
                <w:tcW w:w="1216" w:type="pct"/>
              </w:tcPr>
            </w:tcPrChange>
          </w:tcPr>
          <w:p w:rsidRPr="003F7B0D" w:rsidR="00AF4DD9" w:rsidP="00C37272" w:rsidRDefault="00AF4DD9" w14:paraId="22FED0ED"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1350" w:type="pct"/>
            <w:tcMar/>
            <w:tcPrChange w:author="SLAVÍK Lukáš, Ing." w:date="2021-11-04T10:37:07.9780143" w:id="1048607458">
              <w:tcPr>
                <w:tcW w:w="1350" w:type="pct"/>
              </w:tcPr>
            </w:tcPrChange>
          </w:tcPr>
          <w:p w:rsidR="00AF4DD9" w:rsidP="00C37272" w:rsidRDefault="00AF4DD9" w14:paraId="24A1E014"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r w:rsidRPr="00BF5681" w:rsidR="004C181C" w:rsidTr="55E026C1" w14:paraId="78B79228" w14:textId="77777777">
        <w:tc>
          <w:tcPr>
            <w:cnfStyle w:val="001000000000" w:firstRow="0" w:lastRow="0" w:firstColumn="1" w:lastColumn="0" w:oddVBand="0" w:evenVBand="0" w:oddHBand="0" w:evenHBand="0" w:firstRowFirstColumn="0" w:firstRowLastColumn="0" w:lastRowFirstColumn="0" w:lastRowLastColumn="0"/>
            <w:tcW w:w="1218" w:type="pct"/>
            <w:tcMar/>
          </w:tcPr>
          <w:p w:rsidRPr="003F7B0D" w:rsidR="004C181C" w:rsidP="00C37272" w:rsidRDefault="004C181C" w14:paraId="0A20D8C1" w14:textId="77777777">
            <w:pPr>
              <w:spacing w:before="40" w:after="40"/>
              <w:jc w:val="left"/>
              <w:rPr>
                <w:rFonts w:cs="Arial"/>
              </w:rPr>
            </w:pPr>
          </w:p>
        </w:tc>
        <w:tc>
          <w:tcPr>
            <w:cnfStyle w:val="000000000000" w:firstRow="0" w:lastRow="0" w:firstColumn="0" w:lastColumn="0" w:oddVBand="0" w:evenVBand="0" w:oddHBand="0" w:evenHBand="0" w:firstRowFirstColumn="0" w:firstRowLastColumn="0" w:lastRowFirstColumn="0" w:lastRowLastColumn="0"/>
            <w:tcW w:w="1216" w:type="pct"/>
            <w:tcMar/>
            <w:tcPrChange w:author="SLAVÍK Lukáš, Ing." w:date="2021-11-04T10:37:07.9780143" w:id="54732885">
              <w:tcPr>
                <w:tcW w:w="1216" w:type="pct"/>
              </w:tcPr>
            </w:tcPrChange>
          </w:tcPr>
          <w:p w:rsidRPr="003F7B0D" w:rsidR="004C181C" w:rsidP="00C37272" w:rsidRDefault="004C181C" w14:paraId="292808FB"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1216" w:type="pct"/>
            <w:tcMar/>
            <w:tcPrChange w:author="SLAVÍK Lukáš, Ing." w:date="2021-11-04T10:37:07.9780143" w:id="518309636">
              <w:tcPr>
                <w:tcW w:w="1216" w:type="pct"/>
              </w:tcPr>
            </w:tcPrChange>
          </w:tcPr>
          <w:p w:rsidRPr="003F7B0D" w:rsidR="004C181C" w:rsidP="00C37272" w:rsidRDefault="004C181C" w14:paraId="7FED46BE"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1350" w:type="pct"/>
            <w:tcMar/>
            <w:tcPrChange w:author="SLAVÍK Lukáš, Ing." w:date="2021-11-04T10:37:07.9780143" w:id="1510000752">
              <w:tcPr>
                <w:tcW w:w="1350" w:type="pct"/>
              </w:tcPr>
            </w:tcPrChange>
          </w:tcPr>
          <w:p w:rsidR="004C181C" w:rsidP="00C37272" w:rsidRDefault="004C181C" w14:paraId="4CBFE4C1"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r w:rsidRPr="00BF5681" w:rsidR="00AF4DD9" w:rsidTr="55E026C1" w14:paraId="3CA7681C" w14:textId="77777777">
        <w:tc>
          <w:tcPr>
            <w:cnfStyle w:val="001000000000" w:firstRow="0" w:lastRow="0" w:firstColumn="1" w:lastColumn="0" w:oddVBand="0" w:evenVBand="0" w:oddHBand="0" w:evenHBand="0" w:firstRowFirstColumn="0" w:firstRowLastColumn="0" w:lastRowFirstColumn="0" w:lastRowLastColumn="0"/>
            <w:tcW w:w="1218" w:type="pct"/>
            <w:tcMar/>
          </w:tcPr>
          <w:p w:rsidRPr="003F7B0D" w:rsidR="00AF4DD9" w:rsidP="00C37272" w:rsidRDefault="00AF4DD9" w14:paraId="2AD0088A" w14:textId="77777777">
            <w:pPr>
              <w:spacing w:before="40" w:after="40"/>
              <w:jc w:val="left"/>
              <w:rPr>
                <w:rFonts w:cs="Arial"/>
              </w:rPr>
            </w:pPr>
          </w:p>
        </w:tc>
        <w:tc>
          <w:tcPr>
            <w:cnfStyle w:val="000000000000" w:firstRow="0" w:lastRow="0" w:firstColumn="0" w:lastColumn="0" w:oddVBand="0" w:evenVBand="0" w:oddHBand="0" w:evenHBand="0" w:firstRowFirstColumn="0" w:firstRowLastColumn="0" w:lastRowFirstColumn="0" w:lastRowLastColumn="0"/>
            <w:tcW w:w="1216" w:type="pct"/>
            <w:tcMar/>
            <w:tcPrChange w:author="SLAVÍK Lukáš, Ing." w:date="2021-11-04T10:37:07.9780143" w:id="2126764964">
              <w:tcPr>
                <w:tcW w:w="1216" w:type="pct"/>
              </w:tcPr>
            </w:tcPrChange>
          </w:tcPr>
          <w:p w:rsidRPr="003F7B0D" w:rsidR="00AF4DD9" w:rsidP="00C37272" w:rsidRDefault="00AF4DD9" w14:paraId="09E46BC8"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1216" w:type="pct"/>
            <w:tcMar/>
            <w:tcPrChange w:author="SLAVÍK Lukáš, Ing." w:date="2021-11-04T10:37:07.9780143" w:id="344475711">
              <w:tcPr>
                <w:tcW w:w="1216" w:type="pct"/>
              </w:tcPr>
            </w:tcPrChange>
          </w:tcPr>
          <w:p w:rsidRPr="003F7B0D" w:rsidR="00AF4DD9" w:rsidP="00C37272" w:rsidRDefault="00AF4DD9" w14:paraId="1B077C60"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1350" w:type="pct"/>
            <w:tcMar/>
            <w:tcPrChange w:author="SLAVÍK Lukáš, Ing." w:date="2021-11-04T10:37:07.9780143" w:id="8004011">
              <w:tcPr>
                <w:tcW w:w="1350" w:type="pct"/>
              </w:tcPr>
            </w:tcPrChange>
          </w:tcPr>
          <w:p w:rsidR="00AF4DD9" w:rsidP="00C37272" w:rsidRDefault="00AF4DD9" w14:paraId="093B2281"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bl>
    <w:p w:rsidRPr="003F7B0D" w:rsidR="00AF4DD9" w:rsidP="00AF4DD9" w:rsidRDefault="00AF4DD9" w14:paraId="7D51CB51" w14:textId="77777777">
      <w:pPr>
        <w:rPr>
          <w:rFonts w:cs="Arial"/>
        </w:rPr>
      </w:pPr>
    </w:p>
    <w:tbl>
      <w:tblPr>
        <w:tblStyle w:val="Style1"/>
        <w:tblW w:w="5000" w:type="pct"/>
        <w:tblLook w:val="06A0" w:firstRow="1" w:lastRow="0" w:firstColumn="1" w:lastColumn="0" w:noHBand="1" w:noVBand="1"/>
      </w:tblPr>
      <w:tblGrid>
        <w:gridCol w:w="2178"/>
        <w:gridCol w:w="1597"/>
        <w:gridCol w:w="1452"/>
        <w:gridCol w:w="1892"/>
        <w:gridCol w:w="1452"/>
        <w:gridCol w:w="2757"/>
      </w:tblGrid>
      <w:tr w:rsidRPr="00BF5681" w:rsidR="00AF4DD9" w:rsidTr="55E026C1" w14:paraId="69EF3F0F"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6"/>
            <w:tcBorders>
              <w:bottom w:val="single" w:color="auto" w:sz="4" w:space="0"/>
            </w:tcBorders>
            <w:tcMar/>
            <w:tcPrChange w:author="SLAVÍK Lukáš, Ing." w:date="2021-11-04T10:37:07.9780143" w:id="82682310">
              <w:tcPr>
                <w:cnfStyle w:val="001000000000" w:firstRow="0" w:lastRow="0" w:firstColumn="1" w:lastColumn="0" w:oddVBand="0" w:evenVBand="0" w:oddHBand="0" w:evenHBand="0" w:firstRowFirstColumn="0" w:firstRowLastColumn="0" w:lastRowFirstColumn="0" w:lastRowLastColumn="0"/>
                <w:tcW w:w="5000" w:type="pct"/>
                <w:gridSpan w:val="6"/>
                <w:tcBorders>
                  <w:bottom w:val="single" w:color="auto" w:sz="4" w:space="0"/>
                </w:tcBorders>
              </w:tcPr>
            </w:tcPrChange>
          </w:tcPr>
          <w:p w:rsidRPr="002C3CAF" w:rsidR="00AF4DD9" w:rsidP="55E026C1" w:rsidRDefault="00AF4DD9" w14:paraId="45F1D7C3" w14:textId="515F57EF" w14:noSpellErr="1">
            <w:pPr>
              <w:keepNext/>
              <w:spacing w:before="40" w:after="40"/>
              <w:jc w:val="left"/>
              <w:rPr>
                <w:rFonts w:ascii="Arial" w:hAnsi="Arial" w:eastAsia="Arial" w:cs="Arial"/>
                <w:rPrChange w:author="SLAVÍK Lukáš, Ing." w:date="2021-11-04T10:37:07.9780143" w:id="286389437">
                  <w:rPr>
                    <w:rFonts w:cs="Arial"/>
                    <w:bCs w:val="0"/>
                  </w:rPr>
                </w:rPrChange>
              </w:rPr>
              <w:pPrChange w:author="SLAVÍK Lukáš, Ing." w:date="2021-11-04T10:37:07.9780143" w:id="1490760839">
                <w:pPr>
                  <w:keepNext/>
                  <w:jc w:val="left"/>
                </w:pPr>
              </w:pPrChange>
            </w:pPr>
            <w:bookmarkStart w:name="_Toc509581657" w:id="147"/>
            <w:bookmarkStart w:name="_Toc513797127" w:id="148"/>
            <w:r w:rsidRPr="55E026C1">
              <w:rPr>
                <w:rFonts w:ascii="Arial" w:hAnsi="Arial" w:eastAsia="Arial" w:cs="Arial"/>
                <w:b w:val="0"/>
                <w:bCs w:val="0"/>
                <w:rPrChange w:author="SLAVÍK Lukáš, Ing." w:date="2021-11-04T10:37:07.9780143" w:id="874056344">
                  <w:rPr>
                    <w:rFonts w:cs="Arial"/>
                    <w:b w:val="0"/>
                  </w:rPr>
                </w:rPrChange>
              </w:rPr>
              <w:t xml:space="preserve">Tabulka </w:t>
            </w:r>
            <w:r w:rsidRPr="55E026C1">
              <w:rPr>
                <w:rPrChange w:author="SLAVÍK Lukáš, Ing." w:date="2021-11-04T10:37:07.9780143" w:id="1377372210">
                  <w:rPr>
                    <w:rFonts w:cs="Arial"/>
                  </w:rPr>
                </w:rPrChange>
              </w:rPr>
              <w:fldChar w:fldCharType="begin"/>
            </w:r>
            <w:r w:rsidRPr="002C3CAF">
              <w:rPr>
                <w:rFonts w:cs="Arial"/>
                <w:b w:val="0"/>
              </w:rPr>
              <w:instrText xml:space="preserve"> SEQ Tabulka \* ARABIC </w:instrText>
            </w:r>
            <w:r w:rsidRPr="002C3CAF">
              <w:rPr>
                <w:rFonts w:cs="Arial"/>
              </w:rPr>
              <w:fldChar w:fldCharType="separate"/>
            </w:r>
            <w:r w:rsidRPr="55E026C1" w:rsidR="00F45D72">
              <w:rPr>
                <w:rFonts w:ascii="Arial" w:hAnsi="Arial" w:eastAsia="Arial" w:cs="Arial"/>
                <w:b w:val="0"/>
                <w:bCs w:val="0"/>
                <w:noProof/>
                <w:rPrChange w:author="SLAVÍK Lukáš, Ing." w:date="2021-11-04T10:37:07.9780143" w:id="1760356619">
                  <w:rPr>
                    <w:rFonts w:cs="Arial"/>
                    <w:b w:val="0"/>
                    <w:noProof/>
                  </w:rPr>
                </w:rPrChange>
              </w:rPr>
              <w:t>15</w:t>
            </w:r>
            <w:r w:rsidRPr="55E026C1">
              <w:rPr>
                <w:rPrChange w:author="SLAVÍK Lukáš, Ing." w:date="2021-11-04T10:37:07.9780143" w:id="326783872">
                  <w:rPr>
                    <w:rFonts w:cs="Arial"/>
                    <w:noProof/>
                  </w:rPr>
                </w:rPrChange>
              </w:rPr>
              <w:fldChar w:fldCharType="end"/>
            </w:r>
            <w:r w:rsidRPr="55E026C1">
              <w:rPr>
                <w:rFonts w:ascii="Arial" w:hAnsi="Arial" w:eastAsia="Arial" w:cs="Arial"/>
                <w:b w:val="0"/>
                <w:bCs w:val="0"/>
                <w:rPrChange w:author="SLAVÍK Lukáš, Ing." w:date="2021-11-04T10:37:07.9780143" w:id="71306045">
                  <w:rPr>
                    <w:rFonts w:cs="Arial"/>
                    <w:b w:val="0"/>
                  </w:rPr>
                </w:rPrChange>
              </w:rPr>
              <w:t xml:space="preserve">: </w:t>
            </w:r>
            <w:r w:rsidRPr="55E026C1">
              <w:rPr>
                <w:rFonts w:ascii="Arial" w:hAnsi="Arial" w:eastAsia="Arial" w:cs="Arial"/>
                <w:rPrChange w:author="SLAVÍK Lukáš, Ing." w:date="2021-11-04T10:37:07.9780143" w:id="560645619">
                  <w:rPr>
                    <w:rFonts w:cs="Arial"/>
                  </w:rPr>
                </w:rPrChange>
              </w:rPr>
              <w:t xml:space="preserve">Popis </w:t>
            </w:r>
            <w:r w:rsidRPr="55E026C1">
              <w:rPr>
                <w:rFonts w:ascii="Arial" w:hAnsi="Arial" w:eastAsia="Arial" w:cs="Arial"/>
                <w:rPrChange w:author="SLAVÍK Lukáš, Ing." w:date="2021-11-04T10:37:07.9780143" w:id="394508953">
                  <w:rPr>
                    <w:rFonts w:cs="Arial"/>
                  </w:rPr>
                </w:rPrChange>
              </w:rPr>
              <w:t>povinných objektivně ověřitelných</w:t>
            </w:r>
            <w:r w:rsidRPr="55E026C1">
              <w:rPr>
                <w:rFonts w:ascii="Arial" w:hAnsi="Arial" w:eastAsia="Arial" w:cs="Arial"/>
                <w:rPrChange w:author="SLAVÍK Lukáš, Ing." w:date="2021-11-04T10:37:07.9780143" w:id="1929061596">
                  <w:rPr>
                    <w:rFonts w:cs="Arial"/>
                  </w:rPr>
                </w:rPrChange>
              </w:rPr>
              <w:t xml:space="preserve"> ukazatelů výkonnosti</w:t>
            </w:r>
            <w:bookmarkEnd w:id="147"/>
            <w:r w:rsidRPr="55E026C1">
              <w:rPr>
                <w:rFonts w:ascii="Arial" w:hAnsi="Arial" w:eastAsia="Arial" w:cs="Arial"/>
                <w:rPrChange w:author="SLAVÍK Lukáš, Ing." w:date="2021-11-04T10:37:07.9780143" w:id="1434455304">
                  <w:rPr>
                    <w:rFonts w:cs="Arial"/>
                  </w:rPr>
                </w:rPrChange>
              </w:rPr>
              <w:t xml:space="preserve"> </w:t>
            </w:r>
            <w:r w:rsidRPr="00135F34">
              <w:rPr/>
              <w:t>(</w:t>
            </w:r>
            <w:r>
              <w:rPr>
                <w:b w:val="0"/>
                <w:bCs w:val="0"/>
              </w:rPr>
              <w:t xml:space="preserve">příklad získání a </w:t>
            </w:r>
            <w:r w:rsidRPr="00135F34">
              <w:rPr/>
              <w:t>výpočt</w:t>
            </w:r>
            <w:r w:rsidRPr="00C31215">
              <w:rPr/>
              <w:t>u</w:t>
            </w:r>
            <w:r w:rsidRPr="00135F34">
              <w:rPr/>
              <w:t xml:space="preserve"> hodnot </w:t>
            </w:r>
            <w:r>
              <w:rPr>
                <w:b w:val="0"/>
                <w:bCs w:val="0"/>
              </w:rPr>
              <w:t>je</w:t>
            </w:r>
            <w:r w:rsidRPr="00135F34">
              <w:rPr/>
              <w:t xml:space="preserve"> uveden v metodice k tomuto formuláři</w:t>
            </w:r>
            <w:r>
              <w:rPr>
                <w:lang w:val="en-US"/>
              </w:rPr>
              <w:t xml:space="preserve">; </w:t>
            </w:r>
            <w:r w:rsidRPr="00B96945">
              <w:rPr/>
              <w:t>pokud nejsou zde uváděné objektivně ověřitelné ukazatele</w:t>
            </w:r>
            <w:r>
              <w:rPr/>
              <w:t xml:space="preserve"> </w:t>
            </w:r>
            <w:r w:rsidRPr="00B96945">
              <w:rPr/>
              <w:t>běžně dostupné,</w:t>
            </w:r>
            <w:r>
              <w:rPr>
                <w:b w:val="0"/>
                <w:bCs w:val="0"/>
              </w:rPr>
              <w:t xml:space="preserve"> jako mohou být např. údaje o spokojenosti uživatelů nebo preferencích el. služby před neelektronickou, </w:t>
            </w:r>
            <w:r w:rsidRPr="00B96945">
              <w:rPr/>
              <w:t>musí</w:t>
            </w:r>
            <w:r>
              <w:rPr/>
              <w:t> </w:t>
            </w:r>
            <w:r w:rsidRPr="00B96945">
              <w:rPr/>
              <w:t>být jejich získání zahrnuto do projektu a zohledněno ve zdrojích nezbytných pro jeho realizaci</w:t>
            </w:r>
            <w:r>
              <w:rPr>
                <w:b w:val="0"/>
                <w:bCs w:val="0"/>
              </w:rPr>
              <w:t xml:space="preserve"> a provoz</w:t>
            </w:r>
            <w:r w:rsidRPr="00B96945">
              <w:rPr/>
              <w:t>)</w:t>
            </w:r>
          </w:p>
        </w:tc>
        <w:bookmarkEnd w:id="148"/>
      </w:tr>
      <w:tr w:rsidRPr="00BF5681" w:rsidR="00AF4DD9" w:rsidTr="55E026C1" w14:paraId="534D5146"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61" w:type="pct"/>
            <w:tcBorders>
              <w:top w:val="single" w:color="auto" w:sz="4" w:space="0"/>
            </w:tcBorders>
            <w:tcMar/>
            <w:tcPrChange w:author="SLAVÍK Lukáš, Ing." w:date="2021-11-04T10:37:07.9780143" w:id="388737024">
              <w:tcPr>
                <w:cnfStyle w:val="001000000000" w:firstRow="0" w:lastRow="0" w:firstColumn="1" w:lastColumn="0" w:oddVBand="0" w:evenVBand="0" w:oddHBand="0" w:evenHBand="0" w:firstRowFirstColumn="0" w:firstRowLastColumn="0" w:lastRowFirstColumn="0" w:lastRowLastColumn="0"/>
                <w:tcW w:w="961" w:type="pct"/>
                <w:tcBorders>
                  <w:top w:val="single" w:color="auto" w:sz="4" w:space="0"/>
                </w:tcBorders>
              </w:tcPr>
            </w:tcPrChange>
          </w:tcPr>
          <w:p w:rsidRPr="003F7B0D" w:rsidR="00AF4DD9" w:rsidP="55E026C1" w:rsidRDefault="00AF4DD9" w14:paraId="1A531FE2" w14:textId="77777777" w14:noSpellErr="1">
            <w:pPr>
              <w:keepNext/>
              <w:keepLines/>
              <w:spacing w:before="40" w:after="40"/>
              <w:contextualSpacing w:val="0"/>
              <w:jc w:val="left"/>
              <w:rPr>
                <w:rFonts w:ascii="Arial" w:hAnsi="Arial" w:eastAsia="Arial" w:cs="Arial"/>
                <w:b w:val="0"/>
                <w:bCs w:val="0"/>
                <w:rPrChange w:author="SLAVÍK Lukáš, Ing." w:date="2021-11-04T10:37:07.9780143" w:id="101714028">
                  <w:rPr>
                    <w:rFonts w:cs="Arial"/>
                    <w:b w:val="0"/>
                    <w:bCs w:val="0"/>
                  </w:rPr>
                </w:rPrChange>
              </w:rPr>
              <w:pPrChange w:author="SLAVÍK Lukáš, Ing." w:date="2021-11-04T10:37:07.9780143" w:id="1388910051">
                <w:pPr>
                  <w:keepNext/>
                  <w:keepLines/>
                  <w:contextualSpacing w:val="0"/>
                  <w:jc w:val="left"/>
                </w:pPr>
              </w:pPrChange>
            </w:pPr>
            <w:r w:rsidRPr="55E026C1">
              <w:rPr>
                <w:rFonts w:ascii="Arial" w:hAnsi="Arial" w:eastAsia="Arial" w:cs="Arial"/>
                <w:rPrChange w:author="SLAVÍK Lukáš, Ing." w:date="2021-11-04T10:37:07.9780143" w:id="1726823323">
                  <w:rPr>
                    <w:rFonts w:cs="Arial"/>
                  </w:rPr>
                </w:rPrChange>
              </w:rPr>
              <w:t xml:space="preserve">Název nově zřizované nebo </w:t>
            </w:r>
            <w:r w:rsidRPr="55E026C1">
              <w:rPr>
                <w:rFonts w:ascii="Arial" w:hAnsi="Arial" w:eastAsia="Arial" w:cs="Arial"/>
                <w:rPrChange w:author="SLAVÍK Lukáš, Ing." w:date="2021-11-04T10:37:07.9780143" w:id="2120627509">
                  <w:rPr>
                    <w:rFonts w:cs="Arial"/>
                  </w:rPr>
                </w:rPrChange>
              </w:rPr>
              <w:t>měněné</w:t>
            </w:r>
            <w:r w:rsidRPr="55E026C1">
              <w:rPr>
                <w:rFonts w:ascii="Arial" w:hAnsi="Arial" w:eastAsia="Arial" w:cs="Arial"/>
                <w:rPrChange w:author="SLAVÍK Lukáš, Ing." w:date="2021-11-04T10:37:07.9780143" w:id="1997890059">
                  <w:rPr>
                    <w:rFonts w:cs="Arial"/>
                  </w:rPr>
                </w:rPrChange>
              </w:rPr>
              <w:t xml:space="preserve"> služb</w:t>
            </w:r>
            <w:r w:rsidRPr="55E026C1">
              <w:rPr>
                <w:rFonts w:ascii="Arial" w:hAnsi="Arial" w:eastAsia="Arial" w:cs="Arial"/>
                <w:rPrChange w:author="SLAVÍK Lukáš, Ing." w:date="2021-11-04T10:37:07.9780143" w:id="709780142">
                  <w:rPr>
                    <w:rFonts w:cs="Arial"/>
                  </w:rPr>
                </w:rPrChange>
              </w:rPr>
              <w:t>y</w:t>
            </w:r>
            <w:r w:rsidRPr="55E026C1">
              <w:rPr>
                <w:rFonts w:ascii="Arial" w:hAnsi="Arial" w:eastAsia="Arial" w:cs="Arial"/>
                <w:rPrChange w:author="SLAVÍK Lukáš, Ing." w:date="2021-11-04T10:37:07.9780143" w:id="704473566">
                  <w:rPr>
                    <w:rFonts w:cs="Arial"/>
                  </w:rPr>
                </w:rPrChange>
              </w:rPr>
              <w:t xml:space="preserve"> </w:t>
            </w:r>
          </w:p>
        </w:tc>
        <w:tc>
          <w:tcPr>
            <w:cnfStyle w:val="000000000000" w:firstRow="0" w:lastRow="0" w:firstColumn="0" w:lastColumn="0" w:oddVBand="0" w:evenVBand="0" w:oddHBand="0" w:evenHBand="0" w:firstRowFirstColumn="0" w:firstRowLastColumn="0" w:lastRowFirstColumn="0" w:lastRowLastColumn="0"/>
            <w:tcW w:w="705" w:type="pct"/>
            <w:tcBorders>
              <w:top w:val="single" w:color="auto" w:sz="4" w:space="0"/>
            </w:tcBorders>
            <w:tcMar/>
            <w:tcPrChange w:author="SLAVÍK Lukáš, Ing." w:date="2021-11-04T10:37:07.9780143" w:id="1280045659">
              <w:tcPr>
                <w:tcW w:w="705" w:type="pct"/>
                <w:tcBorders>
                  <w:top w:val="single" w:color="auto" w:sz="4" w:space="0"/>
                </w:tcBorders>
              </w:tcPr>
            </w:tcPrChange>
          </w:tcPr>
          <w:p w:rsidR="00AF4DD9" w:rsidP="55E026C1" w:rsidRDefault="00AF4DD9" w14:paraId="01FAD721" w14:textId="77777777" w14:noSpellErr="1">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640527279">
                  <w:rPr>
                    <w:rFonts w:cs="Arial"/>
                  </w:rPr>
                </w:rPrChange>
              </w:rPr>
              <w:pPrChange w:author="SLAVÍK Lukáš, Ing." w:date="2021-11-04T10:37:07.9780143" w:id="768519367">
                <w:pPr>
                  <w:keepNext/>
                  <w:keepLines/>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1731893665">
                  <w:rPr>
                    <w:rFonts w:cs="Arial"/>
                  </w:rPr>
                </w:rPrChange>
              </w:rPr>
              <w:t>Předpokládaný počet transakcí za rok</w:t>
            </w:r>
          </w:p>
        </w:tc>
        <w:tc>
          <w:tcPr>
            <w:cnfStyle w:val="000000000000" w:firstRow="0" w:lastRow="0" w:firstColumn="0" w:lastColumn="0" w:oddVBand="0" w:evenVBand="0" w:oddHBand="0" w:evenHBand="0" w:firstRowFirstColumn="0" w:firstRowLastColumn="0" w:lastRowFirstColumn="0" w:lastRowLastColumn="0"/>
            <w:tcW w:w="641" w:type="pct"/>
            <w:tcBorders>
              <w:top w:val="single" w:color="auto" w:sz="4" w:space="0"/>
            </w:tcBorders>
            <w:tcMar/>
            <w:tcPrChange w:author="SLAVÍK Lukáš, Ing." w:date="2021-11-04T10:37:07.9780143" w:id="1729744808">
              <w:tcPr>
                <w:tcW w:w="641" w:type="pct"/>
                <w:tcBorders>
                  <w:top w:val="single" w:color="auto" w:sz="4" w:space="0"/>
                </w:tcBorders>
              </w:tcPr>
            </w:tcPrChange>
          </w:tcPr>
          <w:p w:rsidRPr="003F7B0D" w:rsidR="00AF4DD9" w:rsidP="55E026C1" w:rsidRDefault="00AF4DD9" w14:paraId="0F1BBF0B" w14:textId="77777777" w14:noSpellErr="1">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41732462">
                  <w:rPr>
                    <w:rFonts w:cs="Arial"/>
                    <w:bCs w:val="0"/>
                  </w:rPr>
                </w:rPrChange>
              </w:rPr>
              <w:pPrChange w:author="SLAVÍK Lukáš, Ing." w:date="2021-11-04T10:37:07.9780143" w:id="1026092480">
                <w:pPr>
                  <w:keepNext/>
                  <w:keepLines/>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93799548">
                  <w:rPr>
                    <w:rFonts w:cs="Arial"/>
                  </w:rPr>
                </w:rPrChange>
              </w:rPr>
              <w:t>Náklady na</w:t>
            </w:r>
            <w:r w:rsidRPr="55E026C1">
              <w:rPr>
                <w:rFonts w:ascii="Arial" w:hAnsi="Arial" w:eastAsia="Arial" w:cs="Arial"/>
                <w:rPrChange w:author="SLAVÍK Lukáš, Ing." w:date="2021-11-04T10:37:07.9780143" w:id="646959411">
                  <w:rPr>
                    <w:rFonts w:cs="Arial"/>
                  </w:rPr>
                </w:rPrChange>
              </w:rPr>
              <w:t xml:space="preserve"> </w:t>
            </w:r>
            <w:r w:rsidRPr="55E026C1">
              <w:rPr>
                <w:rFonts w:ascii="Arial" w:hAnsi="Arial" w:eastAsia="Arial" w:cs="Arial"/>
                <w:rPrChange w:author="SLAVÍK Lukáš, Ing." w:date="2021-11-04T10:37:07.9780143" w:id="2064573626">
                  <w:rPr>
                    <w:rFonts w:cs="Arial"/>
                  </w:rPr>
                </w:rPrChange>
              </w:rPr>
              <w:t>do</w:t>
            </w:r>
            <w:r w:rsidRPr="55E026C1">
              <w:rPr>
                <w:rFonts w:ascii="Arial" w:hAnsi="Arial" w:eastAsia="Arial" w:cs="Arial"/>
                <w:rPrChange w:author="SLAVÍK Lukáš, Ing." w:date="2021-11-04T10:37:07.9780143" w:id="1904591161">
                  <w:rPr>
                    <w:rFonts w:cs="Arial"/>
                  </w:rPr>
                </w:rPrChange>
              </w:rPr>
              <w:t>končen</w:t>
            </w:r>
            <w:r w:rsidRPr="55E026C1">
              <w:rPr>
                <w:rFonts w:ascii="Arial" w:hAnsi="Arial" w:eastAsia="Arial" w:cs="Arial"/>
                <w:rPrChange w:author="SLAVÍK Lukáš, Ing." w:date="2021-11-04T10:37:07.9780143" w:id="1256487940">
                  <w:rPr>
                    <w:rFonts w:cs="Arial"/>
                  </w:rPr>
                </w:rPrChange>
              </w:rPr>
              <w:t>ou</w:t>
            </w:r>
            <w:r w:rsidRPr="55E026C1">
              <w:rPr>
                <w:rFonts w:ascii="Arial" w:hAnsi="Arial" w:eastAsia="Arial" w:cs="Arial"/>
                <w:rPrChange w:author="SLAVÍK Lukáš, Ing." w:date="2021-11-04T10:37:07.9780143" w:id="1336281377">
                  <w:rPr>
                    <w:rFonts w:cs="Arial"/>
                  </w:rPr>
                </w:rPrChange>
              </w:rPr>
              <w:t xml:space="preserve"> transakc</w:t>
            </w:r>
            <w:r w:rsidRPr="55E026C1">
              <w:rPr>
                <w:rFonts w:ascii="Arial" w:hAnsi="Arial" w:eastAsia="Arial" w:cs="Arial"/>
                <w:rPrChange w:author="SLAVÍK Lukáš, Ing." w:date="2021-11-04T10:37:07.9780143" w:id="1323148486">
                  <w:rPr>
                    <w:rFonts w:cs="Arial"/>
                  </w:rPr>
                </w:rPrChange>
              </w:rPr>
              <w:t>i</w:t>
            </w:r>
            <w:r w:rsidRPr="55E026C1">
              <w:rPr>
                <w:rFonts w:ascii="Arial" w:hAnsi="Arial" w:eastAsia="Arial" w:cs="Arial"/>
                <w:rPrChange w:author="SLAVÍK Lukáš, Ing." w:date="2021-11-04T10:37:07.9780143" w:id="342741581">
                  <w:rPr>
                    <w:rFonts w:cs="Arial"/>
                  </w:rPr>
                </w:rPrChange>
              </w:rPr>
              <w:t xml:space="preserve"> bez DPH</w:t>
            </w:r>
            <w:r w:rsidRPr="55E026C1">
              <w:rPr>
                <w:rFonts w:ascii="Arial" w:hAnsi="Arial" w:eastAsia="Arial" w:cs="Arial"/>
                <w:rPrChange w:author="SLAVÍK Lukáš, Ing." w:date="2021-11-04T10:37:07.9780143" w:id="85700666">
                  <w:rPr>
                    <w:rFonts w:cs="Arial"/>
                  </w:rPr>
                </w:rPrChange>
              </w:rPr>
              <w:t xml:space="preserve">? </w:t>
            </w:r>
            <w:r w:rsidRPr="55E026C1">
              <w:rPr>
                <w:rFonts w:ascii="Arial" w:hAnsi="Arial" w:eastAsia="Arial" w:cs="Arial"/>
                <w:b w:val="0"/>
                <w:bCs w:val="0"/>
                <w:lang w:val="en-US"/>
                <w:rPrChange w:author="SLAVÍK Lukáš, Ing." w:date="2021-11-04T10:37:07.9780143" w:id="1218148432">
                  <w:rPr>
                    <w:rFonts w:cs="Arial"/>
                    <w:b w:val="0"/>
                    <w:lang w:val="en-US"/>
                  </w:rPr>
                </w:rPrChange>
              </w:rPr>
              <w:t>[</w:t>
            </w:r>
            <w:r w:rsidRPr="55E026C1">
              <w:rPr>
                <w:rFonts w:ascii="Arial" w:hAnsi="Arial" w:eastAsia="Arial" w:cs="Arial"/>
                <w:b w:val="0"/>
                <w:bCs w:val="0"/>
                <w:rPrChange w:author="SLAVÍK Lukáš, Ing." w:date="2021-11-04T10:37:07.9780143" w:id="1967122330">
                  <w:rPr>
                    <w:rFonts w:cs="Arial"/>
                    <w:b w:val="0"/>
                  </w:rPr>
                </w:rPrChange>
              </w:rPr>
              <w:t>Kč</w:t>
            </w:r>
            <w:r w:rsidRPr="55E026C1">
              <w:rPr>
                <w:rFonts w:ascii="Arial" w:hAnsi="Arial" w:eastAsia="Arial" w:cs="Arial"/>
                <w:b w:val="0"/>
                <w:bCs w:val="0"/>
                <w:rPrChange w:author="SLAVÍK Lukáš, Ing." w:date="2021-11-04T10:37:07.9780143" w:id="645546350">
                  <w:rPr>
                    <w:rFonts w:cs="Arial"/>
                    <w:b w:val="0"/>
                  </w:rPr>
                </w:rPrChange>
              </w:rPr>
              <w:t>]</w:t>
            </w:r>
            <w:r w:rsidRPr="55E026C1">
              <w:rPr>
                <w:rFonts w:ascii="Arial" w:hAnsi="Arial" w:eastAsia="Arial" w:cs="Arial"/>
                <w:rPrChange w:author="SLAVÍK Lukáš, Ing." w:date="2021-11-04T10:37:07.9780143" w:id="77278217">
                  <w:rPr>
                    <w:rFonts w:cs="Arial"/>
                  </w:rPr>
                </w:rPrChange>
              </w:rPr>
              <w:t xml:space="preserve"> </w:t>
            </w:r>
          </w:p>
        </w:tc>
        <w:tc>
          <w:tcPr>
            <w:cnfStyle w:val="000000000000" w:firstRow="0" w:lastRow="0" w:firstColumn="0" w:lastColumn="0" w:oddVBand="0" w:evenVBand="0" w:oddHBand="0" w:evenHBand="0" w:firstRowFirstColumn="0" w:firstRowLastColumn="0" w:lastRowFirstColumn="0" w:lastRowLastColumn="0"/>
            <w:tcW w:w="835" w:type="pct"/>
            <w:tcBorders>
              <w:top w:val="single" w:color="auto" w:sz="4" w:space="0"/>
            </w:tcBorders>
            <w:tcMar/>
            <w:tcPrChange w:author="SLAVÍK Lukáš, Ing." w:date="2021-11-04T10:37:07.9780143" w:id="1097737553">
              <w:tcPr>
                <w:tcW w:w="835" w:type="pct"/>
                <w:tcBorders>
                  <w:top w:val="single" w:color="auto" w:sz="4" w:space="0"/>
                </w:tcBorders>
              </w:tcPr>
            </w:tcPrChange>
          </w:tcPr>
          <w:p w:rsidRPr="003F7B0D" w:rsidR="00AF4DD9" w:rsidP="55E026C1" w:rsidRDefault="00AF4DD9" w14:paraId="367CC95D" w14:textId="4A9D75C3" w14:noSpellErr="1">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707009594">
                  <w:rPr>
                    <w:rFonts w:cs="Arial"/>
                  </w:rPr>
                </w:rPrChange>
              </w:rPr>
              <w:pPrChange w:author="SLAVÍK Lukáš, Ing." w:date="2021-11-04T10:37:07.9780143" w:id="869743996">
                <w:pPr>
                  <w:keepNext/>
                  <w:keepLines/>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1822997028">
                  <w:rPr>
                    <w:rFonts w:cs="Arial"/>
                  </w:rPr>
                </w:rPrChange>
              </w:rPr>
              <w:t xml:space="preserve">Jaké </w:t>
            </w:r>
            <w:r w:rsidRPr="55E026C1">
              <w:rPr>
                <w:rFonts w:ascii="Arial" w:hAnsi="Arial" w:eastAsia="Arial" w:cs="Arial"/>
                <w:rPrChange w:author="SLAVÍK Lukáš, Ing." w:date="2021-11-04T10:37:07.9780143" w:id="1911516444">
                  <w:rPr>
                    <w:rFonts w:cs="Arial"/>
                  </w:rPr>
                </w:rPrChange>
              </w:rPr>
              <w:t xml:space="preserve">% </w:t>
            </w:r>
            <w:r w:rsidRPr="55E026C1">
              <w:rPr>
                <w:rFonts w:ascii="Arial" w:hAnsi="Arial" w:eastAsia="Arial" w:cs="Arial"/>
                <w:rPrChange w:author="SLAVÍK Lukáš, Ing." w:date="2021-11-04T10:37:07.9780143" w:id="396612353">
                  <w:rPr>
                    <w:rFonts w:cs="Arial"/>
                  </w:rPr>
                </w:rPrChange>
              </w:rPr>
              <w:t>uživatelů je spokojeno s poskytovanou službou?</w:t>
            </w:r>
          </w:p>
        </w:tc>
        <w:tc>
          <w:tcPr>
            <w:cnfStyle w:val="000000000000" w:firstRow="0" w:lastRow="0" w:firstColumn="0" w:lastColumn="0" w:oddVBand="0" w:evenVBand="0" w:oddHBand="0" w:evenHBand="0" w:firstRowFirstColumn="0" w:firstRowLastColumn="0" w:lastRowFirstColumn="0" w:lastRowLastColumn="0"/>
            <w:tcW w:w="641" w:type="pct"/>
            <w:tcBorders>
              <w:top w:val="single" w:color="auto" w:sz="4" w:space="0"/>
            </w:tcBorders>
            <w:tcMar/>
            <w:tcPrChange w:author="SLAVÍK Lukáš, Ing." w:date="2021-11-04T10:37:07.9780143" w:id="707990696">
              <w:tcPr>
                <w:tcW w:w="641" w:type="pct"/>
                <w:tcBorders>
                  <w:top w:val="single" w:color="auto" w:sz="4" w:space="0"/>
                </w:tcBorders>
              </w:tcPr>
            </w:tcPrChange>
          </w:tcPr>
          <w:p w:rsidRPr="003F7B0D" w:rsidR="00AF4DD9" w:rsidP="55E026C1" w:rsidRDefault="00AF4DD9" w14:paraId="6C45C063" w14:textId="600C574A" w14:noSpellErr="1">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956013141">
                  <w:rPr>
                    <w:rFonts w:cs="Arial"/>
                  </w:rPr>
                </w:rPrChange>
              </w:rPr>
              <w:pPrChange w:author="SLAVÍK Lukáš, Ing." w:date="2021-11-04T10:37:07.9780143" w:id="805527186">
                <w:pPr>
                  <w:keepNext/>
                  <w:keepLines/>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154385607">
                  <w:rPr>
                    <w:rFonts w:cs="Arial"/>
                  </w:rPr>
                </w:rPrChange>
              </w:rPr>
              <w:t xml:space="preserve">Jaké </w:t>
            </w:r>
            <w:r w:rsidRPr="55E026C1">
              <w:rPr>
                <w:rFonts w:ascii="Arial" w:hAnsi="Arial" w:eastAsia="Arial" w:cs="Arial"/>
                <w:rPrChange w:author="SLAVÍK Lukáš, Ing." w:date="2021-11-04T10:37:07.9780143" w:id="1075463596">
                  <w:rPr>
                    <w:rFonts w:cs="Arial"/>
                  </w:rPr>
                </w:rPrChange>
              </w:rPr>
              <w:t>%</w:t>
            </w:r>
            <w:r w:rsidRPr="55E026C1">
              <w:rPr>
                <w:rFonts w:ascii="Arial" w:hAnsi="Arial" w:eastAsia="Arial" w:cs="Arial"/>
                <w:rPrChange w:author="SLAVÍK Lukáš, Ing." w:date="2021-11-04T10:37:07.9780143" w:id="204326473">
                  <w:rPr>
                    <w:rFonts w:cs="Arial"/>
                  </w:rPr>
                </w:rPrChange>
              </w:rPr>
              <w:t xml:space="preserve"> transakcí je úspěšně dokončeno? </w:t>
            </w:r>
          </w:p>
        </w:tc>
        <w:tc>
          <w:tcPr>
            <w:cnfStyle w:val="000000000000" w:firstRow="0" w:lastRow="0" w:firstColumn="0" w:lastColumn="0" w:oddVBand="0" w:evenVBand="0" w:oddHBand="0" w:evenHBand="0" w:firstRowFirstColumn="0" w:firstRowLastColumn="0" w:lastRowFirstColumn="0" w:lastRowLastColumn="0"/>
            <w:tcW w:w="1217" w:type="pct"/>
            <w:tcBorders>
              <w:top w:val="single" w:color="auto" w:sz="4" w:space="0"/>
            </w:tcBorders>
            <w:tcMar/>
            <w:tcPrChange w:author="SLAVÍK Lukáš, Ing." w:date="2021-11-04T10:37:07.9780143" w:id="2025050936">
              <w:tcPr>
                <w:tcW w:w="1217" w:type="pct"/>
                <w:tcBorders>
                  <w:top w:val="single" w:color="auto" w:sz="4" w:space="0"/>
                </w:tcBorders>
              </w:tcPr>
            </w:tcPrChange>
          </w:tcPr>
          <w:p w:rsidRPr="003F7B0D" w:rsidR="00AF4DD9" w:rsidP="55E026C1" w:rsidRDefault="00AF4DD9" w14:paraId="4AF27A5E" w14:textId="33FAF8A3" w14:noSpellErr="1">
            <w:pPr>
              <w:keepNext/>
              <w:keepLines/>
              <w:spacing w:before="40" w:after="4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233529065">
                  <w:rPr>
                    <w:rFonts w:cs="Arial"/>
                  </w:rPr>
                </w:rPrChange>
              </w:rPr>
              <w:pPrChange w:author="SLAVÍK Lukáš, Ing." w:date="2021-11-04T10:37:07.9780143" w:id="608852843">
                <w:pPr>
                  <w:keepNext/>
                  <w:keepLines/>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1103049307">
                  <w:rPr>
                    <w:rFonts w:cs="Arial"/>
                  </w:rPr>
                </w:rPrChange>
              </w:rPr>
              <w:t xml:space="preserve">Jaké </w:t>
            </w:r>
            <w:r w:rsidRPr="55E026C1">
              <w:rPr>
                <w:rFonts w:ascii="Arial" w:hAnsi="Arial" w:eastAsia="Arial" w:cs="Arial"/>
                <w:rPrChange w:author="SLAVÍK Lukáš, Ing." w:date="2021-11-04T10:37:07.9780143" w:id="875441999">
                  <w:rPr>
                    <w:rFonts w:cs="Arial"/>
                  </w:rPr>
                </w:rPrChange>
              </w:rPr>
              <w:t>%</w:t>
            </w:r>
            <w:r w:rsidRPr="55E026C1">
              <w:rPr>
                <w:rFonts w:ascii="Arial" w:hAnsi="Arial" w:eastAsia="Arial" w:cs="Arial"/>
                <w:rPrChange w:author="SLAVÍK Lukáš, Ing." w:date="2021-11-04T10:37:07.9780143" w:id="498272292">
                  <w:rPr>
                    <w:rFonts w:cs="Arial"/>
                  </w:rPr>
                </w:rPrChange>
              </w:rPr>
              <w:t xml:space="preserve"> uživatelů zvolí raději elektronickou formu služby než ne-elektronickou?</w:t>
            </w:r>
          </w:p>
        </w:tc>
      </w:tr>
      <w:tr w:rsidRPr="004C181C" w:rsidR="00AF4DD9" w:rsidTr="55E026C1" w14:paraId="5AA73637" w14:textId="77777777">
        <w:tc>
          <w:tcPr>
            <w:cnfStyle w:val="001000000000" w:firstRow="0" w:lastRow="0" w:firstColumn="1" w:lastColumn="0" w:oddVBand="0" w:evenVBand="0" w:oddHBand="0" w:evenHBand="0" w:firstRowFirstColumn="0" w:firstRowLastColumn="0" w:lastRowFirstColumn="0" w:lastRowLastColumn="0"/>
            <w:tcW w:w="961" w:type="pct"/>
            <w:shd w:val="clear" w:color="auto" w:fill="auto"/>
            <w:tcMar/>
          </w:tcPr>
          <w:p w:rsidRPr="003F7B0D" w:rsidR="00AF4DD9" w:rsidP="00C37272" w:rsidRDefault="00AF4DD9" w14:paraId="5833BE33" w14:textId="77777777">
            <w:pPr>
              <w:spacing w:before="40" w:after="40"/>
              <w:jc w:val="left"/>
              <w:rPr>
                <w:rFonts w:cs="Arial"/>
                <w:b w:val="0"/>
                <w:bCs w:val="0"/>
              </w:rPr>
            </w:pPr>
          </w:p>
        </w:tc>
        <w:tc>
          <w:tcPr>
            <w:cnfStyle w:val="000000000000" w:firstRow="0" w:lastRow="0" w:firstColumn="0" w:lastColumn="0" w:oddVBand="0" w:evenVBand="0" w:oddHBand="0" w:evenHBand="0" w:firstRowFirstColumn="0" w:firstRowLastColumn="0" w:lastRowFirstColumn="0" w:lastRowLastColumn="0"/>
            <w:tcW w:w="705" w:type="pct"/>
            <w:shd w:val="clear" w:color="auto" w:fill="auto"/>
            <w:tcMar/>
            <w:tcPrChange w:author="SLAVÍK Lukáš, Ing." w:date="2021-11-04T10:37:07.9780143" w:id="30611811">
              <w:tcPr>
                <w:tcW w:w="705" w:type="pct"/>
                <w:shd w:val="clear" w:color="auto" w:fill="auto"/>
              </w:tcPr>
            </w:tcPrChange>
          </w:tcPr>
          <w:p w:rsidRPr="003F7B0D" w:rsidR="00AF4DD9" w:rsidP="00C37272" w:rsidRDefault="00AF4DD9" w14:paraId="54148736"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cnfStyle w:val="000000000000" w:firstRow="0" w:lastRow="0" w:firstColumn="0" w:lastColumn="0" w:oddVBand="0" w:evenVBand="0" w:oddHBand="0" w:evenHBand="0" w:firstRowFirstColumn="0" w:firstRowLastColumn="0" w:lastRowFirstColumn="0" w:lastRowLastColumn="0"/>
            <w:tcW w:w="641" w:type="pct"/>
            <w:shd w:val="clear" w:color="auto" w:fill="auto"/>
            <w:tcMar/>
            <w:tcPrChange w:author="SLAVÍK Lukáš, Ing." w:date="2021-11-04T10:37:07.9780143" w:id="232984324">
              <w:tcPr>
                <w:tcW w:w="641" w:type="pct"/>
                <w:shd w:val="clear" w:color="auto" w:fill="auto"/>
              </w:tcPr>
            </w:tcPrChange>
          </w:tcPr>
          <w:p w:rsidRPr="003F7B0D" w:rsidR="00AF4DD9" w:rsidP="00C37272" w:rsidRDefault="00AF4DD9" w14:paraId="329416E8"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cnfStyle w:val="000000000000" w:firstRow="0" w:lastRow="0" w:firstColumn="0" w:lastColumn="0" w:oddVBand="0" w:evenVBand="0" w:oddHBand="0" w:evenHBand="0" w:firstRowFirstColumn="0" w:firstRowLastColumn="0" w:lastRowFirstColumn="0" w:lastRowLastColumn="0"/>
            <w:tcW w:w="835" w:type="pct"/>
            <w:shd w:val="clear" w:color="auto" w:fill="auto"/>
            <w:tcMar/>
            <w:tcPrChange w:author="SLAVÍK Lukáš, Ing." w:date="2021-11-04T10:37:07.9780143" w:id="1571830281">
              <w:tcPr>
                <w:tcW w:w="835" w:type="pct"/>
                <w:shd w:val="clear" w:color="auto" w:fill="auto"/>
              </w:tcPr>
            </w:tcPrChange>
          </w:tcPr>
          <w:p w:rsidRPr="004C181C" w:rsidR="00AF4DD9" w:rsidP="00C37272" w:rsidRDefault="00AF4DD9" w14:paraId="763F9885"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cnfStyle w:val="000000000000" w:firstRow="0" w:lastRow="0" w:firstColumn="0" w:lastColumn="0" w:oddVBand="0" w:evenVBand="0" w:oddHBand="0" w:evenHBand="0" w:firstRowFirstColumn="0" w:firstRowLastColumn="0" w:lastRowFirstColumn="0" w:lastRowLastColumn="0"/>
            <w:tcW w:w="641" w:type="pct"/>
            <w:shd w:val="clear" w:color="auto" w:fill="auto"/>
            <w:tcMar/>
            <w:tcPrChange w:author="SLAVÍK Lukáš, Ing." w:date="2021-11-04T10:37:07.9780143" w:id="643555640">
              <w:tcPr>
                <w:tcW w:w="641" w:type="pct"/>
                <w:shd w:val="clear" w:color="auto" w:fill="auto"/>
              </w:tcPr>
            </w:tcPrChange>
          </w:tcPr>
          <w:p w:rsidRPr="004C181C" w:rsidR="00AF4DD9" w:rsidP="00C37272" w:rsidRDefault="00AF4DD9" w14:paraId="00CB2925"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cnfStyle w:val="000000000000" w:firstRow="0" w:lastRow="0" w:firstColumn="0" w:lastColumn="0" w:oddVBand="0" w:evenVBand="0" w:oddHBand="0" w:evenHBand="0" w:firstRowFirstColumn="0" w:firstRowLastColumn="0" w:lastRowFirstColumn="0" w:lastRowLastColumn="0"/>
            <w:tcW w:w="1217" w:type="pct"/>
            <w:tcMar/>
            <w:tcPrChange w:author="SLAVÍK Lukáš, Ing." w:date="2021-11-04T10:37:07.9780143" w:id="637401439">
              <w:tcPr>
                <w:tcW w:w="1217" w:type="pct"/>
              </w:tcPr>
            </w:tcPrChange>
          </w:tcPr>
          <w:p w:rsidRPr="004C181C" w:rsidR="00AF4DD9" w:rsidP="00C37272" w:rsidRDefault="00AF4DD9" w14:paraId="0CF6299D"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r>
      <w:tr w:rsidRPr="004C181C" w:rsidR="004C181C" w:rsidTr="55E026C1" w14:paraId="223938F0" w14:textId="77777777">
        <w:tc>
          <w:tcPr>
            <w:cnfStyle w:val="001000000000" w:firstRow="0" w:lastRow="0" w:firstColumn="1" w:lastColumn="0" w:oddVBand="0" w:evenVBand="0" w:oddHBand="0" w:evenHBand="0" w:firstRowFirstColumn="0" w:firstRowLastColumn="0" w:lastRowFirstColumn="0" w:lastRowLastColumn="0"/>
            <w:tcW w:w="961" w:type="pct"/>
            <w:shd w:val="clear" w:color="auto" w:fill="auto"/>
            <w:tcMar/>
          </w:tcPr>
          <w:p w:rsidRPr="003F7B0D" w:rsidR="004C181C" w:rsidP="00C37272" w:rsidRDefault="004C181C" w14:paraId="48A5C216" w14:textId="77777777">
            <w:pPr>
              <w:spacing w:before="40" w:after="40"/>
              <w:jc w:val="left"/>
              <w:rPr>
                <w:rFonts w:cs="Arial"/>
                <w:b w:val="0"/>
                <w:bCs w:val="0"/>
              </w:rPr>
            </w:pPr>
          </w:p>
        </w:tc>
        <w:tc>
          <w:tcPr>
            <w:cnfStyle w:val="000000000000" w:firstRow="0" w:lastRow="0" w:firstColumn="0" w:lastColumn="0" w:oddVBand="0" w:evenVBand="0" w:oddHBand="0" w:evenHBand="0" w:firstRowFirstColumn="0" w:firstRowLastColumn="0" w:lastRowFirstColumn="0" w:lastRowLastColumn="0"/>
            <w:tcW w:w="705" w:type="pct"/>
            <w:shd w:val="clear" w:color="auto" w:fill="auto"/>
            <w:tcMar/>
            <w:tcPrChange w:author="SLAVÍK Lukáš, Ing." w:date="2021-11-04T10:37:07.9780143" w:id="672573656">
              <w:tcPr>
                <w:tcW w:w="705" w:type="pct"/>
                <w:shd w:val="clear" w:color="auto" w:fill="auto"/>
              </w:tcPr>
            </w:tcPrChange>
          </w:tcPr>
          <w:p w:rsidRPr="003F7B0D" w:rsidR="004C181C" w:rsidP="00C37272" w:rsidRDefault="004C181C" w14:paraId="1A13A740"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cnfStyle w:val="000000000000" w:firstRow="0" w:lastRow="0" w:firstColumn="0" w:lastColumn="0" w:oddVBand="0" w:evenVBand="0" w:oddHBand="0" w:evenHBand="0" w:firstRowFirstColumn="0" w:firstRowLastColumn="0" w:lastRowFirstColumn="0" w:lastRowLastColumn="0"/>
            <w:tcW w:w="641" w:type="pct"/>
            <w:shd w:val="clear" w:color="auto" w:fill="auto"/>
            <w:tcMar/>
            <w:tcPrChange w:author="SLAVÍK Lukáš, Ing." w:date="2021-11-04T10:37:07.9780143" w:id="98173927">
              <w:tcPr>
                <w:tcW w:w="641" w:type="pct"/>
                <w:shd w:val="clear" w:color="auto" w:fill="auto"/>
              </w:tcPr>
            </w:tcPrChange>
          </w:tcPr>
          <w:p w:rsidRPr="003F7B0D" w:rsidR="004C181C" w:rsidP="00C37272" w:rsidRDefault="004C181C" w14:paraId="7F04133E"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cnfStyle w:val="000000000000" w:firstRow="0" w:lastRow="0" w:firstColumn="0" w:lastColumn="0" w:oddVBand="0" w:evenVBand="0" w:oddHBand="0" w:evenHBand="0" w:firstRowFirstColumn="0" w:firstRowLastColumn="0" w:lastRowFirstColumn="0" w:lastRowLastColumn="0"/>
            <w:tcW w:w="835" w:type="pct"/>
            <w:shd w:val="clear" w:color="auto" w:fill="auto"/>
            <w:tcMar/>
            <w:tcPrChange w:author="SLAVÍK Lukáš, Ing." w:date="2021-11-04T10:37:07.9780143" w:id="1110724598">
              <w:tcPr>
                <w:tcW w:w="835" w:type="pct"/>
                <w:shd w:val="clear" w:color="auto" w:fill="auto"/>
              </w:tcPr>
            </w:tcPrChange>
          </w:tcPr>
          <w:p w:rsidRPr="004C181C" w:rsidR="004C181C" w:rsidP="00C37272" w:rsidRDefault="004C181C" w14:paraId="5A633F49"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cnfStyle w:val="000000000000" w:firstRow="0" w:lastRow="0" w:firstColumn="0" w:lastColumn="0" w:oddVBand="0" w:evenVBand="0" w:oddHBand="0" w:evenHBand="0" w:firstRowFirstColumn="0" w:firstRowLastColumn="0" w:lastRowFirstColumn="0" w:lastRowLastColumn="0"/>
            <w:tcW w:w="641" w:type="pct"/>
            <w:shd w:val="clear" w:color="auto" w:fill="auto"/>
            <w:tcMar/>
            <w:tcPrChange w:author="SLAVÍK Lukáš, Ing." w:date="2021-11-04T10:37:07.9780143" w:id="1148019258">
              <w:tcPr>
                <w:tcW w:w="641" w:type="pct"/>
                <w:shd w:val="clear" w:color="auto" w:fill="auto"/>
              </w:tcPr>
            </w:tcPrChange>
          </w:tcPr>
          <w:p w:rsidRPr="004C181C" w:rsidR="004C181C" w:rsidP="00C37272" w:rsidRDefault="004C181C" w14:paraId="2C7FC6D6"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cnfStyle w:val="000000000000" w:firstRow="0" w:lastRow="0" w:firstColumn="0" w:lastColumn="0" w:oddVBand="0" w:evenVBand="0" w:oddHBand="0" w:evenHBand="0" w:firstRowFirstColumn="0" w:firstRowLastColumn="0" w:lastRowFirstColumn="0" w:lastRowLastColumn="0"/>
            <w:tcW w:w="1217" w:type="pct"/>
            <w:tcMar/>
            <w:tcPrChange w:author="SLAVÍK Lukáš, Ing." w:date="2021-11-04T10:37:07.9780143" w:id="303036358">
              <w:tcPr>
                <w:tcW w:w="1217" w:type="pct"/>
              </w:tcPr>
            </w:tcPrChange>
          </w:tcPr>
          <w:p w:rsidRPr="004C181C" w:rsidR="004C181C" w:rsidP="00C37272" w:rsidRDefault="004C181C" w14:paraId="3CFBC820"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r>
      <w:tr w:rsidRPr="00BF5681" w:rsidR="00AF4DD9" w:rsidTr="55E026C1" w14:paraId="64DD8537" w14:textId="77777777">
        <w:tc>
          <w:tcPr>
            <w:cnfStyle w:val="001000000000" w:firstRow="0" w:lastRow="0" w:firstColumn="1" w:lastColumn="0" w:oddVBand="0" w:evenVBand="0" w:oddHBand="0" w:evenHBand="0" w:firstRowFirstColumn="0" w:firstRowLastColumn="0" w:lastRowFirstColumn="0" w:lastRowLastColumn="0"/>
            <w:tcW w:w="961" w:type="pct"/>
            <w:shd w:val="clear" w:color="auto" w:fill="auto"/>
            <w:tcMar/>
          </w:tcPr>
          <w:p w:rsidRPr="003F7B0D" w:rsidR="00AF4DD9" w:rsidP="00C37272" w:rsidRDefault="00AF4DD9" w14:paraId="5BD7BA93" w14:textId="77777777">
            <w:pPr>
              <w:spacing w:before="40" w:after="40"/>
              <w:jc w:val="left"/>
              <w:rPr>
                <w:rFonts w:cs="Arial"/>
                <w:b w:val="0"/>
                <w:bCs w:val="0"/>
              </w:rPr>
            </w:pPr>
          </w:p>
        </w:tc>
        <w:tc>
          <w:tcPr>
            <w:cnfStyle w:val="000000000000" w:firstRow="0" w:lastRow="0" w:firstColumn="0" w:lastColumn="0" w:oddVBand="0" w:evenVBand="0" w:oddHBand="0" w:evenHBand="0" w:firstRowFirstColumn="0" w:firstRowLastColumn="0" w:lastRowFirstColumn="0" w:lastRowLastColumn="0"/>
            <w:tcW w:w="705" w:type="pct"/>
            <w:shd w:val="clear" w:color="auto" w:fill="auto"/>
            <w:tcMar/>
            <w:tcPrChange w:author="SLAVÍK Lukáš, Ing." w:date="2021-11-04T10:37:07.9780143" w:id="508674891">
              <w:tcPr>
                <w:tcW w:w="705" w:type="pct"/>
                <w:shd w:val="clear" w:color="auto" w:fill="auto"/>
              </w:tcPr>
            </w:tcPrChange>
          </w:tcPr>
          <w:p w:rsidRPr="003F7B0D" w:rsidR="00AF4DD9" w:rsidP="00C37272" w:rsidRDefault="00AF4DD9" w14:paraId="7E1D92C8"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cnfStyle w:val="000000000000" w:firstRow="0" w:lastRow="0" w:firstColumn="0" w:lastColumn="0" w:oddVBand="0" w:evenVBand="0" w:oddHBand="0" w:evenHBand="0" w:firstRowFirstColumn="0" w:firstRowLastColumn="0" w:lastRowFirstColumn="0" w:lastRowLastColumn="0"/>
            <w:tcW w:w="641" w:type="pct"/>
            <w:shd w:val="clear" w:color="auto" w:fill="auto"/>
            <w:tcMar/>
            <w:tcPrChange w:author="SLAVÍK Lukáš, Ing." w:date="2021-11-04T10:37:07.9780143" w:id="153505179">
              <w:tcPr>
                <w:tcW w:w="641" w:type="pct"/>
                <w:shd w:val="clear" w:color="auto" w:fill="auto"/>
              </w:tcPr>
            </w:tcPrChange>
          </w:tcPr>
          <w:p w:rsidRPr="003F7B0D" w:rsidR="00AF4DD9" w:rsidP="00C37272" w:rsidRDefault="00AF4DD9" w14:paraId="4F950CC0"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cnfStyle w:val="000000000000" w:firstRow="0" w:lastRow="0" w:firstColumn="0" w:lastColumn="0" w:oddVBand="0" w:evenVBand="0" w:oddHBand="0" w:evenHBand="0" w:firstRowFirstColumn="0" w:firstRowLastColumn="0" w:lastRowFirstColumn="0" w:lastRowLastColumn="0"/>
            <w:tcW w:w="835" w:type="pct"/>
            <w:shd w:val="clear" w:color="auto" w:fill="auto"/>
            <w:tcMar/>
            <w:tcPrChange w:author="SLAVÍK Lukáš, Ing." w:date="2021-11-04T10:37:07.9780143" w:id="1352343709">
              <w:tcPr>
                <w:tcW w:w="835" w:type="pct"/>
                <w:shd w:val="clear" w:color="auto" w:fill="auto"/>
              </w:tcPr>
            </w:tcPrChange>
          </w:tcPr>
          <w:p w:rsidRPr="003F7B0D" w:rsidR="00AF4DD9" w:rsidP="00C37272" w:rsidRDefault="00AF4DD9" w14:paraId="2416F29A"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641" w:type="pct"/>
            <w:shd w:val="clear" w:color="auto" w:fill="auto"/>
            <w:tcMar/>
            <w:tcPrChange w:author="SLAVÍK Lukáš, Ing." w:date="2021-11-04T10:37:07.9780143" w:id="632501925">
              <w:tcPr>
                <w:tcW w:w="641" w:type="pct"/>
                <w:shd w:val="clear" w:color="auto" w:fill="auto"/>
              </w:tcPr>
            </w:tcPrChange>
          </w:tcPr>
          <w:p w:rsidRPr="003F7B0D" w:rsidR="00AF4DD9" w:rsidP="00C37272" w:rsidRDefault="00AF4DD9" w14:paraId="1F65B10C"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1217" w:type="pct"/>
            <w:tcMar/>
            <w:tcPrChange w:author="SLAVÍK Lukáš, Ing." w:date="2021-11-04T10:37:07.9780143" w:id="562741104">
              <w:tcPr>
                <w:tcW w:w="1217" w:type="pct"/>
              </w:tcPr>
            </w:tcPrChange>
          </w:tcPr>
          <w:p w:rsidRPr="003F7B0D" w:rsidR="00AF4DD9" w:rsidP="00C37272" w:rsidRDefault="00AF4DD9" w14:paraId="1B45EE8E"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bl>
    <w:p w:rsidR="00AF4DD9" w:rsidP="00AF4DD9" w:rsidRDefault="00AF4DD9" w14:paraId="214C81B3" w14:textId="77777777">
      <w:bookmarkStart w:name="_Toc22220534" w:id="149"/>
    </w:p>
    <w:tbl>
      <w:tblPr>
        <w:tblStyle w:val="Style1"/>
        <w:tblW w:w="5000" w:type="pct"/>
        <w:tblLook w:val="06A0" w:firstRow="1" w:lastRow="0" w:firstColumn="1" w:lastColumn="0" w:noHBand="1" w:noVBand="1"/>
      </w:tblPr>
      <w:tblGrid>
        <w:gridCol w:w="2101"/>
        <w:gridCol w:w="3414"/>
        <w:gridCol w:w="1991"/>
        <w:gridCol w:w="1624"/>
        <w:gridCol w:w="2198"/>
      </w:tblGrid>
      <w:tr w:rsidRPr="00BF5681" w:rsidR="00AF4DD9" w:rsidTr="55E026C1" w14:paraId="36353775"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5"/>
            <w:tcBorders>
              <w:bottom w:val="single" w:color="auto" w:sz="4" w:space="0"/>
            </w:tcBorders>
            <w:tcMar/>
            <w:tcPrChange w:author="SLAVÍK Lukáš, Ing." w:date="2021-11-04T10:37:07.9780143" w:id="1223105195">
              <w:tcPr>
                <w:cnfStyle w:val="001000000000" w:firstRow="0" w:lastRow="0" w:firstColumn="1" w:lastColumn="0" w:oddVBand="0" w:evenVBand="0" w:oddHBand="0" w:evenHBand="0" w:firstRowFirstColumn="0" w:firstRowLastColumn="0" w:lastRowFirstColumn="0" w:lastRowLastColumn="0"/>
                <w:tcW w:w="5000" w:type="pct"/>
                <w:gridSpan w:val="5"/>
                <w:tcBorders>
                  <w:bottom w:val="single" w:color="auto" w:sz="4" w:space="0"/>
                </w:tcBorders>
              </w:tcPr>
            </w:tcPrChange>
          </w:tcPr>
          <w:p w:rsidRPr="002C3CAF" w:rsidR="00AF4DD9" w:rsidP="55E026C1" w:rsidRDefault="00AF4DD9" w14:paraId="0F186707" w14:textId="2B3D6FFF" w14:noSpellErr="1">
            <w:pPr>
              <w:keepNext/>
              <w:spacing w:before="40" w:after="40"/>
              <w:jc w:val="left"/>
              <w:rPr>
                <w:rFonts w:ascii="Arial" w:hAnsi="Arial" w:eastAsia="Arial" w:cs="Arial"/>
                <w:rPrChange w:author="SLAVÍK Lukáš, Ing." w:date="2021-11-04T10:37:07.9780143" w:id="1447958446">
                  <w:rPr>
                    <w:rFonts w:cs="Arial"/>
                    <w:bCs w:val="0"/>
                  </w:rPr>
                </w:rPrChange>
              </w:rPr>
              <w:pPrChange w:author="SLAVÍK Lukáš, Ing." w:date="2021-11-04T10:37:07.9780143" w:id="530754191">
                <w:pPr>
                  <w:keepNext/>
                  <w:jc w:val="left"/>
                </w:pPr>
              </w:pPrChange>
            </w:pPr>
            <w:r w:rsidRPr="55E026C1">
              <w:rPr>
                <w:rFonts w:ascii="Arial" w:hAnsi="Arial" w:eastAsia="Arial" w:cs="Arial"/>
                <w:b w:val="0"/>
                <w:bCs w:val="0"/>
                <w:rPrChange w:author="SLAVÍK Lukáš, Ing." w:date="2021-11-04T10:37:07.9780143" w:id="291172498">
                  <w:rPr>
                    <w:rFonts w:cs="Arial"/>
                    <w:b w:val="0"/>
                  </w:rPr>
                </w:rPrChange>
              </w:rPr>
              <w:t xml:space="preserve">Tabulka </w:t>
            </w:r>
            <w:r w:rsidRPr="55E026C1">
              <w:rPr>
                <w:rPrChange w:author="SLAVÍK Lukáš, Ing." w:date="2021-11-04T10:37:07.9780143" w:id="1604532278">
                  <w:rPr>
                    <w:rFonts w:cs="Arial"/>
                  </w:rPr>
                </w:rPrChange>
              </w:rPr>
              <w:fldChar w:fldCharType="begin"/>
            </w:r>
            <w:r w:rsidRPr="002C3CAF">
              <w:rPr>
                <w:rFonts w:cs="Arial"/>
                <w:b w:val="0"/>
              </w:rPr>
              <w:instrText xml:space="preserve"> SEQ Tabulka \* ARABIC </w:instrText>
            </w:r>
            <w:r w:rsidRPr="002C3CAF">
              <w:rPr>
                <w:rFonts w:cs="Arial"/>
              </w:rPr>
              <w:fldChar w:fldCharType="separate"/>
            </w:r>
            <w:r w:rsidRPr="55E026C1" w:rsidR="00F45D72">
              <w:rPr>
                <w:rFonts w:ascii="Arial" w:hAnsi="Arial" w:eastAsia="Arial" w:cs="Arial"/>
                <w:b w:val="0"/>
                <w:bCs w:val="0"/>
                <w:noProof/>
                <w:rPrChange w:author="SLAVÍK Lukáš, Ing." w:date="2021-11-04T10:37:07.9780143" w:id="1967860868">
                  <w:rPr>
                    <w:rFonts w:cs="Arial"/>
                    <w:b w:val="0"/>
                    <w:noProof/>
                  </w:rPr>
                </w:rPrChange>
              </w:rPr>
              <w:t>16</w:t>
            </w:r>
            <w:r w:rsidRPr="55E026C1">
              <w:rPr>
                <w:rPrChange w:author="SLAVÍK Lukáš, Ing." w:date="2021-11-04T10:37:07.9780143" w:id="243914926">
                  <w:rPr>
                    <w:rFonts w:cs="Arial"/>
                    <w:noProof/>
                  </w:rPr>
                </w:rPrChange>
              </w:rPr>
              <w:fldChar w:fldCharType="end"/>
            </w:r>
            <w:r w:rsidRPr="55E026C1">
              <w:rPr>
                <w:rFonts w:ascii="Arial" w:hAnsi="Arial" w:eastAsia="Arial" w:cs="Arial"/>
                <w:b w:val="0"/>
                <w:bCs w:val="0"/>
                <w:rPrChange w:author="SLAVÍK Lukáš, Ing." w:date="2021-11-04T10:37:07.9780143" w:id="61509773">
                  <w:rPr>
                    <w:rFonts w:cs="Arial"/>
                    <w:b w:val="0"/>
                  </w:rPr>
                </w:rPrChange>
              </w:rPr>
              <w:t xml:space="preserve">: </w:t>
            </w:r>
            <w:r w:rsidRPr="55E026C1">
              <w:rPr>
                <w:rFonts w:ascii="Arial" w:hAnsi="Arial" w:eastAsia="Arial" w:cs="Arial"/>
                <w:rPrChange w:author="SLAVÍK Lukáš, Ing." w:date="2021-11-04T10:37:07.9780143" w:id="860000812">
                  <w:rPr>
                    <w:rFonts w:cs="Arial"/>
                  </w:rPr>
                </w:rPrChange>
              </w:rPr>
              <w:t xml:space="preserve">Popis </w:t>
            </w:r>
            <w:r w:rsidRPr="55E026C1">
              <w:rPr>
                <w:rFonts w:ascii="Arial" w:hAnsi="Arial" w:eastAsia="Arial" w:cs="Arial"/>
                <w:rPrChange w:author="SLAVÍK Lukáš, Ing." w:date="2021-11-04T10:37:07.9780143" w:id="1533292499">
                  <w:rPr>
                    <w:rFonts w:cs="Arial"/>
                  </w:rPr>
                </w:rPrChange>
              </w:rPr>
              <w:t>volitelných</w:t>
            </w:r>
            <w:r w:rsidRPr="55E026C1">
              <w:rPr>
                <w:rFonts w:ascii="Arial" w:hAnsi="Arial" w:eastAsia="Arial" w:cs="Arial"/>
                <w:rPrChange w:author="SLAVÍK Lukáš, Ing." w:date="2021-11-04T10:37:07.9780143" w:id="492573804">
                  <w:rPr>
                    <w:rFonts w:cs="Arial"/>
                  </w:rPr>
                </w:rPrChange>
              </w:rPr>
              <w:t xml:space="preserve"> </w:t>
            </w:r>
            <w:r w:rsidRPr="55E026C1">
              <w:rPr>
                <w:rFonts w:ascii="Arial" w:hAnsi="Arial" w:eastAsia="Arial" w:cs="Arial"/>
                <w:rPrChange w:author="SLAVÍK Lukáš, Ing." w:date="2021-11-04T10:37:07.9780143" w:id="989110030">
                  <w:rPr>
                    <w:rFonts w:cs="Arial"/>
                  </w:rPr>
                </w:rPrChange>
              </w:rPr>
              <w:t xml:space="preserve">objektivně ověřitelných </w:t>
            </w:r>
            <w:r w:rsidRPr="55E026C1">
              <w:rPr>
                <w:rFonts w:ascii="Arial" w:hAnsi="Arial" w:eastAsia="Arial" w:cs="Arial"/>
                <w:rPrChange w:author="SLAVÍK Lukáš, Ing." w:date="2021-11-04T10:37:07.9780143" w:id="1700264688">
                  <w:rPr>
                    <w:rFonts w:cs="Arial"/>
                  </w:rPr>
                </w:rPrChange>
              </w:rPr>
              <w:t>ukazatelů výkonnosti</w:t>
            </w:r>
          </w:p>
        </w:tc>
      </w:tr>
      <w:tr w:rsidRPr="00BF5681" w:rsidR="00AF4DD9" w:rsidTr="55E026C1" w14:paraId="4F05E560"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27" w:type="pct"/>
            <w:tcBorders>
              <w:top w:val="single" w:color="auto" w:sz="4" w:space="0"/>
            </w:tcBorders>
            <w:tcMar/>
            <w:tcPrChange w:author="SLAVÍK Lukáš, Ing." w:date="2021-11-04T10:37:07.9780143" w:id="1445581197">
              <w:tcPr>
                <w:cnfStyle w:val="001000000000" w:firstRow="0" w:lastRow="0" w:firstColumn="1" w:lastColumn="0" w:oddVBand="0" w:evenVBand="0" w:oddHBand="0" w:evenHBand="0" w:firstRowFirstColumn="0" w:firstRowLastColumn="0" w:lastRowFirstColumn="0" w:lastRowLastColumn="0"/>
                <w:tcW w:w="927" w:type="pct"/>
                <w:tcBorders>
                  <w:top w:val="single" w:color="auto" w:sz="4" w:space="0"/>
                </w:tcBorders>
              </w:tcPr>
            </w:tcPrChange>
          </w:tcPr>
          <w:p w:rsidRPr="003F7B0D" w:rsidR="00AF4DD9" w:rsidP="55E026C1" w:rsidRDefault="00AF4DD9" w14:paraId="329D5B05" w14:textId="77777777" w14:noSpellErr="1">
            <w:pPr>
              <w:keepNext/>
              <w:keepLines/>
              <w:spacing w:before="40" w:after="40"/>
              <w:contextualSpacing w:val="0"/>
              <w:jc w:val="left"/>
              <w:rPr>
                <w:rFonts w:ascii="Arial" w:hAnsi="Arial" w:eastAsia="Arial" w:cs="Arial"/>
                <w:b w:val="0"/>
                <w:bCs w:val="0"/>
                <w:rPrChange w:author="SLAVÍK Lukáš, Ing." w:date="2021-11-04T10:37:07.9780143" w:id="1357742314">
                  <w:rPr>
                    <w:rFonts w:cs="Arial"/>
                    <w:b w:val="0"/>
                    <w:bCs w:val="0"/>
                  </w:rPr>
                </w:rPrChange>
              </w:rPr>
              <w:pPrChange w:author="SLAVÍK Lukáš, Ing." w:date="2021-11-04T10:37:07.9780143" w:id="719876140">
                <w:pPr>
                  <w:keepNext/>
                  <w:keepLines/>
                  <w:contextualSpacing w:val="0"/>
                  <w:jc w:val="left"/>
                </w:pPr>
              </w:pPrChange>
            </w:pPr>
            <w:r w:rsidRPr="55E026C1">
              <w:rPr>
                <w:rFonts w:ascii="Arial" w:hAnsi="Arial" w:eastAsia="Arial" w:cs="Arial"/>
                <w:rPrChange w:author="SLAVÍK Lukáš, Ing." w:date="2021-11-04T10:37:07.9780143" w:id="1387175921">
                  <w:rPr>
                    <w:rFonts w:cs="Arial"/>
                  </w:rPr>
                </w:rPrChange>
              </w:rPr>
              <w:t>Název ukazatele</w:t>
            </w:r>
          </w:p>
        </w:tc>
        <w:tc>
          <w:tcPr>
            <w:cnfStyle w:val="000000000000" w:firstRow="0" w:lastRow="0" w:firstColumn="0" w:lastColumn="0" w:oddVBand="0" w:evenVBand="0" w:oddHBand="0" w:evenHBand="0" w:firstRowFirstColumn="0" w:firstRowLastColumn="0" w:lastRowFirstColumn="0" w:lastRowLastColumn="0"/>
            <w:tcW w:w="1507" w:type="pct"/>
            <w:tcBorders>
              <w:top w:val="single" w:color="auto" w:sz="4" w:space="0"/>
            </w:tcBorders>
            <w:tcMar/>
            <w:tcPrChange w:author="SLAVÍK Lukáš, Ing." w:date="2021-11-04T10:37:07.9780143" w:id="1733593265">
              <w:tcPr>
                <w:tcW w:w="1507" w:type="pct"/>
                <w:tcBorders>
                  <w:top w:val="single" w:color="auto" w:sz="4" w:space="0"/>
                </w:tcBorders>
              </w:tcPr>
            </w:tcPrChange>
          </w:tcPr>
          <w:p w:rsidR="00AF4DD9" w:rsidP="55E026C1" w:rsidRDefault="00AF4DD9" w14:paraId="59B9AEA6" w14:textId="77777777" w14:noSpellErr="1">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46666406">
                  <w:rPr>
                    <w:rFonts w:cs="Arial"/>
                  </w:rPr>
                </w:rPrChange>
              </w:rPr>
              <w:pPrChange w:author="SLAVÍK Lukáš, Ing." w:date="2021-11-04T10:37:07.9780143" w:id="2056231785">
                <w:pPr>
                  <w:keepNext/>
                  <w:keepLines/>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36693507">
                  <w:rPr>
                    <w:rFonts w:cs="Arial"/>
                  </w:rPr>
                </w:rPrChange>
              </w:rPr>
              <w:t>Předmět měření</w:t>
            </w:r>
          </w:p>
        </w:tc>
        <w:tc>
          <w:tcPr>
            <w:cnfStyle w:val="000000000000" w:firstRow="0" w:lastRow="0" w:firstColumn="0" w:lastColumn="0" w:oddVBand="0" w:evenVBand="0" w:oddHBand="0" w:evenHBand="0" w:firstRowFirstColumn="0" w:firstRowLastColumn="0" w:lastRowFirstColumn="0" w:lastRowLastColumn="0"/>
            <w:tcW w:w="879" w:type="pct"/>
            <w:tcBorders>
              <w:top w:val="single" w:color="auto" w:sz="4" w:space="0"/>
            </w:tcBorders>
            <w:tcMar/>
            <w:tcPrChange w:author="SLAVÍK Lukáš, Ing." w:date="2021-11-04T10:37:07.9780143" w:id="1601745846">
              <w:tcPr>
                <w:tcW w:w="879" w:type="pct"/>
                <w:tcBorders>
                  <w:top w:val="single" w:color="auto" w:sz="4" w:space="0"/>
                </w:tcBorders>
              </w:tcPr>
            </w:tcPrChange>
          </w:tcPr>
          <w:p w:rsidRPr="003F7B0D" w:rsidR="00AF4DD9" w:rsidP="55E026C1" w:rsidRDefault="00AF4DD9" w14:paraId="436DFC5B" w14:textId="77777777" w14:noSpellErr="1">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238942788">
                  <w:rPr>
                    <w:rFonts w:cs="Arial"/>
                    <w:bCs w:val="0"/>
                  </w:rPr>
                </w:rPrChange>
              </w:rPr>
              <w:pPrChange w:author="SLAVÍK Lukáš, Ing." w:date="2021-11-04T10:37:07.9780143" w:id="298438426">
                <w:pPr>
                  <w:keepNext/>
                  <w:keepLines/>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454181913">
                  <w:rPr>
                    <w:rFonts w:cs="Arial"/>
                  </w:rPr>
                </w:rPrChange>
              </w:rPr>
              <w:t>Jednotka</w:t>
            </w:r>
            <w:r w:rsidRPr="55E026C1">
              <w:rPr>
                <w:rFonts w:ascii="Arial" w:hAnsi="Arial" w:eastAsia="Arial" w:cs="Arial"/>
                <w:rPrChange w:author="SLAVÍK Lukáš, Ing." w:date="2021-11-04T10:37:07.9780143" w:id="1185595589">
                  <w:rPr>
                    <w:rFonts w:cs="Arial"/>
                  </w:rPr>
                </w:rPrChange>
              </w:rPr>
              <w:t xml:space="preserve"> </w:t>
            </w:r>
          </w:p>
        </w:tc>
        <w:tc>
          <w:tcPr>
            <w:cnfStyle w:val="000000000000" w:firstRow="0" w:lastRow="0" w:firstColumn="0" w:lastColumn="0" w:oddVBand="0" w:evenVBand="0" w:oddHBand="0" w:evenHBand="0" w:firstRowFirstColumn="0" w:firstRowLastColumn="0" w:lastRowFirstColumn="0" w:lastRowLastColumn="0"/>
            <w:tcW w:w="717" w:type="pct"/>
            <w:tcBorders>
              <w:top w:val="single" w:color="auto" w:sz="4" w:space="0"/>
            </w:tcBorders>
            <w:tcMar/>
            <w:tcPrChange w:author="SLAVÍK Lukáš, Ing." w:date="2021-11-04T10:37:07.9780143" w:id="1743768643">
              <w:tcPr>
                <w:tcW w:w="717" w:type="pct"/>
                <w:tcBorders>
                  <w:top w:val="single" w:color="auto" w:sz="4" w:space="0"/>
                </w:tcBorders>
              </w:tcPr>
            </w:tcPrChange>
          </w:tcPr>
          <w:p w:rsidRPr="003F7B0D" w:rsidR="00AF4DD9" w:rsidP="55E026C1" w:rsidRDefault="00AF4DD9" w14:paraId="6D771808" w14:textId="77777777" w14:noSpellErr="1">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404954338">
                  <w:rPr>
                    <w:rFonts w:cs="Arial"/>
                  </w:rPr>
                </w:rPrChange>
              </w:rPr>
              <w:pPrChange w:author="SLAVÍK Lukáš, Ing." w:date="2021-11-04T10:37:07.9780143" w:id="1793194363">
                <w:pPr>
                  <w:keepNext/>
                  <w:keepLines/>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1869208385">
                  <w:rPr>
                    <w:rFonts w:cs="Arial"/>
                  </w:rPr>
                </w:rPrChange>
              </w:rPr>
              <w:t>Očekávaná hodnota od</w:t>
            </w:r>
          </w:p>
        </w:tc>
        <w:tc>
          <w:tcPr>
            <w:cnfStyle w:val="000000000000" w:firstRow="0" w:lastRow="0" w:firstColumn="0" w:lastColumn="0" w:oddVBand="0" w:evenVBand="0" w:oddHBand="0" w:evenHBand="0" w:firstRowFirstColumn="0" w:firstRowLastColumn="0" w:lastRowFirstColumn="0" w:lastRowLastColumn="0"/>
            <w:tcW w:w="970" w:type="pct"/>
            <w:tcBorders>
              <w:top w:val="single" w:color="auto" w:sz="4" w:space="0"/>
            </w:tcBorders>
            <w:tcMar/>
            <w:tcPrChange w:author="SLAVÍK Lukáš, Ing." w:date="2021-11-04T10:37:07.9780143" w:id="921958417">
              <w:tcPr>
                <w:tcW w:w="970" w:type="pct"/>
                <w:tcBorders>
                  <w:top w:val="single" w:color="auto" w:sz="4" w:space="0"/>
                </w:tcBorders>
              </w:tcPr>
            </w:tcPrChange>
          </w:tcPr>
          <w:p w:rsidRPr="003F7B0D" w:rsidR="00AF4DD9" w:rsidP="55E026C1" w:rsidRDefault="00AF4DD9" w14:paraId="0CE1D71B" w14:textId="77777777" w14:noSpellErr="1">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242786082">
                  <w:rPr>
                    <w:rFonts w:cs="Arial"/>
                  </w:rPr>
                </w:rPrChange>
              </w:rPr>
              <w:pPrChange w:author="SLAVÍK Lukáš, Ing." w:date="2021-11-04T10:37:07.9780143" w:id="801945741">
                <w:pPr>
                  <w:keepNext/>
                  <w:keepLines/>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999466411">
                  <w:rPr>
                    <w:rFonts w:cs="Arial"/>
                  </w:rPr>
                </w:rPrChange>
              </w:rPr>
              <w:t>Očekávaná hodnota do</w:t>
            </w:r>
            <w:r w:rsidRPr="55E026C1">
              <w:rPr>
                <w:rFonts w:ascii="Arial" w:hAnsi="Arial" w:eastAsia="Arial" w:cs="Arial"/>
                <w:rPrChange w:author="SLAVÍK Lukáš, Ing." w:date="2021-11-04T10:37:07.9780143" w:id="1323511216">
                  <w:rPr>
                    <w:rFonts w:cs="Arial"/>
                  </w:rPr>
                </w:rPrChange>
              </w:rPr>
              <w:t xml:space="preserve"> </w:t>
            </w:r>
          </w:p>
        </w:tc>
      </w:tr>
      <w:tr w:rsidRPr="00BF5681" w:rsidR="00AF4DD9" w:rsidTr="55E026C1" w14:paraId="60ACC03C" w14:textId="77777777">
        <w:tc>
          <w:tcPr>
            <w:cnfStyle w:val="001000000000" w:firstRow="0" w:lastRow="0" w:firstColumn="1" w:lastColumn="0" w:oddVBand="0" w:evenVBand="0" w:oddHBand="0" w:evenHBand="0" w:firstRowFirstColumn="0" w:firstRowLastColumn="0" w:lastRowFirstColumn="0" w:lastRowLastColumn="0"/>
            <w:tcW w:w="927" w:type="pct"/>
            <w:shd w:val="clear" w:color="auto" w:fill="auto"/>
            <w:tcMar/>
          </w:tcPr>
          <w:p w:rsidRPr="003F7B0D" w:rsidR="00AF4DD9" w:rsidP="00C37272" w:rsidRDefault="00AF4DD9" w14:paraId="303D610D" w14:textId="77777777">
            <w:pPr>
              <w:spacing w:before="40" w:after="40"/>
              <w:jc w:val="left"/>
              <w:rPr>
                <w:rFonts w:cs="Arial"/>
                <w:b w:val="0"/>
                <w:bCs w:val="0"/>
              </w:rPr>
            </w:pPr>
          </w:p>
        </w:tc>
        <w:tc>
          <w:tcPr>
            <w:cnfStyle w:val="000000000000" w:firstRow="0" w:lastRow="0" w:firstColumn="0" w:lastColumn="0" w:oddVBand="0" w:evenVBand="0" w:oddHBand="0" w:evenHBand="0" w:firstRowFirstColumn="0" w:firstRowLastColumn="0" w:lastRowFirstColumn="0" w:lastRowLastColumn="0"/>
            <w:tcW w:w="1507" w:type="pct"/>
            <w:shd w:val="clear" w:color="auto" w:fill="auto"/>
            <w:tcMar/>
            <w:tcPrChange w:author="SLAVÍK Lukáš, Ing." w:date="2021-11-04T10:37:07.9780143" w:id="811876809">
              <w:tcPr>
                <w:tcW w:w="1507" w:type="pct"/>
                <w:shd w:val="clear" w:color="auto" w:fill="auto"/>
              </w:tcPr>
            </w:tcPrChange>
          </w:tcPr>
          <w:p w:rsidRPr="003F7B0D" w:rsidR="00AF4DD9" w:rsidP="00C37272" w:rsidRDefault="00AF4DD9" w14:paraId="3DC10D02"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cnfStyle w:val="000000000000" w:firstRow="0" w:lastRow="0" w:firstColumn="0" w:lastColumn="0" w:oddVBand="0" w:evenVBand="0" w:oddHBand="0" w:evenHBand="0" w:firstRowFirstColumn="0" w:firstRowLastColumn="0" w:lastRowFirstColumn="0" w:lastRowLastColumn="0"/>
            <w:tcW w:w="879" w:type="pct"/>
            <w:shd w:val="clear" w:color="auto" w:fill="auto"/>
            <w:tcMar/>
            <w:tcPrChange w:author="SLAVÍK Lukáš, Ing." w:date="2021-11-04T10:37:07.9780143" w:id="1418393368">
              <w:tcPr>
                <w:tcW w:w="879" w:type="pct"/>
                <w:shd w:val="clear" w:color="auto" w:fill="auto"/>
              </w:tcPr>
            </w:tcPrChange>
          </w:tcPr>
          <w:p w:rsidRPr="003F7B0D" w:rsidR="00AF4DD9" w:rsidP="00C37272" w:rsidRDefault="00AF4DD9" w14:paraId="321CE509"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cnfStyle w:val="000000000000" w:firstRow="0" w:lastRow="0" w:firstColumn="0" w:lastColumn="0" w:oddVBand="0" w:evenVBand="0" w:oddHBand="0" w:evenHBand="0" w:firstRowFirstColumn="0" w:firstRowLastColumn="0" w:lastRowFirstColumn="0" w:lastRowLastColumn="0"/>
            <w:tcW w:w="717" w:type="pct"/>
            <w:shd w:val="clear" w:color="auto" w:fill="auto"/>
            <w:tcMar/>
            <w:tcPrChange w:author="SLAVÍK Lukáš, Ing." w:date="2021-11-04T10:37:07.9780143" w:id="677895071">
              <w:tcPr>
                <w:tcW w:w="717" w:type="pct"/>
                <w:shd w:val="clear" w:color="auto" w:fill="auto"/>
              </w:tcPr>
            </w:tcPrChange>
          </w:tcPr>
          <w:p w:rsidRPr="003F7B0D" w:rsidR="00AF4DD9" w:rsidP="00C37272" w:rsidRDefault="00AF4DD9" w14:paraId="198B65E9"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970" w:type="pct"/>
            <w:tcMar/>
            <w:tcPrChange w:author="SLAVÍK Lukáš, Ing." w:date="2021-11-04T10:37:07.9780143" w:id="2137097786">
              <w:tcPr>
                <w:tcW w:w="970" w:type="pct"/>
              </w:tcPr>
            </w:tcPrChange>
          </w:tcPr>
          <w:p w:rsidRPr="003F7B0D" w:rsidR="00AF4DD9" w:rsidP="00C37272" w:rsidRDefault="00AF4DD9" w14:paraId="13D154BE"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r w:rsidRPr="00BF5681" w:rsidR="004C181C" w:rsidTr="55E026C1" w14:paraId="2BD7B11D" w14:textId="77777777">
        <w:tc>
          <w:tcPr>
            <w:cnfStyle w:val="001000000000" w:firstRow="0" w:lastRow="0" w:firstColumn="1" w:lastColumn="0" w:oddVBand="0" w:evenVBand="0" w:oddHBand="0" w:evenHBand="0" w:firstRowFirstColumn="0" w:firstRowLastColumn="0" w:lastRowFirstColumn="0" w:lastRowLastColumn="0"/>
            <w:tcW w:w="927" w:type="pct"/>
            <w:shd w:val="clear" w:color="auto" w:fill="auto"/>
            <w:tcMar/>
          </w:tcPr>
          <w:p w:rsidRPr="003F7B0D" w:rsidR="004C181C" w:rsidP="00C37272" w:rsidRDefault="004C181C" w14:paraId="752F745E" w14:textId="77777777">
            <w:pPr>
              <w:spacing w:before="40" w:after="40"/>
              <w:jc w:val="left"/>
              <w:rPr>
                <w:rFonts w:cs="Arial"/>
                <w:b w:val="0"/>
                <w:bCs w:val="0"/>
              </w:rPr>
            </w:pPr>
          </w:p>
        </w:tc>
        <w:tc>
          <w:tcPr>
            <w:cnfStyle w:val="000000000000" w:firstRow="0" w:lastRow="0" w:firstColumn="0" w:lastColumn="0" w:oddVBand="0" w:evenVBand="0" w:oddHBand="0" w:evenHBand="0" w:firstRowFirstColumn="0" w:firstRowLastColumn="0" w:lastRowFirstColumn="0" w:lastRowLastColumn="0"/>
            <w:tcW w:w="1507" w:type="pct"/>
            <w:shd w:val="clear" w:color="auto" w:fill="auto"/>
            <w:tcMar/>
            <w:tcPrChange w:author="SLAVÍK Lukáš, Ing." w:date="2021-11-04T10:37:07.9780143" w:id="547343070">
              <w:tcPr>
                <w:tcW w:w="1507" w:type="pct"/>
                <w:shd w:val="clear" w:color="auto" w:fill="auto"/>
              </w:tcPr>
            </w:tcPrChange>
          </w:tcPr>
          <w:p w:rsidRPr="003F7B0D" w:rsidR="004C181C" w:rsidP="00C37272" w:rsidRDefault="004C181C" w14:paraId="3890218D"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cnfStyle w:val="000000000000" w:firstRow="0" w:lastRow="0" w:firstColumn="0" w:lastColumn="0" w:oddVBand="0" w:evenVBand="0" w:oddHBand="0" w:evenHBand="0" w:firstRowFirstColumn="0" w:firstRowLastColumn="0" w:lastRowFirstColumn="0" w:lastRowLastColumn="0"/>
            <w:tcW w:w="879" w:type="pct"/>
            <w:shd w:val="clear" w:color="auto" w:fill="auto"/>
            <w:tcMar/>
            <w:tcPrChange w:author="SLAVÍK Lukáš, Ing." w:date="2021-11-04T10:37:07.9780143" w:id="1318094646">
              <w:tcPr>
                <w:tcW w:w="879" w:type="pct"/>
                <w:shd w:val="clear" w:color="auto" w:fill="auto"/>
              </w:tcPr>
            </w:tcPrChange>
          </w:tcPr>
          <w:p w:rsidRPr="003F7B0D" w:rsidR="004C181C" w:rsidP="00C37272" w:rsidRDefault="004C181C" w14:paraId="0C63EB2D"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cnfStyle w:val="000000000000" w:firstRow="0" w:lastRow="0" w:firstColumn="0" w:lastColumn="0" w:oddVBand="0" w:evenVBand="0" w:oddHBand="0" w:evenHBand="0" w:firstRowFirstColumn="0" w:firstRowLastColumn="0" w:lastRowFirstColumn="0" w:lastRowLastColumn="0"/>
            <w:tcW w:w="717" w:type="pct"/>
            <w:shd w:val="clear" w:color="auto" w:fill="auto"/>
            <w:tcMar/>
            <w:tcPrChange w:author="SLAVÍK Lukáš, Ing." w:date="2021-11-04T10:37:07.9780143" w:id="847175472">
              <w:tcPr>
                <w:tcW w:w="717" w:type="pct"/>
                <w:shd w:val="clear" w:color="auto" w:fill="auto"/>
              </w:tcPr>
            </w:tcPrChange>
          </w:tcPr>
          <w:p w:rsidRPr="003F7B0D" w:rsidR="004C181C" w:rsidP="00C37272" w:rsidRDefault="004C181C" w14:paraId="7041E5BA"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970" w:type="pct"/>
            <w:tcMar/>
            <w:tcPrChange w:author="SLAVÍK Lukáš, Ing." w:date="2021-11-04T10:37:07.9780143" w:id="1079256477">
              <w:tcPr>
                <w:tcW w:w="970" w:type="pct"/>
              </w:tcPr>
            </w:tcPrChange>
          </w:tcPr>
          <w:p w:rsidRPr="003F7B0D" w:rsidR="004C181C" w:rsidP="00C37272" w:rsidRDefault="004C181C" w14:paraId="2B16FC3E"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bl>
    <w:p w:rsidRPr="005A64D0" w:rsidR="00AF4DD9" w:rsidP="00AF4DD9" w:rsidRDefault="00AF4DD9" w14:paraId="656E01C1" w14:textId="77777777"/>
    <w:p w:rsidRPr="00F12707" w:rsidR="00AF4DD9" w:rsidP="00AF4DD9" w:rsidRDefault="00AF4DD9" w14:paraId="48464678" w14:textId="77777777" w14:noSpellErr="1">
      <w:pPr>
        <w:pStyle w:val="MVHeading3"/>
        <w:rPr/>
      </w:pPr>
      <w:r w:rsidRPr="003F7B0D">
        <w:rPr/>
        <w:t>Byznys architektura</w:t>
      </w:r>
      <w:bookmarkEnd w:id="142"/>
      <w:bookmarkEnd w:id="143"/>
      <w:bookmarkEnd w:id="146"/>
      <w:bookmarkEnd w:id="149"/>
    </w:p>
    <w:tbl>
      <w:tblPr>
        <w:tblStyle w:val="Style1"/>
        <w:tblW w:w="5000" w:type="pct"/>
        <w:tblLook w:val="06A0" w:firstRow="1" w:lastRow="0" w:firstColumn="1" w:lastColumn="0" w:noHBand="1" w:noVBand="1"/>
      </w:tblPr>
      <w:tblGrid>
        <w:gridCol w:w="1670"/>
        <w:gridCol w:w="1230"/>
        <w:gridCol w:w="4126"/>
        <w:gridCol w:w="4302"/>
      </w:tblGrid>
      <w:tr w:rsidRPr="00BF5681" w:rsidR="00AF4DD9" w:rsidTr="55E026C1" w14:paraId="632032A0"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color="auto" w:sz="4" w:space="0"/>
            </w:tcBorders>
            <w:tcMar/>
            <w:tcPrChange w:author="SLAVÍK Lukáš, Ing." w:date="2021-11-04T10:37:07.9780143" w:id="1801929257">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color="auto" w:sz="4" w:space="0"/>
                </w:tcBorders>
              </w:tcPr>
            </w:tcPrChange>
          </w:tcPr>
          <w:p w:rsidRPr="002C3CAF" w:rsidR="00AF4DD9" w:rsidP="55E026C1" w:rsidRDefault="00AF4DD9" w14:paraId="4B0A3F03" w14:textId="6CBCA56C" w14:noSpellErr="1">
            <w:pPr>
              <w:keepNext/>
              <w:keepLines/>
              <w:spacing w:before="40" w:after="40"/>
              <w:rPr>
                <w:rFonts w:ascii="Arial" w:hAnsi="Arial" w:eastAsia="Arial" w:cs="Arial"/>
                <w:rPrChange w:author="SLAVÍK Lukáš, Ing." w:date="2021-11-04T10:37:07.9780143" w:id="1315650202">
                  <w:rPr>
                    <w:rFonts w:cs="Arial"/>
                  </w:rPr>
                </w:rPrChange>
              </w:rPr>
              <w:pPrChange w:author="SLAVÍK Lukáš, Ing." w:date="2021-11-04T10:37:07.9780143" w:id="585835519">
                <w:pPr>
                  <w:keepNext/>
                  <w:keepLines/>
                </w:pPr>
              </w:pPrChange>
            </w:pPr>
            <w:bookmarkStart w:name="_Toc509581658" w:id="150"/>
            <w:bookmarkStart w:name="_Toc513797128" w:id="151"/>
            <w:r w:rsidRPr="55E026C1">
              <w:rPr>
                <w:rFonts w:ascii="Arial" w:hAnsi="Arial" w:eastAsia="Arial" w:cs="Arial"/>
                <w:b w:val="0"/>
                <w:bCs w:val="0"/>
                <w:rPrChange w:author="SLAVÍK Lukáš, Ing." w:date="2021-11-04T10:37:07.9780143" w:id="1084620398">
                  <w:rPr>
                    <w:rFonts w:cs="Arial"/>
                    <w:b w:val="0"/>
                  </w:rPr>
                </w:rPrChange>
              </w:rPr>
              <w:t xml:space="preserve">Tabulka </w:t>
            </w:r>
            <w:r w:rsidRPr="55E026C1">
              <w:rPr>
                <w:rPrChange w:author="SLAVÍK Lukáš, Ing." w:date="2021-11-04T10:37:07.9780143" w:id="1372098857">
                  <w:rPr>
                    <w:rFonts w:cs="Arial"/>
                  </w:rPr>
                </w:rPrChange>
              </w:rPr>
              <w:fldChar w:fldCharType="begin"/>
            </w:r>
            <w:r w:rsidRPr="002C3CAF">
              <w:rPr>
                <w:rFonts w:cs="Arial"/>
                <w:b w:val="0"/>
              </w:rPr>
              <w:instrText xml:space="preserve"> SEQ Tabulka \* ARABIC </w:instrText>
            </w:r>
            <w:r w:rsidRPr="002C3CAF">
              <w:rPr>
                <w:rFonts w:cs="Arial"/>
              </w:rPr>
              <w:fldChar w:fldCharType="separate"/>
            </w:r>
            <w:r w:rsidRPr="55E026C1" w:rsidR="00F45D72">
              <w:rPr>
                <w:rFonts w:ascii="Arial" w:hAnsi="Arial" w:eastAsia="Arial" w:cs="Arial"/>
                <w:b w:val="0"/>
                <w:bCs w:val="0"/>
                <w:noProof/>
                <w:rPrChange w:author="SLAVÍK Lukáš, Ing." w:date="2021-11-04T10:37:07.9780143" w:id="1714903383">
                  <w:rPr>
                    <w:rFonts w:cs="Arial"/>
                    <w:b w:val="0"/>
                    <w:noProof/>
                  </w:rPr>
                </w:rPrChange>
              </w:rPr>
              <w:t>17</w:t>
            </w:r>
            <w:r w:rsidRPr="55E026C1">
              <w:rPr>
                <w:rPrChange w:author="SLAVÍK Lukáš, Ing." w:date="2021-11-04T10:37:07.9780143" w:id="1812627048">
                  <w:rPr>
                    <w:rFonts w:cs="Arial"/>
                  </w:rPr>
                </w:rPrChange>
              </w:rPr>
              <w:fldChar w:fldCharType="end"/>
            </w:r>
            <w:r w:rsidRPr="55E026C1">
              <w:rPr>
                <w:rFonts w:ascii="Arial" w:hAnsi="Arial" w:eastAsia="Arial" w:cs="Arial"/>
                <w:b w:val="0"/>
                <w:bCs w:val="0"/>
                <w:rPrChange w:author="SLAVÍK Lukáš, Ing." w:date="2021-11-04T10:37:07.9780143" w:id="1908326984">
                  <w:rPr>
                    <w:rFonts w:cs="Arial"/>
                    <w:b w:val="0"/>
                  </w:rPr>
                </w:rPrChange>
              </w:rPr>
              <w:t>:</w:t>
            </w:r>
            <w:r w:rsidRPr="55E026C1">
              <w:rPr>
                <w:rFonts w:ascii="Arial,Calibri" w:hAnsi="Arial,Calibri" w:eastAsia="Arial,Calibri" w:cs="Arial,Calibri"/>
                <w:b w:val="0"/>
                <w:bCs w:val="0"/>
                <w:rPrChange w:author="SLAVÍK Lukáš, Ing." w:date="2021-11-04T10:37:07.9780143" w:id="1092777691">
                  <w:rPr>
                    <w:rFonts w:eastAsia="Calibri" w:cs="Arial"/>
                    <w:b w:val="0"/>
                  </w:rPr>
                </w:rPrChange>
              </w:rPr>
              <w:t xml:space="preserve"> </w:t>
            </w:r>
            <w:r w:rsidRPr="55E026C1">
              <w:rPr>
                <w:rFonts w:ascii="Arial,Calibri" w:hAnsi="Arial,Calibri" w:eastAsia="Arial,Calibri" w:cs="Arial,Calibri"/>
                <w:rPrChange w:author="SLAVÍK Lukáš, Ing." w:date="2021-11-04T10:37:07.9780143" w:id="1936282398">
                  <w:rPr>
                    <w:rFonts w:eastAsia="Calibri" w:cs="Arial"/>
                  </w:rPr>
                </w:rPrChange>
              </w:rPr>
              <w:t xml:space="preserve">Katalog </w:t>
            </w:r>
            <w:bookmarkEnd w:id="150"/>
            <w:r w:rsidRPr="55E026C1">
              <w:rPr>
                <w:rFonts w:ascii="Arial,Calibri" w:hAnsi="Arial,Calibri" w:eastAsia="Arial,Calibri" w:cs="Arial,Calibri"/>
                <w:rPrChange w:author="SLAVÍK Lukáš, Ing." w:date="2021-11-04T10:37:07.9780143" w:id="567395561">
                  <w:rPr>
                    <w:rFonts w:eastAsia="Calibri" w:cs="Arial"/>
                  </w:rPr>
                </w:rPrChange>
              </w:rPr>
              <w:t>prvků byznys architektury</w:t>
            </w:r>
            <w:bookmarkEnd w:id="151"/>
          </w:p>
        </w:tc>
      </w:tr>
      <w:tr w:rsidRPr="00BF5681" w:rsidR="00AF4DD9" w:rsidTr="55E026C1" w14:paraId="758084F8"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37" w:type="pct"/>
            <w:tcBorders>
              <w:top w:val="single" w:color="auto" w:sz="4" w:space="0"/>
            </w:tcBorders>
            <w:tcMar/>
            <w:tcPrChange w:author="SLAVÍK Lukáš, Ing." w:date="2021-11-04T10:37:07.9780143" w:id="653992966">
              <w:tcPr>
                <w:cnfStyle w:val="001000000000" w:firstRow="0" w:lastRow="0" w:firstColumn="1" w:lastColumn="0" w:oddVBand="0" w:evenVBand="0" w:oddHBand="0" w:evenHBand="0" w:firstRowFirstColumn="0" w:firstRowLastColumn="0" w:lastRowFirstColumn="0" w:lastRowLastColumn="0"/>
                <w:tcW w:w="737" w:type="pct"/>
                <w:tcBorders>
                  <w:top w:val="single" w:color="auto" w:sz="4" w:space="0"/>
                </w:tcBorders>
              </w:tcPr>
            </w:tcPrChange>
          </w:tcPr>
          <w:p w:rsidRPr="003F7B0D" w:rsidR="00AF4DD9" w:rsidP="55E026C1" w:rsidRDefault="00AF4DD9" w14:paraId="65430A7A" w14:textId="77777777" w14:noSpellErr="1">
            <w:pPr>
              <w:keepNext/>
              <w:keepLines/>
              <w:spacing w:before="40" w:after="40"/>
              <w:contextualSpacing w:val="0"/>
              <w:jc w:val="left"/>
              <w:rPr>
                <w:rFonts w:ascii="Arial" w:hAnsi="Arial" w:eastAsia="Arial" w:cs="Arial"/>
                <w:rPrChange w:author="SLAVÍK Lukáš, Ing." w:date="2021-11-04T10:37:07.9780143" w:id="1984474232">
                  <w:rPr>
                    <w:rFonts w:cs="Arial"/>
                  </w:rPr>
                </w:rPrChange>
              </w:rPr>
              <w:pPrChange w:author="SLAVÍK Lukáš, Ing." w:date="2021-11-04T10:37:07.9780143" w:id="418936689">
                <w:pPr>
                  <w:keepNext/>
                  <w:keepLines/>
                  <w:contextualSpacing w:val="0"/>
                  <w:jc w:val="left"/>
                </w:pPr>
              </w:pPrChange>
            </w:pPr>
            <w:r w:rsidRPr="55E026C1">
              <w:rPr>
                <w:rFonts w:ascii="Arial" w:hAnsi="Arial" w:eastAsia="Arial" w:cs="Arial"/>
                <w:rPrChange w:author="SLAVÍK Lukáš, Ing." w:date="2021-11-04T10:37:07.9780143" w:id="1768842996">
                  <w:rPr>
                    <w:rFonts w:cs="Arial"/>
                  </w:rPr>
                </w:rPrChange>
              </w:rPr>
              <w:t>ID</w:t>
            </w:r>
          </w:p>
        </w:tc>
        <w:tc>
          <w:tcPr>
            <w:cnfStyle w:val="000000000000" w:firstRow="0" w:lastRow="0" w:firstColumn="0" w:lastColumn="0" w:oddVBand="0" w:evenVBand="0" w:oddHBand="0" w:evenHBand="0" w:firstRowFirstColumn="0" w:firstRowLastColumn="0" w:lastRowFirstColumn="0" w:lastRowLastColumn="0"/>
            <w:tcW w:w="543" w:type="pct"/>
            <w:tcBorders>
              <w:top w:val="single" w:color="auto" w:sz="4" w:space="0"/>
            </w:tcBorders>
            <w:tcMar/>
            <w:tcPrChange w:author="SLAVÍK Lukáš, Ing." w:date="2021-11-04T10:37:07.9780143" w:id="728918080">
              <w:tcPr>
                <w:tcW w:w="543" w:type="pct"/>
                <w:tcBorders>
                  <w:top w:val="single" w:color="auto" w:sz="4" w:space="0"/>
                </w:tcBorders>
              </w:tcPr>
            </w:tcPrChange>
          </w:tcPr>
          <w:p w:rsidRPr="003F7B0D" w:rsidR="00AF4DD9" w:rsidP="55E026C1" w:rsidRDefault="00AF4DD9" w14:paraId="57F5C8CE" w14:textId="77777777" w14:noSpellErr="1">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465224777">
                  <w:rPr>
                    <w:rFonts w:cs="Arial"/>
                  </w:rPr>
                </w:rPrChange>
              </w:rPr>
              <w:pPrChange w:author="SLAVÍK Lukáš, Ing." w:date="2021-11-04T10:37:07.9780143" w:id="1138276074">
                <w:pPr>
                  <w:keepNext/>
                  <w:keepLines/>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2092960147">
                  <w:rPr>
                    <w:rFonts w:cs="Arial"/>
                  </w:rPr>
                </w:rPrChange>
              </w:rPr>
              <w:t>Typ prvku</w:t>
            </w:r>
          </w:p>
        </w:tc>
        <w:tc>
          <w:tcPr>
            <w:cnfStyle w:val="000000000000" w:firstRow="0" w:lastRow="0" w:firstColumn="0" w:lastColumn="0" w:oddVBand="0" w:evenVBand="0" w:oddHBand="0" w:evenHBand="0" w:firstRowFirstColumn="0" w:firstRowLastColumn="0" w:lastRowFirstColumn="0" w:lastRowLastColumn="0"/>
            <w:tcW w:w="1821" w:type="pct"/>
            <w:tcBorders>
              <w:top w:val="single" w:color="auto" w:sz="4" w:space="0"/>
            </w:tcBorders>
            <w:tcMar/>
            <w:tcPrChange w:author="SLAVÍK Lukáš, Ing." w:date="2021-11-04T10:37:07.9780143" w:id="1128338161">
              <w:tcPr>
                <w:tcW w:w="1821" w:type="pct"/>
                <w:tcBorders>
                  <w:top w:val="single" w:color="auto" w:sz="4" w:space="0"/>
                </w:tcBorders>
              </w:tcPr>
            </w:tcPrChange>
          </w:tcPr>
          <w:p w:rsidRPr="003F7B0D" w:rsidR="00AF4DD9" w:rsidP="55E026C1" w:rsidRDefault="00AF4DD9" w14:paraId="0B25628D" w14:textId="77777777" w14:noSpellErr="1">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67151613">
                  <w:rPr>
                    <w:rFonts w:cs="Arial"/>
                  </w:rPr>
                </w:rPrChange>
              </w:rPr>
              <w:pPrChange w:author="SLAVÍK Lukáš, Ing." w:date="2021-11-04T10:37:07.9780143" w:id="700798277">
                <w:pPr>
                  <w:keepNext/>
                  <w:keepLines/>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846863088">
                  <w:rPr>
                    <w:rFonts w:cs="Arial"/>
                  </w:rPr>
                </w:rPrChange>
              </w:rPr>
              <w:t>Jméno prvku</w:t>
            </w:r>
          </w:p>
        </w:tc>
        <w:tc>
          <w:tcPr>
            <w:cnfStyle w:val="000000000000" w:firstRow="0" w:lastRow="0" w:firstColumn="0" w:lastColumn="0" w:oddVBand="0" w:evenVBand="0" w:oddHBand="0" w:evenHBand="0" w:firstRowFirstColumn="0" w:firstRowLastColumn="0" w:lastRowFirstColumn="0" w:lastRowLastColumn="0"/>
            <w:tcW w:w="1899" w:type="pct"/>
            <w:tcBorders>
              <w:top w:val="single" w:color="auto" w:sz="4" w:space="0"/>
            </w:tcBorders>
            <w:tcMar/>
            <w:tcPrChange w:author="SLAVÍK Lukáš, Ing." w:date="2021-11-04T10:37:07.9780143" w:id="124447230">
              <w:tcPr>
                <w:tcW w:w="1899" w:type="pct"/>
                <w:tcBorders>
                  <w:top w:val="single" w:color="auto" w:sz="4" w:space="0"/>
                </w:tcBorders>
              </w:tcPr>
            </w:tcPrChange>
          </w:tcPr>
          <w:p w:rsidR="00AF4DD9" w:rsidP="55E026C1" w:rsidRDefault="00AF4DD9" w14:paraId="34427B4A" w14:textId="77777777" w14:noSpellErr="1">
            <w:pPr>
              <w:keepNext/>
              <w:keepLines/>
              <w:spacing w:before="40" w:after="4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643635456">
                  <w:rPr>
                    <w:rFonts w:cs="Arial"/>
                  </w:rPr>
                </w:rPrChange>
              </w:rPr>
              <w:pPrChange w:author="SLAVÍK Lukáš, Ing." w:date="2021-11-04T10:37:07.9780143" w:id="575299112">
                <w:pPr>
                  <w:keepNext/>
                  <w:keepLines/>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287968109">
                  <w:rPr>
                    <w:rFonts w:cs="Arial"/>
                  </w:rPr>
                </w:rPrChange>
              </w:rPr>
              <w:t>Popis prvku</w:t>
            </w:r>
          </w:p>
        </w:tc>
      </w:tr>
      <w:tr w:rsidRPr="004C181C" w:rsidR="00AF4DD9" w:rsidTr="55E026C1" w14:paraId="302AB1E1" w14:textId="77777777">
        <w:tc>
          <w:tcPr>
            <w:cnfStyle w:val="001000000000" w:firstRow="0" w:lastRow="0" w:firstColumn="1" w:lastColumn="0" w:oddVBand="0" w:evenVBand="0" w:oddHBand="0" w:evenHBand="0" w:firstRowFirstColumn="0" w:firstRowLastColumn="0" w:lastRowFirstColumn="0" w:lastRowLastColumn="0"/>
            <w:tcW w:w="737" w:type="pct"/>
            <w:shd w:val="clear" w:color="auto" w:fill="auto"/>
            <w:tcMar/>
          </w:tcPr>
          <w:p w:rsidRPr="003F7B0D" w:rsidR="00AF4DD9" w:rsidP="00C37272" w:rsidRDefault="00AF4DD9" w14:paraId="5E7A1C0C" w14:textId="77777777">
            <w:pPr>
              <w:spacing w:before="40" w:after="40"/>
              <w:jc w:val="left"/>
              <w:rPr>
                <w:rFonts w:cs="Arial"/>
              </w:rPr>
            </w:pPr>
          </w:p>
        </w:tc>
        <w:tc>
          <w:tcPr>
            <w:cnfStyle w:val="000000000000" w:firstRow="0" w:lastRow="0" w:firstColumn="0" w:lastColumn="0" w:oddVBand="0" w:evenVBand="0" w:oddHBand="0" w:evenHBand="0" w:firstRowFirstColumn="0" w:firstRowLastColumn="0" w:lastRowFirstColumn="0" w:lastRowLastColumn="0"/>
            <w:tcW w:w="543" w:type="pct"/>
            <w:shd w:val="clear" w:color="auto" w:fill="auto"/>
            <w:tcMar/>
            <w:tcPrChange w:author="SLAVÍK Lukáš, Ing." w:date="2021-11-04T10:37:07.9780143" w:id="2086832593">
              <w:tcPr>
                <w:tcW w:w="543" w:type="pct"/>
                <w:shd w:val="clear" w:color="auto" w:fill="auto"/>
              </w:tcPr>
            </w:tcPrChange>
          </w:tcPr>
          <w:p w:rsidRPr="003F7B0D" w:rsidR="00AF4DD9" w:rsidP="00C37272" w:rsidRDefault="00AF4DD9" w14:paraId="0D92DF3D"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1821" w:type="pct"/>
            <w:shd w:val="clear" w:color="auto" w:fill="auto"/>
            <w:tcMar/>
            <w:tcPrChange w:author="SLAVÍK Lukáš, Ing." w:date="2021-11-04T10:37:07.9780143" w:id="41981069">
              <w:tcPr>
                <w:tcW w:w="1821" w:type="pct"/>
                <w:shd w:val="clear" w:color="auto" w:fill="auto"/>
              </w:tcPr>
            </w:tcPrChange>
          </w:tcPr>
          <w:p w:rsidRPr="003F7B0D" w:rsidR="00AF4DD9" w:rsidP="00C37272" w:rsidRDefault="00AF4DD9" w14:paraId="568AE9B2"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1899" w:type="pct"/>
            <w:tcMar/>
            <w:tcPrChange w:author="SLAVÍK Lukáš, Ing." w:date="2021-11-04T10:37:07.9780143" w:id="1743979126">
              <w:tcPr>
                <w:tcW w:w="1899" w:type="pct"/>
              </w:tcPr>
            </w:tcPrChange>
          </w:tcPr>
          <w:p w:rsidRPr="003F7B0D" w:rsidR="00AF4DD9" w:rsidP="00C37272" w:rsidRDefault="00AF4DD9" w14:paraId="2A3436E5"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r w:rsidRPr="00BF5681" w:rsidR="004C181C" w:rsidTr="55E026C1" w14:paraId="29C48042" w14:textId="77777777">
        <w:tc>
          <w:tcPr>
            <w:cnfStyle w:val="001000000000" w:firstRow="0" w:lastRow="0" w:firstColumn="1" w:lastColumn="0" w:oddVBand="0" w:evenVBand="0" w:oddHBand="0" w:evenHBand="0" w:firstRowFirstColumn="0" w:firstRowLastColumn="0" w:lastRowFirstColumn="0" w:lastRowLastColumn="0"/>
            <w:tcW w:w="737" w:type="pct"/>
            <w:shd w:val="clear" w:color="auto" w:fill="auto"/>
            <w:tcMar/>
          </w:tcPr>
          <w:p w:rsidRPr="003F7B0D" w:rsidR="004C181C" w:rsidP="00C37272" w:rsidRDefault="004C181C" w14:paraId="212DAE01" w14:textId="77777777">
            <w:pPr>
              <w:spacing w:before="40" w:after="40"/>
              <w:jc w:val="left"/>
              <w:rPr>
                <w:rFonts w:cs="Arial"/>
              </w:rPr>
            </w:pPr>
          </w:p>
        </w:tc>
        <w:tc>
          <w:tcPr>
            <w:cnfStyle w:val="000000000000" w:firstRow="0" w:lastRow="0" w:firstColumn="0" w:lastColumn="0" w:oddVBand="0" w:evenVBand="0" w:oddHBand="0" w:evenHBand="0" w:firstRowFirstColumn="0" w:firstRowLastColumn="0" w:lastRowFirstColumn="0" w:lastRowLastColumn="0"/>
            <w:tcW w:w="543" w:type="pct"/>
            <w:shd w:val="clear" w:color="auto" w:fill="auto"/>
            <w:tcMar/>
            <w:tcPrChange w:author="SLAVÍK Lukáš, Ing." w:date="2021-11-04T10:37:07.9780143" w:id="1636834084">
              <w:tcPr>
                <w:tcW w:w="543" w:type="pct"/>
                <w:shd w:val="clear" w:color="auto" w:fill="auto"/>
              </w:tcPr>
            </w:tcPrChange>
          </w:tcPr>
          <w:p w:rsidRPr="003F7B0D" w:rsidR="004C181C" w:rsidP="00C37272" w:rsidRDefault="004C181C" w14:paraId="7079269D"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1821" w:type="pct"/>
            <w:shd w:val="clear" w:color="auto" w:fill="auto"/>
            <w:tcMar/>
            <w:tcPrChange w:author="SLAVÍK Lukáš, Ing." w:date="2021-11-04T10:37:07.9780143" w:id="876055407">
              <w:tcPr>
                <w:tcW w:w="1821" w:type="pct"/>
                <w:shd w:val="clear" w:color="auto" w:fill="auto"/>
              </w:tcPr>
            </w:tcPrChange>
          </w:tcPr>
          <w:p w:rsidRPr="003F7B0D" w:rsidR="004C181C" w:rsidP="00C37272" w:rsidRDefault="004C181C" w14:paraId="72CB5576"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1899" w:type="pct"/>
            <w:tcMar/>
            <w:tcPrChange w:author="SLAVÍK Lukáš, Ing." w:date="2021-11-04T10:37:07.9780143" w:id="1209056313">
              <w:tcPr>
                <w:tcW w:w="1899" w:type="pct"/>
              </w:tcPr>
            </w:tcPrChange>
          </w:tcPr>
          <w:p w:rsidRPr="003F7B0D" w:rsidR="004C181C" w:rsidP="00C37272" w:rsidRDefault="004C181C" w14:paraId="7D9A7697"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r w:rsidRPr="004C181C" w:rsidR="00AF4DD9" w:rsidTr="55E026C1" w14:paraId="289B2F53" w14:textId="77777777">
        <w:tc>
          <w:tcPr>
            <w:cnfStyle w:val="001000000000" w:firstRow="0" w:lastRow="0" w:firstColumn="1" w:lastColumn="0" w:oddVBand="0" w:evenVBand="0" w:oddHBand="0" w:evenHBand="0" w:firstRowFirstColumn="0" w:firstRowLastColumn="0" w:lastRowFirstColumn="0" w:lastRowLastColumn="0"/>
            <w:tcW w:w="737" w:type="pct"/>
            <w:shd w:val="clear" w:color="auto" w:fill="auto"/>
            <w:tcMar/>
          </w:tcPr>
          <w:p w:rsidRPr="003F7B0D" w:rsidR="00AF4DD9" w:rsidP="00C37272" w:rsidRDefault="00AF4DD9" w14:paraId="70F6D18A" w14:textId="77777777">
            <w:pPr>
              <w:spacing w:before="40" w:after="40"/>
              <w:jc w:val="left"/>
              <w:rPr>
                <w:rFonts w:cs="Arial"/>
              </w:rPr>
            </w:pPr>
          </w:p>
        </w:tc>
        <w:tc>
          <w:tcPr>
            <w:cnfStyle w:val="000000000000" w:firstRow="0" w:lastRow="0" w:firstColumn="0" w:lastColumn="0" w:oddVBand="0" w:evenVBand="0" w:oddHBand="0" w:evenHBand="0" w:firstRowFirstColumn="0" w:firstRowLastColumn="0" w:lastRowFirstColumn="0" w:lastRowLastColumn="0"/>
            <w:tcW w:w="543" w:type="pct"/>
            <w:shd w:val="clear" w:color="auto" w:fill="auto"/>
            <w:tcMar/>
            <w:tcPrChange w:author="SLAVÍK Lukáš, Ing." w:date="2021-11-04T10:37:07.9780143" w:id="522489369">
              <w:tcPr>
                <w:tcW w:w="543" w:type="pct"/>
                <w:shd w:val="clear" w:color="auto" w:fill="auto"/>
              </w:tcPr>
            </w:tcPrChange>
          </w:tcPr>
          <w:p w:rsidRPr="003F7B0D" w:rsidR="00AF4DD9" w:rsidP="00C37272" w:rsidRDefault="00AF4DD9" w14:paraId="47D17BF1"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1821" w:type="pct"/>
            <w:shd w:val="clear" w:color="auto" w:fill="auto"/>
            <w:tcMar/>
            <w:tcPrChange w:author="SLAVÍK Lukáš, Ing." w:date="2021-11-04T10:37:07.9780143" w:id="799736303">
              <w:tcPr>
                <w:tcW w:w="1821" w:type="pct"/>
                <w:shd w:val="clear" w:color="auto" w:fill="auto"/>
              </w:tcPr>
            </w:tcPrChange>
          </w:tcPr>
          <w:p w:rsidRPr="003F7B0D" w:rsidR="00AF4DD9" w:rsidP="00C37272" w:rsidRDefault="00AF4DD9" w14:paraId="4A8C9A1A"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1899" w:type="pct"/>
            <w:tcMar/>
            <w:tcPrChange w:author="SLAVÍK Lukáš, Ing." w:date="2021-11-04T10:37:07.9780143" w:id="100975191">
              <w:tcPr>
                <w:tcW w:w="1899" w:type="pct"/>
              </w:tcPr>
            </w:tcPrChange>
          </w:tcPr>
          <w:p w:rsidRPr="003F7B0D" w:rsidR="00AF4DD9" w:rsidP="00C37272" w:rsidRDefault="00AF4DD9" w14:paraId="0F00B136"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bl>
    <w:p w:rsidRPr="003F7B0D" w:rsidR="00AF4DD9" w:rsidP="00AF4DD9" w:rsidRDefault="00AF4DD9" w14:paraId="64733A4C" w14:textId="77777777">
      <w:pPr>
        <w:rPr>
          <w:rFonts w:cs="Arial"/>
        </w:rPr>
      </w:pPr>
    </w:p>
    <w:tbl>
      <w:tblPr>
        <w:tblStyle w:val="TableGrid1"/>
        <w:tblW w:w="5000" w:type="pct"/>
        <w:tblLook w:val="06A0" w:firstRow="1" w:lastRow="0" w:firstColumn="1" w:lastColumn="0" w:noHBand="1" w:noVBand="1"/>
      </w:tblPr>
      <w:tblGrid>
        <w:gridCol w:w="242"/>
        <w:gridCol w:w="3385"/>
        <w:gridCol w:w="1310"/>
        <w:gridCol w:w="1171"/>
        <w:gridCol w:w="5220"/>
      </w:tblGrid>
      <w:tr w:rsidRPr="00BF5681" w:rsidR="00AF4DD9" w:rsidTr="55E026C1" w14:paraId="463892ED" w14:textId="77777777">
        <w:trPr>
          <w:cantSplit/>
          <w:tblHeader/>
        </w:trPr>
        <w:tc>
          <w:tcPr>
            <w:tcW w:w="5000" w:type="pct"/>
            <w:gridSpan w:val="5"/>
            <w:shd w:val="clear" w:color="auto" w:fill="DAEEF3" w:themeFill="accent5" w:themeFillTint="33"/>
            <w:tcMar/>
            <w:tcPrChange w:author="SLAVÍK Lukáš, Ing." w:date="2021-11-04T10:37:07.9780143" w:id="2014327578">
              <w:tcPr>
                <w:tcW w:w="5000" w:type="pct"/>
                <w:gridSpan w:val="5"/>
                <w:shd w:val="clear" w:color="auto" w:fill="DAEEF3" w:themeFill="accent5" w:themeFillTint="33"/>
              </w:tcPr>
            </w:tcPrChange>
          </w:tcPr>
          <w:p w:rsidRPr="002C3CAF" w:rsidR="00AF4DD9" w:rsidP="55E026C1" w:rsidRDefault="00AF4DD9" w14:paraId="339069D3" w14:textId="54005160">
            <w:pPr>
              <w:keepNext/>
              <w:spacing w:before="40" w:after="40"/>
              <w:rPr>
                <w:rFonts w:ascii="Arial" w:hAnsi="Arial" w:eastAsia="Arial" w:cs="Arial"/>
                <w:rPrChange w:author="SLAVÍK Lukáš, Ing." w:date="2021-11-04T10:37:07.9780143" w:id="1180586392">
                  <w:rPr>
                    <w:rFonts w:cs="Arial"/>
                  </w:rPr>
                </w:rPrChange>
              </w:rPr>
              <w:pPrChange w:author="SLAVÍK Lukáš, Ing." w:date="2021-11-04T10:37:07.9780143" w:id="974886224">
                <w:pPr>
                  <w:keepNext/>
                </w:pPr>
              </w:pPrChange>
            </w:pPr>
            <w:bookmarkStart w:name="_Toc509581661" w:id="152"/>
            <w:bookmarkStart w:name="_Toc513797131" w:id="153"/>
            <w:r w:rsidRPr="55E026C1">
              <w:rPr>
                <w:rFonts w:ascii="Arial" w:hAnsi="Arial" w:eastAsia="Arial" w:cs="Arial"/>
                <w:rPrChange w:author="SLAVÍK Lukáš, Ing." w:date="2021-11-04T10:37:07.9780143" w:id="731018690">
                  <w:rPr>
                    <w:rFonts w:cs="Arial"/>
                  </w:rPr>
                </w:rPrChange>
              </w:rPr>
              <w:lastRenderedPageBreak/>
              <w:t xml:space="preserve">Tabulka </w:t>
            </w:r>
            <w:r w:rsidRPr="55E026C1">
              <w:rPr>
                <w:rPrChange w:author="SLAVÍK Lukáš, Ing." w:date="2021-11-04T10:37:07.9780143" w:id="2078625242">
                  <w:rPr>
                    <w:rFonts w:cs="Arial"/>
                  </w:rPr>
                </w:rPrChange>
              </w:rPr>
              <w:fldChar w:fldCharType="begin"/>
            </w:r>
            <w:r w:rsidRPr="002C3CAF">
              <w:rPr>
                <w:rFonts w:cs="Arial"/>
              </w:rPr>
              <w:instrText xml:space="preserve"> SEQ Tabulka \* ARABIC </w:instrText>
            </w:r>
            <w:r w:rsidRPr="002C3CAF">
              <w:rPr>
                <w:rFonts w:cs="Arial"/>
              </w:rPr>
              <w:fldChar w:fldCharType="separate"/>
            </w:r>
            <w:r w:rsidRPr="55E026C1" w:rsidR="00F45D72">
              <w:rPr>
                <w:rFonts w:ascii="Arial" w:hAnsi="Arial" w:eastAsia="Arial" w:cs="Arial"/>
                <w:noProof/>
                <w:rPrChange w:author="SLAVÍK Lukáš, Ing." w:date="2021-11-04T10:37:07.9780143" w:id="2108365048">
                  <w:rPr>
                    <w:rFonts w:cs="Arial"/>
                    <w:noProof/>
                  </w:rPr>
                </w:rPrChange>
              </w:rPr>
              <w:t>18</w:t>
            </w:r>
            <w:r w:rsidRPr="55E026C1">
              <w:rPr>
                <w:rPrChange w:author="SLAVÍK Lukáš, Ing." w:date="2021-11-04T10:37:07.9780143" w:id="1459660294">
                  <w:rPr>
                    <w:rFonts w:cs="Arial"/>
                    <w:noProof/>
                  </w:rPr>
                </w:rPrChange>
              </w:rPr>
              <w:fldChar w:fldCharType="end"/>
            </w:r>
            <w:r w:rsidRPr="55E026C1">
              <w:rPr>
                <w:rFonts w:ascii="Arial" w:hAnsi="Arial" w:eastAsia="Arial" w:cs="Arial"/>
                <w:rPrChange w:author="SLAVÍK Lukáš, Ing." w:date="2021-11-04T10:37:07.9780143" w:id="2004395612">
                  <w:rPr>
                    <w:rFonts w:cs="Arial"/>
                  </w:rPr>
                </w:rPrChange>
              </w:rPr>
              <w:t xml:space="preserve">: </w:t>
            </w:r>
            <w:r w:rsidRPr="55E026C1">
              <w:rPr>
                <w:rFonts w:ascii="Arial,Calibri" w:hAnsi="Arial,Calibri" w:eastAsia="Arial,Calibri" w:cs="Arial,Calibri"/>
                <w:b w:val="1"/>
                <w:bCs w:val="1"/>
                <w:rPrChange w:author="SLAVÍK Lukáš, Ing." w:date="2021-11-04T10:37:07.9780143" w:id="354562856">
                  <w:rPr>
                    <w:rFonts w:eastAsia="Calibri" w:cs="Arial"/>
                    <w:b/>
                  </w:rPr>
                </w:rPrChange>
              </w:rPr>
              <w:t xml:space="preserve">Využití front-</w:t>
            </w:r>
            <w:proofErr w:type="spellStart"/>
            <w:r w:rsidRPr="55E026C1">
              <w:rPr>
                <w:rFonts w:ascii="Arial,Calibri" w:hAnsi="Arial,Calibri" w:eastAsia="Arial,Calibri" w:cs="Arial,Calibri"/>
                <w:b w:val="1"/>
                <w:bCs w:val="1"/>
                <w:rPrChange w:author="SLAVÍK Lukáš, Ing." w:date="2021-11-04T10:37:07.9780143" w:id="1831299856">
                  <w:rPr>
                    <w:rFonts w:eastAsia="Calibri" w:cs="Arial"/>
                    <w:b/>
                  </w:rPr>
                </w:rPrChange>
              </w:rPr>
              <w:t xml:space="preserve">office</w:t>
            </w:r>
            <w:proofErr w:type="spellEnd"/>
            <w:r w:rsidRPr="55E026C1">
              <w:rPr>
                <w:rFonts w:ascii="Arial,Calibri" w:hAnsi="Arial,Calibri" w:eastAsia="Arial,Calibri" w:cs="Arial,Calibri"/>
                <w:b w:val="1"/>
                <w:bCs w:val="1"/>
                <w:rPrChange w:author="SLAVÍK Lukáš, Ing." w:date="2021-11-04T10:37:07.9780143" w:id="737675697">
                  <w:rPr>
                    <w:rFonts w:eastAsia="Calibri" w:cs="Arial"/>
                    <w:b/>
                  </w:rPr>
                </w:rPrChange>
              </w:rPr>
              <w:t xml:space="preserve"> rozhraní předmětem </w:t>
            </w:r>
            <w:r w:rsidRPr="55E026C1">
              <w:rPr>
                <w:rFonts w:ascii="Arial,Calibri" w:hAnsi="Arial,Calibri" w:eastAsia="Arial,Calibri" w:cs="Arial,Calibri"/>
                <w:b w:val="1"/>
                <w:bCs w:val="1"/>
                <w:rPrChange w:author="SLAVÍK Lukáš, Ing." w:date="2021-11-04T10:37:07.9780143" w:id="1736276763">
                  <w:rPr>
                    <w:rFonts w:eastAsia="Calibri" w:cs="Arial"/>
                    <w:b/>
                  </w:rPr>
                </w:rPrChange>
              </w:rPr>
              <w:t>projektu</w:t>
            </w:r>
            <w:bookmarkEnd w:id="152"/>
            <w:bookmarkEnd w:id="153"/>
          </w:p>
        </w:tc>
      </w:tr>
      <w:tr w:rsidRPr="00BF5681" w:rsidR="00AF4DD9" w:rsidTr="55E026C1" w14:paraId="5413F59C" w14:textId="77777777">
        <w:trPr>
          <w:cantSplit/>
          <w:tblHeader/>
        </w:trPr>
        <w:tc>
          <w:tcPr>
            <w:tcW w:w="1601" w:type="pct"/>
            <w:gridSpan w:val="2"/>
            <w:shd w:val="clear" w:color="auto" w:fill="DAEEF3" w:themeFill="accent5" w:themeFillTint="33"/>
            <w:tcMar/>
            <w:tcPrChange w:author="SLAVÍK Lukáš, Ing." w:date="2021-11-04T10:37:07.9780143" w:id="999456679">
              <w:tcPr>
                <w:tcW w:w="1601" w:type="pct"/>
                <w:gridSpan w:val="2"/>
                <w:shd w:val="clear" w:color="auto" w:fill="DAEEF3" w:themeFill="accent5" w:themeFillTint="33"/>
              </w:tcPr>
            </w:tcPrChange>
          </w:tcPr>
          <w:p w:rsidRPr="003F7B0D" w:rsidR="00AF4DD9" w:rsidP="55E026C1" w:rsidRDefault="00AF4DD9" w14:paraId="03696EAF" w14:textId="77777777" w14:noSpellErr="1">
            <w:pPr>
              <w:keepNext/>
              <w:spacing w:before="40" w:after="40"/>
              <w:jc w:val="left"/>
              <w:rPr>
                <w:rFonts w:ascii="Arial" w:hAnsi="Arial" w:eastAsia="Arial" w:cs="Arial"/>
                <w:b w:val="1"/>
                <w:bCs w:val="1"/>
                <w:rPrChange w:author="SLAVÍK Lukáš, Ing." w:date="2021-11-04T10:37:07.9780143" w:id="44137639">
                  <w:rPr>
                    <w:rFonts w:cs="Arial"/>
                    <w:b/>
                  </w:rPr>
                </w:rPrChange>
              </w:rPr>
              <w:pPrChange w:author="SLAVÍK Lukáš, Ing." w:date="2021-11-04T10:37:07.9780143" w:id="82118293">
                <w:pPr>
                  <w:keepNext/>
                  <w:jc w:val="left"/>
                </w:pPr>
              </w:pPrChange>
            </w:pPr>
            <w:r w:rsidRPr="55E026C1">
              <w:rPr>
                <w:rFonts w:ascii="Arial" w:hAnsi="Arial" w:eastAsia="Arial" w:cs="Arial"/>
                <w:b w:val="1"/>
                <w:bCs w:val="1"/>
                <w:rPrChange w:author="SLAVÍK Lukáš, Ing." w:date="2021-11-04T10:37:07.9780143" w:id="2096460638">
                  <w:rPr>
                    <w:rFonts w:cs="Arial"/>
                    <w:b/>
                  </w:rPr>
                </w:rPrChange>
              </w:rPr>
              <w:t>Rozhraní</w:t>
            </w:r>
          </w:p>
        </w:tc>
        <w:tc>
          <w:tcPr>
            <w:tcW w:w="1095" w:type="pct"/>
            <w:gridSpan w:val="2"/>
            <w:shd w:val="clear" w:color="auto" w:fill="DAEEF3" w:themeFill="accent5" w:themeFillTint="33"/>
            <w:tcMar/>
            <w:tcPrChange w:author="SLAVÍK Lukáš, Ing." w:date="2021-11-04T10:37:07.9780143" w:id="179818572">
              <w:tcPr>
                <w:tcW w:w="1095" w:type="pct"/>
                <w:gridSpan w:val="2"/>
                <w:shd w:val="clear" w:color="auto" w:fill="DAEEF3" w:themeFill="accent5" w:themeFillTint="33"/>
              </w:tcPr>
            </w:tcPrChange>
          </w:tcPr>
          <w:p w:rsidRPr="003F7B0D" w:rsidR="00AF4DD9" w:rsidP="55E026C1" w:rsidRDefault="00AF4DD9" w14:paraId="7EC7E837" w14:textId="77777777" w14:noSpellErr="1">
            <w:pPr>
              <w:keepNext/>
              <w:spacing w:before="40" w:after="40"/>
              <w:jc w:val="left"/>
              <w:rPr>
                <w:rFonts w:ascii="Arial" w:hAnsi="Arial" w:eastAsia="Arial" w:cs="Arial"/>
                <w:b w:val="1"/>
                <w:bCs w:val="1"/>
                <w:rPrChange w:author="SLAVÍK Lukáš, Ing." w:date="2021-11-04T10:37:07.9780143" w:id="232393389">
                  <w:rPr>
                    <w:rFonts w:cs="Arial"/>
                    <w:b/>
                  </w:rPr>
                </w:rPrChange>
              </w:rPr>
              <w:pPrChange w:author="SLAVÍK Lukáš, Ing." w:date="2021-11-04T10:37:07.9780143" w:id="1734777644">
                <w:pPr>
                  <w:keepNext/>
                  <w:jc w:val="left"/>
                </w:pPr>
              </w:pPrChange>
            </w:pPr>
            <w:r w:rsidRPr="55E026C1">
              <w:rPr>
                <w:rFonts w:ascii="Arial" w:hAnsi="Arial" w:eastAsia="Arial" w:cs="Arial"/>
                <w:b w:val="1"/>
                <w:bCs w:val="1"/>
                <w:rPrChange w:author="SLAVÍK Lukáš, Ing." w:date="2021-11-04T10:37:07.9780143" w:id="1866320958">
                  <w:rPr>
                    <w:rFonts w:cs="Arial"/>
                    <w:b/>
                  </w:rPr>
                </w:rPrChange>
              </w:rPr>
              <w:t>Využití</w:t>
            </w:r>
          </w:p>
        </w:tc>
        <w:tc>
          <w:tcPr>
            <w:tcW w:w="2304" w:type="pct"/>
            <w:shd w:val="clear" w:color="auto" w:fill="DAEEF3" w:themeFill="accent5" w:themeFillTint="33"/>
            <w:tcMar/>
          </w:tcPr>
          <w:p w:rsidRPr="003F7B0D" w:rsidR="00AF4DD9" w:rsidP="55E026C1" w:rsidRDefault="00AF4DD9" w14:paraId="56249278" w14:textId="77777777" w14:noSpellErr="1">
            <w:pPr>
              <w:keepNext/>
              <w:spacing w:before="40" w:after="40"/>
              <w:jc w:val="left"/>
              <w:rPr>
                <w:rFonts w:ascii="Arial" w:hAnsi="Arial" w:eastAsia="Arial" w:cs="Arial"/>
                <w:b w:val="1"/>
                <w:bCs w:val="1"/>
                <w:rPrChange w:author="SLAVÍK Lukáš, Ing." w:date="2021-11-04T10:37:07.9780143" w:id="1426935274">
                  <w:rPr>
                    <w:rFonts w:cs="Arial"/>
                    <w:b/>
                  </w:rPr>
                </w:rPrChange>
              </w:rPr>
              <w:pPrChange w:author="SLAVÍK Lukáš, Ing." w:date="2021-11-04T10:37:07.9780143" w:id="1168991592">
                <w:pPr>
                  <w:keepNext/>
                  <w:jc w:val="left"/>
                </w:pPr>
              </w:pPrChange>
            </w:pPr>
            <w:r w:rsidRPr="55E026C1">
              <w:rPr>
                <w:rFonts w:ascii="Arial" w:hAnsi="Arial" w:eastAsia="Arial" w:cs="Arial"/>
                <w:b w:val="1"/>
                <w:bCs w:val="1"/>
                <w:rPrChange w:author="SLAVÍK Lukáš, Ing." w:date="2021-11-04T10:37:07.9780143" w:id="383822121">
                  <w:rPr>
                    <w:rFonts w:cs="Arial"/>
                    <w:b/>
                  </w:rPr>
                </w:rPrChange>
              </w:rPr>
              <w:t>Popis využití rozhraní v</w:t>
            </w:r>
            <w:r w:rsidRPr="55E026C1">
              <w:rPr>
                <w:rFonts w:ascii="Arial" w:hAnsi="Arial" w:eastAsia="Arial" w:cs="Arial"/>
                <w:b w:val="1"/>
                <w:bCs w:val="1"/>
                <w:rPrChange w:author="SLAVÍK Lukáš, Ing." w:date="2021-11-04T10:37:07.9780143" w:id="1247651627">
                  <w:rPr>
                    <w:rFonts w:cs="Arial"/>
                    <w:b/>
                  </w:rPr>
                </w:rPrChange>
              </w:rPr>
              <w:t> projektu</w:t>
            </w:r>
          </w:p>
        </w:tc>
      </w:tr>
      <w:tr w:rsidRPr="00BF5681" w:rsidR="00AF4DD9" w:rsidTr="55E026C1" w14:paraId="659F5DA9" w14:textId="77777777">
        <w:trPr>
          <w:cantSplit/>
        </w:trPr>
        <w:tc>
          <w:tcPr>
            <w:tcW w:w="5000" w:type="pct"/>
            <w:gridSpan w:val="5"/>
            <w:shd w:val="clear" w:color="auto" w:fill="D9D9D9" w:themeFill="background1" w:themeFillShade="D9"/>
            <w:tcMar/>
            <w:tcPrChange w:author="SLAVÍK Lukáš, Ing." w:date="2021-11-04T10:37:07.9780143" w:id="1333027872">
              <w:tcPr>
                <w:tcW w:w="5000" w:type="pct"/>
                <w:gridSpan w:val="5"/>
                <w:shd w:val="clear" w:color="auto" w:fill="D9D9D9" w:themeFill="background1" w:themeFillShade="D9"/>
              </w:tcPr>
            </w:tcPrChange>
          </w:tcPr>
          <w:p w:rsidRPr="000C18B1" w:rsidR="00AF4DD9" w:rsidP="55E026C1" w:rsidRDefault="00AF4DD9" w14:paraId="1CC250B8" w14:textId="77777777" w14:noSpellErr="1">
            <w:pPr>
              <w:spacing w:before="40" w:after="40"/>
              <w:jc w:val="left"/>
              <w:rPr>
                <w:rFonts w:ascii="Arial" w:hAnsi="Arial" w:eastAsia="Arial" w:cs="Arial"/>
                <w:b w:val="1"/>
                <w:bCs w:val="1"/>
                <w:rPrChange w:author="SLAVÍK Lukáš, Ing." w:date="2021-11-04T10:37:07.9780143" w:id="1894301329">
                  <w:rPr>
                    <w:rFonts w:cs="Arial"/>
                    <w:b/>
                  </w:rPr>
                </w:rPrChange>
              </w:rPr>
              <w:pPrChange w:author="SLAVÍK Lukáš, Ing." w:date="2021-11-04T10:37:07.9780143" w:id="970900082">
                <w:pPr>
                  <w:jc w:val="left"/>
                </w:pPr>
              </w:pPrChange>
            </w:pPr>
            <w:r w:rsidRPr="55E026C1">
              <w:rPr>
                <w:rFonts w:ascii="Arial" w:hAnsi="Arial" w:eastAsia="Arial" w:cs="Arial"/>
                <w:b w:val="1"/>
                <w:bCs w:val="1"/>
                <w:rPrChange w:author="SLAVÍK Lukáš, Ing." w:date="2021-11-04T10:37:07.9780143" w:id="1153428745">
                  <w:rPr>
                    <w:rFonts w:cs="Arial"/>
                    <w:b/>
                  </w:rPr>
                </w:rPrChange>
              </w:rPr>
              <w:t>Asistovaná přepážka</w:t>
            </w:r>
          </w:p>
        </w:tc>
      </w:tr>
      <w:tr w:rsidRPr="00BF5681" w:rsidR="00AF4DD9" w:rsidTr="55E026C1" w14:paraId="2A2A737E" w14:textId="77777777">
        <w:trPr>
          <w:cantSplit/>
          <w:trHeight w:val="320"/>
        </w:trPr>
        <w:tc>
          <w:tcPr>
            <w:tcW w:w="107" w:type="pct"/>
            <w:vMerge w:val="restart"/>
            <w:shd w:val="clear" w:color="auto" w:fill="D9D9D9" w:themeFill="background1" w:themeFillShade="D9"/>
            <w:tcMar/>
            <w:tcPrChange w:author="SLAVÍK Lukáš, Ing." w:date="2021-11-04T10:37:07.9780143" w:id="1826299765">
              <w:tcPr>
                <w:tcW w:w="107" w:type="pct"/>
                <w:vMerge w:val="restart"/>
                <w:shd w:val="clear" w:color="auto" w:fill="D9D9D9" w:themeFill="background1" w:themeFillShade="D9"/>
              </w:tcPr>
            </w:tcPrChange>
          </w:tcPr>
          <w:p w:rsidRPr="003F7B0D" w:rsidR="00AF4DD9" w:rsidP="00C37272" w:rsidRDefault="00AF4DD9" w14:paraId="2DD90CCA" w14:textId="77777777">
            <w:pPr>
              <w:spacing w:before="40" w:after="40"/>
              <w:jc w:val="left"/>
              <w:rPr>
                <w:rFonts w:cs="Arial"/>
                <w:b/>
              </w:rPr>
            </w:pPr>
          </w:p>
        </w:tc>
        <w:tc>
          <w:tcPr>
            <w:tcW w:w="1494" w:type="pct"/>
            <w:vMerge w:val="restart"/>
            <w:shd w:val="clear" w:color="auto" w:fill="D9D9D9" w:themeFill="background1" w:themeFillShade="D9"/>
            <w:tcMar/>
            <w:tcPrChange w:author="SLAVÍK Lukáš, Ing." w:date="2021-11-04T10:37:07.9780143" w:id="1857263759">
              <w:tcPr>
                <w:tcW w:w="1494" w:type="pct"/>
                <w:vMerge w:val="restart"/>
                <w:shd w:val="clear" w:color="auto" w:fill="D9D9D9" w:themeFill="background1" w:themeFillShade="D9"/>
              </w:tcPr>
            </w:tcPrChange>
          </w:tcPr>
          <w:p w:rsidRPr="003F7B0D" w:rsidR="00AF4DD9" w:rsidP="55E026C1" w:rsidRDefault="00451D17" w14:paraId="7ACC668A" w14:textId="399640EB" w14:noSpellErr="1">
            <w:pPr>
              <w:spacing w:before="40" w:after="40"/>
              <w:jc w:val="left"/>
              <w:rPr>
                <w:rFonts w:ascii="Arial" w:hAnsi="Arial" w:eastAsia="Arial" w:cs="Arial"/>
                <w:b w:val="1"/>
                <w:bCs w:val="1"/>
                <w:rPrChange w:author="SLAVÍK Lukáš, Ing." w:date="2021-11-04T10:37:07.9780143" w:id="1246353627">
                  <w:rPr>
                    <w:rFonts w:cs="Arial"/>
                    <w:b/>
                  </w:rPr>
                </w:rPrChange>
              </w:rPr>
              <w:pPrChange w:author="SLAVÍK Lukáš, Ing." w:date="2021-11-04T10:37:07.9780143" w:id="1184737929">
                <w:pPr>
                  <w:jc w:val="left"/>
                </w:pPr>
              </w:pPrChange>
            </w:pPr>
            <w:r w:rsidRPr="55E026C1">
              <w:rPr>
                <w:rFonts w:ascii="Arial" w:hAnsi="Arial" w:eastAsia="Arial" w:cs="Arial"/>
                <w:rPrChange w:author="SLAVÍK Lukáš, Ing." w:date="2021-11-04T10:37:07.9780143" w:id="1592420300">
                  <w:rPr>
                    <w:rFonts w:cs="Arial"/>
                  </w:rPr>
                </w:rPrChange>
              </w:rPr>
              <w:t>Umožnění asistovaného vyřízení podání či jiné služby v rámci projektu</w:t>
            </w:r>
          </w:p>
        </w:tc>
        <w:sdt>
          <w:sdtPr>
            <w:rPr>
              <w:rFonts w:cs="Arial"/>
            </w:rPr>
            <w:id w:val="-1890876423"/>
            <w:showingPlcHdr/>
            <w:comboBox>
              <w:listItem w:displayText="Ano, použito" w:value="Ano, použito"/>
              <w:listItem w:displayText="Nerelevantní" w:value="Nerelevantní"/>
              <w:listItem w:displayText="Ne, žádáme o výjimku" w:value="Ne, žádáme o výjimku"/>
            </w:comboBox>
          </w:sdtPr>
          <w:sdtEndPr/>
          <w:sdtContent>
            <w:tc>
              <w:tcPr>
                <w:tcW w:w="1095" w:type="pct"/>
                <w:gridSpan w:val="2"/>
                <w:shd w:val="clear" w:color="auto" w:fill="auto"/>
              </w:tcPr>
              <w:p w:rsidR="00AF4DD9" w:rsidP="00C37272" w:rsidRDefault="00AF4DD9" w14:paraId="0E86AF13" w14:textId="77777777">
                <w:pPr>
                  <w:spacing w:before="40" w:after="40"/>
                  <w:jc w:val="left"/>
                  <w:rPr>
                    <w:rFonts w:cs="Arial"/>
                    <w:b/>
                  </w:rPr>
                </w:pPr>
                <w:r w:rsidRPr="003F7B0D">
                  <w:rPr>
                    <w:rStyle w:val="Zstupntext"/>
                    <w:rFonts w:cs="Arial"/>
                    <w:i/>
                    <w:color w:val="FF0000"/>
                  </w:rPr>
                  <w:t>Zvolte položku.</w:t>
                </w:r>
              </w:p>
            </w:tc>
          </w:sdtContent>
        </w:sdt>
        <w:tc>
          <w:tcPr>
            <w:tcW w:w="2304" w:type="pct"/>
            <w:vMerge w:val="restart"/>
            <w:tcMar/>
            <w:tcPrChange w:author="SLAVÍK Lukáš, Ing." w:date="2021-11-04T10:37:07.9780143" w:id="317961498">
              <w:tcPr>
                <w:tcW w:w="2304" w:type="pct"/>
                <w:vMerge w:val="restart"/>
              </w:tcPr>
            </w:tcPrChange>
          </w:tcPr>
          <w:p w:rsidRPr="003F7B0D" w:rsidR="00AF4DD9" w:rsidP="00C37272" w:rsidRDefault="00AF4DD9" w14:paraId="5FF737F4" w14:textId="4DB0F622">
            <w:pPr>
              <w:spacing w:before="40" w:after="40"/>
              <w:jc w:val="left"/>
              <w:rPr>
                <w:rFonts w:cs="Arial"/>
              </w:rPr>
            </w:pPr>
          </w:p>
        </w:tc>
      </w:tr>
      <w:tr w:rsidRPr="00BF5681" w:rsidR="00AF4DD9" w:rsidTr="55E026C1" w14:paraId="617A3E24" w14:textId="77777777">
        <w:trPr>
          <w:cantSplit/>
          <w:trHeight w:val="319"/>
        </w:trPr>
        <w:tc>
          <w:tcPr>
            <w:tcW w:w="107" w:type="pct"/>
            <w:vMerge/>
            <w:shd w:val="clear" w:color="auto" w:fill="D9D9D9" w:themeFill="background1" w:themeFillShade="D9"/>
          </w:tcPr>
          <w:p w:rsidR="00AF4DD9" w:rsidP="00C37272" w:rsidRDefault="00AF4DD9" w14:paraId="399D792C" w14:textId="77777777">
            <w:pPr>
              <w:spacing w:before="40" w:after="40"/>
              <w:jc w:val="left"/>
              <w:rPr>
                <w:rFonts w:cs="Arial"/>
              </w:rPr>
            </w:pPr>
          </w:p>
        </w:tc>
        <w:tc>
          <w:tcPr>
            <w:tcW w:w="1494" w:type="pct"/>
            <w:vMerge/>
            <w:shd w:val="clear" w:color="auto" w:fill="D9D9D9" w:themeFill="background1" w:themeFillShade="D9"/>
          </w:tcPr>
          <w:p w:rsidRPr="003F7B0D" w:rsidR="00AF4DD9" w:rsidP="00C37272" w:rsidRDefault="00AF4DD9" w14:paraId="693E6300" w14:textId="77777777">
            <w:pPr>
              <w:spacing w:before="40" w:after="40"/>
              <w:jc w:val="left"/>
              <w:rPr>
                <w:rFonts w:cs="Arial"/>
              </w:rPr>
            </w:pPr>
          </w:p>
        </w:tc>
        <w:tc>
          <w:tcPr>
            <w:tcW w:w="578" w:type="pct"/>
            <w:shd w:val="clear" w:color="auto" w:fill="D9D9D9" w:themeFill="background1" w:themeFillShade="D9"/>
            <w:tcMar/>
          </w:tcPr>
          <w:p w:rsidR="00AF4DD9" w:rsidP="55E026C1" w:rsidRDefault="00AF4DD9" w14:paraId="1968E4EC" w14:textId="77777777" w14:noSpellErr="1">
            <w:pPr>
              <w:spacing w:before="40" w:after="40"/>
              <w:jc w:val="left"/>
              <w:rPr>
                <w:rFonts w:ascii="Arial" w:hAnsi="Arial" w:eastAsia="Arial" w:cs="Arial"/>
                <w:rPrChange w:author="SLAVÍK Lukáš, Ing." w:date="2021-11-04T10:37:07.9780143" w:id="1361941457">
                  <w:rPr>
                    <w:rFonts w:cs="Arial"/>
                  </w:rPr>
                </w:rPrChange>
              </w:rPr>
              <w:pPrChange w:author="SLAVÍK Lukáš, Ing." w:date="2021-11-04T10:37:07.9780143" w:id="534083182">
                <w:pPr>
                  <w:jc w:val="left"/>
                </w:pPr>
              </w:pPrChange>
            </w:pPr>
            <w:r w:rsidRPr="55E026C1">
              <w:rPr>
                <w:rFonts w:ascii="Arial" w:hAnsi="Arial" w:eastAsia="Arial" w:cs="Arial"/>
                <w:b w:val="1"/>
                <w:bCs w:val="1"/>
                <w:rPrChange w:author="SLAVÍK Lukáš, Ing." w:date="2021-11-04T10:37:07.9780143" w:id="862074149">
                  <w:rPr>
                    <w:rFonts w:cs="Arial"/>
                    <w:b/>
                  </w:rPr>
                </w:rPrChange>
              </w:rPr>
              <w:t>Č. žádosti o výjimku:</w:t>
            </w:r>
          </w:p>
        </w:tc>
        <w:tc>
          <w:tcPr>
            <w:tcW w:w="517" w:type="pct"/>
            <w:shd w:val="clear" w:color="auto" w:fill="auto"/>
            <w:tcMar/>
          </w:tcPr>
          <w:p w:rsidR="00AF4DD9" w:rsidP="00C37272" w:rsidRDefault="00AF4DD9" w14:paraId="6822F71E" w14:textId="77777777">
            <w:pPr>
              <w:spacing w:before="40" w:after="40"/>
              <w:jc w:val="left"/>
              <w:rPr>
                <w:rFonts w:cs="Arial"/>
              </w:rPr>
            </w:pPr>
          </w:p>
        </w:tc>
        <w:tc>
          <w:tcPr>
            <w:tcW w:w="2304" w:type="pct"/>
            <w:vMerge/>
          </w:tcPr>
          <w:p w:rsidR="00AF4DD9" w:rsidP="00C37272" w:rsidRDefault="00AF4DD9" w14:paraId="206F1B62" w14:textId="77777777">
            <w:pPr>
              <w:spacing w:before="40" w:after="40"/>
              <w:jc w:val="left"/>
              <w:rPr>
                <w:rFonts w:cs="Arial"/>
              </w:rPr>
            </w:pPr>
          </w:p>
        </w:tc>
      </w:tr>
      <w:tr w:rsidRPr="00BF5681" w:rsidR="00F029F6" w:rsidTr="55E026C1" w14:paraId="1DBBDEF0" w14:textId="77777777">
        <w:trPr>
          <w:cantSplit/>
          <w:trHeight w:val="226"/>
        </w:trPr>
        <w:tc>
          <w:tcPr>
            <w:tcW w:w="107" w:type="pct"/>
            <w:vMerge w:val="restart"/>
            <w:shd w:val="clear" w:color="auto" w:fill="D9D9D9" w:themeFill="background1" w:themeFillShade="D9"/>
            <w:tcMar/>
            <w:tcPrChange w:author="SLAVÍK Lukáš, Ing." w:date="2021-11-04T10:37:07.9780143" w:id="1177394673">
              <w:tcPr>
                <w:tcW w:w="107" w:type="pct"/>
                <w:vMerge w:val="restart"/>
                <w:shd w:val="clear" w:color="auto" w:fill="D9D9D9" w:themeFill="background1" w:themeFillShade="D9"/>
              </w:tcPr>
            </w:tcPrChange>
          </w:tcPr>
          <w:p w:rsidRPr="003F7B0D" w:rsidR="00F029F6" w:rsidP="00C37272" w:rsidRDefault="00F029F6" w14:paraId="04815398" w14:textId="77777777">
            <w:pPr>
              <w:spacing w:before="40" w:after="40"/>
              <w:jc w:val="left"/>
              <w:rPr>
                <w:rFonts w:cs="Arial"/>
                <w:b/>
              </w:rPr>
            </w:pPr>
          </w:p>
        </w:tc>
        <w:tc>
          <w:tcPr>
            <w:tcW w:w="1494" w:type="pct"/>
            <w:vMerge w:val="restart"/>
            <w:shd w:val="clear" w:color="auto" w:fill="D9D9D9" w:themeFill="background1" w:themeFillShade="D9"/>
            <w:tcMar/>
            <w:tcPrChange w:author="SLAVÍK Lukáš, Ing." w:date="2021-11-04T10:37:07.9780143" w:id="1816161514">
              <w:tcPr>
                <w:tcW w:w="1494" w:type="pct"/>
                <w:vMerge w:val="restart"/>
                <w:shd w:val="clear" w:color="auto" w:fill="D9D9D9" w:themeFill="background1" w:themeFillShade="D9"/>
              </w:tcPr>
            </w:tcPrChange>
          </w:tcPr>
          <w:p w:rsidRPr="00F029F6" w:rsidR="00F029F6" w:rsidP="55E026C1" w:rsidRDefault="00F029F6" w14:paraId="70709973" w14:textId="221DB201" w14:noSpellErr="1">
            <w:pPr>
              <w:spacing w:before="40" w:after="40"/>
              <w:jc w:val="left"/>
              <w:rPr>
                <w:rFonts w:ascii="Arial" w:hAnsi="Arial" w:eastAsia="Arial" w:cs="Arial"/>
                <w:rPrChange w:author="SLAVÍK Lukáš, Ing." w:date="2021-11-04T10:37:07.9780143" w:id="1860072404">
                  <w:rPr>
                    <w:rFonts w:cs="Arial"/>
                  </w:rPr>
                </w:rPrChange>
              </w:rPr>
              <w:pPrChange w:author="SLAVÍK Lukáš, Ing." w:date="2021-11-04T10:37:07.9780143" w:id="1016982068">
                <w:pPr>
                  <w:jc w:val="left"/>
                </w:pPr>
              </w:pPrChange>
            </w:pPr>
            <w:r w:rsidRPr="55E026C1">
              <w:rPr>
                <w:rFonts w:ascii="Arial" w:hAnsi="Arial" w:eastAsia="Arial" w:cs="Arial"/>
                <w:rPrChange w:author="SLAVÍK Lukáš, Ing." w:date="2021-11-04T10:37:07.9780143" w:id="989951123">
                  <w:rPr>
                    <w:rFonts w:cs="Arial"/>
                  </w:rPr>
                </w:rPrChange>
              </w:rPr>
              <w:t>Umožnění vyřízení služby na Kontaktním místě veřejné správy (Czech POINT)</w:t>
            </w:r>
          </w:p>
        </w:tc>
        <w:sdt>
          <w:sdtPr>
            <w:rPr>
              <w:rFonts w:cs="Arial"/>
            </w:rPr>
            <w:id w:val="1346131991"/>
            <w:showingPlcHdr/>
            <w:comboBox>
              <w:listItem w:displayText="Ano, použito" w:value="Ano, použito"/>
              <w:listItem w:displayText="Nerelevantní" w:value="Nerelevantní"/>
              <w:listItem w:displayText="Ne, žádáme o výjimku" w:value="Ne, žádáme o výjimku"/>
            </w:comboBox>
          </w:sdtPr>
          <w:sdtEndPr/>
          <w:sdtContent>
            <w:tc>
              <w:tcPr>
                <w:tcW w:w="1095" w:type="pct"/>
                <w:gridSpan w:val="2"/>
                <w:shd w:val="clear" w:color="auto" w:fill="auto"/>
              </w:tcPr>
              <w:p w:rsidRPr="003F7B0D" w:rsidR="00F029F6" w:rsidP="00C37272" w:rsidRDefault="00F029F6" w14:paraId="01306BAA" w14:textId="655F53A4">
                <w:pPr>
                  <w:spacing w:before="40" w:after="40"/>
                  <w:jc w:val="left"/>
                  <w:rPr>
                    <w:rFonts w:cs="Arial"/>
                    <w:b/>
                  </w:rPr>
                </w:pPr>
                <w:r w:rsidRPr="003F7B0D">
                  <w:rPr>
                    <w:rStyle w:val="Zstupntext"/>
                    <w:rFonts w:cs="Arial"/>
                    <w:i/>
                    <w:color w:val="FF0000"/>
                  </w:rPr>
                  <w:t>Zvolte položku.</w:t>
                </w:r>
              </w:p>
            </w:tc>
          </w:sdtContent>
        </w:sdt>
        <w:tc>
          <w:tcPr>
            <w:tcW w:w="2304" w:type="pct"/>
            <w:vMerge w:val="restart"/>
            <w:shd w:val="clear" w:color="auto" w:fill="auto"/>
            <w:tcMar/>
            <w:tcPrChange w:author="SLAVÍK Lukáš, Ing." w:date="2021-11-04T10:37:07.9780143" w:id="1534255180">
              <w:tcPr>
                <w:tcW w:w="2304" w:type="pct"/>
                <w:vMerge w:val="restart"/>
                <w:shd w:val="clear" w:color="auto" w:fill="auto"/>
              </w:tcPr>
            </w:tcPrChange>
          </w:tcPr>
          <w:p w:rsidRPr="001D0D9F" w:rsidR="00F029F6" w:rsidP="55E026C1" w:rsidRDefault="001D0D9F" w14:paraId="2F990E07" w14:textId="5BC8DA58" w14:noSpellErr="1">
            <w:pPr>
              <w:spacing w:before="40" w:after="40"/>
              <w:jc w:val="left"/>
              <w:rPr>
                <w:rFonts w:ascii="Arial" w:hAnsi="Arial" w:eastAsia="Arial" w:cs="Arial"/>
                <w:i w:val="1"/>
                <w:iCs w:val="1"/>
                <w:rPrChange w:author="SLAVÍK Lukáš, Ing." w:date="2021-11-04T10:37:07.9780143" w:id="1610532711">
                  <w:rPr>
                    <w:rFonts w:cs="Arial"/>
                    <w:i/>
                  </w:rPr>
                </w:rPrChange>
              </w:rPr>
              <w:pPrChange w:author="SLAVÍK Lukáš, Ing." w:date="2021-11-04T10:37:07.9780143" w:id="1747896535">
                <w:pPr>
                  <w:jc w:val="left"/>
                </w:pPr>
              </w:pPrChange>
            </w:pPr>
            <w:r w:rsidRPr="55E026C1">
              <w:rPr>
                <w:rFonts w:ascii="Arial,Times New Roman" w:hAnsi="Arial,Times New Roman" w:eastAsia="Arial,Times New Roman" w:cs="Arial,Times New Roman"/>
                <w:color w:val="FF0000"/>
                <w:lang w:eastAsia="ja-JP"/>
                <w:rPrChange w:author="SLAVÍK Lukáš, Ing." w:date="2021-11-04T10:37:07.9780143" w:id="699174993">
                  <w:rPr>
                    <w:rFonts w:eastAsia="Times New Roman" w:cs="Arial"/>
                    <w:color w:val="FF0000"/>
                    <w:szCs w:val="20"/>
                    <w:lang w:eastAsia="ja-JP"/>
                  </w:rPr>
                </w:rPrChange>
              </w:rPr>
              <w:t>&lt;Vypište, jakých formulářů Czech POINT se týká&gt;</w:t>
            </w:r>
          </w:p>
        </w:tc>
      </w:tr>
      <w:tr w:rsidRPr="00BF5681" w:rsidR="00F029F6" w:rsidTr="55E026C1" w14:paraId="1B19820E" w14:textId="77777777">
        <w:trPr>
          <w:cantSplit/>
          <w:trHeight w:val="225"/>
        </w:trPr>
        <w:tc>
          <w:tcPr>
            <w:tcW w:w="107" w:type="pct"/>
            <w:vMerge/>
            <w:shd w:val="clear" w:color="auto" w:fill="D9D9D9" w:themeFill="background1" w:themeFillShade="D9"/>
          </w:tcPr>
          <w:p w:rsidRPr="003F7B0D" w:rsidR="00F029F6" w:rsidP="00C37272" w:rsidRDefault="00F029F6" w14:paraId="02AC36D8" w14:textId="77777777">
            <w:pPr>
              <w:spacing w:before="40" w:after="40"/>
              <w:jc w:val="left"/>
              <w:rPr>
                <w:rFonts w:cs="Arial"/>
                <w:b/>
              </w:rPr>
            </w:pPr>
          </w:p>
        </w:tc>
        <w:tc>
          <w:tcPr>
            <w:tcW w:w="1494" w:type="pct"/>
            <w:vMerge/>
            <w:shd w:val="clear" w:color="auto" w:fill="D9D9D9" w:themeFill="background1" w:themeFillShade="D9"/>
          </w:tcPr>
          <w:p w:rsidRPr="00F029F6" w:rsidR="00F029F6" w:rsidP="00C37272" w:rsidRDefault="00F029F6" w14:paraId="23C0A6E1" w14:textId="77777777">
            <w:pPr>
              <w:spacing w:before="40" w:after="40"/>
              <w:jc w:val="left"/>
              <w:rPr>
                <w:rFonts w:cs="Arial"/>
              </w:rPr>
            </w:pPr>
          </w:p>
        </w:tc>
        <w:tc>
          <w:tcPr>
            <w:tcW w:w="578" w:type="pct"/>
            <w:shd w:val="clear" w:color="auto" w:fill="D9D9D9" w:themeFill="background1" w:themeFillShade="D9"/>
            <w:tcMar/>
          </w:tcPr>
          <w:p w:rsidRPr="003F7B0D" w:rsidR="00F029F6" w:rsidP="55E026C1" w:rsidRDefault="00F029F6" w14:paraId="30CED83D" w14:textId="3A23B216" w14:noSpellErr="1">
            <w:pPr>
              <w:spacing w:before="40" w:after="40"/>
              <w:jc w:val="left"/>
              <w:rPr>
                <w:rFonts w:ascii="Arial" w:hAnsi="Arial" w:eastAsia="Arial" w:cs="Arial"/>
                <w:b w:val="1"/>
                <w:bCs w:val="1"/>
                <w:rPrChange w:author="SLAVÍK Lukáš, Ing." w:date="2021-11-04T10:37:07.9780143" w:id="93004078">
                  <w:rPr>
                    <w:rFonts w:cs="Arial"/>
                    <w:b/>
                  </w:rPr>
                </w:rPrChange>
              </w:rPr>
              <w:pPrChange w:author="SLAVÍK Lukáš, Ing." w:date="2021-11-04T10:37:07.9780143" w:id="1699841487">
                <w:pPr>
                  <w:jc w:val="left"/>
                </w:pPr>
              </w:pPrChange>
            </w:pPr>
            <w:r w:rsidRPr="55E026C1">
              <w:rPr>
                <w:rFonts w:ascii="Arial" w:hAnsi="Arial" w:eastAsia="Arial" w:cs="Arial"/>
                <w:b w:val="1"/>
                <w:bCs w:val="1"/>
                <w:rPrChange w:author="SLAVÍK Lukáš, Ing." w:date="2021-11-04T10:37:07.9780143" w:id="1087375914">
                  <w:rPr>
                    <w:rFonts w:cs="Arial"/>
                    <w:b/>
                  </w:rPr>
                </w:rPrChange>
              </w:rPr>
              <w:t>Č. žádosti o výjimku:</w:t>
            </w:r>
          </w:p>
        </w:tc>
        <w:tc>
          <w:tcPr>
            <w:tcW w:w="517" w:type="pct"/>
            <w:shd w:val="clear" w:color="auto" w:fill="auto"/>
            <w:tcMar/>
          </w:tcPr>
          <w:p w:rsidRPr="003F7B0D" w:rsidR="00F029F6" w:rsidP="00C37272" w:rsidRDefault="00F029F6" w14:paraId="0A4A661E" w14:textId="77777777">
            <w:pPr>
              <w:spacing w:before="40" w:after="40"/>
              <w:jc w:val="left"/>
              <w:rPr>
                <w:rFonts w:cs="Arial"/>
                <w:b/>
              </w:rPr>
            </w:pPr>
          </w:p>
        </w:tc>
        <w:tc>
          <w:tcPr>
            <w:tcW w:w="2304" w:type="pct"/>
            <w:vMerge/>
            <w:shd w:val="clear" w:color="auto" w:fill="auto"/>
          </w:tcPr>
          <w:p w:rsidRPr="003F7B0D" w:rsidR="00F029F6" w:rsidP="00C37272" w:rsidRDefault="00F029F6" w14:paraId="633C4B16" w14:textId="77777777">
            <w:pPr>
              <w:spacing w:before="40" w:after="40"/>
              <w:jc w:val="left"/>
              <w:rPr>
                <w:rFonts w:cs="Arial"/>
                <w:b/>
              </w:rPr>
            </w:pPr>
          </w:p>
        </w:tc>
      </w:tr>
      <w:tr w:rsidRPr="00BF5681" w:rsidR="00AF4DD9" w:rsidTr="55E026C1" w14:paraId="30F33AFA" w14:textId="77777777">
        <w:trPr>
          <w:cantSplit/>
        </w:trPr>
        <w:tc>
          <w:tcPr>
            <w:tcW w:w="5000" w:type="pct"/>
            <w:gridSpan w:val="5"/>
            <w:shd w:val="clear" w:color="auto" w:fill="D9D9D9" w:themeFill="background1" w:themeFillShade="D9"/>
            <w:tcMar/>
            <w:tcPrChange w:author="SLAVÍK Lukáš, Ing." w:date="2021-11-04T10:37:07.9780143" w:id="1554715791">
              <w:tcPr>
                <w:tcW w:w="5000" w:type="pct"/>
                <w:gridSpan w:val="5"/>
                <w:shd w:val="clear" w:color="auto" w:fill="D9D9D9" w:themeFill="background1" w:themeFillShade="D9"/>
              </w:tcPr>
            </w:tcPrChange>
          </w:tcPr>
          <w:p w:rsidRPr="000C18B1" w:rsidR="00AF4DD9" w:rsidP="55E026C1" w:rsidRDefault="00AF4DD9" w14:paraId="29AEC61E" w14:textId="77777777" w14:noSpellErr="1">
            <w:pPr>
              <w:spacing w:before="40" w:after="40"/>
              <w:jc w:val="left"/>
              <w:rPr>
                <w:rFonts w:ascii="Arial" w:hAnsi="Arial" w:eastAsia="Arial" w:cs="Arial"/>
                <w:b w:val="1"/>
                <w:bCs w:val="1"/>
                <w:rPrChange w:author="SLAVÍK Lukáš, Ing." w:date="2021-11-04T10:37:07.9780143" w:id="1490219002">
                  <w:rPr>
                    <w:rFonts w:cs="Arial"/>
                    <w:b/>
                  </w:rPr>
                </w:rPrChange>
              </w:rPr>
              <w:pPrChange w:author="SLAVÍK Lukáš, Ing." w:date="2021-11-04T10:37:07.9780143" w:id="290095980">
                <w:pPr>
                  <w:jc w:val="left"/>
                </w:pPr>
              </w:pPrChange>
            </w:pPr>
            <w:r w:rsidRPr="55E026C1">
              <w:rPr>
                <w:rFonts w:ascii="Arial" w:hAnsi="Arial" w:eastAsia="Arial" w:cs="Arial"/>
                <w:b w:val="1"/>
                <w:bCs w:val="1"/>
                <w:rPrChange w:author="SLAVÍK Lukáš, Ing." w:date="2021-11-04T10:37:07.9780143" w:id="696236835">
                  <w:rPr>
                    <w:rFonts w:cs="Arial"/>
                    <w:b/>
                  </w:rPr>
                </w:rPrChange>
              </w:rPr>
              <w:t>Webový portál</w:t>
            </w:r>
          </w:p>
        </w:tc>
      </w:tr>
      <w:tr w:rsidRPr="00BF5681" w:rsidR="00AF4DD9" w:rsidTr="55E026C1" w14:paraId="014635D2" w14:textId="77777777">
        <w:trPr>
          <w:cantSplit/>
          <w:trHeight w:val="320"/>
        </w:trPr>
        <w:tc>
          <w:tcPr>
            <w:tcW w:w="107" w:type="pct"/>
            <w:vMerge w:val="restart"/>
            <w:shd w:val="clear" w:color="auto" w:fill="D9D9D9" w:themeFill="background1" w:themeFillShade="D9"/>
            <w:tcMar/>
            <w:tcPrChange w:author="SLAVÍK Lukáš, Ing." w:date="2021-11-04T10:37:07.9780143" w:id="1212442306">
              <w:tcPr>
                <w:tcW w:w="107" w:type="pct"/>
                <w:vMerge w:val="restart"/>
                <w:shd w:val="clear" w:color="auto" w:fill="D9D9D9" w:themeFill="background1" w:themeFillShade="D9"/>
              </w:tcPr>
            </w:tcPrChange>
          </w:tcPr>
          <w:p w:rsidRPr="003F7B0D" w:rsidR="00AF4DD9" w:rsidP="00C37272" w:rsidRDefault="00AF4DD9" w14:paraId="7E2A46A2" w14:textId="77777777">
            <w:pPr>
              <w:spacing w:before="40" w:after="40"/>
              <w:jc w:val="left"/>
              <w:rPr>
                <w:rFonts w:cs="Arial"/>
                <w:b/>
              </w:rPr>
            </w:pPr>
          </w:p>
        </w:tc>
        <w:tc>
          <w:tcPr>
            <w:tcW w:w="1494" w:type="pct"/>
            <w:vMerge w:val="restart"/>
            <w:shd w:val="clear" w:color="auto" w:fill="D9D9D9" w:themeFill="background1" w:themeFillShade="D9"/>
            <w:tcMar/>
            <w:tcPrChange w:author="SLAVÍK Lukáš, Ing." w:date="2021-11-04T10:37:07.9780143" w:id="1864636717">
              <w:tcPr>
                <w:tcW w:w="1494" w:type="pct"/>
                <w:vMerge w:val="restart"/>
                <w:shd w:val="clear" w:color="auto" w:fill="D9D9D9" w:themeFill="background1" w:themeFillShade="D9"/>
              </w:tcPr>
            </w:tcPrChange>
          </w:tcPr>
          <w:p w:rsidRPr="003F5FB0" w:rsidR="00AF4DD9" w:rsidP="55E026C1" w:rsidRDefault="00AF4DD9" w14:paraId="36E4AF6F" w14:textId="77777777" w14:noSpellErr="1">
            <w:pPr>
              <w:spacing w:before="40" w:after="40"/>
              <w:jc w:val="left"/>
              <w:rPr>
                <w:rFonts w:ascii="Arial" w:hAnsi="Arial" w:eastAsia="Arial" w:cs="Arial"/>
                <w:rPrChange w:author="SLAVÍK Lukáš, Ing." w:date="2021-11-04T10:37:07.9780143" w:id="775337176">
                  <w:rPr>
                    <w:rFonts w:cs="Arial"/>
                  </w:rPr>
                </w:rPrChange>
              </w:rPr>
              <w:pPrChange w:author="SLAVÍK Lukáš, Ing." w:date="2021-11-04T10:37:07.9780143" w:id="306231549">
                <w:pPr>
                  <w:jc w:val="left"/>
                </w:pPr>
              </w:pPrChange>
            </w:pPr>
            <w:r w:rsidRPr="55E026C1">
              <w:rPr>
                <w:rFonts w:ascii="Arial" w:hAnsi="Arial" w:eastAsia="Arial" w:cs="Arial"/>
                <w:rPrChange w:author="SLAVÍK Lukáš, Ing." w:date="2021-11-04T10:37:07.9780143" w:id="766675951">
                  <w:rPr>
                    <w:rFonts w:cs="Arial"/>
                  </w:rPr>
                </w:rPrChange>
              </w:rPr>
              <w:t>Identifikace</w:t>
            </w:r>
            <w:r w:rsidRPr="55E026C1">
              <w:rPr>
                <w:rFonts w:ascii="Arial" w:hAnsi="Arial" w:eastAsia="Arial" w:cs="Arial"/>
                <w:rPrChange w:author="SLAVÍK Lukáš, Ing." w:date="2021-11-04T10:37:07.9780143" w:id="1451567063">
                  <w:rPr>
                    <w:rFonts w:cs="Arial"/>
                  </w:rPr>
                </w:rPrChange>
              </w:rPr>
              <w:t xml:space="preserve"> úředních</w:t>
            </w:r>
            <w:r w:rsidRPr="55E026C1">
              <w:rPr>
                <w:rFonts w:ascii="Arial" w:hAnsi="Arial" w:eastAsia="Arial" w:cs="Arial"/>
                <w:rPrChange w:author="SLAVÍK Lukáš, Ing." w:date="2021-11-04T10:37:07.9780143" w:id="909633650">
                  <w:rPr>
                    <w:rFonts w:cs="Arial"/>
                  </w:rPr>
                </w:rPrChange>
              </w:rPr>
              <w:t xml:space="preserve"> osob vstupujících do procesu je řešena v souladu s JIP/KAAS</w:t>
            </w:r>
          </w:p>
        </w:tc>
        <w:sdt>
          <w:sdtPr>
            <w:rPr>
              <w:rFonts w:cs="Arial"/>
            </w:rPr>
            <w:id w:val="1242062892"/>
            <w:showingPlcHdr/>
            <w:comboBox>
              <w:listItem w:displayText="Ano, použito" w:value="Ano, použito"/>
              <w:listItem w:displayText="Nerelevantní" w:value="Nerelevantní"/>
              <w:listItem w:displayText="Ne, žádáme o výjimku" w:value="Ne, žádáme o výjimku"/>
            </w:comboBox>
          </w:sdtPr>
          <w:sdtEndPr/>
          <w:sdtContent>
            <w:tc>
              <w:tcPr>
                <w:tcW w:w="1095" w:type="pct"/>
                <w:gridSpan w:val="2"/>
                <w:shd w:val="clear" w:color="auto" w:fill="auto"/>
              </w:tcPr>
              <w:p w:rsidRPr="003F5FB0" w:rsidR="00AF4DD9" w:rsidP="00C37272" w:rsidRDefault="00AF4DD9" w14:paraId="7E2B1574" w14:textId="77777777">
                <w:pPr>
                  <w:spacing w:before="40" w:after="40"/>
                  <w:jc w:val="left"/>
                  <w:rPr>
                    <w:rFonts w:cs="Arial"/>
                  </w:rPr>
                </w:pPr>
                <w:r w:rsidRPr="003F7B0D">
                  <w:rPr>
                    <w:rStyle w:val="Zstupntext"/>
                    <w:rFonts w:cs="Arial"/>
                    <w:i/>
                    <w:color w:val="FF0000"/>
                  </w:rPr>
                  <w:t>Zvolte položku.</w:t>
                </w:r>
              </w:p>
            </w:tc>
          </w:sdtContent>
        </w:sdt>
        <w:tc>
          <w:tcPr>
            <w:tcW w:w="2304" w:type="pct"/>
            <w:vMerge w:val="restart"/>
            <w:tcMar/>
            <w:tcPrChange w:author="SLAVÍK Lukáš, Ing." w:date="2021-11-04T10:37:07.9780143" w:id="110094283">
              <w:tcPr>
                <w:tcW w:w="2304" w:type="pct"/>
                <w:vMerge w:val="restart"/>
              </w:tcPr>
            </w:tcPrChange>
          </w:tcPr>
          <w:p w:rsidRPr="003F7B0D" w:rsidR="00AF4DD9" w:rsidP="00C37272" w:rsidRDefault="00AF4DD9" w14:paraId="55E30511" w14:textId="77777777">
            <w:pPr>
              <w:spacing w:before="40" w:after="40"/>
              <w:jc w:val="left"/>
              <w:rPr>
                <w:rFonts w:cs="Arial"/>
              </w:rPr>
            </w:pPr>
          </w:p>
        </w:tc>
      </w:tr>
      <w:tr w:rsidRPr="00BF5681" w:rsidR="00AF4DD9" w:rsidTr="55E026C1" w14:paraId="6B5E3497" w14:textId="77777777">
        <w:trPr>
          <w:cantSplit/>
          <w:trHeight w:val="319"/>
        </w:trPr>
        <w:tc>
          <w:tcPr>
            <w:tcW w:w="107" w:type="pct"/>
            <w:vMerge/>
            <w:shd w:val="clear" w:color="auto" w:fill="D9D9D9" w:themeFill="background1" w:themeFillShade="D9"/>
          </w:tcPr>
          <w:p w:rsidR="00AF4DD9" w:rsidP="00C37272" w:rsidRDefault="00AF4DD9" w14:paraId="7D8B6831" w14:textId="77777777">
            <w:pPr>
              <w:spacing w:before="40" w:after="40"/>
              <w:jc w:val="left"/>
              <w:rPr>
                <w:rFonts w:cs="Arial"/>
                <w:b/>
              </w:rPr>
            </w:pPr>
          </w:p>
        </w:tc>
        <w:tc>
          <w:tcPr>
            <w:tcW w:w="1494" w:type="pct"/>
            <w:vMerge/>
            <w:shd w:val="clear" w:color="auto" w:fill="D9D9D9" w:themeFill="background1" w:themeFillShade="D9"/>
          </w:tcPr>
          <w:p w:rsidRPr="003F7B0D" w:rsidR="00AF4DD9" w:rsidP="00C37272" w:rsidRDefault="00AF4DD9" w14:paraId="682914C3" w14:textId="77777777">
            <w:pPr>
              <w:spacing w:before="40" w:after="40"/>
              <w:jc w:val="left"/>
              <w:rPr>
                <w:rFonts w:cs="Arial"/>
              </w:rPr>
            </w:pPr>
          </w:p>
        </w:tc>
        <w:tc>
          <w:tcPr>
            <w:tcW w:w="578" w:type="pct"/>
            <w:shd w:val="clear" w:color="auto" w:fill="D9D9D9" w:themeFill="background1" w:themeFillShade="D9"/>
            <w:tcMar/>
          </w:tcPr>
          <w:p w:rsidR="00AF4DD9" w:rsidP="55E026C1" w:rsidRDefault="00AF4DD9" w14:paraId="0B0E770D" w14:textId="77777777" w14:noSpellErr="1">
            <w:pPr>
              <w:spacing w:before="40" w:after="40"/>
              <w:jc w:val="left"/>
              <w:rPr>
                <w:rFonts w:ascii="Arial" w:hAnsi="Arial" w:eastAsia="Arial" w:cs="Arial"/>
                <w:rPrChange w:author="SLAVÍK Lukáš, Ing." w:date="2021-11-04T10:37:07.9780143" w:id="5000091">
                  <w:rPr>
                    <w:rFonts w:cs="Arial"/>
                  </w:rPr>
                </w:rPrChange>
              </w:rPr>
              <w:pPrChange w:author="SLAVÍK Lukáš, Ing." w:date="2021-11-04T10:37:07.9780143" w:id="1027895585">
                <w:pPr>
                  <w:jc w:val="left"/>
                </w:pPr>
              </w:pPrChange>
            </w:pPr>
            <w:r w:rsidRPr="55E026C1">
              <w:rPr>
                <w:rFonts w:ascii="Arial" w:hAnsi="Arial" w:eastAsia="Arial" w:cs="Arial"/>
                <w:b w:val="1"/>
                <w:bCs w:val="1"/>
                <w:rPrChange w:author="SLAVÍK Lukáš, Ing." w:date="2021-11-04T10:37:07.9780143" w:id="1531146421">
                  <w:rPr>
                    <w:rFonts w:cs="Arial"/>
                    <w:b/>
                  </w:rPr>
                </w:rPrChange>
              </w:rPr>
              <w:t>Č. žádosti o výjimku:</w:t>
            </w:r>
          </w:p>
        </w:tc>
        <w:tc>
          <w:tcPr>
            <w:tcW w:w="517" w:type="pct"/>
            <w:shd w:val="clear" w:color="auto" w:fill="auto"/>
            <w:tcMar/>
          </w:tcPr>
          <w:p w:rsidR="00AF4DD9" w:rsidP="00C37272" w:rsidRDefault="00AF4DD9" w14:paraId="44F9EB04" w14:textId="77777777">
            <w:pPr>
              <w:spacing w:before="40" w:after="40"/>
              <w:jc w:val="left"/>
              <w:rPr>
                <w:rFonts w:cs="Arial"/>
              </w:rPr>
            </w:pPr>
          </w:p>
        </w:tc>
        <w:tc>
          <w:tcPr>
            <w:tcW w:w="2304" w:type="pct"/>
            <w:vMerge/>
          </w:tcPr>
          <w:p w:rsidR="00AF4DD9" w:rsidP="00C37272" w:rsidRDefault="00AF4DD9" w14:paraId="42B9C242" w14:textId="77777777">
            <w:pPr>
              <w:spacing w:before="40" w:after="40"/>
              <w:jc w:val="left"/>
              <w:rPr>
                <w:rFonts w:cs="Arial"/>
              </w:rPr>
            </w:pPr>
          </w:p>
        </w:tc>
      </w:tr>
      <w:tr w:rsidRPr="00BF5681" w:rsidR="00AF4DD9" w:rsidTr="55E026C1" w14:paraId="4FC030B8" w14:textId="77777777">
        <w:trPr>
          <w:cantSplit/>
          <w:trHeight w:val="420"/>
        </w:trPr>
        <w:tc>
          <w:tcPr>
            <w:tcW w:w="107" w:type="pct"/>
            <w:vMerge w:val="restart"/>
            <w:shd w:val="clear" w:color="auto" w:fill="D9D9D9" w:themeFill="background1" w:themeFillShade="D9"/>
            <w:tcMar/>
            <w:tcPrChange w:author="SLAVÍK Lukáš, Ing." w:date="2021-11-04T10:37:07.9780143" w:id="143856463">
              <w:tcPr>
                <w:tcW w:w="107" w:type="pct"/>
                <w:vMerge w:val="restart"/>
                <w:shd w:val="clear" w:color="auto" w:fill="D9D9D9" w:themeFill="background1" w:themeFillShade="D9"/>
              </w:tcPr>
            </w:tcPrChange>
          </w:tcPr>
          <w:p w:rsidR="00AF4DD9" w:rsidP="00C37272" w:rsidRDefault="00AF4DD9" w14:paraId="18148429" w14:textId="77777777">
            <w:pPr>
              <w:spacing w:before="40" w:after="40"/>
              <w:jc w:val="left"/>
              <w:rPr>
                <w:rFonts w:cs="Arial"/>
                <w:b/>
              </w:rPr>
            </w:pPr>
          </w:p>
        </w:tc>
        <w:tc>
          <w:tcPr>
            <w:tcW w:w="1494" w:type="pct"/>
            <w:vMerge w:val="restart"/>
            <w:shd w:val="clear" w:color="auto" w:fill="D9D9D9" w:themeFill="background1" w:themeFillShade="D9"/>
            <w:tcMar/>
            <w:tcPrChange w:author="SLAVÍK Lukáš, Ing." w:date="2021-11-04T10:37:07.9780143" w:id="2081716412">
              <w:tcPr>
                <w:tcW w:w="1494" w:type="pct"/>
                <w:vMerge w:val="restart"/>
                <w:shd w:val="clear" w:color="auto" w:fill="D9D9D9" w:themeFill="background1" w:themeFillShade="D9"/>
              </w:tcPr>
            </w:tcPrChange>
          </w:tcPr>
          <w:p w:rsidR="00AF4DD9" w:rsidP="55E026C1" w:rsidRDefault="00AF4DD9" w14:paraId="661EE3BF" w14:textId="77777777" w14:noSpellErr="1">
            <w:pPr>
              <w:spacing w:before="40" w:after="40"/>
              <w:jc w:val="left"/>
              <w:rPr>
                <w:rFonts w:ascii="Arial" w:hAnsi="Arial" w:eastAsia="Arial" w:cs="Arial"/>
                <w:b w:val="1"/>
                <w:bCs w:val="1"/>
                <w:rPrChange w:author="SLAVÍK Lukáš, Ing." w:date="2021-11-04T10:37:07.9780143" w:id="1695518758">
                  <w:rPr>
                    <w:rFonts w:cs="Arial"/>
                    <w:b/>
                  </w:rPr>
                </w:rPrChange>
              </w:rPr>
              <w:pPrChange w:author="SLAVÍK Lukáš, Ing." w:date="2021-11-04T10:37:07.9780143" w:id="1149907546">
                <w:pPr>
                  <w:jc w:val="left"/>
                </w:pPr>
              </w:pPrChange>
            </w:pPr>
            <w:r w:rsidRPr="55E026C1">
              <w:rPr>
                <w:rFonts w:ascii="Arial" w:hAnsi="Arial" w:eastAsia="Arial" w:cs="Arial"/>
                <w:rPrChange w:author="SLAVÍK Lukáš, Ing." w:date="2021-11-04T10:37:07.9780143" w:id="1937631942">
                  <w:rPr>
                    <w:rFonts w:cs="Arial"/>
                  </w:rPr>
                </w:rPrChange>
              </w:rPr>
              <w:t xml:space="preserve">Identifikace osob vstupujících do procesu je řešena v souladu se zákonem </w:t>
            </w:r>
            <w:r w:rsidRPr="55E026C1">
              <w:rPr>
                <w:rFonts w:ascii="Arial" w:hAnsi="Arial" w:eastAsia="Arial" w:cs="Arial"/>
                <w:rPrChange w:author="SLAVÍK Lukáš, Ing." w:date="2021-11-04T10:37:07.9780143" w:id="681495181">
                  <w:rPr>
                    <w:rFonts w:cs="Arial"/>
                  </w:rPr>
                </w:rPrChange>
              </w:rPr>
              <w:t xml:space="preserve">č. </w:t>
            </w:r>
            <w:r w:rsidRPr="55E026C1">
              <w:rPr>
                <w:rFonts w:ascii="Arial" w:hAnsi="Arial" w:eastAsia="Arial" w:cs="Arial"/>
                <w:rPrChange w:author="SLAVÍK Lukáš, Ing." w:date="2021-11-04T10:37:07.9780143" w:id="1234386489">
                  <w:rPr>
                    <w:rFonts w:cs="Arial"/>
                  </w:rPr>
                </w:rPrChange>
              </w:rPr>
              <w:t>250/2017 Sb.</w:t>
            </w:r>
            <w:r w:rsidRPr="55E026C1">
              <w:rPr>
                <w:rFonts w:ascii="Arial" w:hAnsi="Arial" w:eastAsia="Arial" w:cs="Arial"/>
                <w:rPrChange w:author="SLAVÍK Lukáš, Ing." w:date="2021-11-04T10:37:07.9780143" w:id="829679829">
                  <w:rPr>
                    <w:rFonts w:cs="Arial"/>
                  </w:rPr>
                </w:rPrChange>
              </w:rPr>
              <w:t>, o elektronické identifikaci</w:t>
            </w:r>
          </w:p>
        </w:tc>
        <w:sdt>
          <w:sdtPr>
            <w:rPr>
              <w:rFonts w:cs="Arial"/>
            </w:rPr>
            <w:id w:val="-1130086155"/>
            <w:showingPlcHdr/>
            <w:comboBox>
              <w:listItem w:displayText="Ano, použito" w:value="Ano, použito"/>
              <w:listItem w:displayText="Nerelevantní" w:value="Nerelevantní"/>
              <w:listItem w:displayText="Ne, žádáme o výjimku" w:value="Ne, žádáme o výjimku"/>
            </w:comboBox>
          </w:sdtPr>
          <w:sdtEndPr/>
          <w:sdtContent>
            <w:tc>
              <w:tcPr>
                <w:tcW w:w="1095" w:type="pct"/>
                <w:gridSpan w:val="2"/>
                <w:shd w:val="clear" w:color="auto" w:fill="auto"/>
              </w:tcPr>
              <w:p w:rsidR="00AF4DD9" w:rsidP="00C37272" w:rsidRDefault="00AF4DD9" w14:paraId="4A1401D5" w14:textId="77777777">
                <w:pPr>
                  <w:spacing w:before="40" w:after="40"/>
                  <w:jc w:val="left"/>
                  <w:rPr>
                    <w:rFonts w:cs="Arial"/>
                    <w:b/>
                  </w:rPr>
                </w:pPr>
                <w:r w:rsidRPr="003F7B0D">
                  <w:rPr>
                    <w:rStyle w:val="Zstupntext"/>
                    <w:rFonts w:cs="Arial"/>
                    <w:i/>
                    <w:color w:val="FF0000"/>
                  </w:rPr>
                  <w:t>Zvolte položku.</w:t>
                </w:r>
              </w:p>
            </w:tc>
          </w:sdtContent>
        </w:sdt>
        <w:tc>
          <w:tcPr>
            <w:tcW w:w="2304" w:type="pct"/>
            <w:vMerge w:val="restart"/>
            <w:tcMar/>
            <w:tcPrChange w:author="SLAVÍK Lukáš, Ing." w:date="2021-11-04T10:37:07.9780143" w:id="50159444">
              <w:tcPr>
                <w:tcW w:w="2304" w:type="pct"/>
                <w:vMerge w:val="restart"/>
              </w:tcPr>
            </w:tcPrChange>
          </w:tcPr>
          <w:p w:rsidRPr="005915D6" w:rsidR="00AF4DD9" w:rsidP="55E026C1" w:rsidRDefault="005915D6" w14:paraId="7C973459" w14:textId="28AA6927" w14:noSpellErr="1">
            <w:pPr>
              <w:spacing w:before="40" w:after="40"/>
              <w:jc w:val="left"/>
              <w:rPr>
                <w:rFonts w:ascii="Arial" w:hAnsi="Arial" w:eastAsia="Arial" w:cs="Arial"/>
                <w:i w:val="1"/>
                <w:iCs w:val="1"/>
                <w:rPrChange w:author="SLAVÍK Lukáš, Ing." w:date="2021-11-04T10:37:07.9780143" w:id="1860880094">
                  <w:rPr>
                    <w:rFonts w:cs="Arial"/>
                    <w:i/>
                  </w:rPr>
                </w:rPrChange>
              </w:rPr>
              <w:pPrChange w:author="SLAVÍK Lukáš, Ing." w:date="2021-11-04T10:37:07.9780143" w:id="727760281">
                <w:pPr>
                  <w:jc w:val="left"/>
                </w:pPr>
              </w:pPrChange>
            </w:pPr>
            <w:r w:rsidRPr="55E026C1">
              <w:rPr>
                <w:rFonts w:ascii="Arial,Times New Roman" w:hAnsi="Arial,Times New Roman" w:eastAsia="Arial,Times New Roman" w:cs="Arial,Times New Roman"/>
                <w:color w:val="FF0000"/>
                <w:lang w:eastAsia="ja-JP"/>
                <w:rPrChange w:author="SLAVÍK Lukáš, Ing." w:date="2021-11-04T10:37:07.9780143" w:id="1389925913">
                  <w:rPr>
                    <w:rFonts w:eastAsia="Times New Roman" w:cs="Arial"/>
                    <w:color w:val="FF0000"/>
                    <w:szCs w:val="20"/>
                    <w:lang w:eastAsia="ja-JP"/>
                  </w:rPr>
                </w:rPrChange>
              </w:rPr>
              <w:t>&lt;</w:t>
            </w:r>
            <w:r w:rsidRPr="55E026C1" w:rsidR="002A67CB">
              <w:rPr>
                <w:rFonts w:ascii="Arial,Times New Roman" w:hAnsi="Arial,Times New Roman" w:eastAsia="Arial,Times New Roman" w:cs="Arial,Times New Roman"/>
                <w:color w:val="FF0000"/>
                <w:lang w:eastAsia="ja-JP"/>
                <w:rPrChange w:author="SLAVÍK Lukáš, Ing." w:date="2021-11-04T10:37:07.9780143" w:id="2022188887">
                  <w:rPr>
                    <w:rFonts w:eastAsia="Times New Roman" w:cs="Arial"/>
                    <w:color w:val="FF0000"/>
                    <w:szCs w:val="20"/>
                    <w:lang w:eastAsia="ja-JP"/>
                  </w:rPr>
                </w:rPrChange>
              </w:rPr>
              <w:t>Tato otázka souvisí s potřebou ztotožnění datového kmene klientů</w:t>
            </w:r>
            <w:r w:rsidRPr="55E026C1">
              <w:rPr>
                <w:rFonts w:ascii="Arial,Times New Roman" w:hAnsi="Arial,Times New Roman" w:eastAsia="Arial,Times New Roman" w:cs="Arial,Times New Roman"/>
                <w:color w:val="FF0000"/>
                <w:lang w:eastAsia="ja-JP"/>
                <w:rPrChange w:author="SLAVÍK Lukáš, Ing." w:date="2021-11-04T10:37:07.9780143" w:id="1514323700">
                  <w:rPr>
                    <w:rFonts w:eastAsia="Times New Roman" w:cs="Arial"/>
                    <w:color w:val="FF0000"/>
                    <w:szCs w:val="20"/>
                    <w:lang w:eastAsia="ja-JP"/>
                  </w:rPr>
                </w:rPrChange>
              </w:rPr>
              <w:t>&gt;</w:t>
            </w:r>
          </w:p>
        </w:tc>
      </w:tr>
      <w:tr w:rsidRPr="00BF5681" w:rsidR="00AF4DD9" w:rsidTr="55E026C1" w14:paraId="3EB6BB64" w14:textId="77777777">
        <w:trPr>
          <w:cantSplit/>
          <w:trHeight w:val="419"/>
        </w:trPr>
        <w:tc>
          <w:tcPr>
            <w:tcW w:w="107" w:type="pct"/>
            <w:vMerge/>
            <w:shd w:val="clear" w:color="auto" w:fill="D9D9D9" w:themeFill="background1" w:themeFillShade="D9"/>
          </w:tcPr>
          <w:p w:rsidR="00AF4DD9" w:rsidP="00C37272" w:rsidRDefault="00AF4DD9" w14:paraId="1B19DC63" w14:textId="77777777">
            <w:pPr>
              <w:spacing w:before="40" w:after="40"/>
              <w:jc w:val="left"/>
              <w:rPr>
                <w:rFonts w:cs="Arial"/>
                <w:b/>
              </w:rPr>
            </w:pPr>
          </w:p>
        </w:tc>
        <w:tc>
          <w:tcPr>
            <w:tcW w:w="1494" w:type="pct"/>
            <w:vMerge/>
            <w:shd w:val="clear" w:color="auto" w:fill="D9D9D9" w:themeFill="background1" w:themeFillShade="D9"/>
          </w:tcPr>
          <w:p w:rsidRPr="003F7B0D" w:rsidR="00AF4DD9" w:rsidP="00C37272" w:rsidRDefault="00AF4DD9" w14:paraId="4A2877C3" w14:textId="77777777">
            <w:pPr>
              <w:spacing w:before="40" w:after="40"/>
              <w:jc w:val="left"/>
              <w:rPr>
                <w:rFonts w:cs="Arial"/>
              </w:rPr>
            </w:pPr>
          </w:p>
        </w:tc>
        <w:tc>
          <w:tcPr>
            <w:tcW w:w="578" w:type="pct"/>
            <w:shd w:val="clear" w:color="auto" w:fill="D9D9D9" w:themeFill="background1" w:themeFillShade="D9"/>
            <w:tcMar/>
          </w:tcPr>
          <w:p w:rsidR="00AF4DD9" w:rsidP="55E026C1" w:rsidRDefault="00AF4DD9" w14:paraId="0D875DB8" w14:textId="77777777" w14:noSpellErr="1">
            <w:pPr>
              <w:spacing w:before="40" w:after="40"/>
              <w:jc w:val="left"/>
              <w:rPr>
                <w:rFonts w:ascii="Arial" w:hAnsi="Arial" w:eastAsia="Arial" w:cs="Arial"/>
                <w:rPrChange w:author="SLAVÍK Lukáš, Ing." w:date="2021-11-04T10:37:07.9780143" w:id="1732614984">
                  <w:rPr>
                    <w:rFonts w:cs="Arial"/>
                  </w:rPr>
                </w:rPrChange>
              </w:rPr>
              <w:pPrChange w:author="SLAVÍK Lukáš, Ing." w:date="2021-11-04T10:37:07.9780143" w:id="66052831">
                <w:pPr>
                  <w:jc w:val="left"/>
                </w:pPr>
              </w:pPrChange>
            </w:pPr>
            <w:r w:rsidRPr="55E026C1">
              <w:rPr>
                <w:rFonts w:ascii="Arial" w:hAnsi="Arial" w:eastAsia="Arial" w:cs="Arial"/>
                <w:b w:val="1"/>
                <w:bCs w:val="1"/>
                <w:rPrChange w:author="SLAVÍK Lukáš, Ing." w:date="2021-11-04T10:37:07.9780143" w:id="1705942528">
                  <w:rPr>
                    <w:rFonts w:cs="Arial"/>
                    <w:b/>
                  </w:rPr>
                </w:rPrChange>
              </w:rPr>
              <w:t>Č. žádosti o výjimku:</w:t>
            </w:r>
          </w:p>
        </w:tc>
        <w:tc>
          <w:tcPr>
            <w:tcW w:w="517" w:type="pct"/>
            <w:shd w:val="clear" w:color="auto" w:fill="auto"/>
            <w:tcMar/>
          </w:tcPr>
          <w:p w:rsidR="00AF4DD9" w:rsidP="00C37272" w:rsidRDefault="00AF4DD9" w14:paraId="1D230236" w14:textId="77777777">
            <w:pPr>
              <w:spacing w:before="40" w:after="40"/>
              <w:jc w:val="left"/>
              <w:rPr>
                <w:rFonts w:cs="Arial"/>
              </w:rPr>
            </w:pPr>
          </w:p>
        </w:tc>
        <w:tc>
          <w:tcPr>
            <w:tcW w:w="2304" w:type="pct"/>
            <w:vMerge/>
          </w:tcPr>
          <w:p w:rsidR="00AF4DD9" w:rsidP="00C37272" w:rsidRDefault="00AF4DD9" w14:paraId="63188517" w14:textId="77777777">
            <w:pPr>
              <w:spacing w:before="40" w:after="40"/>
              <w:jc w:val="left"/>
              <w:rPr>
                <w:rFonts w:cs="Arial"/>
              </w:rPr>
            </w:pPr>
          </w:p>
        </w:tc>
      </w:tr>
      <w:tr w:rsidRPr="00BF5681" w:rsidR="00451D17" w:rsidTr="55E026C1" w14:paraId="754B5B8C" w14:textId="77777777">
        <w:trPr>
          <w:cantSplit/>
          <w:trHeight w:val="412"/>
        </w:trPr>
        <w:tc>
          <w:tcPr>
            <w:tcW w:w="107" w:type="pct"/>
            <w:vMerge w:val="restart"/>
            <w:shd w:val="clear" w:color="auto" w:fill="D9D9D9" w:themeFill="background1" w:themeFillShade="D9"/>
            <w:tcMar/>
            <w:tcPrChange w:author="SLAVÍK Lukáš, Ing." w:date="2021-11-04T10:37:07.9780143" w:id="1801297251">
              <w:tcPr>
                <w:tcW w:w="107" w:type="pct"/>
                <w:vMerge w:val="restart"/>
                <w:shd w:val="clear" w:color="auto" w:fill="D9D9D9" w:themeFill="background1" w:themeFillShade="D9"/>
              </w:tcPr>
            </w:tcPrChange>
          </w:tcPr>
          <w:p w:rsidR="00451D17" w:rsidP="00451D17" w:rsidRDefault="00451D17" w14:paraId="58E6AA75" w14:textId="77777777">
            <w:pPr>
              <w:spacing w:before="40" w:after="40"/>
              <w:jc w:val="left"/>
              <w:rPr>
                <w:rFonts w:cs="Arial"/>
                <w:b/>
              </w:rPr>
            </w:pPr>
          </w:p>
        </w:tc>
        <w:tc>
          <w:tcPr>
            <w:tcW w:w="1494" w:type="pct"/>
            <w:vMerge w:val="restart"/>
            <w:shd w:val="clear" w:color="auto" w:fill="D9D9D9" w:themeFill="background1" w:themeFillShade="D9"/>
            <w:tcMar/>
            <w:tcPrChange w:author="SLAVÍK Lukáš, Ing." w:date="2021-11-04T10:37:07.9780143" w:id="1418542242">
              <w:tcPr>
                <w:tcW w:w="1494" w:type="pct"/>
                <w:vMerge w:val="restart"/>
                <w:shd w:val="clear" w:color="auto" w:fill="D9D9D9" w:themeFill="background1" w:themeFillShade="D9"/>
              </w:tcPr>
            </w:tcPrChange>
          </w:tcPr>
          <w:p w:rsidRPr="003F7B0D" w:rsidR="00451D17" w:rsidP="55E026C1" w:rsidRDefault="00451D17" w14:paraId="24263A13" w14:textId="2B3E9FC0" w14:noSpellErr="1">
            <w:pPr>
              <w:spacing w:before="40" w:after="40"/>
              <w:jc w:val="left"/>
              <w:rPr>
                <w:rFonts w:ascii="Arial" w:hAnsi="Arial" w:eastAsia="Arial" w:cs="Arial"/>
                <w:rPrChange w:author="SLAVÍK Lukáš, Ing." w:date="2021-11-04T10:37:07.9780143" w:id="956257647">
                  <w:rPr>
                    <w:rFonts w:cs="Arial"/>
                  </w:rPr>
                </w:rPrChange>
              </w:rPr>
              <w:pPrChange w:author="SLAVÍK Lukáš, Ing." w:date="2021-11-04T10:37:07.9780143" w:id="2119779270">
                <w:pPr>
                  <w:jc w:val="left"/>
                </w:pPr>
              </w:pPrChange>
            </w:pPr>
            <w:r w:rsidRPr="55E026C1">
              <w:rPr>
                <w:rFonts w:ascii="Arial" w:hAnsi="Arial" w:eastAsia="Arial" w:cs="Arial"/>
                <w:rPrChange w:author="SLAVÍK Lukáš, Ing." w:date="2021-11-04T10:37:07.9780143" w:id="271583974">
                  <w:rPr>
                    <w:rFonts w:cs="Arial"/>
                  </w:rPr>
                </w:rPrChange>
              </w:rPr>
              <w:t xml:space="preserve">Portál poskytující služby klientům využívá design dle </w:t>
            </w:r>
            <w:hyperlink w:history="1" r:id="Rf3f2ab1949f84083">
              <w:r w:rsidRPr="55E026C1">
                <w:rPr>
                  <w:rStyle w:val="Hypertextovodkaz"/>
                  <w:rFonts w:ascii="Arial" w:hAnsi="Arial" w:eastAsia="Arial" w:cs="Arial"/>
                  <w:rPrChange w:author="SLAVÍK Lukáš, Ing." w:date="2021-11-04T10:37:07.9780143" w:id="1161026924">
                    <w:rPr>
                      <w:rStyle w:val="Hypertextovodkaz"/>
                      <w:rFonts w:cs="Arial"/>
                    </w:rPr>
                  </w:rPrChange>
                </w:rPr>
                <w:t>https://designsystem.gov.cz/</w:t>
              </w:r>
            </w:hyperlink>
            <w:r w:rsidRPr="55E026C1">
              <w:rPr>
                <w:rFonts w:ascii="Arial" w:hAnsi="Arial" w:eastAsia="Arial" w:cs="Arial"/>
                <w:rPrChange w:author="SLAVÍK Lukáš, Ing." w:date="2021-11-04T10:37:07.9780143" w:id="102201298">
                  <w:rPr>
                    <w:rFonts w:cs="Arial"/>
                  </w:rPr>
                </w:rPrChange>
              </w:rPr>
              <w:t xml:space="preserve"> </w:t>
            </w:r>
          </w:p>
        </w:tc>
        <w:sdt>
          <w:sdtPr>
            <w:rPr>
              <w:rFonts w:cs="Arial"/>
            </w:rPr>
            <w:id w:val="557908190"/>
            <w:showingPlcHdr/>
            <w:comboBox>
              <w:listItem w:displayText="Ano, použito" w:value="Ano, použito"/>
              <w:listItem w:displayText="Nerelevantní" w:value="Nerelevantní"/>
              <w:listItem w:displayText="Ne, žádáme o výjimku" w:value="Ne, žádáme o výjimku"/>
            </w:comboBox>
          </w:sdtPr>
          <w:sdtEndPr/>
          <w:sdtContent>
            <w:tc>
              <w:tcPr>
                <w:tcW w:w="1095" w:type="pct"/>
                <w:gridSpan w:val="2"/>
                <w:shd w:val="clear" w:color="auto" w:fill="auto"/>
              </w:tcPr>
              <w:p w:rsidR="00451D17" w:rsidP="00451D17" w:rsidRDefault="00451D17" w14:paraId="22080243" w14:textId="4C5331EA">
                <w:pPr>
                  <w:spacing w:before="40" w:after="40"/>
                  <w:jc w:val="left"/>
                  <w:rPr>
                    <w:rFonts w:cs="Arial"/>
                  </w:rPr>
                </w:pPr>
                <w:r w:rsidRPr="003F7B0D">
                  <w:rPr>
                    <w:rStyle w:val="Zstupntext"/>
                    <w:rFonts w:cs="Arial"/>
                    <w:i/>
                    <w:color w:val="FF0000"/>
                  </w:rPr>
                  <w:t>Zvolte položku.</w:t>
                </w:r>
              </w:p>
            </w:tc>
          </w:sdtContent>
        </w:sdt>
        <w:tc>
          <w:tcPr>
            <w:tcW w:w="2304" w:type="pct"/>
            <w:vMerge w:val="restart"/>
            <w:tcMar/>
            <w:tcPrChange w:author="SLAVÍK Lukáš, Ing." w:date="2021-11-04T10:37:07.9780143" w:id="600808428">
              <w:tcPr>
                <w:tcW w:w="2304" w:type="pct"/>
                <w:vMerge w:val="restart"/>
              </w:tcPr>
            </w:tcPrChange>
          </w:tcPr>
          <w:p w:rsidR="00451D17" w:rsidP="00451D17" w:rsidRDefault="00451D17" w14:paraId="284B8C1F" w14:textId="77777777">
            <w:pPr>
              <w:spacing w:before="40" w:after="40"/>
              <w:jc w:val="left"/>
              <w:rPr>
                <w:rFonts w:cs="Arial"/>
              </w:rPr>
            </w:pPr>
          </w:p>
        </w:tc>
      </w:tr>
      <w:tr w:rsidRPr="00BF5681" w:rsidR="00451D17" w:rsidTr="55E026C1" w14:paraId="366ECB8D" w14:textId="77777777">
        <w:trPr>
          <w:cantSplit/>
          <w:trHeight w:val="502"/>
        </w:trPr>
        <w:tc>
          <w:tcPr>
            <w:tcW w:w="107" w:type="pct"/>
            <w:vMerge/>
            <w:shd w:val="clear" w:color="auto" w:fill="D9D9D9" w:themeFill="background1" w:themeFillShade="D9"/>
          </w:tcPr>
          <w:p w:rsidR="00451D17" w:rsidP="00451D17" w:rsidRDefault="00451D17" w14:paraId="28D89DD9" w14:textId="77777777">
            <w:pPr>
              <w:spacing w:before="40" w:after="40"/>
              <w:jc w:val="left"/>
              <w:rPr>
                <w:rFonts w:cs="Arial"/>
                <w:b/>
              </w:rPr>
            </w:pPr>
          </w:p>
        </w:tc>
        <w:tc>
          <w:tcPr>
            <w:tcW w:w="1494" w:type="pct"/>
            <w:vMerge/>
            <w:shd w:val="clear" w:color="auto" w:fill="D9D9D9" w:themeFill="background1" w:themeFillShade="D9"/>
          </w:tcPr>
          <w:p w:rsidRPr="003F7B0D" w:rsidR="00451D17" w:rsidP="00451D17" w:rsidRDefault="00451D17" w14:paraId="192C4E59" w14:textId="77777777">
            <w:pPr>
              <w:spacing w:before="40" w:after="40"/>
              <w:jc w:val="left"/>
              <w:rPr>
                <w:rFonts w:cs="Arial"/>
              </w:rPr>
            </w:pPr>
          </w:p>
        </w:tc>
        <w:tc>
          <w:tcPr>
            <w:tcW w:w="578" w:type="pct"/>
            <w:shd w:val="clear" w:color="auto" w:fill="D9D9D9" w:themeFill="background1" w:themeFillShade="D9"/>
            <w:tcMar/>
          </w:tcPr>
          <w:p w:rsidRPr="003F7B0D" w:rsidR="00451D17" w:rsidP="55E026C1" w:rsidRDefault="00451D17" w14:paraId="53C66EDE" w14:textId="1300ACE9" w14:noSpellErr="1">
            <w:pPr>
              <w:spacing w:before="40" w:after="40"/>
              <w:jc w:val="left"/>
              <w:rPr>
                <w:rFonts w:ascii="Arial" w:hAnsi="Arial" w:eastAsia="Arial" w:cs="Arial"/>
                <w:b w:val="1"/>
                <w:bCs w:val="1"/>
                <w:rPrChange w:author="SLAVÍK Lukáš, Ing." w:date="2021-11-04T10:37:07.9780143" w:id="2057858041">
                  <w:rPr>
                    <w:rFonts w:cs="Arial"/>
                    <w:b/>
                  </w:rPr>
                </w:rPrChange>
              </w:rPr>
              <w:pPrChange w:author="SLAVÍK Lukáš, Ing." w:date="2021-11-04T10:37:07.9780143" w:id="1771933179">
                <w:pPr>
                  <w:jc w:val="left"/>
                </w:pPr>
              </w:pPrChange>
            </w:pPr>
            <w:r w:rsidRPr="55E026C1">
              <w:rPr>
                <w:rFonts w:ascii="Arial" w:hAnsi="Arial" w:eastAsia="Arial" w:cs="Arial"/>
                <w:b w:val="1"/>
                <w:bCs w:val="1"/>
                <w:rPrChange w:author="SLAVÍK Lukáš, Ing." w:date="2021-11-04T10:37:07.9780143" w:id="95398198">
                  <w:rPr>
                    <w:rFonts w:cs="Arial"/>
                    <w:b/>
                  </w:rPr>
                </w:rPrChange>
              </w:rPr>
              <w:t>Č. žádosti o výjimku:</w:t>
            </w:r>
          </w:p>
        </w:tc>
        <w:tc>
          <w:tcPr>
            <w:tcW w:w="517" w:type="pct"/>
            <w:shd w:val="clear" w:color="auto" w:fill="auto"/>
            <w:tcMar/>
          </w:tcPr>
          <w:p w:rsidR="00451D17" w:rsidP="00451D17" w:rsidRDefault="00451D17" w14:paraId="7E981FE0" w14:textId="77777777">
            <w:pPr>
              <w:spacing w:before="40" w:after="40"/>
              <w:jc w:val="left"/>
              <w:rPr>
                <w:rFonts w:cs="Arial"/>
              </w:rPr>
            </w:pPr>
          </w:p>
        </w:tc>
        <w:tc>
          <w:tcPr>
            <w:tcW w:w="2304" w:type="pct"/>
            <w:vMerge/>
          </w:tcPr>
          <w:p w:rsidR="00451D17" w:rsidP="00451D17" w:rsidRDefault="00451D17" w14:paraId="2D0BBD6D" w14:textId="77777777">
            <w:pPr>
              <w:spacing w:before="40" w:after="40"/>
              <w:jc w:val="left"/>
              <w:rPr>
                <w:rFonts w:cs="Arial"/>
              </w:rPr>
            </w:pPr>
          </w:p>
        </w:tc>
      </w:tr>
      <w:tr w:rsidRPr="00BF5681" w:rsidR="00451D17" w:rsidTr="55E026C1" w14:paraId="406A9512" w14:textId="77777777">
        <w:trPr>
          <w:cantSplit/>
        </w:trPr>
        <w:tc>
          <w:tcPr>
            <w:tcW w:w="5000" w:type="pct"/>
            <w:gridSpan w:val="5"/>
            <w:shd w:val="clear" w:color="auto" w:fill="D9D9D9" w:themeFill="background1" w:themeFillShade="D9"/>
            <w:tcMar/>
            <w:tcPrChange w:author="SLAVÍK Lukáš, Ing." w:date="2021-11-04T10:37:07.9780143" w:id="402057497">
              <w:tcPr>
                <w:tcW w:w="5000" w:type="pct"/>
                <w:gridSpan w:val="5"/>
                <w:shd w:val="clear" w:color="auto" w:fill="D9D9D9" w:themeFill="background1" w:themeFillShade="D9"/>
              </w:tcPr>
            </w:tcPrChange>
          </w:tcPr>
          <w:p w:rsidRPr="003F7B0D" w:rsidR="00451D17" w:rsidP="55E026C1" w:rsidRDefault="00451D17" w14:paraId="033FC4B9" w14:textId="77777777" w14:noSpellErr="1">
            <w:pPr>
              <w:spacing w:before="40" w:after="40"/>
              <w:jc w:val="left"/>
              <w:rPr>
                <w:rFonts w:ascii="Arial" w:hAnsi="Arial" w:eastAsia="Arial" w:cs="Arial"/>
                <w:rPrChange w:author="SLAVÍK Lukáš, Ing." w:date="2021-11-04T10:37:07.9780143" w:id="879856840">
                  <w:rPr>
                    <w:rFonts w:cs="Arial"/>
                  </w:rPr>
                </w:rPrChange>
              </w:rPr>
              <w:pPrChange w:author="SLAVÍK Lukáš, Ing." w:date="2021-11-04T10:37:07.9780143" w:id="328925983">
                <w:pPr>
                  <w:jc w:val="left"/>
                </w:pPr>
              </w:pPrChange>
            </w:pPr>
            <w:r w:rsidRPr="55E026C1">
              <w:rPr>
                <w:rFonts w:ascii="Arial" w:hAnsi="Arial" w:eastAsia="Arial" w:cs="Arial"/>
                <w:b w:val="1"/>
                <w:bCs w:val="1"/>
                <w:rPrChange w:author="SLAVÍK Lukáš, Ing." w:date="2021-11-04T10:37:07.9780143" w:id="1509929965">
                  <w:rPr>
                    <w:rFonts w:cs="Arial"/>
                    <w:b/>
                  </w:rPr>
                </w:rPrChange>
              </w:rPr>
              <w:t>Datová zpráva (ISDS)</w:t>
            </w:r>
          </w:p>
        </w:tc>
      </w:tr>
      <w:tr w:rsidRPr="00BF5681" w:rsidR="00451D17" w:rsidTr="55E026C1" w14:paraId="129EE6C5" w14:textId="77777777">
        <w:trPr>
          <w:cantSplit/>
          <w:trHeight w:val="420"/>
        </w:trPr>
        <w:tc>
          <w:tcPr>
            <w:tcW w:w="107" w:type="pct"/>
            <w:vMerge w:val="restart"/>
            <w:shd w:val="clear" w:color="auto" w:fill="D9D9D9" w:themeFill="background1" w:themeFillShade="D9"/>
            <w:tcMar/>
            <w:tcPrChange w:author="SLAVÍK Lukáš, Ing." w:date="2021-11-04T10:37:07.9780143" w:id="1011981977">
              <w:tcPr>
                <w:tcW w:w="107" w:type="pct"/>
                <w:vMerge w:val="restart"/>
                <w:shd w:val="clear" w:color="auto" w:fill="D9D9D9" w:themeFill="background1" w:themeFillShade="D9"/>
              </w:tcPr>
            </w:tcPrChange>
          </w:tcPr>
          <w:p w:rsidR="00451D17" w:rsidP="00451D17" w:rsidRDefault="00451D17" w14:paraId="53E59F4B" w14:textId="77777777">
            <w:pPr>
              <w:spacing w:before="40" w:after="40"/>
              <w:jc w:val="left"/>
              <w:rPr>
                <w:rFonts w:cs="Arial"/>
                <w:b/>
              </w:rPr>
            </w:pPr>
          </w:p>
        </w:tc>
        <w:tc>
          <w:tcPr>
            <w:tcW w:w="1494" w:type="pct"/>
            <w:vMerge w:val="restart"/>
            <w:shd w:val="clear" w:color="auto" w:fill="D9D9D9" w:themeFill="background1" w:themeFillShade="D9"/>
            <w:tcMar/>
            <w:tcPrChange w:author="SLAVÍK Lukáš, Ing." w:date="2021-11-04T10:37:07.9780143" w:id="506359595">
              <w:tcPr>
                <w:tcW w:w="1494" w:type="pct"/>
                <w:vMerge w:val="restart"/>
                <w:shd w:val="clear" w:color="auto" w:fill="D9D9D9" w:themeFill="background1" w:themeFillShade="D9"/>
              </w:tcPr>
            </w:tcPrChange>
          </w:tcPr>
          <w:p w:rsidR="00451D17" w:rsidP="55E026C1" w:rsidRDefault="00451D17" w14:paraId="2B1CE33A" w14:textId="77777777" w14:noSpellErr="1">
            <w:pPr>
              <w:spacing w:before="40" w:after="40"/>
              <w:jc w:val="left"/>
              <w:rPr>
                <w:rFonts w:ascii="Arial" w:hAnsi="Arial" w:eastAsia="Arial" w:cs="Arial"/>
                <w:b w:val="1"/>
                <w:bCs w:val="1"/>
                <w:rPrChange w:author="SLAVÍK Lukáš, Ing." w:date="2021-11-04T10:37:07.9780143" w:id="405880733">
                  <w:rPr>
                    <w:rFonts w:cs="Arial"/>
                    <w:b/>
                  </w:rPr>
                </w:rPrChange>
              </w:rPr>
              <w:pPrChange w:author="SLAVÍK Lukáš, Ing." w:date="2021-11-04T10:37:07.9780143" w:id="1006101236">
                <w:pPr>
                  <w:jc w:val="left"/>
                </w:pPr>
              </w:pPrChange>
            </w:pPr>
            <w:r w:rsidRPr="55E026C1">
              <w:rPr>
                <w:rFonts w:ascii="Arial" w:hAnsi="Arial" w:eastAsia="Arial" w:cs="Arial"/>
                <w:rPrChange w:author="SLAVÍK Lukáš, Ing." w:date="2021-11-04T10:37:07.9780143" w:id="555318530">
                  <w:rPr>
                    <w:rFonts w:cs="Arial"/>
                  </w:rPr>
                </w:rPrChange>
              </w:rPr>
              <w:t>Využití Datových schránek pro účely doručování od OVM soukromoprávním subjektům a</w:t>
            </w:r>
            <w:r w:rsidRPr="55E026C1">
              <w:rPr>
                <w:rFonts w:ascii="Arial" w:hAnsi="Arial" w:eastAsia="Arial" w:cs="Arial"/>
                <w:rPrChange w:author="SLAVÍK Lukáš, Ing." w:date="2021-11-04T10:37:07.9780143" w:id="1676299946">
                  <w:rPr>
                    <w:rFonts w:cs="Arial"/>
                  </w:rPr>
                </w:rPrChange>
              </w:rPr>
              <w:t> </w:t>
            </w:r>
            <w:r w:rsidRPr="55E026C1">
              <w:rPr>
                <w:rFonts w:ascii="Arial" w:hAnsi="Arial" w:eastAsia="Arial" w:cs="Arial"/>
                <w:rPrChange w:author="SLAVÍK Lukáš, Ing." w:date="2021-11-04T10:37:07.9780143" w:id="1957748240">
                  <w:rPr>
                    <w:rFonts w:cs="Arial"/>
                  </w:rPr>
                </w:rPrChange>
              </w:rPr>
              <w:t>mezi OVM navzájem</w:t>
            </w:r>
          </w:p>
        </w:tc>
        <w:sdt>
          <w:sdtPr>
            <w:rPr>
              <w:rFonts w:cs="Arial"/>
            </w:rPr>
            <w:id w:val="1379201831"/>
            <w:showingPlcHdr/>
            <w:comboBox>
              <w:listItem w:displayText="Ano, použito" w:value="Ano, použito"/>
              <w:listItem w:displayText="Nerelevantní" w:value="Nerelevantní"/>
              <w:listItem w:displayText="Ne, žádáme o výjimku" w:value="Ne, žádáme o výjimku"/>
            </w:comboBox>
          </w:sdtPr>
          <w:sdtEndPr/>
          <w:sdtContent>
            <w:tc>
              <w:tcPr>
                <w:tcW w:w="1095" w:type="pct"/>
                <w:gridSpan w:val="2"/>
                <w:shd w:val="clear" w:color="auto" w:fill="auto"/>
              </w:tcPr>
              <w:p w:rsidR="00451D17" w:rsidP="00451D17" w:rsidRDefault="00451D17" w14:paraId="0E45FFE4" w14:textId="77777777">
                <w:pPr>
                  <w:spacing w:before="40" w:after="40"/>
                  <w:jc w:val="left"/>
                  <w:rPr>
                    <w:rFonts w:cs="Arial"/>
                    <w:b/>
                  </w:rPr>
                </w:pPr>
                <w:r w:rsidRPr="003F7B0D">
                  <w:rPr>
                    <w:rStyle w:val="Zstupntext"/>
                    <w:rFonts w:cs="Arial"/>
                    <w:i/>
                    <w:color w:val="FF0000"/>
                  </w:rPr>
                  <w:t>Zvolte položku.</w:t>
                </w:r>
              </w:p>
            </w:tc>
          </w:sdtContent>
        </w:sdt>
        <w:tc>
          <w:tcPr>
            <w:tcW w:w="2304" w:type="pct"/>
            <w:vMerge w:val="restart"/>
            <w:tcMar/>
            <w:tcPrChange w:author="SLAVÍK Lukáš, Ing." w:date="2021-11-04T10:37:07.9780143" w:id="870161658">
              <w:tcPr>
                <w:tcW w:w="2304" w:type="pct"/>
                <w:vMerge w:val="restart"/>
              </w:tcPr>
            </w:tcPrChange>
          </w:tcPr>
          <w:p w:rsidR="00451D17" w:rsidP="00451D17" w:rsidRDefault="00451D17" w14:paraId="2E767CCF" w14:textId="77777777">
            <w:pPr>
              <w:spacing w:before="40" w:after="40"/>
              <w:jc w:val="left"/>
              <w:rPr>
                <w:rFonts w:cs="Arial"/>
              </w:rPr>
            </w:pPr>
          </w:p>
        </w:tc>
      </w:tr>
      <w:tr w:rsidRPr="00BF5681" w:rsidR="00451D17" w:rsidTr="55E026C1" w14:paraId="48E3536B" w14:textId="77777777">
        <w:trPr>
          <w:cantSplit/>
          <w:trHeight w:val="419"/>
        </w:trPr>
        <w:tc>
          <w:tcPr>
            <w:tcW w:w="107" w:type="pct"/>
            <w:vMerge/>
            <w:shd w:val="clear" w:color="auto" w:fill="D9D9D9" w:themeFill="background1" w:themeFillShade="D9"/>
          </w:tcPr>
          <w:p w:rsidR="00451D17" w:rsidP="00451D17" w:rsidRDefault="00451D17" w14:paraId="7507D7AC" w14:textId="77777777">
            <w:pPr>
              <w:spacing w:before="40" w:after="40"/>
              <w:jc w:val="left"/>
              <w:rPr>
                <w:rFonts w:cs="Arial"/>
                <w:b/>
              </w:rPr>
            </w:pPr>
          </w:p>
        </w:tc>
        <w:tc>
          <w:tcPr>
            <w:tcW w:w="1494" w:type="pct"/>
            <w:vMerge/>
            <w:shd w:val="clear" w:color="auto" w:fill="D9D9D9" w:themeFill="background1" w:themeFillShade="D9"/>
          </w:tcPr>
          <w:p w:rsidRPr="003F7B0D" w:rsidR="00451D17" w:rsidP="00451D17" w:rsidRDefault="00451D17" w14:paraId="48E9E5F5" w14:textId="77777777">
            <w:pPr>
              <w:spacing w:before="40" w:after="40"/>
              <w:jc w:val="left"/>
              <w:rPr>
                <w:rFonts w:cs="Arial"/>
              </w:rPr>
            </w:pPr>
          </w:p>
        </w:tc>
        <w:tc>
          <w:tcPr>
            <w:tcW w:w="578" w:type="pct"/>
            <w:shd w:val="clear" w:color="auto" w:fill="D9D9D9" w:themeFill="background1" w:themeFillShade="D9"/>
            <w:tcMar/>
          </w:tcPr>
          <w:p w:rsidR="00451D17" w:rsidP="55E026C1" w:rsidRDefault="00451D17" w14:paraId="5027C73D" w14:textId="77777777" w14:noSpellErr="1">
            <w:pPr>
              <w:spacing w:before="40" w:after="40"/>
              <w:jc w:val="left"/>
              <w:rPr>
                <w:rFonts w:ascii="Arial" w:hAnsi="Arial" w:eastAsia="Arial" w:cs="Arial"/>
                <w:rPrChange w:author="SLAVÍK Lukáš, Ing." w:date="2021-11-04T10:37:07.9780143" w:id="1693812936">
                  <w:rPr>
                    <w:rFonts w:cs="Arial"/>
                  </w:rPr>
                </w:rPrChange>
              </w:rPr>
              <w:pPrChange w:author="SLAVÍK Lukáš, Ing." w:date="2021-11-04T10:37:07.9780143" w:id="1440059558">
                <w:pPr>
                  <w:jc w:val="left"/>
                </w:pPr>
              </w:pPrChange>
            </w:pPr>
            <w:r w:rsidRPr="55E026C1">
              <w:rPr>
                <w:rFonts w:ascii="Arial" w:hAnsi="Arial" w:eastAsia="Arial" w:cs="Arial"/>
                <w:b w:val="1"/>
                <w:bCs w:val="1"/>
                <w:rPrChange w:author="SLAVÍK Lukáš, Ing." w:date="2021-11-04T10:37:07.9780143" w:id="2006680680">
                  <w:rPr>
                    <w:rFonts w:cs="Arial"/>
                    <w:b/>
                  </w:rPr>
                </w:rPrChange>
              </w:rPr>
              <w:t>Č. žádosti o výjimku:</w:t>
            </w:r>
          </w:p>
        </w:tc>
        <w:tc>
          <w:tcPr>
            <w:tcW w:w="517" w:type="pct"/>
            <w:shd w:val="clear" w:color="auto" w:fill="auto"/>
            <w:tcMar/>
          </w:tcPr>
          <w:p w:rsidR="00451D17" w:rsidP="00451D17" w:rsidRDefault="00451D17" w14:paraId="211343D5" w14:textId="77777777">
            <w:pPr>
              <w:spacing w:before="40" w:after="40"/>
              <w:jc w:val="left"/>
              <w:rPr>
                <w:rFonts w:cs="Arial"/>
              </w:rPr>
            </w:pPr>
          </w:p>
        </w:tc>
        <w:tc>
          <w:tcPr>
            <w:tcW w:w="2304" w:type="pct"/>
            <w:vMerge/>
          </w:tcPr>
          <w:p w:rsidR="00451D17" w:rsidP="00451D17" w:rsidRDefault="00451D17" w14:paraId="7B1DFF98" w14:textId="77777777">
            <w:pPr>
              <w:spacing w:before="40" w:after="40"/>
              <w:jc w:val="left"/>
              <w:rPr>
                <w:rFonts w:cs="Arial"/>
              </w:rPr>
            </w:pPr>
          </w:p>
        </w:tc>
      </w:tr>
      <w:tr w:rsidRPr="00BF5681" w:rsidR="00451D17" w:rsidTr="55E026C1" w14:paraId="48D28EB6" w14:textId="77777777">
        <w:trPr>
          <w:cantSplit/>
          <w:trHeight w:val="420"/>
        </w:trPr>
        <w:tc>
          <w:tcPr>
            <w:tcW w:w="107" w:type="pct"/>
            <w:vMerge w:val="restart"/>
            <w:shd w:val="clear" w:color="auto" w:fill="D9D9D9" w:themeFill="background1" w:themeFillShade="D9"/>
            <w:tcMar/>
            <w:tcPrChange w:author="SLAVÍK Lukáš, Ing." w:date="2021-11-04T10:37:07.9780143" w:id="1047653714">
              <w:tcPr>
                <w:tcW w:w="107" w:type="pct"/>
                <w:vMerge w:val="restart"/>
                <w:shd w:val="clear" w:color="auto" w:fill="D9D9D9" w:themeFill="background1" w:themeFillShade="D9"/>
              </w:tcPr>
            </w:tcPrChange>
          </w:tcPr>
          <w:p w:rsidR="00451D17" w:rsidP="00451D17" w:rsidRDefault="00451D17" w14:paraId="54040A9C" w14:textId="77777777">
            <w:pPr>
              <w:spacing w:before="40" w:after="40"/>
              <w:jc w:val="left"/>
              <w:rPr>
                <w:rFonts w:cs="Arial"/>
                <w:b/>
              </w:rPr>
            </w:pPr>
          </w:p>
        </w:tc>
        <w:tc>
          <w:tcPr>
            <w:tcW w:w="1494" w:type="pct"/>
            <w:vMerge w:val="restart"/>
            <w:shd w:val="clear" w:color="auto" w:fill="D9D9D9" w:themeFill="background1" w:themeFillShade="D9"/>
            <w:tcMar/>
            <w:tcPrChange w:author="SLAVÍK Lukáš, Ing." w:date="2021-11-04T10:37:07.9780143" w:id="1337737066">
              <w:tcPr>
                <w:tcW w:w="1494" w:type="pct"/>
                <w:vMerge w:val="restart"/>
                <w:shd w:val="clear" w:color="auto" w:fill="D9D9D9" w:themeFill="background1" w:themeFillShade="D9"/>
              </w:tcPr>
            </w:tcPrChange>
          </w:tcPr>
          <w:p w:rsidR="00451D17" w:rsidP="55E026C1" w:rsidRDefault="00451D17" w14:paraId="3A17DB3D" w14:textId="77777777" w14:noSpellErr="1">
            <w:pPr>
              <w:spacing w:before="40" w:after="40"/>
              <w:jc w:val="left"/>
              <w:rPr>
                <w:rFonts w:ascii="Arial" w:hAnsi="Arial" w:eastAsia="Arial" w:cs="Arial"/>
                <w:b w:val="1"/>
                <w:bCs w:val="1"/>
                <w:rPrChange w:author="SLAVÍK Lukáš, Ing." w:date="2021-11-04T10:37:07.9780143" w:id="1351174769">
                  <w:rPr>
                    <w:rFonts w:cs="Arial"/>
                    <w:b/>
                  </w:rPr>
                </w:rPrChange>
              </w:rPr>
              <w:pPrChange w:author="SLAVÍK Lukáš, Ing." w:date="2021-11-04T10:37:07.9780143" w:id="1190205839">
                <w:pPr>
                  <w:jc w:val="left"/>
                </w:pPr>
              </w:pPrChange>
            </w:pPr>
            <w:r w:rsidRPr="55E026C1">
              <w:rPr>
                <w:rFonts w:ascii="Arial" w:hAnsi="Arial" w:eastAsia="Arial" w:cs="Arial"/>
                <w:rPrChange w:author="SLAVÍK Lukáš, Ing." w:date="2021-11-04T10:37:07.9780143" w:id="350313017">
                  <w:rPr>
                    <w:rFonts w:cs="Arial"/>
                  </w:rPr>
                </w:rPrChange>
              </w:rPr>
              <w:t xml:space="preserve">Využití </w:t>
            </w:r>
            <w:r w:rsidRPr="55E026C1">
              <w:rPr>
                <w:rFonts w:ascii="Arial" w:hAnsi="Arial" w:eastAsia="Arial" w:cs="Arial"/>
                <w:rPrChange w:author="SLAVÍK Lukáš, Ing." w:date="2021-11-04T10:37:07.9780143" w:id="1053279504">
                  <w:rPr>
                    <w:rFonts w:cs="Arial"/>
                  </w:rPr>
                </w:rPrChange>
              </w:rPr>
              <w:t>d</w:t>
            </w:r>
            <w:r w:rsidRPr="55E026C1">
              <w:rPr>
                <w:rFonts w:ascii="Arial" w:hAnsi="Arial" w:eastAsia="Arial" w:cs="Arial"/>
                <w:rPrChange w:author="SLAVÍK Lukáš, Ing." w:date="2021-11-04T10:37:07.9780143" w:id="723806782">
                  <w:rPr>
                    <w:rFonts w:cs="Arial"/>
                  </w:rPr>
                </w:rPrChange>
              </w:rPr>
              <w:t>atových schránek pro účely dodávání mezi soukromoprávními subjekty navzájem</w:t>
            </w:r>
          </w:p>
        </w:tc>
        <w:sdt>
          <w:sdtPr>
            <w:rPr>
              <w:rFonts w:cs="Arial"/>
            </w:rPr>
            <w:id w:val="-2040580596"/>
            <w:showingPlcHdr/>
            <w:comboBox>
              <w:listItem w:displayText="Ano, použito" w:value="Ano, použito"/>
              <w:listItem w:displayText="Nerelevantní" w:value="Nerelevantní"/>
              <w:listItem w:displayText="Ne, žádáme o výjimku" w:value="Ne, žádáme o výjimku"/>
            </w:comboBox>
          </w:sdtPr>
          <w:sdtEndPr/>
          <w:sdtContent>
            <w:tc>
              <w:tcPr>
                <w:tcW w:w="1095" w:type="pct"/>
                <w:gridSpan w:val="2"/>
                <w:shd w:val="clear" w:color="auto" w:fill="auto"/>
              </w:tcPr>
              <w:p w:rsidR="00451D17" w:rsidP="00451D17" w:rsidRDefault="00451D17" w14:paraId="40428176" w14:textId="77777777">
                <w:pPr>
                  <w:spacing w:before="40" w:after="40"/>
                  <w:jc w:val="left"/>
                  <w:rPr>
                    <w:rFonts w:cs="Arial"/>
                    <w:b/>
                  </w:rPr>
                </w:pPr>
                <w:r w:rsidRPr="003F7B0D">
                  <w:rPr>
                    <w:rStyle w:val="Zstupntext"/>
                    <w:rFonts w:cs="Arial"/>
                    <w:i/>
                    <w:color w:val="FF0000"/>
                  </w:rPr>
                  <w:t>Zvolte položku.</w:t>
                </w:r>
              </w:p>
            </w:tc>
          </w:sdtContent>
        </w:sdt>
        <w:tc>
          <w:tcPr>
            <w:tcW w:w="2304" w:type="pct"/>
            <w:vMerge w:val="restart"/>
            <w:tcMar/>
            <w:tcPrChange w:author="SLAVÍK Lukáš, Ing." w:date="2021-11-04T10:37:07.9780143" w:id="240178718">
              <w:tcPr>
                <w:tcW w:w="2304" w:type="pct"/>
                <w:vMerge w:val="restart"/>
              </w:tcPr>
            </w:tcPrChange>
          </w:tcPr>
          <w:p w:rsidR="00451D17" w:rsidP="00451D17" w:rsidRDefault="00451D17" w14:paraId="526D5E96" w14:textId="77777777">
            <w:pPr>
              <w:spacing w:before="40" w:after="40"/>
              <w:jc w:val="left"/>
              <w:rPr>
                <w:rFonts w:cs="Arial"/>
              </w:rPr>
            </w:pPr>
          </w:p>
        </w:tc>
      </w:tr>
      <w:tr w:rsidRPr="00BF5681" w:rsidR="00451D17" w:rsidTr="55E026C1" w14:paraId="5DB459BD" w14:textId="77777777">
        <w:trPr>
          <w:cantSplit/>
          <w:trHeight w:val="419"/>
        </w:trPr>
        <w:tc>
          <w:tcPr>
            <w:tcW w:w="107" w:type="pct"/>
            <w:vMerge/>
            <w:shd w:val="clear" w:color="auto" w:fill="D9D9D9" w:themeFill="background1" w:themeFillShade="D9"/>
          </w:tcPr>
          <w:p w:rsidR="00451D17" w:rsidP="00451D17" w:rsidRDefault="00451D17" w14:paraId="50B9BD60" w14:textId="77777777">
            <w:pPr>
              <w:spacing w:before="40" w:after="40"/>
              <w:jc w:val="left"/>
              <w:rPr>
                <w:rFonts w:cs="Arial"/>
                <w:b/>
              </w:rPr>
            </w:pPr>
          </w:p>
        </w:tc>
        <w:tc>
          <w:tcPr>
            <w:tcW w:w="1494" w:type="pct"/>
            <w:vMerge/>
            <w:shd w:val="clear" w:color="auto" w:fill="D9D9D9" w:themeFill="background1" w:themeFillShade="D9"/>
          </w:tcPr>
          <w:p w:rsidRPr="003F7B0D" w:rsidR="00451D17" w:rsidP="00451D17" w:rsidRDefault="00451D17" w14:paraId="00A2DCE0" w14:textId="77777777">
            <w:pPr>
              <w:spacing w:before="40" w:after="40"/>
              <w:jc w:val="left"/>
              <w:rPr>
                <w:rFonts w:cs="Arial"/>
              </w:rPr>
            </w:pPr>
          </w:p>
        </w:tc>
        <w:tc>
          <w:tcPr>
            <w:tcW w:w="578" w:type="pct"/>
            <w:shd w:val="clear" w:color="auto" w:fill="D9D9D9" w:themeFill="background1" w:themeFillShade="D9"/>
            <w:tcMar/>
          </w:tcPr>
          <w:p w:rsidR="00451D17" w:rsidP="55E026C1" w:rsidRDefault="00451D17" w14:paraId="03003E6B" w14:textId="77777777" w14:noSpellErr="1">
            <w:pPr>
              <w:spacing w:before="40" w:after="40"/>
              <w:jc w:val="left"/>
              <w:rPr>
                <w:rFonts w:ascii="Arial" w:hAnsi="Arial" w:eastAsia="Arial" w:cs="Arial"/>
                <w:rPrChange w:author="SLAVÍK Lukáš, Ing." w:date="2021-11-04T10:37:07.9780143" w:id="112604179">
                  <w:rPr>
                    <w:rFonts w:cs="Arial"/>
                  </w:rPr>
                </w:rPrChange>
              </w:rPr>
              <w:pPrChange w:author="SLAVÍK Lukáš, Ing." w:date="2021-11-04T10:37:07.9780143" w:id="1880899764">
                <w:pPr>
                  <w:jc w:val="left"/>
                </w:pPr>
              </w:pPrChange>
            </w:pPr>
            <w:r w:rsidRPr="55E026C1">
              <w:rPr>
                <w:rFonts w:ascii="Arial" w:hAnsi="Arial" w:eastAsia="Arial" w:cs="Arial"/>
                <w:b w:val="1"/>
                <w:bCs w:val="1"/>
                <w:rPrChange w:author="SLAVÍK Lukáš, Ing." w:date="2021-11-04T10:37:07.9780143" w:id="456280679">
                  <w:rPr>
                    <w:rFonts w:cs="Arial"/>
                    <w:b/>
                  </w:rPr>
                </w:rPrChange>
              </w:rPr>
              <w:t>Č. žádosti o výjimku:</w:t>
            </w:r>
          </w:p>
        </w:tc>
        <w:tc>
          <w:tcPr>
            <w:tcW w:w="517" w:type="pct"/>
            <w:shd w:val="clear" w:color="auto" w:fill="auto"/>
            <w:tcMar/>
          </w:tcPr>
          <w:p w:rsidR="00451D17" w:rsidP="00451D17" w:rsidRDefault="00451D17" w14:paraId="3B673576" w14:textId="77777777">
            <w:pPr>
              <w:spacing w:before="40" w:after="40"/>
              <w:jc w:val="left"/>
              <w:rPr>
                <w:rFonts w:cs="Arial"/>
              </w:rPr>
            </w:pPr>
          </w:p>
        </w:tc>
        <w:tc>
          <w:tcPr>
            <w:tcW w:w="2304" w:type="pct"/>
            <w:vMerge/>
          </w:tcPr>
          <w:p w:rsidR="00451D17" w:rsidP="00451D17" w:rsidRDefault="00451D17" w14:paraId="017AC3C0" w14:textId="77777777">
            <w:pPr>
              <w:spacing w:before="40" w:after="40"/>
              <w:jc w:val="left"/>
              <w:rPr>
                <w:rFonts w:cs="Arial"/>
              </w:rPr>
            </w:pPr>
          </w:p>
        </w:tc>
      </w:tr>
      <w:tr w:rsidRPr="00BF5681" w:rsidR="00451D17" w:rsidTr="55E026C1" w14:paraId="1B3E5CBC" w14:textId="77777777">
        <w:trPr>
          <w:cantSplit/>
          <w:trHeight w:val="514"/>
        </w:trPr>
        <w:tc>
          <w:tcPr>
            <w:tcW w:w="107" w:type="pct"/>
            <w:vMerge w:val="restart"/>
            <w:shd w:val="clear" w:color="auto" w:fill="D9D9D9" w:themeFill="background1" w:themeFillShade="D9"/>
            <w:tcMar/>
            <w:tcPrChange w:author="SLAVÍK Lukáš, Ing." w:date="2021-11-04T10:37:07.9780143" w:id="2014352308">
              <w:tcPr>
                <w:tcW w:w="107" w:type="pct"/>
                <w:vMerge w:val="restart"/>
                <w:shd w:val="clear" w:color="auto" w:fill="D9D9D9" w:themeFill="background1" w:themeFillShade="D9"/>
              </w:tcPr>
            </w:tcPrChange>
          </w:tcPr>
          <w:p w:rsidR="00451D17" w:rsidP="00451D17" w:rsidRDefault="00451D17" w14:paraId="6AE3A251" w14:textId="77777777">
            <w:pPr>
              <w:spacing w:before="40" w:after="40"/>
              <w:jc w:val="left"/>
              <w:rPr>
                <w:rFonts w:cs="Arial"/>
                <w:b/>
              </w:rPr>
            </w:pPr>
          </w:p>
        </w:tc>
        <w:tc>
          <w:tcPr>
            <w:tcW w:w="1494" w:type="pct"/>
            <w:vMerge w:val="restart"/>
            <w:shd w:val="clear" w:color="auto" w:fill="D9D9D9" w:themeFill="background1" w:themeFillShade="D9"/>
            <w:tcMar/>
            <w:tcPrChange w:author="SLAVÍK Lukáš, Ing." w:date="2021-11-04T10:37:07.9780143" w:id="41655165">
              <w:tcPr>
                <w:tcW w:w="1494" w:type="pct"/>
                <w:vMerge w:val="restart"/>
                <w:shd w:val="clear" w:color="auto" w:fill="D9D9D9" w:themeFill="background1" w:themeFillShade="D9"/>
              </w:tcPr>
            </w:tcPrChange>
          </w:tcPr>
          <w:p w:rsidR="00451D17" w:rsidP="55E026C1" w:rsidRDefault="00451D17" w14:paraId="39D6EFFE" w14:textId="77777777" w14:noSpellErr="1">
            <w:pPr>
              <w:spacing w:before="40" w:after="40"/>
              <w:jc w:val="left"/>
              <w:rPr>
                <w:rFonts w:ascii="Arial" w:hAnsi="Arial" w:eastAsia="Arial" w:cs="Arial"/>
                <w:b w:val="1"/>
                <w:bCs w:val="1"/>
                <w:rPrChange w:author="SLAVÍK Lukáš, Ing." w:date="2021-11-04T10:37:07.9780143" w:id="1138988291">
                  <w:rPr>
                    <w:rFonts w:cs="Arial"/>
                    <w:b/>
                  </w:rPr>
                </w:rPrChange>
              </w:rPr>
              <w:pPrChange w:author="SLAVÍK Lukáš, Ing." w:date="2021-11-04T10:37:07.9780143" w:id="919305435">
                <w:pPr>
                  <w:jc w:val="left"/>
                </w:pPr>
              </w:pPrChange>
            </w:pPr>
            <w:r w:rsidRPr="55E026C1">
              <w:rPr>
                <w:rFonts w:ascii="Arial" w:hAnsi="Arial" w:eastAsia="Arial" w:cs="Arial"/>
                <w:rPrChange w:author="SLAVÍK Lukáš, Ing." w:date="2021-11-04T10:37:07.9780143" w:id="1125458765">
                  <w:rPr>
                    <w:rFonts w:cs="Arial"/>
                  </w:rPr>
                </w:rPrChange>
              </w:rPr>
              <w:t xml:space="preserve">Využití Informačního systému </w:t>
            </w:r>
            <w:r w:rsidRPr="55E026C1">
              <w:rPr>
                <w:rFonts w:ascii="Arial" w:hAnsi="Arial" w:eastAsia="Arial" w:cs="Arial"/>
                <w:rPrChange w:author="SLAVÍK Lukáš, Ing." w:date="2021-11-04T10:37:07.9780143" w:id="1965336319">
                  <w:rPr>
                    <w:rFonts w:cs="Arial"/>
                  </w:rPr>
                </w:rPrChange>
              </w:rPr>
              <w:t>d</w:t>
            </w:r>
            <w:r w:rsidRPr="55E026C1">
              <w:rPr>
                <w:rFonts w:ascii="Arial" w:hAnsi="Arial" w:eastAsia="Arial" w:cs="Arial"/>
                <w:rPrChange w:author="SLAVÍK Lukáš, Ing." w:date="2021-11-04T10:37:07.9780143" w:id="80686753">
                  <w:rPr>
                    <w:rFonts w:cs="Arial"/>
                  </w:rPr>
                </w:rPrChange>
              </w:rPr>
              <w:t>atových schránek pro účely příjmu úkonů učiněných soukromoprávním subjektem vůči OVM (např. podání)</w:t>
            </w:r>
          </w:p>
        </w:tc>
        <w:sdt>
          <w:sdtPr>
            <w:rPr>
              <w:rFonts w:cs="Arial"/>
            </w:rPr>
            <w:id w:val="-1441830966"/>
            <w:showingPlcHdr/>
            <w:comboBox>
              <w:listItem w:displayText="Ano, použito" w:value="Ano, použito"/>
              <w:listItem w:displayText="Nerelevantní" w:value="Nerelevantní"/>
              <w:listItem w:displayText="Ne, žádáme o výjimku" w:value="Ne, žádáme o výjimku"/>
            </w:comboBox>
          </w:sdtPr>
          <w:sdtEndPr/>
          <w:sdtContent>
            <w:tc>
              <w:tcPr>
                <w:tcW w:w="1095" w:type="pct"/>
                <w:gridSpan w:val="2"/>
                <w:shd w:val="clear" w:color="auto" w:fill="auto"/>
              </w:tcPr>
              <w:p w:rsidR="00451D17" w:rsidP="00451D17" w:rsidRDefault="00451D17" w14:paraId="05C1B2C7" w14:textId="77777777">
                <w:pPr>
                  <w:spacing w:before="40" w:after="40"/>
                  <w:jc w:val="left"/>
                  <w:rPr>
                    <w:rFonts w:cs="Arial"/>
                    <w:b/>
                  </w:rPr>
                </w:pPr>
                <w:r w:rsidRPr="003F7B0D">
                  <w:rPr>
                    <w:rStyle w:val="Zstupntext"/>
                    <w:rFonts w:cs="Arial"/>
                    <w:i/>
                    <w:color w:val="FF0000"/>
                  </w:rPr>
                  <w:t>Zvolte položku.</w:t>
                </w:r>
              </w:p>
            </w:tc>
          </w:sdtContent>
        </w:sdt>
        <w:tc>
          <w:tcPr>
            <w:tcW w:w="2304" w:type="pct"/>
            <w:vMerge w:val="restart"/>
            <w:tcMar/>
            <w:tcPrChange w:author="SLAVÍK Lukáš, Ing." w:date="2021-11-04T10:37:07.9780143" w:id="2071069226">
              <w:tcPr>
                <w:tcW w:w="2304" w:type="pct"/>
                <w:vMerge w:val="restart"/>
              </w:tcPr>
            </w:tcPrChange>
          </w:tcPr>
          <w:p w:rsidR="00451D17" w:rsidP="00451D17" w:rsidRDefault="00451D17" w14:paraId="72F4250D" w14:textId="77777777">
            <w:pPr>
              <w:spacing w:before="40" w:after="40"/>
              <w:jc w:val="left"/>
              <w:rPr>
                <w:rFonts w:cs="Arial"/>
              </w:rPr>
            </w:pPr>
          </w:p>
        </w:tc>
      </w:tr>
      <w:tr w:rsidRPr="00BF5681" w:rsidR="00451D17" w:rsidTr="55E026C1" w14:paraId="6CDA8E77" w14:textId="77777777">
        <w:trPr>
          <w:cantSplit/>
          <w:trHeight w:val="513"/>
        </w:trPr>
        <w:tc>
          <w:tcPr>
            <w:tcW w:w="107" w:type="pct"/>
            <w:vMerge/>
            <w:shd w:val="clear" w:color="auto" w:fill="D9D9D9" w:themeFill="background1" w:themeFillShade="D9"/>
          </w:tcPr>
          <w:p w:rsidR="00451D17" w:rsidP="00451D17" w:rsidRDefault="00451D17" w14:paraId="42785943" w14:textId="77777777">
            <w:pPr>
              <w:spacing w:before="40" w:after="40"/>
              <w:jc w:val="left"/>
              <w:rPr>
                <w:rFonts w:cs="Arial"/>
                <w:b/>
              </w:rPr>
            </w:pPr>
          </w:p>
        </w:tc>
        <w:tc>
          <w:tcPr>
            <w:tcW w:w="1494" w:type="pct"/>
            <w:vMerge/>
            <w:shd w:val="clear" w:color="auto" w:fill="D9D9D9" w:themeFill="background1" w:themeFillShade="D9"/>
          </w:tcPr>
          <w:p w:rsidRPr="003F7B0D" w:rsidR="00451D17" w:rsidP="00451D17" w:rsidRDefault="00451D17" w14:paraId="1E052553" w14:textId="77777777">
            <w:pPr>
              <w:spacing w:before="40" w:after="40"/>
              <w:jc w:val="left"/>
              <w:rPr>
                <w:rFonts w:cs="Arial"/>
              </w:rPr>
            </w:pPr>
          </w:p>
        </w:tc>
        <w:tc>
          <w:tcPr>
            <w:tcW w:w="578" w:type="pct"/>
            <w:shd w:val="clear" w:color="auto" w:fill="D9D9D9" w:themeFill="background1" w:themeFillShade="D9"/>
            <w:tcMar/>
          </w:tcPr>
          <w:p w:rsidR="00451D17" w:rsidP="55E026C1" w:rsidRDefault="00451D17" w14:paraId="4675ADA7" w14:textId="77777777" w14:noSpellErr="1">
            <w:pPr>
              <w:spacing w:before="40" w:after="40"/>
              <w:jc w:val="left"/>
              <w:rPr>
                <w:rFonts w:ascii="Arial" w:hAnsi="Arial" w:eastAsia="Arial" w:cs="Arial"/>
                <w:rPrChange w:author="SLAVÍK Lukáš, Ing." w:date="2021-11-04T10:37:07.9780143" w:id="687713126">
                  <w:rPr>
                    <w:rFonts w:cs="Arial"/>
                  </w:rPr>
                </w:rPrChange>
              </w:rPr>
              <w:pPrChange w:author="SLAVÍK Lukáš, Ing." w:date="2021-11-04T10:37:07.9780143" w:id="510069073">
                <w:pPr>
                  <w:jc w:val="left"/>
                </w:pPr>
              </w:pPrChange>
            </w:pPr>
            <w:r w:rsidRPr="55E026C1">
              <w:rPr>
                <w:rFonts w:ascii="Arial" w:hAnsi="Arial" w:eastAsia="Arial" w:cs="Arial"/>
                <w:b w:val="1"/>
                <w:bCs w:val="1"/>
                <w:rPrChange w:author="SLAVÍK Lukáš, Ing." w:date="2021-11-04T10:37:07.9780143" w:id="747850049">
                  <w:rPr>
                    <w:rFonts w:cs="Arial"/>
                    <w:b/>
                  </w:rPr>
                </w:rPrChange>
              </w:rPr>
              <w:t>Č. žádosti o výjimku:</w:t>
            </w:r>
          </w:p>
        </w:tc>
        <w:tc>
          <w:tcPr>
            <w:tcW w:w="517" w:type="pct"/>
            <w:shd w:val="clear" w:color="auto" w:fill="auto"/>
            <w:tcMar/>
          </w:tcPr>
          <w:p w:rsidR="00451D17" w:rsidP="00451D17" w:rsidRDefault="00451D17" w14:paraId="2B93CAF8" w14:textId="77777777">
            <w:pPr>
              <w:spacing w:before="40" w:after="40"/>
              <w:jc w:val="left"/>
              <w:rPr>
                <w:rFonts w:cs="Arial"/>
              </w:rPr>
            </w:pPr>
          </w:p>
        </w:tc>
        <w:tc>
          <w:tcPr>
            <w:tcW w:w="2304" w:type="pct"/>
            <w:vMerge/>
          </w:tcPr>
          <w:p w:rsidR="00451D17" w:rsidP="00451D17" w:rsidRDefault="00451D17" w14:paraId="5FDE43C4" w14:textId="77777777">
            <w:pPr>
              <w:spacing w:before="40" w:after="40"/>
              <w:jc w:val="left"/>
              <w:rPr>
                <w:rFonts w:cs="Arial"/>
              </w:rPr>
            </w:pPr>
          </w:p>
        </w:tc>
      </w:tr>
      <w:tr w:rsidRPr="00BF5681" w:rsidR="00451D17" w:rsidTr="55E026C1" w14:paraId="60AD13D2" w14:textId="77777777">
        <w:trPr>
          <w:cantSplit/>
        </w:trPr>
        <w:tc>
          <w:tcPr>
            <w:tcW w:w="1601" w:type="pct"/>
            <w:gridSpan w:val="2"/>
            <w:shd w:val="clear" w:color="auto" w:fill="D9D9D9" w:themeFill="background1" w:themeFillShade="D9"/>
            <w:tcMar/>
            <w:tcPrChange w:author="SLAVÍK Lukáš, Ing." w:date="2021-11-04T10:37:07.9780143" w:id="1693262904">
              <w:tcPr>
                <w:tcW w:w="1601" w:type="pct"/>
                <w:gridSpan w:val="2"/>
                <w:shd w:val="clear" w:color="auto" w:fill="D9D9D9" w:themeFill="background1" w:themeFillShade="D9"/>
              </w:tcPr>
            </w:tcPrChange>
          </w:tcPr>
          <w:p w:rsidRPr="003F7B0D" w:rsidR="00451D17" w:rsidP="55E026C1" w:rsidRDefault="00451D17" w14:paraId="17986A63" w14:textId="77777777" w14:noSpellErr="1">
            <w:pPr>
              <w:spacing w:before="40" w:after="40"/>
              <w:jc w:val="left"/>
              <w:rPr>
                <w:rFonts w:ascii="Arial" w:hAnsi="Arial" w:eastAsia="Arial" w:cs="Arial"/>
                <w:b w:val="1"/>
                <w:bCs w:val="1"/>
                <w:rPrChange w:author="SLAVÍK Lukáš, Ing." w:date="2021-11-04T10:37:07.9780143" w:id="1354520499">
                  <w:rPr>
                    <w:rFonts w:cs="Arial"/>
                    <w:b/>
                  </w:rPr>
                </w:rPrChange>
              </w:rPr>
              <w:pPrChange w:author="SLAVÍK Lukáš, Ing." w:date="2021-11-04T10:37:07.9780143" w:id="172441751">
                <w:pPr>
                  <w:jc w:val="left"/>
                </w:pPr>
              </w:pPrChange>
            </w:pPr>
            <w:r w:rsidRPr="55E026C1">
              <w:rPr>
                <w:rFonts w:ascii="Arial" w:hAnsi="Arial" w:eastAsia="Arial" w:cs="Arial"/>
                <w:b w:val="1"/>
                <w:bCs w:val="1"/>
                <w:rPrChange w:author="SLAVÍK Lukáš, Ing." w:date="2021-11-04T10:37:07.9780143" w:id="502341723">
                  <w:rPr>
                    <w:rFonts w:cs="Arial"/>
                    <w:b/>
                  </w:rPr>
                </w:rPrChange>
              </w:rPr>
              <w:t>Elektronicky podepsaný dokument do e-Podatelny</w:t>
            </w:r>
          </w:p>
        </w:tc>
        <w:tc>
          <w:tcPr>
            <w:tcW w:w="1095" w:type="pct"/>
            <w:gridSpan w:val="2"/>
            <w:tcMar/>
            <w:tcPrChange w:author="SLAVÍK Lukáš, Ing." w:date="2021-11-04T10:37:07.9780143" w:id="29642582">
              <w:tcPr>
                <w:tcW w:w="1095" w:type="pct"/>
                <w:gridSpan w:val="2"/>
              </w:tcPr>
            </w:tcPrChange>
          </w:tcPr>
          <w:p w:rsidRPr="003F7B0D" w:rsidR="00451D17" w:rsidP="55E026C1" w:rsidRDefault="00594FA8" w14:paraId="4D3614E2" w14:textId="77777777" w14:noSpellErr="1">
            <w:pPr>
              <w:spacing w:before="40" w:after="40"/>
              <w:jc w:val="left"/>
              <w:rPr>
                <w:rFonts w:ascii="Arial" w:hAnsi="Arial" w:eastAsia="Arial" w:cs="Arial"/>
                <w:rPrChange w:author="SLAVÍK Lukáš, Ing." w:date="2021-11-04T10:37:07.9780143" w:id="1922350391">
                  <w:rPr>
                    <w:rFonts w:cs="Arial"/>
                  </w:rPr>
                </w:rPrChange>
              </w:rPr>
              <w:pPrChange w:author="SLAVÍK Lukáš, Ing." w:date="2021-11-04T10:37:07.9780143" w:id="1807655745">
                <w:pPr>
                  <w:jc w:val="left"/>
                </w:pPr>
              </w:pPrChange>
            </w:pPr>
            <w:sdt>
              <w:sdtPr>
                <w:rPr>
                  <w:rFonts w:cs="Arial"/>
                  <w:b/>
                </w:rPr>
                <w:id w:val="-1059547623"/>
                <w:showingPlcHdr/>
                <w:comboBox>
                  <w:listItem w:displayText="Ano" w:value="Ano"/>
                  <w:listItem w:displayText="Ne" w:value="Ne"/>
                  <w:listItem w:displayText="Nerelevantní" w:value="Nerelevantní"/>
                </w:comboBox>
              </w:sdtPr>
              <w:sdtEndPr/>
              <w:sdtContent>
                <w:r w:rsidRPr="003F7B0D" w:rsidR="00451D17">
                  <w:rPr>
                    <w:rStyle w:val="Zstupntext"/>
                    <w:rFonts w:cs="Arial"/>
                    <w:i/>
                    <w:color w:val="FF0000"/>
                  </w:rPr>
                  <w:t>Zvolte položku.</w:t>
                </w:r>
              </w:sdtContent>
            </w:sdt>
          </w:p>
        </w:tc>
        <w:tc>
          <w:tcPr>
            <w:tcW w:w="2304" w:type="pct"/>
            <w:tcMar/>
          </w:tcPr>
          <w:p w:rsidRPr="003F7B0D" w:rsidR="00451D17" w:rsidP="00451D17" w:rsidRDefault="00451D17" w14:paraId="2ECBEF6E" w14:textId="77777777">
            <w:pPr>
              <w:spacing w:before="40" w:after="40"/>
              <w:jc w:val="left"/>
              <w:rPr>
                <w:rFonts w:cs="Arial"/>
              </w:rPr>
            </w:pPr>
          </w:p>
        </w:tc>
      </w:tr>
      <w:tr w:rsidRPr="00BF5681" w:rsidR="00663B09" w:rsidTr="55E026C1" w14:paraId="200D513D" w14:textId="77777777">
        <w:trPr>
          <w:cantSplit/>
        </w:trPr>
        <w:tc>
          <w:tcPr>
            <w:tcW w:w="1601" w:type="pct"/>
            <w:gridSpan w:val="2"/>
            <w:shd w:val="clear" w:color="auto" w:fill="D9D9D9" w:themeFill="background1" w:themeFillShade="D9"/>
            <w:tcMar/>
            <w:tcPrChange w:author="SLAVÍK Lukáš, Ing." w:date="2021-11-04T10:37:07.9780143" w:id="795196015">
              <w:tcPr>
                <w:tcW w:w="1601" w:type="pct"/>
                <w:gridSpan w:val="2"/>
                <w:shd w:val="clear" w:color="auto" w:fill="D9D9D9" w:themeFill="background1" w:themeFillShade="D9"/>
              </w:tcPr>
            </w:tcPrChange>
          </w:tcPr>
          <w:p w:rsidRPr="003F7B0D" w:rsidR="00663B09" w:rsidP="55E026C1" w:rsidRDefault="003E5856" w14:paraId="3A687554" w14:textId="1AFB1663" w14:noSpellErr="1">
            <w:pPr>
              <w:spacing w:before="40" w:after="40"/>
              <w:jc w:val="left"/>
              <w:rPr>
                <w:rFonts w:ascii="Arial" w:hAnsi="Arial" w:eastAsia="Arial" w:cs="Arial"/>
                <w:b w:val="1"/>
                <w:bCs w:val="1"/>
                <w:rPrChange w:author="SLAVÍK Lukáš, Ing." w:date="2021-11-04T10:37:07.9780143" w:id="1614697635">
                  <w:rPr>
                    <w:rFonts w:cs="Arial"/>
                    <w:b/>
                  </w:rPr>
                </w:rPrChange>
              </w:rPr>
              <w:pPrChange w:author="SLAVÍK Lukáš, Ing." w:date="2021-11-04T10:37:07.9780143" w:id="809625387">
                <w:pPr>
                  <w:jc w:val="left"/>
                </w:pPr>
              </w:pPrChange>
            </w:pPr>
            <w:r w:rsidRPr="55E026C1">
              <w:rPr>
                <w:rFonts w:ascii="Arial" w:hAnsi="Arial" w:eastAsia="Arial" w:cs="Arial"/>
                <w:b w:val="1"/>
                <w:bCs w:val="1"/>
                <w:rPrChange w:author="SLAVÍK Lukáš, Ing." w:date="2021-11-04T10:37:07.9780143" w:id="548380584">
                  <w:rPr>
                    <w:rFonts w:cs="Arial"/>
                    <w:b/>
                  </w:rPr>
                </w:rPrChange>
              </w:rPr>
              <w:t>Nepodepsaný dokument do</w:t>
            </w:r>
            <w:r>
              <w:rPr>
                <w:rFonts w:cs="Arial"/>
                <w:b/>
              </w:rPr>
              <w:br/>
            </w:r>
            <w:r w:rsidRPr="55E026C1" w:rsidR="00663B09">
              <w:rPr>
                <w:rFonts w:ascii="Arial" w:hAnsi="Arial" w:eastAsia="Arial" w:cs="Arial"/>
                <w:b w:val="1"/>
                <w:bCs w:val="1"/>
                <w:rPrChange w:author="SLAVÍK Lukáš, Ing." w:date="2021-11-04T10:37:07.9780143" w:id="412386941">
                  <w:rPr>
                    <w:rFonts w:cs="Arial"/>
                    <w:b/>
                  </w:rPr>
                </w:rPrChange>
              </w:rPr>
              <w:t>e-Podatelny</w:t>
            </w:r>
          </w:p>
        </w:tc>
        <w:tc>
          <w:tcPr>
            <w:tcW w:w="1095" w:type="pct"/>
            <w:gridSpan w:val="2"/>
            <w:tcMar/>
            <w:tcPrChange w:author="SLAVÍK Lukáš, Ing." w:date="2021-11-04T10:37:07.9780143" w:id="2056087580">
              <w:tcPr>
                <w:tcW w:w="1095" w:type="pct"/>
                <w:gridSpan w:val="2"/>
              </w:tcPr>
            </w:tcPrChange>
          </w:tcPr>
          <w:p w:rsidR="00663B09" w:rsidP="55E026C1" w:rsidRDefault="00594FA8" w14:paraId="5469FBB2" w14:textId="4F5584F7" w14:noSpellErr="1">
            <w:pPr>
              <w:spacing w:before="40" w:after="40"/>
              <w:jc w:val="left"/>
              <w:rPr>
                <w:rFonts w:ascii="Arial" w:hAnsi="Arial" w:eastAsia="Arial" w:cs="Arial"/>
                <w:b w:val="1"/>
                <w:bCs w:val="1"/>
                <w:rPrChange w:author="SLAVÍK Lukáš, Ing." w:date="2021-11-04T10:37:07.9780143" w:id="782042204">
                  <w:rPr>
                    <w:rFonts w:cs="Arial"/>
                    <w:b/>
                  </w:rPr>
                </w:rPrChange>
              </w:rPr>
              <w:pPrChange w:author="SLAVÍK Lukáš, Ing." w:date="2021-11-04T10:37:07.9780143" w:id="250495411">
                <w:pPr>
                  <w:jc w:val="left"/>
                </w:pPr>
              </w:pPrChange>
            </w:pPr>
            <w:sdt>
              <w:sdtPr>
                <w:rPr>
                  <w:rFonts w:cs="Arial"/>
                  <w:b/>
                </w:rPr>
                <w:id w:val="1226568681"/>
                <w:showingPlcHdr/>
                <w:comboBox>
                  <w:listItem w:displayText="Ano" w:value="Ano"/>
                  <w:listItem w:displayText="Ne" w:value="Ne"/>
                  <w:listItem w:displayText="Nerelevantní" w:value="Nerelevantní"/>
                </w:comboBox>
              </w:sdtPr>
              <w:sdtEndPr/>
              <w:sdtContent>
                <w:r w:rsidRPr="003F7B0D" w:rsidR="00663B09">
                  <w:rPr>
                    <w:rStyle w:val="Zstupntext"/>
                    <w:rFonts w:cs="Arial"/>
                    <w:i/>
                    <w:color w:val="FF0000"/>
                  </w:rPr>
                  <w:t>Zvolte položku.</w:t>
                </w:r>
              </w:sdtContent>
            </w:sdt>
          </w:p>
        </w:tc>
        <w:tc>
          <w:tcPr>
            <w:tcW w:w="2304" w:type="pct"/>
            <w:tcMar/>
          </w:tcPr>
          <w:p w:rsidRPr="003F7B0D" w:rsidR="00663B09" w:rsidP="00451D17" w:rsidRDefault="00663B09" w14:paraId="00E9AFE3" w14:textId="77777777">
            <w:pPr>
              <w:spacing w:before="40" w:after="40"/>
              <w:jc w:val="left"/>
              <w:rPr>
                <w:rFonts w:cs="Arial"/>
              </w:rPr>
            </w:pPr>
          </w:p>
        </w:tc>
      </w:tr>
      <w:tr w:rsidRPr="00BF5681" w:rsidR="00451D17" w:rsidTr="55E026C1" w14:paraId="3154699D" w14:textId="77777777">
        <w:trPr>
          <w:cantSplit/>
        </w:trPr>
        <w:tc>
          <w:tcPr>
            <w:tcW w:w="1601" w:type="pct"/>
            <w:gridSpan w:val="2"/>
            <w:shd w:val="clear" w:color="auto" w:fill="D9D9D9" w:themeFill="background1" w:themeFillShade="D9"/>
            <w:tcMar/>
            <w:tcPrChange w:author="SLAVÍK Lukáš, Ing." w:date="2021-11-04T10:37:07.9780143" w:id="1189602341">
              <w:tcPr>
                <w:tcW w:w="1601" w:type="pct"/>
                <w:gridSpan w:val="2"/>
                <w:shd w:val="clear" w:color="auto" w:fill="D9D9D9" w:themeFill="background1" w:themeFillShade="D9"/>
              </w:tcPr>
            </w:tcPrChange>
          </w:tcPr>
          <w:p w:rsidRPr="003F7B0D" w:rsidR="00451D17" w:rsidP="55E026C1" w:rsidRDefault="00451D17" w14:paraId="6ADE365A" w14:textId="77777777" w14:noSpellErr="1">
            <w:pPr>
              <w:spacing w:before="40" w:after="40"/>
              <w:jc w:val="left"/>
              <w:rPr>
                <w:rFonts w:ascii="Arial" w:hAnsi="Arial" w:eastAsia="Arial" w:cs="Arial"/>
                <w:b w:val="1"/>
                <w:bCs w:val="1"/>
                <w:rPrChange w:author="SLAVÍK Lukáš, Ing." w:date="2021-11-04T10:37:07.9780143" w:id="420758410">
                  <w:rPr>
                    <w:rFonts w:cs="Arial"/>
                    <w:b/>
                  </w:rPr>
                </w:rPrChange>
              </w:rPr>
              <w:pPrChange w:author="SLAVÍK Lukáš, Ing." w:date="2021-11-04T10:37:07.9780143" w:id="1359335305">
                <w:pPr>
                  <w:jc w:val="left"/>
                </w:pPr>
              </w:pPrChange>
            </w:pPr>
            <w:r w:rsidRPr="55E026C1">
              <w:rPr>
                <w:rFonts w:ascii="Arial" w:hAnsi="Arial" w:eastAsia="Arial" w:cs="Arial"/>
                <w:b w:val="1"/>
                <w:bCs w:val="1"/>
                <w:rPrChange w:author="SLAVÍK Lukáš, Ing." w:date="2021-11-04T10:37:07.9780143" w:id="1334051259">
                  <w:rPr>
                    <w:rFonts w:cs="Arial"/>
                    <w:b/>
                  </w:rPr>
                </w:rPrChange>
              </w:rPr>
              <w:t>Listinnou cestou do podatelny</w:t>
            </w:r>
          </w:p>
        </w:tc>
        <w:tc>
          <w:tcPr>
            <w:tcW w:w="1095" w:type="pct"/>
            <w:gridSpan w:val="2"/>
            <w:tcMar/>
            <w:tcPrChange w:author="SLAVÍK Lukáš, Ing." w:date="2021-11-04T10:37:07.9780143" w:id="1269751247">
              <w:tcPr>
                <w:tcW w:w="1095" w:type="pct"/>
                <w:gridSpan w:val="2"/>
              </w:tcPr>
            </w:tcPrChange>
          </w:tcPr>
          <w:p w:rsidRPr="003F7B0D" w:rsidR="00451D17" w:rsidP="55E026C1" w:rsidRDefault="00594FA8" w14:paraId="69D81D71" w14:textId="77777777" w14:noSpellErr="1">
            <w:pPr>
              <w:spacing w:before="40" w:after="40"/>
              <w:jc w:val="left"/>
              <w:rPr>
                <w:rFonts w:ascii="Arial" w:hAnsi="Arial" w:eastAsia="Arial" w:cs="Arial"/>
                <w:rPrChange w:author="SLAVÍK Lukáš, Ing." w:date="2021-11-04T10:37:07.9780143" w:id="423576161">
                  <w:rPr>
                    <w:rFonts w:cs="Arial"/>
                  </w:rPr>
                </w:rPrChange>
              </w:rPr>
              <w:pPrChange w:author="SLAVÍK Lukáš, Ing." w:date="2021-11-04T10:37:07.9780143" w:id="216321804">
                <w:pPr>
                  <w:jc w:val="left"/>
                </w:pPr>
              </w:pPrChange>
            </w:pPr>
            <w:sdt>
              <w:sdtPr>
                <w:rPr>
                  <w:rFonts w:cs="Arial"/>
                  <w:b/>
                </w:rPr>
                <w:id w:val="-622696193"/>
                <w:showingPlcHdr/>
                <w:comboBox>
                  <w:listItem w:displayText="Ano" w:value="Ano"/>
                  <w:listItem w:displayText="Ne" w:value="Ne"/>
                  <w:listItem w:displayText="Nerelevantní" w:value="Nerelevantní"/>
                </w:comboBox>
              </w:sdtPr>
              <w:sdtEndPr/>
              <w:sdtContent>
                <w:r w:rsidRPr="003F7B0D" w:rsidR="00451D17">
                  <w:rPr>
                    <w:rStyle w:val="Zstupntext"/>
                    <w:rFonts w:cs="Arial"/>
                    <w:i/>
                    <w:color w:val="FF0000"/>
                  </w:rPr>
                  <w:t>Zvolte položku.</w:t>
                </w:r>
              </w:sdtContent>
            </w:sdt>
          </w:p>
        </w:tc>
        <w:tc>
          <w:tcPr>
            <w:tcW w:w="2304" w:type="pct"/>
            <w:tcMar/>
          </w:tcPr>
          <w:p w:rsidRPr="003F7B0D" w:rsidR="00451D17" w:rsidP="00451D17" w:rsidRDefault="00451D17" w14:paraId="22EE76E8" w14:textId="77777777">
            <w:pPr>
              <w:spacing w:before="40" w:after="40"/>
              <w:jc w:val="left"/>
              <w:rPr>
                <w:rFonts w:cs="Arial"/>
              </w:rPr>
            </w:pPr>
          </w:p>
        </w:tc>
      </w:tr>
    </w:tbl>
    <w:p w:rsidRPr="003F7B0D" w:rsidR="00AF4DD9" w:rsidP="00AF4DD9" w:rsidRDefault="00AF4DD9" w14:paraId="0E6482E1" w14:textId="77777777">
      <w:pPr>
        <w:rPr>
          <w:rFonts w:cs="Arial"/>
        </w:rPr>
      </w:pPr>
    </w:p>
    <w:tbl>
      <w:tblPr>
        <w:tblStyle w:val="Mkatabulky"/>
        <w:tblW w:w="5000" w:type="pct"/>
        <w:tblLook w:val="04A0" w:firstRow="1" w:lastRow="0" w:firstColumn="1" w:lastColumn="0" w:noHBand="0" w:noVBand="1"/>
      </w:tblPr>
      <w:tblGrid>
        <w:gridCol w:w="2406"/>
        <w:gridCol w:w="2551"/>
        <w:gridCol w:w="2977"/>
        <w:gridCol w:w="3394"/>
      </w:tblGrid>
      <w:tr w:rsidRPr="00BF5681" w:rsidR="00AE348C" w:rsidTr="55E026C1" w14:paraId="60B77E1F" w14:textId="0E47D303">
        <w:trPr>
          <w:tblHeader/>
        </w:trPr>
        <w:tc>
          <w:tcPr>
            <w:tcW w:w="5000" w:type="pct"/>
            <w:gridSpan w:val="4"/>
            <w:shd w:val="clear" w:color="auto" w:fill="CEEBF3"/>
            <w:tcMar/>
            <w:tcPrChange w:author="SLAVÍK Lukáš, Ing." w:date="2021-11-04T10:37:07.9780143" w:id="1278565860">
              <w:tcPr>
                <w:tcW w:w="5000" w:type="pct"/>
                <w:gridSpan w:val="4"/>
                <w:shd w:val="clear" w:color="auto" w:fill="CEEBF3"/>
              </w:tcPr>
            </w:tcPrChange>
          </w:tcPr>
          <w:p w:rsidRPr="002C3CAF" w:rsidR="00AE348C" w:rsidP="55E026C1" w:rsidRDefault="00AE348C" w14:paraId="7476C8EB" w14:textId="6D959A19" w14:noSpellErr="1">
            <w:pPr>
              <w:keepNext/>
              <w:spacing w:before="40" w:after="40"/>
              <w:rPr>
                <w:rFonts w:ascii="Arial" w:hAnsi="Arial" w:eastAsia="Arial" w:cs="Arial"/>
                <w:rPrChange w:author="SLAVÍK Lukáš, Ing." w:date="2021-11-04T10:37:07.9780143" w:id="2098339870">
                  <w:rPr>
                    <w:rFonts w:cs="Arial"/>
                  </w:rPr>
                </w:rPrChange>
              </w:rPr>
              <w:pPrChange w:author="SLAVÍK Lukáš, Ing." w:date="2021-11-04T10:37:07.9780143" w:id="2083095101">
                <w:pPr>
                  <w:keepNext/>
                </w:pPr>
              </w:pPrChange>
            </w:pPr>
            <w:bookmarkStart w:name="_Toc509581664" w:id="154"/>
            <w:bookmarkStart w:name="_Toc513797134" w:id="155"/>
            <w:r w:rsidRPr="55E026C1">
              <w:rPr>
                <w:rFonts w:ascii="Arial" w:hAnsi="Arial" w:eastAsia="Arial" w:cs="Arial"/>
                <w:rPrChange w:author="SLAVÍK Lukáš, Ing." w:date="2021-11-04T10:37:07.9780143" w:id="639490934">
                  <w:rPr>
                    <w:rFonts w:cs="Arial"/>
                  </w:rPr>
                </w:rPrChange>
              </w:rPr>
              <w:t xml:space="preserve">Tabulka </w:t>
            </w:r>
            <w:r w:rsidRPr="55E026C1">
              <w:rPr>
                <w:rPrChange w:author="SLAVÍK Lukáš, Ing." w:date="2021-11-04T10:37:07.9780143" w:id="513663365">
                  <w:rPr>
                    <w:rFonts w:cs="Arial"/>
                  </w:rPr>
                </w:rPrChange>
              </w:rPr>
              <w:fldChar w:fldCharType="begin"/>
            </w:r>
            <w:r w:rsidRPr="002C3CAF">
              <w:rPr>
                <w:rFonts w:cs="Arial"/>
              </w:rPr>
              <w:instrText xml:space="preserve"> SEQ Tabulka \* ARABIC </w:instrText>
            </w:r>
            <w:r w:rsidRPr="002C3CAF">
              <w:rPr>
                <w:rFonts w:cs="Arial"/>
              </w:rPr>
              <w:fldChar w:fldCharType="separate"/>
            </w:r>
            <w:r w:rsidRPr="55E026C1" w:rsidR="00F45D72">
              <w:rPr>
                <w:rFonts w:ascii="Arial" w:hAnsi="Arial" w:eastAsia="Arial" w:cs="Arial"/>
                <w:noProof/>
                <w:rPrChange w:author="SLAVÍK Lukáš, Ing." w:date="2021-11-04T10:37:07.9780143" w:id="550841181">
                  <w:rPr>
                    <w:rFonts w:cs="Arial"/>
                    <w:noProof/>
                  </w:rPr>
                </w:rPrChange>
              </w:rPr>
              <w:t>19</w:t>
            </w:r>
            <w:r w:rsidRPr="55E026C1">
              <w:rPr>
                <w:rPrChange w:author="SLAVÍK Lukáš, Ing." w:date="2021-11-04T10:37:07.9780143" w:id="2139895568">
                  <w:rPr>
                    <w:rFonts w:cs="Arial"/>
                    <w:noProof/>
                  </w:rPr>
                </w:rPrChange>
              </w:rPr>
              <w:fldChar w:fldCharType="end"/>
            </w:r>
            <w:r w:rsidRPr="55E026C1">
              <w:rPr>
                <w:rFonts w:ascii="Arial" w:hAnsi="Arial" w:eastAsia="Arial" w:cs="Arial"/>
                <w:rPrChange w:author="SLAVÍK Lukáš, Ing." w:date="2021-11-04T10:37:07.9780143" w:id="325193980">
                  <w:rPr>
                    <w:rFonts w:cs="Arial"/>
                  </w:rPr>
                </w:rPrChange>
              </w:rPr>
              <w:t xml:space="preserve">: </w:t>
            </w:r>
            <w:r w:rsidRPr="55E026C1">
              <w:rPr>
                <w:rFonts w:ascii="Arial" w:hAnsi="Arial" w:eastAsia="Arial" w:cs="Arial"/>
                <w:b w:val="1"/>
                <w:bCs w:val="1"/>
                <w:rPrChange w:author="SLAVÍK Lukáš, Ing." w:date="2021-11-04T10:37:07.9780143" w:id="2014596592">
                  <w:rPr>
                    <w:rFonts w:cs="Arial"/>
                    <w:b/>
                  </w:rPr>
                </w:rPrChange>
              </w:rPr>
              <w:t>Identifikace, autentizace a autorizace subjektů/uživatelů v jejich rolích</w:t>
            </w:r>
            <w:bookmarkEnd w:id="154"/>
            <w:bookmarkEnd w:id="155"/>
          </w:p>
        </w:tc>
      </w:tr>
      <w:tr w:rsidRPr="00BF5681" w:rsidR="00816B16" w:rsidTr="55E026C1" w14:paraId="128EF4E4" w14:textId="0C06CD5F">
        <w:trPr>
          <w:tblHeader/>
        </w:trPr>
        <w:tc>
          <w:tcPr>
            <w:tcW w:w="1062" w:type="pct"/>
            <w:shd w:val="clear" w:color="auto" w:fill="CEEBF3"/>
            <w:tcMar/>
          </w:tcPr>
          <w:p w:rsidRPr="003F7B0D" w:rsidR="00816B16" w:rsidP="55E026C1" w:rsidRDefault="00816B16" w14:paraId="7A6E50DC" w14:textId="61561FA6" w14:noSpellErr="1">
            <w:pPr>
              <w:keepNext/>
              <w:spacing w:before="40" w:after="40"/>
              <w:jc w:val="left"/>
              <w:rPr>
                <w:rFonts w:ascii="Arial,Calibri" w:hAnsi="Arial,Calibri" w:eastAsia="Arial,Calibri" w:cs="Arial,Calibri"/>
                <w:rPrChange w:author="SLAVÍK Lukáš, Ing." w:date="2021-11-04T10:37:07.9780143" w:id="1791957809">
                  <w:rPr>
                    <w:rFonts w:eastAsia="Calibri" w:cs="Arial"/>
                    <w:szCs w:val="20"/>
                  </w:rPr>
                </w:rPrChange>
              </w:rPr>
              <w:pPrChange w:author="SLAVÍK Lukáš, Ing." w:date="2021-11-04T10:37:07.9780143" w:id="1995454941">
                <w:pPr>
                  <w:keepNext/>
                  <w:jc w:val="left"/>
                </w:pPr>
              </w:pPrChange>
            </w:pPr>
            <w:r w:rsidRPr="55E026C1">
              <w:rPr>
                <w:rFonts w:ascii="Arial,Calibri" w:hAnsi="Arial,Calibri" w:eastAsia="Arial,Calibri" w:cs="Arial,Calibri"/>
                <w:b w:val="1"/>
                <w:bCs w:val="1"/>
                <w:shd w:val="clear" w:color="auto" w:fill="CEEBF3"/>
                <w:rPrChange w:author="SLAVÍK Lukáš, Ing." w:date="2021-11-04T10:37:07.9780143" w:id="945962887">
                  <w:rPr>
                    <w:rFonts w:eastAsia="Calibri" w:cs="Arial"/>
                    <w:b/>
                    <w:szCs w:val="20"/>
                    <w:shd w:val="clear" w:color="auto" w:fill="CEEBF3"/>
                  </w:rPr>
                </w:rPrChange>
              </w:rPr>
              <w:t>Služba využív</w:t>
            </w:r>
            <w:r w:rsidRPr="55E026C1">
              <w:rPr>
                <w:rFonts w:ascii="Arial,Calibri" w:hAnsi="Arial,Calibri" w:eastAsia="Arial,Calibri" w:cs="Arial,Calibri"/>
                <w:b w:val="1"/>
                <w:bCs w:val="1"/>
                <w:shd w:val="clear" w:color="auto" w:fill="CEEBF3"/>
                <w:rPrChange w:author="SLAVÍK Lukáš, Ing." w:date="2021-11-04T10:37:07.9780143" w:id="752346432">
                  <w:rPr>
                    <w:rFonts w:eastAsia="Calibri" w:cs="Arial"/>
                    <w:b/>
                    <w:szCs w:val="20"/>
                    <w:shd w:val="clear" w:color="auto" w:fill="CEEBF3"/>
                  </w:rPr>
                </w:rPrChange>
              </w:rPr>
              <w:t>ající identifikaci, autentizaci</w:t>
            </w:r>
            <w:r w:rsidRPr="55E026C1" w:rsidR="00AE348C">
              <w:rPr>
                <w:rFonts w:ascii="Arial,Calibri" w:hAnsi="Arial,Calibri" w:eastAsia="Arial,Calibri" w:cs="Arial,Calibri"/>
                <w:b w:val="1"/>
                <w:bCs w:val="1"/>
                <w:shd w:val="clear" w:color="auto" w:fill="CEEBF3"/>
                <w:rPrChange w:author="SLAVÍK Lukáš, Ing." w:date="2021-11-04T10:37:07.9780143" w:id="537584641">
                  <w:rPr>
                    <w:rFonts w:eastAsia="Calibri" w:cs="Arial"/>
                    <w:b/>
                    <w:szCs w:val="20"/>
                    <w:shd w:val="clear" w:color="auto" w:fill="CEEBF3"/>
                  </w:rPr>
                </w:rPrChange>
              </w:rPr>
              <w:t xml:space="preserve"> a autorizaci</w:t>
            </w:r>
          </w:p>
        </w:tc>
        <w:tc>
          <w:tcPr>
            <w:tcW w:w="1126" w:type="pct"/>
            <w:shd w:val="clear" w:color="auto" w:fill="CEEBF3"/>
            <w:tcMar/>
          </w:tcPr>
          <w:p w:rsidRPr="003F7B0D" w:rsidR="00816B16" w:rsidP="55E026C1" w:rsidRDefault="00816B16" w14:paraId="752113CF" w14:textId="3827BE0D" w14:noSpellErr="1">
            <w:pPr>
              <w:keepNext/>
              <w:spacing w:before="40" w:after="40"/>
              <w:jc w:val="left"/>
              <w:rPr>
                <w:rFonts w:ascii="Arial,Calibri" w:hAnsi="Arial,Calibri" w:eastAsia="Arial,Calibri" w:cs="Arial,Calibri"/>
                <w:b w:val="1"/>
                <w:bCs w:val="1"/>
                <w:rPrChange w:author="SLAVÍK Lukáš, Ing." w:date="2021-11-04T10:37:07.9780143" w:id="580006620">
                  <w:rPr>
                    <w:rFonts w:eastAsia="Calibri" w:cs="Arial"/>
                    <w:b/>
                    <w:szCs w:val="20"/>
                  </w:rPr>
                </w:rPrChange>
              </w:rPr>
              <w:pPrChange w:author="SLAVÍK Lukáš, Ing." w:date="2021-11-04T10:37:07.9780143" w:id="1808568311">
                <w:pPr>
                  <w:keepNext/>
                  <w:jc w:val="left"/>
                </w:pPr>
              </w:pPrChange>
            </w:pPr>
            <w:r w:rsidRPr="55E026C1">
              <w:rPr>
                <w:rFonts w:ascii="Arial,Calibri" w:hAnsi="Arial,Calibri" w:eastAsia="Arial,Calibri" w:cs="Arial,Calibri"/>
                <w:b w:val="1"/>
                <w:bCs w:val="1"/>
                <w:rPrChange w:author="SLAVÍK Lukáš, Ing." w:date="2021-11-04T10:37:07.9780143" w:id="1846242652">
                  <w:rPr>
                    <w:rFonts w:eastAsia="Calibri" w:cs="Arial"/>
                    <w:b/>
                    <w:szCs w:val="20"/>
                  </w:rPr>
                </w:rPrChange>
              </w:rPr>
              <w:t>Vy</w:t>
            </w:r>
            <w:r w:rsidRPr="55E026C1" w:rsidR="00AE348C">
              <w:rPr>
                <w:rFonts w:ascii="Arial,Calibri" w:hAnsi="Arial,Calibri" w:eastAsia="Arial,Calibri" w:cs="Arial,Calibri"/>
                <w:b w:val="1"/>
                <w:bCs w:val="1"/>
                <w:shd w:val="clear" w:color="auto" w:fill="CEEBF3"/>
                <w:rPrChange w:author="SLAVÍK Lukáš, Ing." w:date="2021-11-04T10:37:07.9780143" w:id="551365031">
                  <w:rPr>
                    <w:rFonts w:eastAsia="Calibri" w:cs="Arial"/>
                    <w:b/>
                    <w:szCs w:val="20"/>
                    <w:shd w:val="clear" w:color="auto" w:fill="CEEBF3"/>
                  </w:rPr>
                </w:rPrChange>
              </w:rPr>
              <w:t>světlete způsob identifikace a</w:t>
            </w:r>
            <w:r w:rsidRPr="55E026C1">
              <w:rPr>
                <w:rFonts w:ascii="Arial,Calibri" w:hAnsi="Arial,Calibri" w:eastAsia="Arial,Calibri" w:cs="Arial,Calibri"/>
                <w:b w:val="1"/>
                <w:bCs w:val="1"/>
                <w:shd w:val="clear" w:color="auto" w:fill="CEEBF3"/>
                <w:rPrChange w:author="SLAVÍK Lukáš, Ing." w:date="2021-11-04T10:37:07.9780143" w:id="1321532187">
                  <w:rPr>
                    <w:rFonts w:eastAsia="Calibri" w:cs="Arial"/>
                    <w:b/>
                    <w:szCs w:val="20"/>
                    <w:shd w:val="clear" w:color="auto" w:fill="CEEBF3"/>
                  </w:rPr>
                </w:rPrChange>
              </w:rPr>
              <w:t xml:space="preserve"> autentizace </w:t>
            </w:r>
            <w:r w:rsidRPr="55E026C1" w:rsidR="00AE348C">
              <w:rPr>
                <w:rFonts w:ascii="Arial,Calibri" w:hAnsi="Arial,Calibri" w:eastAsia="Arial,Calibri" w:cs="Arial,Calibri"/>
                <w:b w:val="1"/>
                <w:bCs w:val="1"/>
                <w:shd w:val="clear" w:color="auto" w:fill="CEEBF3"/>
                <w:rPrChange w:author="SLAVÍK Lukáš, Ing." w:date="2021-11-04T10:37:07.9780143" w:id="1415339095">
                  <w:rPr>
                    <w:rFonts w:eastAsia="Calibri" w:cs="Arial"/>
                    <w:b/>
                    <w:szCs w:val="20"/>
                    <w:shd w:val="clear" w:color="auto" w:fill="CEEBF3"/>
                  </w:rPr>
                </w:rPrChange>
              </w:rPr>
              <w:t>do služby</w:t>
            </w:r>
          </w:p>
        </w:tc>
        <w:tc>
          <w:tcPr>
            <w:tcW w:w="1314" w:type="pct"/>
            <w:shd w:val="clear" w:color="auto" w:fill="CEEBF3"/>
            <w:tcMar/>
          </w:tcPr>
          <w:p w:rsidRPr="003F7B0D" w:rsidR="00816B16" w:rsidP="55E026C1" w:rsidRDefault="00816B16" w14:paraId="1101F133" w14:textId="246E4FC4">
            <w:pPr>
              <w:keepNext/>
              <w:spacing w:before="40" w:after="40"/>
              <w:jc w:val="left"/>
              <w:rPr>
                <w:rFonts w:ascii="Arial,Calibri" w:hAnsi="Arial,Calibri" w:eastAsia="Arial,Calibri" w:cs="Arial,Calibri"/>
                <w:b w:val="1"/>
                <w:bCs w:val="1"/>
                <w:rPrChange w:author="SLAVÍK Lukáš, Ing." w:date="2021-11-04T10:37:07.9780143" w:id="1216854832">
                  <w:rPr>
                    <w:rFonts w:eastAsia="Calibri" w:cs="Arial"/>
                    <w:b/>
                    <w:szCs w:val="20"/>
                  </w:rPr>
                </w:rPrChange>
              </w:rPr>
              <w:pPrChange w:author="SLAVÍK Lukáš, Ing." w:date="2021-11-04T10:37:07.9780143" w:id="1183294115">
                <w:pPr>
                  <w:keepNext/>
                  <w:jc w:val="left"/>
                </w:pPr>
              </w:pPrChange>
            </w:pPr>
            <w:r w:rsidRPr="55E026C1">
              <w:rPr>
                <w:rFonts w:ascii="Arial,Calibri" w:hAnsi="Arial,Calibri" w:eastAsia="Arial,Calibri" w:cs="Arial,Calibri"/>
                <w:b w:val="1"/>
                <w:bCs w:val="1"/>
                <w:rPrChange w:author="SLAVÍK Lukáš, Ing." w:date="2021-11-04T10:37:07.9780143" w:id="1711707242">
                  <w:rPr>
                    <w:rFonts w:eastAsia="Calibri" w:cs="Arial"/>
                    <w:b/>
                    <w:szCs w:val="20"/>
                  </w:rPr>
                </w:rPrChange>
              </w:rPr>
              <w:t xml:space="preserve">Použitý prostředek (Pokud není určený </w:t>
            </w:r>
            <w:proofErr w:type="spellStart"/>
            <w:r w:rsidRPr="55E026C1">
              <w:rPr>
                <w:rFonts w:ascii="Arial,Calibri" w:hAnsi="Arial,Calibri" w:eastAsia="Arial,Calibri" w:cs="Arial,Calibri"/>
                <w:b w:val="1"/>
                <w:bCs w:val="1"/>
                <w:rPrChange w:author="SLAVÍK Lukáš, Ing." w:date="2021-11-04T10:37:07.9780143" w:id="1468512823">
                  <w:rPr>
                    <w:rFonts w:eastAsia="Calibri" w:cs="Arial"/>
                    <w:b/>
                    <w:szCs w:val="20"/>
                  </w:rPr>
                </w:rPrChange>
              </w:rPr>
              <w:t>LoA</w:t>
            </w:r>
            <w:proofErr w:type="spellEnd"/>
            <w:r w:rsidRPr="55E026C1">
              <w:rPr>
                <w:rFonts w:ascii="Arial,Calibri" w:hAnsi="Arial,Calibri" w:eastAsia="Arial,Calibri" w:cs="Arial,Calibri"/>
                <w:b w:val="1"/>
                <w:bCs w:val="1"/>
                <w:rPrChange w:author="SLAVÍK Lukáš, Ing." w:date="2021-11-04T10:37:07.9780143" w:id="399654673">
                  <w:rPr>
                    <w:rFonts w:eastAsia="Calibri" w:cs="Arial"/>
                    <w:b/>
                    <w:szCs w:val="20"/>
                  </w:rPr>
                </w:rPrChange>
              </w:rPr>
              <w:t xml:space="preserve"> v NIA) a d</w:t>
            </w:r>
            <w:r w:rsidRPr="55E026C1">
              <w:rPr>
                <w:rFonts w:ascii="Arial,Calibri" w:hAnsi="Arial,Calibri" w:eastAsia="Arial,Calibri" w:cs="Arial,Calibri"/>
                <w:b w:val="1"/>
                <w:bCs w:val="1"/>
                <w:rPrChange w:author="SLAVÍK Lukáš, Ing." w:date="2021-11-04T10:37:07.9780143" w:id="1379513425">
                  <w:rPr>
                    <w:rFonts w:eastAsia="Calibri" w:cs="Arial"/>
                    <w:b/>
                    <w:szCs w:val="20"/>
                  </w:rPr>
                </w:rPrChange>
              </w:rPr>
              <w:t>ruh autentizace</w:t>
            </w:r>
          </w:p>
        </w:tc>
        <w:tc>
          <w:tcPr>
            <w:tcW w:w="1498" w:type="pct"/>
            <w:shd w:val="clear" w:color="auto" w:fill="CEEBF3"/>
            <w:tcMar/>
          </w:tcPr>
          <w:p w:rsidR="00816B16" w:rsidP="55E026C1" w:rsidRDefault="00816B16" w14:paraId="7C015B7F" w14:textId="5AEFB958" w14:noSpellErr="1">
            <w:pPr>
              <w:keepNext/>
              <w:spacing w:before="40" w:after="40"/>
              <w:jc w:val="left"/>
              <w:rPr>
                <w:rFonts w:ascii="Arial,Calibri" w:hAnsi="Arial,Calibri" w:eastAsia="Arial,Calibri" w:cs="Arial,Calibri"/>
                <w:b w:val="1"/>
                <w:bCs w:val="1"/>
                <w:rPrChange w:author="SLAVÍK Lukáš, Ing." w:date="2021-11-04T10:37:07.9780143" w:id="1732737823">
                  <w:rPr>
                    <w:rFonts w:eastAsia="Calibri" w:cs="Arial"/>
                    <w:b/>
                    <w:szCs w:val="20"/>
                  </w:rPr>
                </w:rPrChange>
              </w:rPr>
              <w:pPrChange w:author="SLAVÍK Lukáš, Ing." w:date="2021-11-04T10:37:07.9780143" w:id="1650310816">
                <w:pPr>
                  <w:keepNext/>
                  <w:jc w:val="left"/>
                </w:pPr>
              </w:pPrChange>
            </w:pPr>
            <w:r w:rsidRPr="55E026C1">
              <w:rPr>
                <w:rFonts w:ascii="Arial,Calibri" w:hAnsi="Arial,Calibri" w:eastAsia="Arial,Calibri" w:cs="Arial,Calibri"/>
                <w:b w:val="1"/>
                <w:bCs w:val="1"/>
                <w:rPrChange w:author="SLAVÍK Lukáš, Ing." w:date="2021-11-04T10:37:07.9780143" w:id="1977674989">
                  <w:rPr>
                    <w:rFonts w:eastAsia="Calibri" w:cs="Arial"/>
                    <w:b/>
                    <w:szCs w:val="20"/>
                  </w:rPr>
                </w:rPrChange>
              </w:rPr>
              <w:t xml:space="preserve">Vysvětlete autorizaci </w:t>
            </w:r>
            <w:r w:rsidRPr="55E026C1" w:rsidR="00AE348C">
              <w:rPr>
                <w:rFonts w:ascii="Arial,Calibri" w:hAnsi="Arial,Calibri" w:eastAsia="Arial,Calibri" w:cs="Arial,Calibri"/>
                <w:b w:val="1"/>
                <w:bCs w:val="1"/>
                <w:rPrChange w:author="SLAVÍK Lukáš, Ing." w:date="2021-11-04T10:37:07.9780143" w:id="2096869597">
                  <w:rPr>
                    <w:rFonts w:eastAsia="Calibri" w:cs="Arial"/>
                    <w:b/>
                    <w:szCs w:val="20"/>
                  </w:rPr>
                </w:rPrChange>
              </w:rPr>
              <w:t>ve službě (přidělení role, mandáty, zastupování, atd.)</w:t>
            </w:r>
          </w:p>
        </w:tc>
      </w:tr>
      <w:tr w:rsidRPr="00BF5681" w:rsidR="00372968" w:rsidTr="55E026C1" w14:paraId="61369B3A" w14:textId="77777777">
        <w:tc>
          <w:tcPr>
            <w:tcW w:w="1062" w:type="pct"/>
            <w:tcMar/>
          </w:tcPr>
          <w:p w:rsidRPr="003F7B0D" w:rsidR="00372968" w:rsidP="00C37272" w:rsidRDefault="00372968" w14:paraId="1F5F5B65" w14:textId="77777777">
            <w:pPr>
              <w:spacing w:before="40" w:after="40"/>
              <w:jc w:val="left"/>
              <w:rPr>
                <w:rFonts w:eastAsia="Calibri" w:cs="Arial"/>
                <w:szCs w:val="20"/>
              </w:rPr>
            </w:pPr>
          </w:p>
        </w:tc>
        <w:tc>
          <w:tcPr>
            <w:tcW w:w="1126" w:type="pct"/>
            <w:tcMar/>
          </w:tcPr>
          <w:p w:rsidRPr="003F7B0D" w:rsidR="00372968" w:rsidP="00C37272" w:rsidRDefault="00372968" w14:paraId="2841EA44" w14:textId="77777777">
            <w:pPr>
              <w:spacing w:before="40" w:after="40"/>
              <w:jc w:val="left"/>
              <w:rPr>
                <w:rFonts w:eastAsia="Calibri" w:cs="Arial"/>
                <w:szCs w:val="20"/>
              </w:rPr>
            </w:pPr>
          </w:p>
        </w:tc>
        <w:tc>
          <w:tcPr>
            <w:tcW w:w="1314" w:type="pct"/>
            <w:tcMar/>
          </w:tcPr>
          <w:p w:rsidRPr="003F7B0D" w:rsidR="00372968" w:rsidP="00C37272" w:rsidRDefault="00372968" w14:paraId="03C4EB81" w14:textId="77777777">
            <w:pPr>
              <w:spacing w:before="40" w:after="40"/>
              <w:jc w:val="left"/>
              <w:rPr>
                <w:rFonts w:eastAsia="Calibri" w:cs="Arial"/>
                <w:szCs w:val="20"/>
              </w:rPr>
            </w:pPr>
          </w:p>
        </w:tc>
        <w:tc>
          <w:tcPr>
            <w:tcW w:w="1498" w:type="pct"/>
            <w:tcMar/>
          </w:tcPr>
          <w:p w:rsidRPr="003F7B0D" w:rsidR="00372968" w:rsidP="00C37272" w:rsidRDefault="00372968" w14:paraId="348B5B34" w14:textId="77777777">
            <w:pPr>
              <w:spacing w:before="40" w:after="40"/>
              <w:jc w:val="left"/>
              <w:rPr>
                <w:rFonts w:eastAsia="Calibri" w:cs="Arial"/>
                <w:szCs w:val="20"/>
              </w:rPr>
            </w:pPr>
          </w:p>
        </w:tc>
      </w:tr>
      <w:tr w:rsidRPr="00BF5681" w:rsidR="00E35F2B" w:rsidTr="55E026C1" w14:paraId="13EB162E" w14:textId="77777777">
        <w:tc>
          <w:tcPr>
            <w:tcW w:w="1062" w:type="pct"/>
            <w:tcMar/>
          </w:tcPr>
          <w:p w:rsidRPr="003F7B0D" w:rsidR="00E35F2B" w:rsidP="00C37272" w:rsidRDefault="00E35F2B" w14:paraId="4F3B7DA3" w14:textId="77777777">
            <w:pPr>
              <w:spacing w:before="40" w:after="40"/>
              <w:jc w:val="left"/>
              <w:rPr>
                <w:rFonts w:eastAsia="Calibri" w:cs="Arial"/>
                <w:szCs w:val="20"/>
              </w:rPr>
            </w:pPr>
          </w:p>
        </w:tc>
        <w:tc>
          <w:tcPr>
            <w:tcW w:w="1126" w:type="pct"/>
            <w:tcMar/>
          </w:tcPr>
          <w:p w:rsidRPr="003F7B0D" w:rsidR="00E35F2B" w:rsidP="00C37272" w:rsidRDefault="00E35F2B" w14:paraId="384FA80A" w14:textId="77777777">
            <w:pPr>
              <w:spacing w:before="40" w:after="40"/>
              <w:jc w:val="left"/>
              <w:rPr>
                <w:rFonts w:eastAsia="Calibri" w:cs="Arial"/>
                <w:szCs w:val="20"/>
              </w:rPr>
            </w:pPr>
          </w:p>
        </w:tc>
        <w:tc>
          <w:tcPr>
            <w:tcW w:w="1314" w:type="pct"/>
            <w:tcMar/>
          </w:tcPr>
          <w:p w:rsidRPr="003F7B0D" w:rsidR="00E35F2B" w:rsidP="00C37272" w:rsidRDefault="00E35F2B" w14:paraId="62EE4898" w14:textId="77777777">
            <w:pPr>
              <w:spacing w:before="40" w:after="40"/>
              <w:jc w:val="left"/>
              <w:rPr>
                <w:rFonts w:eastAsia="Calibri" w:cs="Arial"/>
                <w:szCs w:val="20"/>
              </w:rPr>
            </w:pPr>
          </w:p>
        </w:tc>
        <w:tc>
          <w:tcPr>
            <w:tcW w:w="1498" w:type="pct"/>
            <w:tcMar/>
          </w:tcPr>
          <w:p w:rsidRPr="003F7B0D" w:rsidR="00E35F2B" w:rsidP="00C37272" w:rsidRDefault="00E35F2B" w14:paraId="6A63DB90" w14:textId="77777777">
            <w:pPr>
              <w:spacing w:before="40" w:after="40"/>
              <w:jc w:val="left"/>
              <w:rPr>
                <w:rFonts w:eastAsia="Calibri" w:cs="Arial"/>
                <w:szCs w:val="20"/>
              </w:rPr>
            </w:pPr>
          </w:p>
        </w:tc>
      </w:tr>
      <w:tr w:rsidRPr="00BF5681" w:rsidR="00E35F2B" w:rsidTr="55E026C1" w14:paraId="736AF593" w14:textId="77777777">
        <w:tc>
          <w:tcPr>
            <w:tcW w:w="1062" w:type="pct"/>
            <w:tcMar/>
          </w:tcPr>
          <w:p w:rsidRPr="003F7B0D" w:rsidR="00E35F2B" w:rsidP="00C37272" w:rsidRDefault="00E35F2B" w14:paraId="36ACCF23" w14:textId="77777777">
            <w:pPr>
              <w:spacing w:before="40" w:after="40"/>
              <w:jc w:val="left"/>
              <w:rPr>
                <w:rFonts w:eastAsia="Calibri" w:cs="Arial"/>
                <w:szCs w:val="20"/>
              </w:rPr>
            </w:pPr>
          </w:p>
        </w:tc>
        <w:tc>
          <w:tcPr>
            <w:tcW w:w="1126" w:type="pct"/>
            <w:tcMar/>
          </w:tcPr>
          <w:p w:rsidRPr="003F7B0D" w:rsidR="00E35F2B" w:rsidP="00C37272" w:rsidRDefault="00E35F2B" w14:paraId="1E934BA2" w14:textId="77777777">
            <w:pPr>
              <w:spacing w:before="40" w:after="40"/>
              <w:jc w:val="left"/>
              <w:rPr>
                <w:rFonts w:eastAsia="Calibri" w:cs="Arial"/>
                <w:szCs w:val="20"/>
              </w:rPr>
            </w:pPr>
          </w:p>
        </w:tc>
        <w:tc>
          <w:tcPr>
            <w:tcW w:w="1314" w:type="pct"/>
            <w:tcMar/>
          </w:tcPr>
          <w:p w:rsidRPr="003F7B0D" w:rsidR="00E35F2B" w:rsidP="00C37272" w:rsidRDefault="00E35F2B" w14:paraId="13C93822" w14:textId="77777777">
            <w:pPr>
              <w:spacing w:before="40" w:after="40"/>
              <w:jc w:val="left"/>
              <w:rPr>
                <w:rFonts w:eastAsia="Calibri" w:cs="Arial"/>
                <w:szCs w:val="20"/>
              </w:rPr>
            </w:pPr>
          </w:p>
        </w:tc>
        <w:tc>
          <w:tcPr>
            <w:tcW w:w="1498" w:type="pct"/>
            <w:tcMar/>
          </w:tcPr>
          <w:p w:rsidRPr="003F7B0D" w:rsidR="00E35F2B" w:rsidP="00C37272" w:rsidRDefault="00E35F2B" w14:paraId="297B1F42" w14:textId="77777777">
            <w:pPr>
              <w:spacing w:before="40" w:after="40"/>
              <w:jc w:val="left"/>
              <w:rPr>
                <w:rFonts w:eastAsia="Calibri" w:cs="Arial"/>
                <w:szCs w:val="20"/>
              </w:rPr>
            </w:pPr>
          </w:p>
        </w:tc>
      </w:tr>
      <w:tr w:rsidRPr="00BF5681" w:rsidR="00E35F2B" w:rsidTr="55E026C1" w14:paraId="25333D9B" w14:textId="77777777">
        <w:tc>
          <w:tcPr>
            <w:tcW w:w="1062" w:type="pct"/>
            <w:tcMar/>
          </w:tcPr>
          <w:p w:rsidRPr="003F7B0D" w:rsidR="00E35F2B" w:rsidP="00C37272" w:rsidRDefault="00E35F2B" w14:paraId="4218829A" w14:textId="77777777">
            <w:pPr>
              <w:spacing w:before="40" w:after="40"/>
              <w:jc w:val="left"/>
              <w:rPr>
                <w:rFonts w:eastAsia="Calibri" w:cs="Arial"/>
                <w:szCs w:val="20"/>
              </w:rPr>
            </w:pPr>
          </w:p>
        </w:tc>
        <w:tc>
          <w:tcPr>
            <w:tcW w:w="1126" w:type="pct"/>
            <w:tcMar/>
          </w:tcPr>
          <w:p w:rsidRPr="003F7B0D" w:rsidR="00E35F2B" w:rsidP="00C37272" w:rsidRDefault="00E35F2B" w14:paraId="415734BF" w14:textId="77777777">
            <w:pPr>
              <w:spacing w:before="40" w:after="40"/>
              <w:jc w:val="left"/>
              <w:rPr>
                <w:rFonts w:eastAsia="Calibri" w:cs="Arial"/>
                <w:szCs w:val="20"/>
              </w:rPr>
            </w:pPr>
          </w:p>
        </w:tc>
        <w:tc>
          <w:tcPr>
            <w:tcW w:w="1314" w:type="pct"/>
            <w:tcMar/>
          </w:tcPr>
          <w:p w:rsidRPr="003F7B0D" w:rsidR="00E35F2B" w:rsidP="00C37272" w:rsidRDefault="00E35F2B" w14:paraId="498F6551" w14:textId="77777777">
            <w:pPr>
              <w:spacing w:before="40" w:after="40"/>
              <w:jc w:val="left"/>
              <w:rPr>
                <w:rFonts w:eastAsia="Calibri" w:cs="Arial"/>
                <w:szCs w:val="20"/>
              </w:rPr>
            </w:pPr>
          </w:p>
        </w:tc>
        <w:tc>
          <w:tcPr>
            <w:tcW w:w="1498" w:type="pct"/>
            <w:tcMar/>
          </w:tcPr>
          <w:p w:rsidRPr="003F7B0D" w:rsidR="00E35F2B" w:rsidP="00C37272" w:rsidRDefault="00E35F2B" w14:paraId="1D2EBDC7" w14:textId="77777777">
            <w:pPr>
              <w:spacing w:before="40" w:after="40"/>
              <w:jc w:val="left"/>
              <w:rPr>
                <w:rFonts w:eastAsia="Calibri" w:cs="Arial"/>
                <w:szCs w:val="20"/>
              </w:rPr>
            </w:pPr>
          </w:p>
        </w:tc>
      </w:tr>
      <w:tr w:rsidRPr="00BF5681" w:rsidR="00E35F2B" w:rsidTr="55E026C1" w14:paraId="24A838B0" w14:textId="77777777">
        <w:tc>
          <w:tcPr>
            <w:tcW w:w="1062" w:type="pct"/>
            <w:tcMar/>
          </w:tcPr>
          <w:p w:rsidRPr="003F7B0D" w:rsidR="00E35F2B" w:rsidP="00C37272" w:rsidRDefault="00E35F2B" w14:paraId="62AD94A9" w14:textId="77777777">
            <w:pPr>
              <w:spacing w:before="40" w:after="40"/>
              <w:jc w:val="left"/>
              <w:rPr>
                <w:rFonts w:eastAsia="Calibri" w:cs="Arial"/>
                <w:szCs w:val="20"/>
              </w:rPr>
            </w:pPr>
          </w:p>
        </w:tc>
        <w:tc>
          <w:tcPr>
            <w:tcW w:w="1126" w:type="pct"/>
            <w:tcMar/>
          </w:tcPr>
          <w:p w:rsidRPr="003F7B0D" w:rsidR="00E35F2B" w:rsidP="00C37272" w:rsidRDefault="00E35F2B" w14:paraId="382CF9B4" w14:textId="77777777">
            <w:pPr>
              <w:spacing w:before="40" w:after="40"/>
              <w:jc w:val="left"/>
              <w:rPr>
                <w:rFonts w:eastAsia="Calibri" w:cs="Arial"/>
                <w:szCs w:val="20"/>
              </w:rPr>
            </w:pPr>
          </w:p>
        </w:tc>
        <w:tc>
          <w:tcPr>
            <w:tcW w:w="1314" w:type="pct"/>
            <w:tcMar/>
          </w:tcPr>
          <w:p w:rsidRPr="003F7B0D" w:rsidR="00E35F2B" w:rsidP="00C37272" w:rsidRDefault="00E35F2B" w14:paraId="30742DDB" w14:textId="77777777">
            <w:pPr>
              <w:spacing w:before="40" w:after="40"/>
              <w:jc w:val="left"/>
              <w:rPr>
                <w:rFonts w:eastAsia="Calibri" w:cs="Arial"/>
                <w:szCs w:val="20"/>
              </w:rPr>
            </w:pPr>
          </w:p>
        </w:tc>
        <w:tc>
          <w:tcPr>
            <w:tcW w:w="1498" w:type="pct"/>
            <w:tcMar/>
          </w:tcPr>
          <w:p w:rsidRPr="003F7B0D" w:rsidR="00E35F2B" w:rsidP="00C37272" w:rsidRDefault="00E35F2B" w14:paraId="740FFEA0" w14:textId="77777777">
            <w:pPr>
              <w:spacing w:before="40" w:after="40"/>
              <w:jc w:val="left"/>
              <w:rPr>
                <w:rFonts w:eastAsia="Calibri" w:cs="Arial"/>
                <w:szCs w:val="20"/>
              </w:rPr>
            </w:pPr>
          </w:p>
        </w:tc>
      </w:tr>
    </w:tbl>
    <w:p w:rsidR="00E35F2B" w:rsidRDefault="00E35F2B" w14:paraId="6BDE263A" w14:textId="4832CEA4"/>
    <w:p w:rsidRPr="003F7B0D" w:rsidR="0067576E" w:rsidP="55E026C1" w:rsidRDefault="0067576E" w14:paraId="3E952C98" w14:textId="77777777" w14:noSpellErr="1">
      <w:pPr>
        <w:spacing w:before="360" w:after="0"/>
        <w:rPr>
          <w:rFonts w:ascii="Arial,Calibri" w:hAnsi="Arial,Calibri" w:eastAsia="Arial,Calibri" w:cs="Arial,Calibri"/>
          <w:b w:val="1"/>
          <w:bCs w:val="1"/>
          <w:rPrChange w:author="SLAVÍK Lukáš, Ing." w:date="2021-11-04T10:37:07.9780143" w:id="1565445526">
            <w:rPr>
              <w:rFonts w:eastAsia="Calibri" w:cs="Arial"/>
              <w:b/>
            </w:rPr>
          </w:rPrChange>
        </w:rPr>
        <w:pPrChange w:author="SLAVÍK Lukáš, Ing." w:date="2021-11-04T10:37:07.9780143" w:id="86492912">
          <w:pPr/>
        </w:pPrChange>
      </w:pPr>
      <w:r w:rsidRPr="55E026C1">
        <w:rPr>
          <w:rFonts w:ascii="Arial,Calibri" w:hAnsi="Arial,Calibri" w:eastAsia="Arial,Calibri" w:cs="Arial,Calibri"/>
          <w:b w:val="1"/>
          <w:bCs w:val="1"/>
          <w:rPrChange w:author="SLAVÍK Lukáš, Ing." w:date="2021-11-04T10:37:07.9780143" w:id="1535998391">
            <w:rPr>
              <w:rFonts w:eastAsia="Calibri" w:cs="Arial"/>
              <w:b/>
            </w:rPr>
          </w:rPrChange>
        </w:rPr>
        <w:lastRenderedPageBreak/>
        <w:t>Model byznys architektury (výkonu veřejné správy) – pohled činnostních funkcí</w:t>
      </w:r>
    </w:p>
    <w:p w:rsidRPr="003F7B0D" w:rsidR="0067576E" w:rsidP="55E026C1" w:rsidRDefault="0067576E" w14:paraId="7BDC8E38" w14:textId="77777777" w14:noSpellErr="1">
      <w:pPr>
        <w:spacing w:before="120" w:after="0"/>
        <w:jc w:val="center"/>
        <w:rPr>
          <w:rStyle w:val="Zstupntext"/>
          <w:i w:val="1"/>
          <w:iCs w:val="1"/>
          <w:color w:val="FF0000"/>
          <w:rPrChange w:author="SLAVÍK Lukáš, Ing." w:date="2021-11-04T10:37:07.9780143" w:id="715029565">
            <w:rPr>
              <w:rStyle w:val="Zstupntext"/>
              <w:i/>
              <w:color w:val="FF0000"/>
            </w:rPr>
          </w:rPrChange>
        </w:rPr>
        <w:pPrChange w:author="SLAVÍK Lukáš, Ing." w:date="2021-11-04T10:37:07.9780143" w:id="1806262033">
          <w:pPr>
            <w:jc w:val="center"/>
          </w:pPr>
        </w:pPrChange>
      </w:pPr>
      <w:r w:rsidRPr="55E026C1">
        <w:rPr>
          <w:rStyle w:val="Zstupntext"/>
          <w:i w:val="1"/>
          <w:iCs w:val="1"/>
          <w:color w:val="FF0000"/>
          <w:rPrChange w:author="SLAVÍK Lukáš, Ing." w:date="2021-11-04T10:37:07.9780143" w:id="1476941100">
            <w:rPr>
              <w:rStyle w:val="Zstupntext"/>
              <w:i/>
              <w:color w:val="FF0000"/>
            </w:rPr>
          </w:rPrChange>
        </w:rPr>
        <w:t>zde vložte diagram(y)</w:t>
      </w:r>
      <w:r w:rsidRPr="55E026C1">
        <w:rPr>
          <w:rStyle w:val="Zstupntext"/>
          <w:i w:val="1"/>
          <w:iCs w:val="1"/>
          <w:color w:val="FF0000"/>
          <w:rPrChange w:author="SLAVÍK Lukáš, Ing." w:date="2021-11-04T10:37:07.9780143" w:id="1371259510">
            <w:rPr>
              <w:rStyle w:val="Zstupntext"/>
              <w:i/>
              <w:color w:val="FF0000"/>
            </w:rPr>
          </w:rPrChange>
        </w:rPr>
        <w:t>, které odpovídají tomu, co je uvedeno výše</w:t>
      </w:r>
    </w:p>
    <w:p w:rsidRPr="003F7B0D" w:rsidR="0067576E" w:rsidP="0067576E" w:rsidRDefault="0067576E" w14:paraId="5748F3BA" w14:textId="77777777">
      <w:pPr>
        <w:spacing w:after="160"/>
        <w:contextualSpacing/>
        <w:rPr>
          <w:rFonts w:eastAsia="Calibri" w:cs="Arial"/>
          <w:color w:val="FF0000"/>
        </w:rPr>
      </w:pPr>
    </w:p>
    <w:p w:rsidRPr="003F7B0D" w:rsidR="0067576E" w:rsidP="55E026C1" w:rsidRDefault="0067576E" w14:paraId="24BB0A4D" w14:textId="77777777" w14:noSpellErr="1">
      <w:pPr>
        <w:spacing w:before="360" w:after="0"/>
        <w:rPr>
          <w:rFonts w:ascii="Arial,Calibri" w:hAnsi="Arial,Calibri" w:eastAsia="Arial,Calibri" w:cs="Arial,Calibri"/>
          <w:b w:val="1"/>
          <w:bCs w:val="1"/>
          <w:rPrChange w:author="SLAVÍK Lukáš, Ing." w:date="2021-11-04T10:37:07.9780143" w:id="1929938470">
            <w:rPr>
              <w:rFonts w:eastAsia="Calibri" w:cs="Arial"/>
              <w:b/>
            </w:rPr>
          </w:rPrChange>
        </w:rPr>
        <w:pPrChange w:author="SLAVÍK Lukáš, Ing." w:date="2021-11-04T10:37:07.9780143" w:id="1482461765">
          <w:pPr/>
        </w:pPrChange>
      </w:pPr>
      <w:r w:rsidRPr="55E026C1">
        <w:rPr>
          <w:rFonts w:ascii="Arial,Calibri" w:hAnsi="Arial,Calibri" w:eastAsia="Arial,Calibri" w:cs="Arial,Calibri"/>
          <w:b w:val="1"/>
          <w:bCs w:val="1"/>
          <w:rPrChange w:author="SLAVÍK Lukáš, Ing." w:date="2021-11-04T10:37:07.9780143" w:id="1626285048">
            <w:rPr>
              <w:rFonts w:eastAsia="Calibri" w:cs="Arial"/>
              <w:b/>
            </w:rPr>
          </w:rPrChange>
        </w:rPr>
        <w:t>Model byznys architektury (výkonu veřejné správy) – pohled služeb veřejné správy</w:t>
      </w:r>
    </w:p>
    <w:p w:rsidRPr="003F7B0D" w:rsidR="0067576E" w:rsidP="55E026C1" w:rsidRDefault="0067576E" w14:paraId="3686FCBF" w14:textId="77777777" w14:noSpellErr="1">
      <w:pPr>
        <w:spacing w:before="120" w:after="0"/>
        <w:jc w:val="center"/>
        <w:rPr>
          <w:rStyle w:val="Zstupntext"/>
          <w:i w:val="1"/>
          <w:iCs w:val="1"/>
          <w:color w:val="FF0000"/>
          <w:rPrChange w:author="SLAVÍK Lukáš, Ing." w:date="2021-11-04T10:37:07.9780143" w:id="476775487">
            <w:rPr>
              <w:rStyle w:val="Zstupntext"/>
              <w:i/>
              <w:color w:val="FF0000"/>
            </w:rPr>
          </w:rPrChange>
        </w:rPr>
        <w:pPrChange w:author="SLAVÍK Lukáš, Ing." w:date="2021-11-04T10:37:07.9780143" w:id="668734748">
          <w:pPr>
            <w:jc w:val="center"/>
          </w:pPr>
        </w:pPrChange>
      </w:pPr>
      <w:r w:rsidRPr="55E026C1">
        <w:rPr>
          <w:rStyle w:val="Zstupntext"/>
          <w:i w:val="1"/>
          <w:iCs w:val="1"/>
          <w:color w:val="FF0000"/>
          <w:rPrChange w:author="SLAVÍK Lukáš, Ing." w:date="2021-11-04T10:37:07.9780143" w:id="928083070">
            <w:rPr>
              <w:rStyle w:val="Zstupntext"/>
              <w:i/>
              <w:color w:val="FF0000"/>
            </w:rPr>
          </w:rPrChange>
        </w:rPr>
        <w:t>zde vložte diagram(y)</w:t>
      </w:r>
      <w:r w:rsidRPr="55E026C1">
        <w:rPr>
          <w:rStyle w:val="Zstupntext"/>
          <w:i w:val="1"/>
          <w:iCs w:val="1"/>
          <w:color w:val="FF0000"/>
          <w:rPrChange w:author="SLAVÍK Lukáš, Ing." w:date="2021-11-04T10:37:07.9780143" w:id="597524361">
            <w:rPr>
              <w:rStyle w:val="Zstupntext"/>
              <w:i/>
              <w:color w:val="FF0000"/>
            </w:rPr>
          </w:rPrChange>
        </w:rPr>
        <w:t>, které odpovídají tomu, co je uvedeno výše</w:t>
      </w:r>
    </w:p>
    <w:p w:rsidR="0067576E" w:rsidRDefault="0067576E" w14:paraId="602E4A62" w14:textId="77777777"/>
    <w:tbl>
      <w:tblPr>
        <w:tblStyle w:val="Mkatabulky"/>
        <w:tblW w:w="5000" w:type="pct"/>
        <w:tblLook w:val="0680" w:firstRow="0" w:lastRow="0" w:firstColumn="1" w:lastColumn="0" w:noHBand="1" w:noVBand="1"/>
      </w:tblPr>
      <w:tblGrid>
        <w:gridCol w:w="11328"/>
      </w:tblGrid>
      <w:tr w:rsidRPr="00BF5681" w:rsidR="00AF4DD9" w:rsidTr="55E026C1" w14:paraId="4AD538ED" w14:textId="77777777">
        <w:trPr>
          <w:tblHeader/>
        </w:trPr>
        <w:tc>
          <w:tcPr>
            <w:tcW w:w="5000" w:type="pct"/>
            <w:shd w:val="clear" w:color="auto" w:fill="CEEBF3"/>
            <w:tcMar/>
          </w:tcPr>
          <w:p w:rsidRPr="002C3CAF" w:rsidR="00AF4DD9" w:rsidP="55E026C1" w:rsidRDefault="00AF4DD9" w14:paraId="488C563D" w14:textId="642F308D" w14:noSpellErr="1">
            <w:pPr>
              <w:keepNext/>
              <w:keepLines/>
              <w:spacing w:before="40" w:after="40"/>
              <w:jc w:val="left"/>
              <w:rPr>
                <w:rFonts w:ascii="Arial,Calibri" w:hAnsi="Arial,Calibri" w:eastAsia="Arial,Calibri" w:cs="Arial,Calibri"/>
                <w:rPrChange w:author="SLAVÍK Lukáš, Ing." w:date="2021-11-04T10:37:07.9780143" w:id="1246709870">
                  <w:rPr>
                    <w:rFonts w:eastAsia="Calibri" w:cs="Arial"/>
                    <w:szCs w:val="20"/>
                  </w:rPr>
                </w:rPrChange>
              </w:rPr>
              <w:pPrChange w:author="SLAVÍK Lukáš, Ing." w:date="2021-11-04T10:37:07.9780143" w:id="2091479857">
                <w:pPr>
                  <w:keepNext/>
                  <w:keepLines/>
                  <w:jc w:val="left"/>
                </w:pPr>
              </w:pPrChange>
            </w:pPr>
            <w:bookmarkStart w:name="_Toc509581666" w:id="156"/>
            <w:bookmarkStart w:name="_Toc513797136" w:id="157"/>
            <w:bookmarkStart w:name="_Ref437250019" w:id="158"/>
            <w:bookmarkStart w:name="_Toc437417893" w:id="159"/>
            <w:r w:rsidRPr="55E026C1">
              <w:rPr>
                <w:rFonts w:ascii="Arial" w:hAnsi="Arial" w:eastAsia="Arial" w:cs="Arial"/>
                <w:rPrChange w:author="SLAVÍK Lukáš, Ing." w:date="2021-11-04T10:37:07.9780143" w:id="57278955">
                  <w:rPr>
                    <w:rFonts w:cs="Arial"/>
                  </w:rPr>
                </w:rPrChange>
              </w:rPr>
              <w:t xml:space="preserve">Tabulka </w:t>
            </w:r>
            <w:r w:rsidRPr="55E026C1">
              <w:rPr>
                <w:rPrChange w:author="SLAVÍK Lukáš, Ing." w:date="2021-11-04T10:37:07.9780143" w:id="1518502939">
                  <w:rPr>
                    <w:rFonts w:cs="Arial"/>
                  </w:rPr>
                </w:rPrChange>
              </w:rPr>
              <w:fldChar w:fldCharType="begin"/>
            </w:r>
            <w:r w:rsidRPr="002C3CAF">
              <w:rPr>
                <w:rFonts w:cs="Arial"/>
              </w:rPr>
              <w:instrText xml:space="preserve"> SEQ Tabulka \* ARABIC </w:instrText>
            </w:r>
            <w:r w:rsidRPr="002C3CAF">
              <w:rPr>
                <w:rFonts w:cs="Arial"/>
              </w:rPr>
              <w:fldChar w:fldCharType="separate"/>
            </w:r>
            <w:r w:rsidRPr="55E026C1" w:rsidR="00F45D72">
              <w:rPr>
                <w:rFonts w:ascii="Arial" w:hAnsi="Arial" w:eastAsia="Arial" w:cs="Arial"/>
                <w:noProof/>
                <w:rPrChange w:author="SLAVÍK Lukáš, Ing." w:date="2021-11-04T10:37:07.9780143" w:id="1137568042">
                  <w:rPr>
                    <w:rFonts w:cs="Arial"/>
                    <w:noProof/>
                  </w:rPr>
                </w:rPrChange>
              </w:rPr>
              <w:t>20</w:t>
            </w:r>
            <w:r w:rsidRPr="55E026C1">
              <w:rPr>
                <w:rPrChange w:author="SLAVÍK Lukáš, Ing." w:date="2021-11-04T10:37:07.9780143" w:id="402524117">
                  <w:rPr>
                    <w:rFonts w:cs="Arial"/>
                    <w:noProof/>
                  </w:rPr>
                </w:rPrChange>
              </w:rPr>
              <w:fldChar w:fldCharType="end"/>
            </w:r>
            <w:r w:rsidRPr="55E026C1">
              <w:rPr>
                <w:rFonts w:ascii="Arial" w:hAnsi="Arial" w:eastAsia="Arial" w:cs="Arial"/>
                <w:rPrChange w:author="SLAVÍK Lukáš, Ing." w:date="2021-11-04T10:37:07.9780143" w:id="1490843336">
                  <w:rPr>
                    <w:rFonts w:cs="Arial"/>
                  </w:rPr>
                </w:rPrChange>
              </w:rPr>
              <w:t xml:space="preserve">: </w:t>
            </w:r>
            <w:r w:rsidRPr="55E026C1">
              <w:rPr>
                <w:rFonts w:ascii="Arial,Calibri" w:hAnsi="Arial,Calibri" w:eastAsia="Arial,Calibri" w:cs="Arial,Calibri"/>
                <w:b w:val="1"/>
                <w:bCs w:val="1"/>
                <w:rPrChange w:author="SLAVÍK Lukáš, Ing." w:date="2021-11-04T10:37:07.9780143" w:id="782686228">
                  <w:rPr>
                    <w:rFonts w:eastAsia="Calibri" w:cs="Arial"/>
                    <w:b/>
                    <w:szCs w:val="20"/>
                  </w:rPr>
                </w:rPrChange>
              </w:rPr>
              <w:t>Vysvětlení kontextu byznys architektury úřadu</w:t>
            </w:r>
            <w:bookmarkEnd w:id="156"/>
            <w:bookmarkEnd w:id="157"/>
          </w:p>
        </w:tc>
      </w:tr>
      <w:tr w:rsidRPr="005A629C" w:rsidR="00AF4DD9" w:rsidTr="55E026C1" w14:paraId="1F45B35C" w14:textId="77777777">
        <w:tc>
          <w:tcPr>
            <w:tcW w:w="5000" w:type="pct"/>
            <w:shd w:val="clear" w:color="auto" w:fill="D9D9D9" w:themeFill="background1" w:themeFillShade="D9"/>
            <w:tcMar/>
          </w:tcPr>
          <w:p w:rsidRPr="003F7B0D" w:rsidR="00AF4DD9" w:rsidP="55E026C1" w:rsidRDefault="00AF4DD9" w14:paraId="70F5C2F9" w14:textId="77777777" w14:noSpellErr="1">
            <w:pPr>
              <w:pStyle w:val="Odstavecseseznamem"/>
              <w:keepNext/>
              <w:keepLines/>
              <w:numPr>
                <w:ilvl w:val="0"/>
                <w:numId w:val="8"/>
              </w:numPr>
              <w:spacing w:before="40" w:after="40"/>
              <w:ind w:left="457"/>
              <w:jc w:val="left"/>
              <w:rPr>
                <w:rFonts w:ascii="Arial" w:hAnsi="Arial" w:eastAsia="Arial" w:cs="Arial"/>
                <w:rPrChange w:author="SLAVÍK Lukáš, Ing." w:date="2021-11-04T10:37:07.9780143" w:id="239836261">
                  <w:rPr>
                    <w:rFonts w:cs="Arial"/>
                  </w:rPr>
                </w:rPrChange>
              </w:rPr>
              <w:pPrChange w:author="SLAVÍK Lukáš, Ing." w:date="2021-11-04T10:37:07.9780143" w:id="1281633587">
                <w:pPr>
                  <w:pStyle w:val="Odstavecseseznamem"/>
                  <w:keepNext/>
                  <w:keepLines/>
                  <w:numPr>
                    <w:ilvl w:val="0"/>
                    <w:numId w:val="8"/>
                  </w:numPr>
                  <w:ind w:left="457"/>
                  <w:jc w:val="left"/>
                </w:pPr>
              </w:pPrChange>
            </w:pPr>
            <w:r w:rsidRPr="55E026C1">
              <w:rPr>
                <w:rFonts w:ascii="Arial,Calibri" w:hAnsi="Arial,Calibri" w:eastAsia="Arial,Calibri" w:cs="Arial,Calibri"/>
                <w:b w:val="1"/>
                <w:bCs w:val="1"/>
                <w:rPrChange w:author="SLAVÍK Lukáš, Ing." w:date="2021-11-04T10:37:07.9780143" w:id="689744627">
                  <w:rPr>
                    <w:rFonts w:eastAsia="Calibri" w:cs="Arial"/>
                    <w:b/>
                  </w:rPr>
                </w:rPrChange>
              </w:rPr>
              <w:t>jaké k </w:t>
            </w:r>
            <w:r w:rsidRPr="55E026C1">
              <w:rPr>
                <w:rFonts w:ascii="Arial,Calibri" w:hAnsi="Arial,Calibri" w:eastAsia="Arial,Calibri" w:cs="Arial,Calibri"/>
                <w:b w:val="1"/>
                <w:bCs w:val="1"/>
                <w:rPrChange w:author="SLAVÍK Lukáš, Ing." w:date="2021-11-04T10:37:07.9780143" w:id="762491497">
                  <w:rPr>
                    <w:rFonts w:eastAsia="Calibri" w:cs="Arial"/>
                    <w:b/>
                  </w:rPr>
                </w:rPrChange>
              </w:rPr>
              <w:t>projektu</w:t>
            </w:r>
            <w:r w:rsidRPr="55E026C1">
              <w:rPr>
                <w:rFonts w:ascii="Arial,Calibri" w:hAnsi="Arial,Calibri" w:eastAsia="Arial,Calibri" w:cs="Arial,Calibri"/>
                <w:b w:val="1"/>
                <w:bCs w:val="1"/>
                <w:rPrChange w:author="SLAVÍK Lukáš, Ing." w:date="2021-11-04T10:37:07.9780143" w:id="652098209">
                  <w:rPr>
                    <w:rFonts w:eastAsia="Calibri" w:cs="Arial"/>
                    <w:b/>
                  </w:rPr>
                </w:rPrChange>
              </w:rPr>
              <w:t xml:space="preserve"> existují či vznikají duplicity a proč</w:t>
            </w:r>
            <w:r w:rsidRPr="55E026C1">
              <w:rPr>
                <w:rFonts w:ascii="Arial,Calibri" w:hAnsi="Arial,Calibri" w:eastAsia="Arial,Calibri" w:cs="Arial,Calibri"/>
                <w:b w:val="1"/>
                <w:bCs w:val="1"/>
                <w:rPrChange w:author="SLAVÍK Lukáš, Ing." w:date="2021-11-04T10:37:07.9780143" w:id="1957536684">
                  <w:rPr>
                    <w:rFonts w:eastAsia="Calibri" w:cs="Arial"/>
                    <w:b/>
                  </w:rPr>
                </w:rPrChange>
              </w:rPr>
              <w:t>?</w:t>
            </w:r>
          </w:p>
        </w:tc>
      </w:tr>
      <w:tr w:rsidRPr="00BF5681" w:rsidR="00AF4DD9" w:rsidTr="55E026C1" w14:paraId="73CBCC91" w14:textId="77777777">
        <w:tc>
          <w:tcPr>
            <w:tcW w:w="5000" w:type="pct"/>
            <w:shd w:val="clear" w:color="auto" w:fill="auto"/>
            <w:tcMar/>
          </w:tcPr>
          <w:p w:rsidRPr="003F7B0D" w:rsidR="00AF4DD9" w:rsidP="00C37272" w:rsidRDefault="00AF4DD9" w14:paraId="4FFE8F49" w14:textId="77777777">
            <w:pPr>
              <w:keepLines/>
              <w:spacing w:before="40" w:after="40"/>
              <w:jc w:val="left"/>
              <w:rPr>
                <w:rFonts w:eastAsia="Calibri" w:cs="Arial"/>
                <w:b/>
                <w:szCs w:val="20"/>
              </w:rPr>
            </w:pPr>
          </w:p>
        </w:tc>
      </w:tr>
      <w:tr w:rsidRPr="00DF348C" w:rsidR="00AF4DD9" w:rsidTr="55E026C1" w14:paraId="31131DFD" w14:textId="77777777">
        <w:tc>
          <w:tcPr>
            <w:tcW w:w="5000" w:type="pct"/>
            <w:shd w:val="clear" w:color="auto" w:fill="D9D9D9" w:themeFill="background1" w:themeFillShade="D9"/>
            <w:tcMar/>
          </w:tcPr>
          <w:p w:rsidRPr="003F7B0D" w:rsidR="00AF4DD9" w:rsidP="55E026C1" w:rsidRDefault="00AF4DD9" w14:paraId="6C73C9D7" w14:textId="77777777" w14:noSpellErr="1">
            <w:pPr>
              <w:pStyle w:val="Odstavecseseznamem"/>
              <w:keepLines/>
              <w:numPr>
                <w:ilvl w:val="0"/>
                <w:numId w:val="8"/>
              </w:numPr>
              <w:spacing w:before="40" w:after="40"/>
              <w:ind w:left="457"/>
              <w:jc w:val="left"/>
              <w:rPr>
                <w:rFonts w:ascii="Arial,Calibri" w:hAnsi="Arial,Calibri" w:eastAsia="Arial,Calibri" w:cs="Arial,Calibri"/>
                <w:b w:val="1"/>
                <w:bCs w:val="1"/>
                <w:rPrChange w:author="SLAVÍK Lukáš, Ing." w:date="2021-11-04T10:37:07.9780143" w:id="956601453">
                  <w:rPr>
                    <w:rFonts w:eastAsia="Calibri" w:cs="Arial"/>
                    <w:b/>
                  </w:rPr>
                </w:rPrChange>
              </w:rPr>
              <w:pPrChange w:author="SLAVÍK Lukáš, Ing." w:date="2021-11-04T10:37:07.9780143" w:id="495002638">
                <w:pPr>
                  <w:pStyle w:val="Odstavecseseznamem"/>
                  <w:keepLines/>
                  <w:numPr>
                    <w:ilvl w:val="0"/>
                    <w:numId w:val="8"/>
                  </w:numPr>
                  <w:ind w:left="457"/>
                  <w:jc w:val="left"/>
                </w:pPr>
              </w:pPrChange>
            </w:pPr>
            <w:r w:rsidRPr="55E026C1">
              <w:rPr>
                <w:rFonts w:ascii="Arial,Calibri" w:hAnsi="Arial,Calibri" w:eastAsia="Arial,Calibri" w:cs="Arial,Calibri"/>
                <w:b w:val="1"/>
                <w:bCs w:val="1"/>
                <w:rPrChange w:author="SLAVÍK Lukáš, Ing." w:date="2021-11-04T10:37:07.9780143" w:id="1481469996">
                  <w:rPr>
                    <w:rFonts w:eastAsia="Calibri" w:cs="Arial"/>
                    <w:b/>
                  </w:rPr>
                </w:rPrChange>
              </w:rPr>
              <w:t>jsou využity všechny sdílené služby?</w:t>
            </w:r>
          </w:p>
        </w:tc>
      </w:tr>
      <w:tr w:rsidRPr="00DF348C" w:rsidR="00AF4DD9" w:rsidTr="55E026C1" w14:paraId="4C2DFC79" w14:textId="77777777">
        <w:tc>
          <w:tcPr>
            <w:tcW w:w="5000" w:type="pct"/>
            <w:shd w:val="clear" w:color="auto" w:fill="auto"/>
            <w:tcMar/>
          </w:tcPr>
          <w:p w:rsidRPr="003F7B0D" w:rsidR="00AF4DD9" w:rsidP="00C37272" w:rsidRDefault="00AF4DD9" w14:paraId="45724781" w14:textId="77777777">
            <w:pPr>
              <w:keepLines/>
              <w:spacing w:before="40" w:after="40"/>
              <w:ind w:left="360"/>
              <w:jc w:val="left"/>
              <w:rPr>
                <w:rFonts w:eastAsia="Calibri" w:cs="Arial"/>
                <w:b/>
              </w:rPr>
            </w:pPr>
          </w:p>
        </w:tc>
      </w:tr>
      <w:tr w:rsidRPr="00BF5681" w:rsidR="00AF4DD9" w:rsidTr="55E026C1" w14:paraId="58C0CD28" w14:textId="77777777">
        <w:tc>
          <w:tcPr>
            <w:tcW w:w="5000" w:type="pct"/>
            <w:shd w:val="clear" w:color="auto" w:fill="D9D9D9" w:themeFill="background1" w:themeFillShade="D9"/>
            <w:tcMar/>
          </w:tcPr>
          <w:p w:rsidRPr="003F7B0D" w:rsidR="00AF4DD9" w:rsidP="55E026C1" w:rsidRDefault="00AF4DD9" w14:paraId="1B3B9B48" w14:textId="77777777" w14:noSpellErr="1">
            <w:pPr>
              <w:keepNext/>
              <w:spacing w:before="40" w:after="40"/>
              <w:jc w:val="left"/>
              <w:rPr>
                <w:rFonts w:ascii="Arial,Calibri" w:hAnsi="Arial,Calibri" w:eastAsia="Arial,Calibri" w:cs="Arial,Calibri"/>
                <w:rPrChange w:author="SLAVÍK Lukáš, Ing." w:date="2021-11-04T10:37:07.9780143" w:id="1557448143">
                  <w:rPr>
                    <w:rFonts w:eastAsia="Calibri" w:cs="Arial"/>
                    <w:szCs w:val="20"/>
                  </w:rPr>
                </w:rPrChange>
              </w:rPr>
              <w:pPrChange w:author="SLAVÍK Lukáš, Ing." w:date="2021-11-04T10:37:07.9780143" w:id="1334384553">
                <w:pPr>
                  <w:keepNext/>
                  <w:jc w:val="left"/>
                </w:pPr>
              </w:pPrChange>
            </w:pPr>
            <w:r w:rsidRPr="55E026C1">
              <w:rPr>
                <w:rFonts w:ascii="Arial,Calibri" w:hAnsi="Arial,Calibri" w:eastAsia="Arial,Calibri" w:cs="Arial,Calibri"/>
                <w:b w:val="1"/>
                <w:bCs w:val="1"/>
                <w:rPrChange w:author="SLAVÍK Lukáš, Ing." w:date="2021-11-04T10:37:07.9780143" w:id="2065210642">
                  <w:rPr>
                    <w:rFonts w:eastAsia="Calibri" w:cs="Arial"/>
                    <w:b/>
                    <w:szCs w:val="20"/>
                  </w:rPr>
                </w:rPrChange>
              </w:rPr>
              <w:t xml:space="preserve">Vysvětlení byznys architektury </w:t>
            </w:r>
            <w:r w:rsidRPr="55E026C1">
              <w:rPr>
                <w:rFonts w:ascii="Arial" w:hAnsi="Arial" w:eastAsia="Arial" w:cs="Arial"/>
                <w:b w:val="1"/>
                <w:bCs w:val="1"/>
                <w:rPrChange w:author="SLAVÍK Lukáš, Ing." w:date="2021-11-04T10:37:07.9780143" w:id="365602047">
                  <w:rPr>
                    <w:rFonts w:cs="Arial"/>
                    <w:b/>
                  </w:rPr>
                </w:rPrChange>
              </w:rPr>
              <w:t>projektu</w:t>
            </w:r>
            <w:r w:rsidRPr="55E026C1">
              <w:rPr>
                <w:rFonts w:ascii="Arial,Calibri" w:hAnsi="Arial,Calibri" w:eastAsia="Arial,Calibri" w:cs="Arial,Calibri"/>
                <w:b w:val="1"/>
                <w:bCs w:val="1"/>
                <w:rPrChange w:author="SLAVÍK Lukáš, Ing." w:date="2021-11-04T10:37:07.9780143" w:id="432784285">
                  <w:rPr>
                    <w:rFonts w:eastAsia="Calibri" w:cs="Arial"/>
                    <w:b/>
                    <w:szCs w:val="20"/>
                  </w:rPr>
                </w:rPrChange>
              </w:rPr>
              <w:t>:</w:t>
            </w:r>
          </w:p>
        </w:tc>
      </w:tr>
      <w:tr w:rsidRPr="00BF5681" w:rsidR="00AF4DD9" w:rsidTr="55E026C1" w14:paraId="3713B74E" w14:textId="77777777">
        <w:tc>
          <w:tcPr>
            <w:tcW w:w="5000" w:type="pct"/>
            <w:tcMar/>
          </w:tcPr>
          <w:p w:rsidR="00AF4DD9" w:rsidP="00C37272" w:rsidRDefault="00AF4DD9" w14:paraId="5D33E36E" w14:textId="184708EF">
            <w:pPr>
              <w:spacing w:before="40" w:after="40"/>
              <w:jc w:val="left"/>
              <w:rPr>
                <w:rFonts w:eastAsia="Calibri" w:cs="Arial"/>
                <w:szCs w:val="20"/>
              </w:rPr>
            </w:pPr>
          </w:p>
          <w:p w:rsidR="008D78FC" w:rsidP="00C37272" w:rsidRDefault="008D78FC" w14:paraId="782E7716" w14:textId="77777777">
            <w:pPr>
              <w:spacing w:before="40" w:after="40"/>
              <w:jc w:val="left"/>
              <w:rPr>
                <w:rFonts w:eastAsia="Calibri" w:cs="Arial"/>
                <w:szCs w:val="20"/>
              </w:rPr>
            </w:pPr>
          </w:p>
          <w:p w:rsidR="00E67A3E" w:rsidP="00C37272" w:rsidRDefault="00E67A3E" w14:paraId="7E064193" w14:textId="77777777">
            <w:pPr>
              <w:spacing w:before="40" w:after="40"/>
              <w:jc w:val="left"/>
              <w:rPr>
                <w:rFonts w:eastAsia="Calibri" w:cs="Arial"/>
                <w:szCs w:val="20"/>
              </w:rPr>
            </w:pPr>
          </w:p>
          <w:p w:rsidRPr="003F7B0D" w:rsidR="00E67A3E" w:rsidP="00C37272" w:rsidRDefault="00E67A3E" w14:paraId="778B539D" w14:textId="06797EE8">
            <w:pPr>
              <w:spacing w:before="40" w:after="40"/>
              <w:jc w:val="left"/>
              <w:rPr>
                <w:rFonts w:eastAsia="Calibri" w:cs="Arial"/>
                <w:szCs w:val="20"/>
              </w:rPr>
            </w:pPr>
          </w:p>
        </w:tc>
      </w:tr>
    </w:tbl>
    <w:p w:rsidRPr="00FD10A1" w:rsidR="00AF4DD9" w:rsidP="00AF4DD9" w:rsidRDefault="00AF4DD9" w14:paraId="6BB67089" w14:textId="77777777" w14:noSpellErr="1">
      <w:pPr>
        <w:pStyle w:val="MVHeading3"/>
        <w:rPr/>
      </w:pPr>
      <w:bookmarkStart w:name="_Toc457998963" w:id="160"/>
      <w:bookmarkStart w:name="_Toc457999627" w:id="161"/>
      <w:bookmarkStart w:name="_Toc465074590" w:id="162"/>
      <w:bookmarkStart w:name="_Toc22220535" w:id="163"/>
      <w:bookmarkEnd w:id="160"/>
      <w:bookmarkEnd w:id="161"/>
      <w:r>
        <w:rPr/>
        <w:t>A</w:t>
      </w:r>
      <w:r w:rsidRPr="00FD10A1">
        <w:rPr/>
        <w:t>rchitektura</w:t>
      </w:r>
      <w:r>
        <w:rPr/>
        <w:t xml:space="preserve"> informačních systémů</w:t>
      </w:r>
      <w:r w:rsidRPr="007C1E18">
        <w:rPr/>
        <w:t xml:space="preserve"> (aplikací a dat)</w:t>
      </w:r>
      <w:bookmarkEnd w:id="162"/>
      <w:bookmarkEnd w:id="163"/>
    </w:p>
    <w:p w:rsidRPr="00FD10A1" w:rsidR="00AF4DD9" w:rsidP="00AF4DD9" w:rsidRDefault="00AF4DD9" w14:paraId="51083353" w14:textId="77777777" w14:noSpellErr="1">
      <w:pPr>
        <w:pStyle w:val="MVHeading4"/>
        <w:rPr/>
      </w:pPr>
      <w:r>
        <w:rPr/>
        <w:t>A</w:t>
      </w:r>
      <w:r w:rsidRPr="00FD10A1">
        <w:rPr/>
        <w:t xml:space="preserve">rchitektura </w:t>
      </w:r>
      <w:r>
        <w:rPr/>
        <w:t xml:space="preserve">informačních systémů </w:t>
      </w:r>
      <w:r w:rsidRPr="00FD10A1">
        <w:rPr/>
        <w:t>– část: A</w:t>
      </w:r>
      <w:bookmarkEnd w:id="158"/>
      <w:bookmarkEnd w:id="159"/>
      <w:r>
        <w:rPr/>
        <w:t>plikační architektura</w:t>
      </w:r>
    </w:p>
    <w:tbl>
      <w:tblPr>
        <w:tblStyle w:val="Style1"/>
        <w:tblW w:w="5000" w:type="pct"/>
        <w:tblLook w:val="0620" w:firstRow="1" w:lastRow="0" w:firstColumn="0" w:lastColumn="0" w:noHBand="1" w:noVBand="1"/>
      </w:tblPr>
      <w:tblGrid>
        <w:gridCol w:w="1091"/>
        <w:gridCol w:w="1346"/>
        <w:gridCol w:w="4817"/>
        <w:gridCol w:w="4074"/>
      </w:tblGrid>
      <w:tr w:rsidRPr="00BF5681" w:rsidR="00AF4DD9" w:rsidTr="55E026C1" w14:paraId="71578F06" w14:textId="77777777">
        <w:trPr>
          <w:cnfStyle w:val="100000000000" w:firstRow="1" w:lastRow="0" w:firstColumn="0" w:lastColumn="0" w:oddVBand="0" w:evenVBand="0" w:oddHBand="0" w:evenHBand="0" w:firstRowFirstColumn="0" w:firstRowLastColumn="0" w:lastRowFirstColumn="0" w:lastRowLastColumn="0"/>
          <w:tblHeader/>
        </w:trPr>
        <w:tc>
          <w:tcPr>
            <w:cnfStyle w:val="000000000000" w:firstRow="0" w:lastRow="0" w:firstColumn="0" w:lastColumn="0" w:oddVBand="0" w:evenVBand="0" w:oddHBand="0" w:evenHBand="0" w:firstRowFirstColumn="0" w:firstRowLastColumn="0" w:lastRowFirstColumn="0" w:lastRowLastColumn="0"/>
            <w:tcW w:w="5000" w:type="pct"/>
            <w:gridSpan w:val="4"/>
            <w:tcMar/>
            <w:tcPrChange w:author="SLAVÍK Lukáš, Ing." w:date="2021-11-04T10:37:07.9780143" w:id="451091729">
              <w:tcPr>
                <w:tcW w:w="5000" w:type="pct"/>
                <w:gridSpan w:val="4"/>
              </w:tcPr>
            </w:tcPrChange>
          </w:tcPr>
          <w:p w:rsidRPr="002C3CAF" w:rsidR="00AF4DD9" w:rsidP="55E026C1" w:rsidRDefault="00AF4DD9" w14:paraId="42A5E539" w14:textId="04FEBFAC" w14:noSpellErr="1">
            <w:pPr>
              <w:keepNext/>
              <w:keepLines/>
              <w:spacing w:before="40" w:after="40"/>
              <w:rPr>
                <w:rFonts w:ascii="Arial" w:hAnsi="Arial" w:eastAsia="Arial" w:cs="Arial"/>
                <w:rPrChange w:author="SLAVÍK Lukáš, Ing." w:date="2021-11-04T10:37:07.9780143" w:id="1245028502">
                  <w:rPr>
                    <w:rFonts w:cs="Arial"/>
                  </w:rPr>
                </w:rPrChange>
              </w:rPr>
              <w:pPrChange w:author="SLAVÍK Lukáš, Ing." w:date="2021-11-04T10:37:07.9780143" w:id="880485241">
                <w:pPr>
                  <w:keepNext/>
                  <w:keepLines/>
                </w:pPr>
              </w:pPrChange>
            </w:pPr>
            <w:bookmarkStart w:name="_Toc509581667" w:id="164"/>
            <w:bookmarkStart w:name="_Toc513797137" w:id="165"/>
            <w:r w:rsidRPr="55E026C1">
              <w:rPr>
                <w:rFonts w:ascii="Arial" w:hAnsi="Arial" w:eastAsia="Arial" w:cs="Arial"/>
                <w:b w:val="0"/>
                <w:bCs w:val="0"/>
                <w:rPrChange w:author="SLAVÍK Lukáš, Ing." w:date="2021-11-04T10:37:07.9780143" w:id="315016709">
                  <w:rPr>
                    <w:rFonts w:cs="Arial"/>
                    <w:b w:val="0"/>
                  </w:rPr>
                </w:rPrChange>
              </w:rPr>
              <w:t xml:space="preserve">Tabulka </w:t>
            </w:r>
            <w:r w:rsidRPr="55E026C1">
              <w:rPr>
                <w:rPrChange w:author="SLAVÍK Lukáš, Ing." w:date="2021-11-04T10:37:07.9780143" w:id="624195431">
                  <w:rPr>
                    <w:rFonts w:cs="Arial"/>
                  </w:rPr>
                </w:rPrChange>
              </w:rPr>
              <w:fldChar w:fldCharType="begin"/>
            </w:r>
            <w:r w:rsidRPr="002C3CAF">
              <w:rPr>
                <w:rFonts w:cs="Arial"/>
                <w:b w:val="0"/>
              </w:rPr>
              <w:instrText xml:space="preserve"> SEQ Tabulka \* ARABIC </w:instrText>
            </w:r>
            <w:r w:rsidRPr="002C3CAF">
              <w:rPr>
                <w:rFonts w:cs="Arial"/>
              </w:rPr>
              <w:fldChar w:fldCharType="separate"/>
            </w:r>
            <w:r w:rsidRPr="55E026C1" w:rsidR="00F45D72">
              <w:rPr>
                <w:rFonts w:ascii="Arial" w:hAnsi="Arial" w:eastAsia="Arial" w:cs="Arial"/>
                <w:b w:val="0"/>
                <w:bCs w:val="0"/>
                <w:noProof/>
                <w:rPrChange w:author="SLAVÍK Lukáš, Ing." w:date="2021-11-04T10:37:07.9780143" w:id="1131213087">
                  <w:rPr>
                    <w:rFonts w:cs="Arial"/>
                    <w:b w:val="0"/>
                    <w:noProof/>
                  </w:rPr>
                </w:rPrChange>
              </w:rPr>
              <w:t>21</w:t>
            </w:r>
            <w:r w:rsidRPr="55E026C1">
              <w:rPr>
                <w:rPrChange w:author="SLAVÍK Lukáš, Ing." w:date="2021-11-04T10:37:07.9780143" w:id="892586645">
                  <w:rPr>
                    <w:rFonts w:cs="Arial"/>
                  </w:rPr>
                </w:rPrChange>
              </w:rPr>
              <w:fldChar w:fldCharType="end"/>
            </w:r>
            <w:r w:rsidRPr="55E026C1">
              <w:rPr>
                <w:rFonts w:ascii="Arial" w:hAnsi="Arial" w:eastAsia="Arial" w:cs="Arial"/>
                <w:b w:val="0"/>
                <w:bCs w:val="0"/>
                <w:rPrChange w:author="SLAVÍK Lukáš, Ing." w:date="2021-11-04T10:37:07.9780143" w:id="1842730786">
                  <w:rPr>
                    <w:rFonts w:cs="Arial"/>
                    <w:b w:val="0"/>
                  </w:rPr>
                </w:rPrChange>
              </w:rPr>
              <w:t xml:space="preserve">: </w:t>
            </w:r>
            <w:r w:rsidRPr="55E026C1">
              <w:rPr>
                <w:rFonts w:ascii="Arial,Calibri" w:hAnsi="Arial,Calibri" w:eastAsia="Arial,Calibri" w:cs="Arial,Calibri"/>
                <w:rPrChange w:author="SLAVÍK Lukáš, Ing." w:date="2021-11-04T10:37:07.9780143" w:id="1632884272">
                  <w:rPr>
                    <w:rFonts w:eastAsia="Calibri" w:cs="Arial"/>
                  </w:rPr>
                </w:rPrChange>
              </w:rPr>
              <w:t>Katalog všech aplikačních komponent řešení a klíčových aplikačních funkcí</w:t>
            </w:r>
            <w:bookmarkEnd w:id="164"/>
            <w:bookmarkEnd w:id="165"/>
          </w:p>
        </w:tc>
      </w:tr>
      <w:tr w:rsidRPr="00BF5681" w:rsidR="00AF4DD9" w:rsidTr="55E026C1" w14:paraId="36F7CAF5" w14:textId="77777777">
        <w:trPr>
          <w:cnfStyle w:val="100000000000" w:firstRow="1" w:lastRow="0" w:firstColumn="0" w:lastColumn="0" w:oddVBand="0" w:evenVBand="0" w:oddHBand="0" w:evenHBand="0" w:firstRowFirstColumn="0" w:firstRowLastColumn="0" w:lastRowFirstColumn="0" w:lastRowLastColumn="0"/>
          <w:tblHeader/>
        </w:trPr>
        <w:tc>
          <w:tcPr>
            <w:cnfStyle w:val="000000000000" w:firstRow="0" w:lastRow="0" w:firstColumn="0" w:lastColumn="0" w:oddVBand="0" w:evenVBand="0" w:oddHBand="0" w:evenHBand="0" w:firstRowFirstColumn="0" w:firstRowLastColumn="0" w:lastRowFirstColumn="0" w:lastRowLastColumn="0"/>
            <w:tcW w:w="482" w:type="pct"/>
            <w:tcMar/>
            <w:tcPrChange w:author="SLAVÍK Lukáš, Ing." w:date="2021-11-04T10:37:07.9780143" w:id="1114182881">
              <w:tcPr>
                <w:tcW w:w="482" w:type="pct"/>
              </w:tcPr>
            </w:tcPrChange>
          </w:tcPr>
          <w:p w:rsidRPr="003F7B0D" w:rsidR="00AF4DD9" w:rsidP="55E026C1" w:rsidRDefault="00AF4DD9" w14:paraId="4716D8C8" w14:textId="77777777" w14:noSpellErr="1">
            <w:pPr>
              <w:spacing w:before="40" w:after="40"/>
              <w:contextualSpacing w:val="0"/>
              <w:jc w:val="left"/>
              <w:rPr>
                <w:rFonts w:ascii="Arial" w:hAnsi="Arial" w:eastAsia="Arial" w:cs="Arial"/>
                <w:rPrChange w:author="SLAVÍK Lukáš, Ing." w:date="2021-11-04T10:37:07.9780143" w:id="1878403572">
                  <w:rPr>
                    <w:rFonts w:cs="Arial"/>
                  </w:rPr>
                </w:rPrChange>
              </w:rPr>
              <w:pPrChange w:author="SLAVÍK Lukáš, Ing." w:date="2021-11-04T10:37:07.9780143" w:id="1322234470">
                <w:pPr>
                  <w:contextualSpacing w:val="0"/>
                  <w:jc w:val="left"/>
                </w:pPr>
              </w:pPrChange>
            </w:pPr>
            <w:r w:rsidRPr="55E026C1">
              <w:rPr>
                <w:rFonts w:ascii="Arial" w:hAnsi="Arial" w:eastAsia="Arial" w:cs="Arial"/>
                <w:rPrChange w:author="SLAVÍK Lukáš, Ing." w:date="2021-11-04T10:37:07.9780143" w:id="991737336">
                  <w:rPr>
                    <w:rFonts w:cs="Arial"/>
                  </w:rPr>
                </w:rPrChange>
              </w:rPr>
              <w:t>ID</w:t>
            </w:r>
          </w:p>
        </w:tc>
        <w:tc>
          <w:tcPr>
            <w:cnfStyle w:val="000000000000" w:firstRow="0" w:lastRow="0" w:firstColumn="0" w:lastColumn="0" w:oddVBand="0" w:evenVBand="0" w:oddHBand="0" w:evenHBand="0" w:firstRowFirstColumn="0" w:firstRowLastColumn="0" w:lastRowFirstColumn="0" w:lastRowLastColumn="0"/>
            <w:tcW w:w="594" w:type="pct"/>
            <w:tcMar/>
            <w:tcPrChange w:author="SLAVÍK Lukáš, Ing." w:date="2021-11-04T10:37:07.9780143" w:id="1845835540">
              <w:tcPr>
                <w:tcW w:w="594" w:type="pct"/>
              </w:tcPr>
            </w:tcPrChange>
          </w:tcPr>
          <w:p w:rsidRPr="003F7B0D" w:rsidR="00AF4DD9" w:rsidP="55E026C1" w:rsidRDefault="00AF4DD9" w14:paraId="52875762" w14:textId="77777777" w14:noSpellErr="1">
            <w:pPr>
              <w:spacing w:before="40" w:after="40"/>
              <w:contextualSpacing w:val="0"/>
              <w:jc w:val="left"/>
              <w:rPr>
                <w:rFonts w:ascii="Arial" w:hAnsi="Arial" w:eastAsia="Arial" w:cs="Arial"/>
                <w:rPrChange w:author="SLAVÍK Lukáš, Ing." w:date="2021-11-04T10:37:07.9780143" w:id="1575150872">
                  <w:rPr>
                    <w:rFonts w:cs="Arial"/>
                  </w:rPr>
                </w:rPrChange>
              </w:rPr>
              <w:pPrChange w:author="SLAVÍK Lukáš, Ing." w:date="2021-11-04T10:37:07.9780143" w:id="606026261">
                <w:pPr>
                  <w:contextualSpacing w:val="0"/>
                  <w:jc w:val="left"/>
                </w:pPr>
              </w:pPrChange>
            </w:pPr>
            <w:r w:rsidRPr="55E026C1">
              <w:rPr>
                <w:rFonts w:ascii="Arial" w:hAnsi="Arial" w:eastAsia="Arial" w:cs="Arial"/>
                <w:rPrChange w:author="SLAVÍK Lukáš, Ing." w:date="2021-11-04T10:37:07.9780143" w:id="45726073">
                  <w:rPr>
                    <w:rFonts w:cs="Arial"/>
                  </w:rPr>
                </w:rPrChange>
              </w:rPr>
              <w:t>Typ prvku</w:t>
            </w:r>
          </w:p>
        </w:tc>
        <w:tc>
          <w:tcPr>
            <w:cnfStyle w:val="000000000000" w:firstRow="0" w:lastRow="0" w:firstColumn="0" w:lastColumn="0" w:oddVBand="0" w:evenVBand="0" w:oddHBand="0" w:evenHBand="0" w:firstRowFirstColumn="0" w:firstRowLastColumn="0" w:lastRowFirstColumn="0" w:lastRowLastColumn="0"/>
            <w:tcW w:w="2126" w:type="pct"/>
            <w:tcMar/>
            <w:tcPrChange w:author="SLAVÍK Lukáš, Ing." w:date="2021-11-04T10:37:07.9780143" w:id="950051595">
              <w:tcPr>
                <w:tcW w:w="2126" w:type="pct"/>
              </w:tcPr>
            </w:tcPrChange>
          </w:tcPr>
          <w:p w:rsidRPr="003F7B0D" w:rsidR="00AF4DD9" w:rsidP="55E026C1" w:rsidRDefault="00AF4DD9" w14:paraId="2D302591" w14:textId="77777777" w14:noSpellErr="1">
            <w:pPr>
              <w:spacing w:before="40" w:after="40"/>
              <w:contextualSpacing w:val="0"/>
              <w:jc w:val="left"/>
              <w:rPr>
                <w:rFonts w:ascii="Arial" w:hAnsi="Arial" w:eastAsia="Arial" w:cs="Arial"/>
                <w:rPrChange w:author="SLAVÍK Lukáš, Ing." w:date="2021-11-04T10:37:07.9780143" w:id="1592002181">
                  <w:rPr>
                    <w:rFonts w:cs="Arial"/>
                  </w:rPr>
                </w:rPrChange>
              </w:rPr>
              <w:pPrChange w:author="SLAVÍK Lukáš, Ing." w:date="2021-11-04T10:37:07.9780143" w:id="875700899">
                <w:pPr>
                  <w:contextualSpacing w:val="0"/>
                  <w:jc w:val="left"/>
                </w:pPr>
              </w:pPrChange>
            </w:pPr>
            <w:r w:rsidRPr="55E026C1">
              <w:rPr>
                <w:rFonts w:ascii="Arial" w:hAnsi="Arial" w:eastAsia="Arial" w:cs="Arial"/>
                <w:rPrChange w:author="SLAVÍK Lukáš, Ing." w:date="2021-11-04T10:37:07.9780143" w:id="403600946">
                  <w:rPr>
                    <w:rFonts w:cs="Arial"/>
                  </w:rPr>
                </w:rPrChange>
              </w:rPr>
              <w:t>Jméno prvku</w:t>
            </w:r>
          </w:p>
        </w:tc>
        <w:tc>
          <w:tcPr>
            <w:cnfStyle w:val="000000000000" w:firstRow="0" w:lastRow="0" w:firstColumn="0" w:lastColumn="0" w:oddVBand="0" w:evenVBand="0" w:oddHBand="0" w:evenHBand="0" w:firstRowFirstColumn="0" w:firstRowLastColumn="0" w:lastRowFirstColumn="0" w:lastRowLastColumn="0"/>
            <w:tcW w:w="1798" w:type="pct"/>
            <w:tcMar/>
            <w:tcPrChange w:author="SLAVÍK Lukáš, Ing." w:date="2021-11-04T10:37:07.9780143" w:id="1471485062">
              <w:tcPr>
                <w:tcW w:w="1798" w:type="pct"/>
              </w:tcPr>
            </w:tcPrChange>
          </w:tcPr>
          <w:p w:rsidR="00AF4DD9" w:rsidP="55E026C1" w:rsidRDefault="00AF4DD9" w14:paraId="2B1DF2C9" w14:textId="77777777" w14:noSpellErr="1">
            <w:pPr>
              <w:spacing w:before="40" w:after="40"/>
              <w:jc w:val="left"/>
              <w:rPr>
                <w:rFonts w:ascii="Arial" w:hAnsi="Arial" w:eastAsia="Arial" w:cs="Arial"/>
                <w:rPrChange w:author="SLAVÍK Lukáš, Ing." w:date="2021-11-04T10:37:07.9780143" w:id="1561206473">
                  <w:rPr>
                    <w:rFonts w:cs="Arial"/>
                  </w:rPr>
                </w:rPrChange>
              </w:rPr>
              <w:pPrChange w:author="SLAVÍK Lukáš, Ing." w:date="2021-11-04T10:37:07.9780143" w:id="475193304">
                <w:pPr>
                  <w:jc w:val="left"/>
                </w:pPr>
              </w:pPrChange>
            </w:pPr>
            <w:r w:rsidRPr="55E026C1">
              <w:rPr>
                <w:rFonts w:ascii="Arial" w:hAnsi="Arial" w:eastAsia="Arial" w:cs="Arial"/>
                <w:rPrChange w:author="SLAVÍK Lukáš, Ing." w:date="2021-11-04T10:37:07.9780143" w:id="824842891">
                  <w:rPr>
                    <w:rFonts w:cs="Arial"/>
                  </w:rPr>
                </w:rPrChange>
              </w:rPr>
              <w:t>Popis prvku</w:t>
            </w:r>
          </w:p>
        </w:tc>
      </w:tr>
      <w:tr w:rsidRPr="008D78FC" w:rsidR="00AF4DD9" w:rsidTr="55E026C1" w14:paraId="218D2B86" w14:textId="77777777">
        <w:trPr>
          <w:trHeight w:val="244"/>
        </w:trPr>
        <w:tc>
          <w:tcPr>
            <w:cnfStyle w:val="000000000000" w:firstRow="0" w:lastRow="0" w:firstColumn="0" w:lastColumn="0" w:oddVBand="0" w:evenVBand="0" w:oddHBand="0" w:evenHBand="0" w:firstRowFirstColumn="0" w:firstRowLastColumn="0" w:lastRowFirstColumn="0" w:lastRowLastColumn="0"/>
            <w:tcW w:w="482" w:type="pct"/>
            <w:shd w:val="clear" w:color="auto" w:fill="auto"/>
            <w:tcMar/>
            <w:tcPrChange w:author="SLAVÍK Lukáš, Ing." w:date="2021-11-04T10:37:07.9780143" w:id="524628446">
              <w:tcPr>
                <w:tcW w:w="482" w:type="pct"/>
                <w:shd w:val="clear" w:color="auto" w:fill="auto"/>
              </w:tcPr>
            </w:tcPrChange>
          </w:tcPr>
          <w:p w:rsidRPr="008D78FC" w:rsidR="00AF4DD9" w:rsidP="00C37272" w:rsidRDefault="00AF4DD9" w14:paraId="5B31ECD9" w14:textId="77777777">
            <w:pPr>
              <w:spacing w:before="40" w:after="40"/>
              <w:jc w:val="left"/>
              <w:rPr>
                <w:rFonts w:eastAsia="Calibri" w:cs="Arial"/>
              </w:rPr>
            </w:pPr>
          </w:p>
        </w:tc>
        <w:tc>
          <w:tcPr>
            <w:cnfStyle w:val="000000000000" w:firstRow="0" w:lastRow="0" w:firstColumn="0" w:lastColumn="0" w:oddVBand="0" w:evenVBand="0" w:oddHBand="0" w:evenHBand="0" w:firstRowFirstColumn="0" w:firstRowLastColumn="0" w:lastRowFirstColumn="0" w:lastRowLastColumn="0"/>
            <w:tcW w:w="594" w:type="pct"/>
            <w:shd w:val="clear" w:color="auto" w:fill="auto"/>
            <w:tcMar/>
            <w:tcPrChange w:author="SLAVÍK Lukáš, Ing." w:date="2021-11-04T10:37:07.9780143" w:id="144815052">
              <w:tcPr>
                <w:tcW w:w="594" w:type="pct"/>
                <w:shd w:val="clear" w:color="auto" w:fill="auto"/>
              </w:tcPr>
            </w:tcPrChange>
          </w:tcPr>
          <w:p w:rsidRPr="008D78FC" w:rsidR="00AF4DD9" w:rsidP="00C37272" w:rsidRDefault="00AF4DD9" w14:paraId="2558247D" w14:textId="77777777">
            <w:pPr>
              <w:spacing w:before="40" w:after="40"/>
              <w:jc w:val="left"/>
              <w:rPr>
                <w:rFonts w:eastAsia="Calibri" w:cs="Arial"/>
              </w:rPr>
            </w:pPr>
          </w:p>
        </w:tc>
        <w:tc>
          <w:tcPr>
            <w:cnfStyle w:val="000000000000" w:firstRow="0" w:lastRow="0" w:firstColumn="0" w:lastColumn="0" w:oddVBand="0" w:evenVBand="0" w:oddHBand="0" w:evenHBand="0" w:firstRowFirstColumn="0" w:firstRowLastColumn="0" w:lastRowFirstColumn="0" w:lastRowLastColumn="0"/>
            <w:tcW w:w="2126" w:type="pct"/>
            <w:shd w:val="clear" w:color="auto" w:fill="auto"/>
            <w:tcMar/>
            <w:tcPrChange w:author="SLAVÍK Lukáš, Ing." w:date="2021-11-04T10:37:07.9780143" w:id="973337017">
              <w:tcPr>
                <w:tcW w:w="2126" w:type="pct"/>
                <w:shd w:val="clear" w:color="auto" w:fill="auto"/>
              </w:tcPr>
            </w:tcPrChange>
          </w:tcPr>
          <w:p w:rsidRPr="008D78FC" w:rsidR="00AF4DD9" w:rsidP="00C37272" w:rsidRDefault="00AF4DD9" w14:paraId="417C9937" w14:textId="77777777">
            <w:pPr>
              <w:spacing w:before="40" w:after="40"/>
              <w:jc w:val="left"/>
              <w:rPr>
                <w:rFonts w:eastAsia="Calibri" w:cs="Arial"/>
              </w:rPr>
            </w:pPr>
          </w:p>
        </w:tc>
        <w:tc>
          <w:tcPr>
            <w:cnfStyle w:val="000000000000" w:firstRow="0" w:lastRow="0" w:firstColumn="0" w:lastColumn="0" w:oddVBand="0" w:evenVBand="0" w:oddHBand="0" w:evenHBand="0" w:firstRowFirstColumn="0" w:firstRowLastColumn="0" w:lastRowFirstColumn="0" w:lastRowLastColumn="0"/>
            <w:tcW w:w="1798" w:type="pct"/>
            <w:tcMar/>
            <w:tcPrChange w:author="SLAVÍK Lukáš, Ing." w:date="2021-11-04T10:37:07.9780143" w:id="987459127">
              <w:tcPr>
                <w:tcW w:w="1798" w:type="pct"/>
              </w:tcPr>
            </w:tcPrChange>
          </w:tcPr>
          <w:p w:rsidRPr="008D78FC" w:rsidR="00AF4DD9" w:rsidP="00C37272" w:rsidRDefault="00AF4DD9" w14:paraId="640EA998" w14:textId="77777777">
            <w:pPr>
              <w:spacing w:before="40" w:after="40"/>
              <w:jc w:val="left"/>
              <w:rPr>
                <w:rFonts w:eastAsia="Calibri" w:cs="Arial"/>
              </w:rPr>
            </w:pPr>
          </w:p>
        </w:tc>
      </w:tr>
      <w:tr w:rsidRPr="008D78FC" w:rsidR="008D78FC" w:rsidTr="55E026C1" w14:paraId="122C17E9" w14:textId="77777777">
        <w:tc>
          <w:tcPr>
            <w:cnfStyle w:val="000000000000" w:firstRow="0" w:lastRow="0" w:firstColumn="0" w:lastColumn="0" w:oddVBand="0" w:evenVBand="0" w:oddHBand="0" w:evenHBand="0" w:firstRowFirstColumn="0" w:firstRowLastColumn="0" w:lastRowFirstColumn="0" w:lastRowLastColumn="0"/>
            <w:tcW w:w="482" w:type="pct"/>
            <w:shd w:val="clear" w:color="auto" w:fill="auto"/>
            <w:tcMar/>
            <w:tcPrChange w:author="SLAVÍK Lukáš, Ing." w:date="2021-11-04T10:37:07.9780143" w:id="1010356075">
              <w:tcPr>
                <w:tcW w:w="482" w:type="pct"/>
                <w:shd w:val="clear" w:color="auto" w:fill="auto"/>
              </w:tcPr>
            </w:tcPrChange>
          </w:tcPr>
          <w:p w:rsidRPr="008D78FC" w:rsidR="008D78FC" w:rsidP="00C37272" w:rsidRDefault="008D78FC" w14:paraId="0ECBF7F5" w14:textId="77777777">
            <w:pPr>
              <w:spacing w:before="40" w:after="40"/>
              <w:jc w:val="left"/>
              <w:rPr>
                <w:rFonts w:eastAsia="Calibri" w:cs="Arial"/>
              </w:rPr>
            </w:pPr>
          </w:p>
        </w:tc>
        <w:tc>
          <w:tcPr>
            <w:cnfStyle w:val="000000000000" w:firstRow="0" w:lastRow="0" w:firstColumn="0" w:lastColumn="0" w:oddVBand="0" w:evenVBand="0" w:oddHBand="0" w:evenHBand="0" w:firstRowFirstColumn="0" w:firstRowLastColumn="0" w:lastRowFirstColumn="0" w:lastRowLastColumn="0"/>
            <w:tcW w:w="594" w:type="pct"/>
            <w:shd w:val="clear" w:color="auto" w:fill="auto"/>
            <w:tcMar/>
            <w:tcPrChange w:author="SLAVÍK Lukáš, Ing." w:date="2021-11-04T10:37:07.9780143" w:id="231922314">
              <w:tcPr>
                <w:tcW w:w="594" w:type="pct"/>
                <w:shd w:val="clear" w:color="auto" w:fill="auto"/>
              </w:tcPr>
            </w:tcPrChange>
          </w:tcPr>
          <w:p w:rsidRPr="008D78FC" w:rsidR="008D78FC" w:rsidP="00C37272" w:rsidRDefault="008D78FC" w14:paraId="41F422DB" w14:textId="77777777">
            <w:pPr>
              <w:spacing w:before="40" w:after="40"/>
              <w:jc w:val="left"/>
              <w:rPr>
                <w:rFonts w:eastAsia="Calibri" w:cs="Arial"/>
              </w:rPr>
            </w:pPr>
          </w:p>
        </w:tc>
        <w:tc>
          <w:tcPr>
            <w:cnfStyle w:val="000000000000" w:firstRow="0" w:lastRow="0" w:firstColumn="0" w:lastColumn="0" w:oddVBand="0" w:evenVBand="0" w:oddHBand="0" w:evenHBand="0" w:firstRowFirstColumn="0" w:firstRowLastColumn="0" w:lastRowFirstColumn="0" w:lastRowLastColumn="0"/>
            <w:tcW w:w="2126" w:type="pct"/>
            <w:shd w:val="clear" w:color="auto" w:fill="auto"/>
            <w:tcMar/>
            <w:tcPrChange w:author="SLAVÍK Lukáš, Ing." w:date="2021-11-04T10:37:07.9780143" w:id="43991202">
              <w:tcPr>
                <w:tcW w:w="2126" w:type="pct"/>
                <w:shd w:val="clear" w:color="auto" w:fill="auto"/>
              </w:tcPr>
            </w:tcPrChange>
          </w:tcPr>
          <w:p w:rsidRPr="008D78FC" w:rsidR="008D78FC" w:rsidP="00C37272" w:rsidRDefault="008D78FC" w14:paraId="4DEA15E2" w14:textId="77777777">
            <w:pPr>
              <w:spacing w:before="40" w:after="40"/>
              <w:jc w:val="left"/>
              <w:rPr>
                <w:rFonts w:eastAsia="Calibri" w:cs="Arial"/>
              </w:rPr>
            </w:pPr>
          </w:p>
        </w:tc>
        <w:tc>
          <w:tcPr>
            <w:cnfStyle w:val="000000000000" w:firstRow="0" w:lastRow="0" w:firstColumn="0" w:lastColumn="0" w:oddVBand="0" w:evenVBand="0" w:oddHBand="0" w:evenHBand="0" w:firstRowFirstColumn="0" w:firstRowLastColumn="0" w:lastRowFirstColumn="0" w:lastRowLastColumn="0"/>
            <w:tcW w:w="1798" w:type="pct"/>
            <w:tcMar/>
            <w:tcPrChange w:author="SLAVÍK Lukáš, Ing." w:date="2021-11-04T10:37:07.9780143" w:id="1258770252">
              <w:tcPr>
                <w:tcW w:w="1798" w:type="pct"/>
              </w:tcPr>
            </w:tcPrChange>
          </w:tcPr>
          <w:p w:rsidRPr="008D78FC" w:rsidR="008D78FC" w:rsidP="00C37272" w:rsidRDefault="008D78FC" w14:paraId="28564F47" w14:textId="77777777">
            <w:pPr>
              <w:spacing w:before="40" w:after="40"/>
              <w:jc w:val="left"/>
              <w:rPr>
                <w:rFonts w:eastAsia="Calibri" w:cs="Arial"/>
              </w:rPr>
            </w:pPr>
          </w:p>
        </w:tc>
      </w:tr>
      <w:tr w:rsidRPr="008D78FC" w:rsidR="00AF4DD9" w:rsidTr="55E026C1" w14:paraId="524A421C" w14:textId="77777777">
        <w:tc>
          <w:tcPr>
            <w:cnfStyle w:val="000000000000" w:firstRow="0" w:lastRow="0" w:firstColumn="0" w:lastColumn="0" w:oddVBand="0" w:evenVBand="0" w:oddHBand="0" w:evenHBand="0" w:firstRowFirstColumn="0" w:firstRowLastColumn="0" w:lastRowFirstColumn="0" w:lastRowLastColumn="0"/>
            <w:tcW w:w="482" w:type="pct"/>
            <w:shd w:val="clear" w:color="auto" w:fill="auto"/>
            <w:tcMar/>
            <w:tcPrChange w:author="SLAVÍK Lukáš, Ing." w:date="2021-11-04T10:37:07.9780143" w:id="870378049">
              <w:tcPr>
                <w:tcW w:w="482" w:type="pct"/>
                <w:shd w:val="clear" w:color="auto" w:fill="auto"/>
              </w:tcPr>
            </w:tcPrChange>
          </w:tcPr>
          <w:p w:rsidRPr="008D78FC" w:rsidR="00AF4DD9" w:rsidP="00C37272" w:rsidRDefault="00AF4DD9" w14:paraId="3FCB7E75" w14:textId="77777777">
            <w:pPr>
              <w:spacing w:before="40" w:after="40"/>
              <w:jc w:val="left"/>
              <w:rPr>
                <w:rFonts w:eastAsia="Calibri" w:cs="Arial"/>
              </w:rPr>
            </w:pPr>
          </w:p>
        </w:tc>
        <w:tc>
          <w:tcPr>
            <w:cnfStyle w:val="000000000000" w:firstRow="0" w:lastRow="0" w:firstColumn="0" w:lastColumn="0" w:oddVBand="0" w:evenVBand="0" w:oddHBand="0" w:evenHBand="0" w:firstRowFirstColumn="0" w:firstRowLastColumn="0" w:lastRowFirstColumn="0" w:lastRowLastColumn="0"/>
            <w:tcW w:w="594" w:type="pct"/>
            <w:shd w:val="clear" w:color="auto" w:fill="auto"/>
            <w:tcMar/>
            <w:tcPrChange w:author="SLAVÍK Lukáš, Ing." w:date="2021-11-04T10:37:07.9780143" w:id="1067411210">
              <w:tcPr>
                <w:tcW w:w="594" w:type="pct"/>
                <w:shd w:val="clear" w:color="auto" w:fill="auto"/>
              </w:tcPr>
            </w:tcPrChange>
          </w:tcPr>
          <w:p w:rsidRPr="008D78FC" w:rsidR="00AF4DD9" w:rsidP="00C37272" w:rsidRDefault="00AF4DD9" w14:paraId="7CBF32FB" w14:textId="77777777">
            <w:pPr>
              <w:spacing w:before="40" w:after="40"/>
              <w:jc w:val="left"/>
              <w:rPr>
                <w:rFonts w:eastAsia="Calibri" w:cs="Arial"/>
              </w:rPr>
            </w:pPr>
          </w:p>
        </w:tc>
        <w:tc>
          <w:tcPr>
            <w:cnfStyle w:val="000000000000" w:firstRow="0" w:lastRow="0" w:firstColumn="0" w:lastColumn="0" w:oddVBand="0" w:evenVBand="0" w:oddHBand="0" w:evenHBand="0" w:firstRowFirstColumn="0" w:firstRowLastColumn="0" w:lastRowFirstColumn="0" w:lastRowLastColumn="0"/>
            <w:tcW w:w="2126" w:type="pct"/>
            <w:shd w:val="clear" w:color="auto" w:fill="auto"/>
            <w:tcMar/>
            <w:tcPrChange w:author="SLAVÍK Lukáš, Ing." w:date="2021-11-04T10:37:07.9780143" w:id="822551333">
              <w:tcPr>
                <w:tcW w:w="2126" w:type="pct"/>
                <w:shd w:val="clear" w:color="auto" w:fill="auto"/>
              </w:tcPr>
            </w:tcPrChange>
          </w:tcPr>
          <w:p w:rsidRPr="008D78FC" w:rsidR="00AF4DD9" w:rsidP="00C37272" w:rsidRDefault="00AF4DD9" w14:paraId="4E13B747" w14:textId="77777777">
            <w:pPr>
              <w:spacing w:before="40" w:after="40"/>
              <w:jc w:val="left"/>
              <w:rPr>
                <w:rFonts w:eastAsia="Calibri" w:cs="Arial"/>
              </w:rPr>
            </w:pPr>
          </w:p>
        </w:tc>
        <w:tc>
          <w:tcPr>
            <w:cnfStyle w:val="000000000000" w:firstRow="0" w:lastRow="0" w:firstColumn="0" w:lastColumn="0" w:oddVBand="0" w:evenVBand="0" w:oddHBand="0" w:evenHBand="0" w:firstRowFirstColumn="0" w:firstRowLastColumn="0" w:lastRowFirstColumn="0" w:lastRowLastColumn="0"/>
            <w:tcW w:w="1798" w:type="pct"/>
            <w:tcMar/>
            <w:tcPrChange w:author="SLAVÍK Lukáš, Ing." w:date="2021-11-04T10:37:07.9780143" w:id="1925812333">
              <w:tcPr>
                <w:tcW w:w="1798" w:type="pct"/>
              </w:tcPr>
            </w:tcPrChange>
          </w:tcPr>
          <w:p w:rsidRPr="008D78FC" w:rsidR="00AF4DD9" w:rsidP="00C37272" w:rsidRDefault="00AF4DD9" w14:paraId="656AEE71" w14:textId="77777777">
            <w:pPr>
              <w:spacing w:before="40" w:after="40"/>
              <w:jc w:val="left"/>
              <w:rPr>
                <w:rFonts w:eastAsia="Calibri" w:cs="Arial"/>
              </w:rPr>
            </w:pPr>
          </w:p>
        </w:tc>
      </w:tr>
    </w:tbl>
    <w:p w:rsidRPr="003F7B0D" w:rsidR="00AF4DD9" w:rsidP="55E026C1" w:rsidRDefault="00AF4DD9" w14:paraId="287E0B31" w14:textId="77777777" w14:noSpellErr="1">
      <w:pPr>
        <w:keepNext/>
        <w:spacing w:before="360" w:after="0"/>
        <w:rPr>
          <w:rFonts w:ascii="Arial,Calibri" w:hAnsi="Arial,Calibri" w:eastAsia="Arial,Calibri" w:cs="Arial,Calibri"/>
          <w:b w:val="1"/>
          <w:bCs w:val="1"/>
          <w:rPrChange w:author="SLAVÍK Lukáš, Ing." w:date="2021-11-04T10:37:07.9780143" w:id="1551462731">
            <w:rPr>
              <w:rFonts w:eastAsia="Calibri" w:cs="Arial"/>
              <w:b/>
            </w:rPr>
          </w:rPrChange>
        </w:rPr>
        <w:pPrChange w:author="SLAVÍK Lukáš, Ing." w:date="2021-11-04T10:37:07.9780143" w:id="458595585">
          <w:pPr>
            <w:keepNext/>
          </w:pPr>
        </w:pPrChange>
      </w:pPr>
      <w:r w:rsidRPr="55E026C1">
        <w:rPr>
          <w:rFonts w:ascii="Arial,Calibri" w:hAnsi="Arial,Calibri" w:eastAsia="Arial,Calibri" w:cs="Arial,Calibri"/>
          <w:b w:val="1"/>
          <w:bCs w:val="1"/>
          <w:rPrChange w:author="SLAVÍK Lukáš, Ing." w:date="2021-11-04T10:37:07.9780143" w:id="359630249">
            <w:rPr>
              <w:rFonts w:eastAsia="Calibri" w:cs="Arial"/>
              <w:b/>
            </w:rPr>
          </w:rPrChange>
        </w:rPr>
        <w:t>Diagram</w:t>
      </w:r>
      <w:r w:rsidRPr="55E026C1">
        <w:rPr>
          <w:rFonts w:ascii="Arial,Calibri" w:hAnsi="Arial,Calibri" w:eastAsia="Arial,Calibri" w:cs="Arial,Calibri"/>
          <w:b w:val="1"/>
          <w:bCs w:val="1"/>
          <w:rPrChange w:author="SLAVÍK Lukáš, Ing." w:date="2021-11-04T10:37:07.9780143" w:id="2037583230">
            <w:rPr>
              <w:rFonts w:eastAsia="Calibri" w:cs="Arial"/>
              <w:b/>
            </w:rPr>
          </w:rPrChange>
        </w:rPr>
        <w:t xml:space="preserve"> aplikační architektury – pohled struktury aplikací</w:t>
      </w:r>
    </w:p>
    <w:p w:rsidRPr="003F7B0D" w:rsidR="00AF4DD9" w:rsidP="55E026C1" w:rsidRDefault="00AF4DD9" w14:paraId="06800EC7" w14:textId="77777777">
      <w:pPr>
        <w:spacing w:before="120" w:after="0"/>
        <w:jc w:val="center"/>
        <w:rPr>
          <w:rStyle w:val="Zstupntext"/>
          <w:i w:val="1"/>
          <w:iCs w:val="1"/>
          <w:color w:val="FF0000"/>
          <w:rPrChange w:author="SLAVÍK Lukáš, Ing." w:date="2021-11-04T10:37:07.9780143" w:id="2106882764">
            <w:rPr>
              <w:rStyle w:val="Zstupntext"/>
              <w:i/>
              <w:color w:val="FF0000"/>
            </w:rPr>
          </w:rPrChange>
        </w:rPr>
        <w:pPrChange w:author="SLAVÍK Lukáš, Ing." w:date="2021-11-04T10:37:07.9780143" w:id="1783118103">
          <w:pPr>
            <w:jc w:val="center"/>
          </w:pPr>
        </w:pPrChange>
      </w:pPr>
      <w:r w:rsidRPr="55E026C1">
        <w:rPr>
          <w:rStyle w:val="Zstupntext"/>
          <w:i w:val="1"/>
          <w:iCs w:val="1"/>
          <w:color w:val="FF0000"/>
          <w:rPrChange w:author="SLAVÍK Lukáš, Ing." w:date="2021-11-04T10:37:07.9780143" w:id="1592199772">
            <w:rPr>
              <w:rStyle w:val="Zstupntext"/>
              <w:i/>
              <w:color w:val="FF0000"/>
            </w:rPr>
          </w:rPrChange>
        </w:rPr>
        <w:t>zde vložte diagram</w:t>
      </w:r>
      <w:r w:rsidRPr="55E026C1">
        <w:rPr>
          <w:rStyle w:val="Zstupntext"/>
          <w:i w:val="1"/>
          <w:iCs w:val="1"/>
          <w:color w:val="FF0000"/>
          <w:rPrChange w:author="SLAVÍK Lukáš, Ing." w:date="2021-11-04T10:37:07.9780143" w:id="2029489903">
            <w:rPr>
              <w:rStyle w:val="Zstupntext"/>
              <w:i/>
              <w:color w:val="FF0000"/>
            </w:rPr>
          </w:rPrChange>
        </w:rPr>
        <w:t>/</w:t>
      </w:r>
      <w:proofErr w:type="spellStart"/>
      <w:r w:rsidRPr="55E026C1">
        <w:rPr>
          <w:rStyle w:val="Zstupntext"/>
          <w:i w:val="1"/>
          <w:iCs w:val="1"/>
          <w:color w:val="FF0000"/>
          <w:rPrChange w:author="SLAVÍK Lukáš, Ing." w:date="2021-11-04T10:37:07.9780143" w:id="1685398975">
            <w:rPr>
              <w:rStyle w:val="Zstupntext"/>
              <w:i/>
              <w:color w:val="FF0000"/>
            </w:rPr>
          </w:rPrChange>
        </w:rPr>
        <w:t>y</w:t>
      </w:r>
      <w:r w:rsidRPr="55E026C1">
        <w:rPr>
          <w:rStyle w:val="Zstupntext"/>
          <w:i w:val="1"/>
          <w:iCs w:val="1"/>
          <w:color w:val="FF0000"/>
          <w:rPrChange w:author="SLAVÍK Lukáš, Ing." w:date="2021-11-04T10:37:07.9780143" w:id="965799348">
            <w:rPr>
              <w:rStyle w:val="Zstupntext"/>
              <w:i/>
              <w:color w:val="FF0000"/>
            </w:rPr>
          </w:rPrChange>
        </w:rPr>
        <w:t>,které</w:t>
      </w:r>
      <w:proofErr w:type="spellEnd"/>
      <w:r w:rsidRPr="55E026C1">
        <w:rPr>
          <w:rStyle w:val="Zstupntext"/>
          <w:i w:val="1"/>
          <w:iCs w:val="1"/>
          <w:color w:val="FF0000"/>
          <w:rPrChange w:author="SLAVÍK Lukáš, Ing." w:date="2021-11-04T10:37:07.9780143" w:id="508916336">
            <w:rPr>
              <w:rStyle w:val="Zstupntext"/>
              <w:i/>
              <w:color w:val="FF0000"/>
            </w:rPr>
          </w:rPrChange>
        </w:rPr>
        <w:t xml:space="preserve"> odpovídají tomu, co je uvedeno výše</w:t>
      </w:r>
    </w:p>
    <w:p w:rsidRPr="003F7B0D" w:rsidR="00AF4DD9" w:rsidP="55E026C1" w:rsidRDefault="00AF4DD9" w14:paraId="79C38FB4" w14:textId="77777777" w14:noSpellErr="1">
      <w:pPr>
        <w:keepNext/>
        <w:spacing w:before="360" w:after="0"/>
        <w:rPr>
          <w:rFonts w:ascii="Arial,Calibri" w:hAnsi="Arial,Calibri" w:eastAsia="Arial,Calibri" w:cs="Arial,Calibri"/>
          <w:b w:val="1"/>
          <w:bCs w:val="1"/>
          <w:rPrChange w:author="SLAVÍK Lukáš, Ing." w:date="2021-11-04T10:37:07.9780143" w:id="1459184381">
            <w:rPr>
              <w:rFonts w:eastAsia="Calibri" w:cs="Arial"/>
              <w:b/>
            </w:rPr>
          </w:rPrChange>
        </w:rPr>
        <w:pPrChange w:author="SLAVÍK Lukáš, Ing." w:date="2021-11-04T10:37:07.9780143" w:id="1563034099">
          <w:pPr>
            <w:keepNext/>
          </w:pPr>
        </w:pPrChange>
      </w:pPr>
      <w:r w:rsidRPr="55E026C1">
        <w:rPr>
          <w:rFonts w:ascii="Arial,Calibri" w:hAnsi="Arial,Calibri" w:eastAsia="Arial,Calibri" w:cs="Arial,Calibri"/>
          <w:b w:val="1"/>
          <w:bCs w:val="1"/>
          <w:rPrChange w:author="SLAVÍK Lukáš, Ing." w:date="2021-11-04T10:37:07.9780143" w:id="910875380">
            <w:rPr>
              <w:rFonts w:eastAsia="Calibri" w:cs="Arial"/>
              <w:b/>
            </w:rPr>
          </w:rPrChange>
        </w:rPr>
        <w:t>Diagram</w:t>
      </w:r>
      <w:r w:rsidRPr="55E026C1">
        <w:rPr>
          <w:rFonts w:ascii="Arial,Calibri" w:hAnsi="Arial,Calibri" w:eastAsia="Arial,Calibri" w:cs="Arial,Calibri"/>
          <w:b w:val="1"/>
          <w:bCs w:val="1"/>
          <w:rPrChange w:author="SLAVÍK Lukáš, Ing." w:date="2021-11-04T10:37:07.9780143" w:id="1067335413">
            <w:rPr>
              <w:rFonts w:eastAsia="Calibri" w:cs="Arial"/>
              <w:b/>
            </w:rPr>
          </w:rPrChange>
        </w:rPr>
        <w:t xml:space="preserve"> aplikační architektury – pohled komunikace aplikací</w:t>
      </w:r>
    </w:p>
    <w:p w:rsidRPr="003F7B0D" w:rsidR="00AF4DD9" w:rsidP="55E026C1" w:rsidRDefault="00AF4DD9" w14:paraId="5E6CDB0F" w14:textId="77777777" w14:noSpellErr="1">
      <w:pPr>
        <w:spacing w:before="120" w:after="0"/>
        <w:jc w:val="center"/>
        <w:rPr>
          <w:rStyle w:val="Zstupntext"/>
          <w:i w:val="1"/>
          <w:iCs w:val="1"/>
          <w:color w:val="FF0000"/>
          <w:rPrChange w:author="SLAVÍK Lukáš, Ing." w:date="2021-11-04T10:37:07.9780143" w:id="458683654">
            <w:rPr>
              <w:rStyle w:val="Zstupntext"/>
              <w:i/>
              <w:color w:val="FF0000"/>
            </w:rPr>
          </w:rPrChange>
        </w:rPr>
        <w:pPrChange w:author="SLAVÍK Lukáš, Ing." w:date="2021-11-04T10:37:07.9780143" w:id="1127090314">
          <w:pPr>
            <w:jc w:val="center"/>
          </w:pPr>
        </w:pPrChange>
      </w:pPr>
      <w:r w:rsidRPr="55E026C1">
        <w:rPr>
          <w:rStyle w:val="Zstupntext"/>
          <w:i w:val="1"/>
          <w:iCs w:val="1"/>
          <w:color w:val="FF0000"/>
          <w:rPrChange w:author="SLAVÍK Lukáš, Ing." w:date="2021-11-04T10:37:07.9780143" w:id="29183339">
            <w:rPr>
              <w:rStyle w:val="Zstupntext"/>
              <w:i/>
              <w:color w:val="FF0000"/>
            </w:rPr>
          </w:rPrChange>
        </w:rPr>
        <w:t>zde vložte diagram</w:t>
      </w:r>
      <w:r w:rsidRPr="55E026C1">
        <w:rPr>
          <w:rStyle w:val="Zstupntext"/>
          <w:i w:val="1"/>
          <w:iCs w:val="1"/>
          <w:color w:val="FF0000"/>
          <w:rPrChange w:author="SLAVÍK Lukáš, Ing." w:date="2021-11-04T10:37:07.9780143" w:id="2112929609">
            <w:rPr>
              <w:rStyle w:val="Zstupntext"/>
              <w:i/>
              <w:color w:val="FF0000"/>
            </w:rPr>
          </w:rPrChange>
        </w:rPr>
        <w:t>/y které odpovídají tomu, co je uvedeno výše</w:t>
      </w:r>
    </w:p>
    <w:p w:rsidRPr="003F7B0D" w:rsidR="00AF4DD9" w:rsidP="00AF4DD9" w:rsidRDefault="00AF4DD9" w14:paraId="111CB33B" w14:textId="77777777">
      <w:pPr>
        <w:rPr>
          <w:rFonts w:cs="Arial"/>
        </w:rPr>
      </w:pPr>
    </w:p>
    <w:tbl>
      <w:tblPr>
        <w:tblStyle w:val="Mkatabulky"/>
        <w:tblW w:w="5000" w:type="pct"/>
        <w:tblLook w:val="06A0" w:firstRow="1" w:lastRow="0" w:firstColumn="1" w:lastColumn="0" w:noHBand="1" w:noVBand="1"/>
      </w:tblPr>
      <w:tblGrid>
        <w:gridCol w:w="11328"/>
      </w:tblGrid>
      <w:tr w:rsidRPr="00397078" w:rsidR="00AF4DD9" w:rsidTr="55E026C1" w14:paraId="52F1B503" w14:textId="77777777">
        <w:trPr>
          <w:tblHeader/>
        </w:trPr>
        <w:tc>
          <w:tcPr>
            <w:tcW w:w="5000" w:type="pct"/>
            <w:shd w:val="clear" w:color="auto" w:fill="CEEBF3"/>
            <w:tcMar/>
          </w:tcPr>
          <w:p w:rsidRPr="002C3CAF" w:rsidR="00AF4DD9" w:rsidP="55E026C1" w:rsidRDefault="00AF4DD9" w14:paraId="15149DAD" w14:textId="0D856E9F" w14:noSpellErr="1">
            <w:pPr>
              <w:keepNext/>
              <w:spacing w:before="40" w:after="40"/>
              <w:jc w:val="left"/>
              <w:rPr>
                <w:rFonts w:ascii="Arial,Calibri" w:hAnsi="Arial,Calibri" w:eastAsia="Arial,Calibri" w:cs="Arial,Calibri"/>
                <w:rPrChange w:author="SLAVÍK Lukáš, Ing." w:date="2021-11-04T10:37:07.9780143" w:id="257569375">
                  <w:rPr>
                    <w:rFonts w:eastAsia="Calibri" w:cs="Arial"/>
                    <w:szCs w:val="20"/>
                  </w:rPr>
                </w:rPrChange>
              </w:rPr>
              <w:pPrChange w:author="SLAVÍK Lukáš, Ing." w:date="2021-11-04T10:37:07.9780143" w:id="2017612813">
                <w:pPr>
                  <w:keepNext/>
                  <w:jc w:val="left"/>
                </w:pPr>
              </w:pPrChange>
            </w:pPr>
            <w:bookmarkStart w:name="_Toc509581672" w:id="166"/>
            <w:bookmarkStart w:name="_Toc513797142" w:id="167"/>
            <w:bookmarkStart w:name="_Ref437250261" w:id="168"/>
            <w:bookmarkStart w:name="_Toc437417894" w:id="169"/>
            <w:r w:rsidRPr="55E026C1">
              <w:rPr>
                <w:rFonts w:ascii="Arial" w:hAnsi="Arial" w:eastAsia="Arial" w:cs="Arial"/>
                <w:rPrChange w:author="SLAVÍK Lukáš, Ing." w:date="2021-11-04T10:37:07.9780143" w:id="1637657465">
                  <w:rPr>
                    <w:rFonts w:cs="Arial"/>
                  </w:rPr>
                </w:rPrChange>
              </w:rPr>
              <w:t xml:space="preserve">Tabulka </w:t>
            </w:r>
            <w:r w:rsidRPr="55E026C1">
              <w:rPr>
                <w:rPrChange w:author="SLAVÍK Lukáš, Ing." w:date="2021-11-04T10:37:07.9780143" w:id="1210472605">
                  <w:rPr>
                    <w:rFonts w:cs="Arial"/>
                  </w:rPr>
                </w:rPrChange>
              </w:rPr>
              <w:fldChar w:fldCharType="begin"/>
            </w:r>
            <w:r w:rsidRPr="002C3CAF">
              <w:rPr>
                <w:rFonts w:cs="Arial"/>
              </w:rPr>
              <w:instrText xml:space="preserve"> SEQ Tabulka \* ARABIC </w:instrText>
            </w:r>
            <w:r w:rsidRPr="002C3CAF">
              <w:rPr>
                <w:rFonts w:cs="Arial"/>
              </w:rPr>
              <w:fldChar w:fldCharType="separate"/>
            </w:r>
            <w:r w:rsidRPr="55E026C1" w:rsidR="00F45D72">
              <w:rPr>
                <w:rFonts w:ascii="Arial" w:hAnsi="Arial" w:eastAsia="Arial" w:cs="Arial"/>
                <w:noProof/>
                <w:rPrChange w:author="SLAVÍK Lukáš, Ing." w:date="2021-11-04T10:37:07.9780143" w:id="656019783">
                  <w:rPr>
                    <w:rFonts w:cs="Arial"/>
                    <w:noProof/>
                  </w:rPr>
                </w:rPrChange>
              </w:rPr>
              <w:t>22</w:t>
            </w:r>
            <w:r w:rsidRPr="55E026C1">
              <w:rPr>
                <w:rPrChange w:author="SLAVÍK Lukáš, Ing." w:date="2021-11-04T10:37:07.9780143" w:id="367958199">
                  <w:rPr>
                    <w:rFonts w:cs="Arial"/>
                    <w:noProof/>
                  </w:rPr>
                </w:rPrChange>
              </w:rPr>
              <w:fldChar w:fldCharType="end"/>
            </w:r>
            <w:r w:rsidRPr="55E026C1">
              <w:rPr>
                <w:rFonts w:ascii="Arial" w:hAnsi="Arial" w:eastAsia="Arial" w:cs="Arial"/>
                <w:rPrChange w:author="SLAVÍK Lukáš, Ing." w:date="2021-11-04T10:37:07.9780143" w:id="1697915734">
                  <w:rPr>
                    <w:rFonts w:cs="Arial"/>
                  </w:rPr>
                </w:rPrChange>
              </w:rPr>
              <w:t xml:space="preserve">: </w:t>
            </w:r>
            <w:r w:rsidRPr="55E026C1">
              <w:rPr>
                <w:rFonts w:ascii="Arial,Calibri" w:hAnsi="Arial,Calibri" w:eastAsia="Arial,Calibri" w:cs="Arial,Calibri"/>
                <w:b w:val="1"/>
                <w:bCs w:val="1"/>
                <w:rPrChange w:author="SLAVÍK Lukáš, Ing." w:date="2021-11-04T10:37:07.9780143" w:id="659547255">
                  <w:rPr>
                    <w:rFonts w:eastAsia="Calibri" w:cs="Arial"/>
                    <w:b/>
                    <w:szCs w:val="20"/>
                  </w:rPr>
                </w:rPrChange>
              </w:rPr>
              <w:t>Vysvětlení v kontextu aplikační architektury úřadu</w:t>
            </w:r>
            <w:bookmarkEnd w:id="166"/>
            <w:bookmarkEnd w:id="167"/>
          </w:p>
        </w:tc>
      </w:tr>
      <w:tr w:rsidRPr="00BF5681" w:rsidR="00AF4DD9" w:rsidTr="55E026C1" w14:paraId="066A4CFD" w14:textId="77777777">
        <w:tc>
          <w:tcPr>
            <w:tcW w:w="5000" w:type="pct"/>
            <w:shd w:val="clear" w:color="auto" w:fill="D9D9D9" w:themeFill="background1" w:themeFillShade="D9"/>
            <w:tcMar/>
          </w:tcPr>
          <w:p w:rsidRPr="003F7B0D" w:rsidR="00AF4DD9" w:rsidP="55E026C1" w:rsidRDefault="00AF4DD9" w14:paraId="1DBA12A7" w14:textId="77777777" w14:noSpellErr="1">
            <w:pPr>
              <w:pStyle w:val="Odstavecseseznamem"/>
              <w:keepNext/>
              <w:numPr>
                <w:ilvl w:val="0"/>
                <w:numId w:val="5"/>
              </w:numPr>
              <w:spacing w:before="40" w:after="40"/>
              <w:jc w:val="left"/>
              <w:rPr>
                <w:rFonts w:ascii="Arial,Calibri" w:hAnsi="Arial,Calibri" w:eastAsia="Arial,Calibri" w:cs="Arial,Calibri"/>
                <w:rPrChange w:author="SLAVÍK Lukáš, Ing." w:date="2021-11-04T10:37:07.9780143" w:id="778424330">
                  <w:rPr>
                    <w:rFonts w:eastAsia="Calibri" w:cs="Arial"/>
                  </w:rPr>
                </w:rPrChange>
              </w:rPr>
              <w:pPrChange w:author="SLAVÍK Lukáš, Ing." w:date="2021-11-04T10:37:07.9780143" w:id="1370658387">
                <w:pPr>
                  <w:pStyle w:val="Odstavecseseznamem"/>
                  <w:keepNext/>
                  <w:numPr>
                    <w:ilvl w:val="0"/>
                    <w:numId w:val="5"/>
                  </w:numPr>
                  <w:jc w:val="left"/>
                </w:pPr>
              </w:pPrChange>
            </w:pPr>
            <w:r w:rsidRPr="55E026C1">
              <w:rPr>
                <w:rFonts w:ascii="Arial" w:hAnsi="Arial" w:eastAsia="Arial" w:cs="Arial"/>
                <w:b w:val="1"/>
                <w:bCs w:val="1"/>
                <w:rPrChange w:author="SLAVÍK Lukáš, Ing." w:date="2021-11-04T10:37:07.9780143" w:id="882260567">
                  <w:rPr>
                    <w:rFonts w:cs="Arial"/>
                    <w:b/>
                    <w:bCs w:val="0"/>
                    <w:szCs w:val="22"/>
                  </w:rPr>
                </w:rPrChange>
              </w:rPr>
              <w:t>jaké k </w:t>
            </w:r>
            <w:r w:rsidRPr="55E026C1">
              <w:rPr>
                <w:rFonts w:ascii="Arial" w:hAnsi="Arial" w:eastAsia="Arial" w:cs="Arial"/>
                <w:b w:val="1"/>
                <w:bCs w:val="1"/>
                <w:rPrChange w:author="SLAVÍK Lukáš, Ing." w:date="2021-11-04T10:37:07.9780143" w:id="947746134">
                  <w:rPr>
                    <w:rFonts w:cs="Arial"/>
                    <w:b/>
                    <w:bCs w:val="0"/>
                    <w:szCs w:val="22"/>
                  </w:rPr>
                </w:rPrChange>
              </w:rPr>
              <w:t>projektu</w:t>
            </w:r>
            <w:r w:rsidRPr="55E026C1">
              <w:rPr>
                <w:rFonts w:ascii="Arial" w:hAnsi="Arial" w:eastAsia="Arial" w:cs="Arial"/>
                <w:b w:val="1"/>
                <w:bCs w:val="1"/>
                <w:rPrChange w:author="SLAVÍK Lukáš, Ing." w:date="2021-11-04T10:37:07.9780143" w:id="619633320">
                  <w:rPr>
                    <w:rFonts w:cs="Arial"/>
                    <w:b/>
                    <w:bCs w:val="0"/>
                    <w:szCs w:val="22"/>
                  </w:rPr>
                </w:rPrChange>
              </w:rPr>
              <w:t xml:space="preserve"> existují či vznikají duplicity</w:t>
            </w:r>
            <w:r w:rsidRPr="55E026C1">
              <w:rPr>
                <w:rFonts w:ascii="Arial" w:hAnsi="Arial" w:eastAsia="Arial" w:cs="Arial"/>
                <w:b w:val="1"/>
                <w:bCs w:val="1"/>
                <w:rPrChange w:author="SLAVÍK Lukáš, Ing." w:date="2021-11-04T10:37:07.9780143" w:id="451856421">
                  <w:rPr>
                    <w:rFonts w:cs="Arial"/>
                    <w:b/>
                    <w:bCs w:val="0"/>
                    <w:szCs w:val="22"/>
                  </w:rPr>
                </w:rPrChange>
              </w:rPr>
              <w:t>?</w:t>
            </w:r>
          </w:p>
        </w:tc>
      </w:tr>
      <w:tr w:rsidRPr="008B68DB" w:rsidR="00AF4DD9" w:rsidTr="55E026C1" w14:paraId="38A32E06" w14:textId="77777777">
        <w:tc>
          <w:tcPr>
            <w:tcW w:w="5000" w:type="pct"/>
            <w:shd w:val="clear" w:color="auto" w:fill="auto"/>
            <w:tcMar/>
          </w:tcPr>
          <w:p w:rsidRPr="003F7B0D" w:rsidR="00AF4DD9" w:rsidP="00C37272" w:rsidRDefault="00AF4DD9" w14:paraId="371841DB" w14:textId="77777777">
            <w:pPr>
              <w:keepNext/>
              <w:spacing w:before="40" w:after="40"/>
              <w:ind w:left="360"/>
              <w:jc w:val="left"/>
              <w:rPr>
                <w:rFonts w:cs="Arial"/>
                <w:b/>
                <w:bCs/>
              </w:rPr>
            </w:pPr>
          </w:p>
        </w:tc>
      </w:tr>
      <w:tr w:rsidRPr="008B68DB" w:rsidR="00AF4DD9" w:rsidTr="55E026C1" w14:paraId="3BC41972" w14:textId="77777777">
        <w:tc>
          <w:tcPr>
            <w:tcW w:w="5000" w:type="pct"/>
            <w:shd w:val="clear" w:color="auto" w:fill="D9D9D9" w:themeFill="background1" w:themeFillShade="D9"/>
            <w:tcMar/>
          </w:tcPr>
          <w:p w:rsidRPr="008B68DB" w:rsidR="00AF4DD9" w:rsidP="55E026C1" w:rsidRDefault="00AF4DD9" w14:paraId="6729703F" w14:textId="77777777" w14:noSpellErr="1">
            <w:pPr>
              <w:pStyle w:val="Odstavecseseznamem"/>
              <w:keepNext/>
              <w:numPr>
                <w:ilvl w:val="0"/>
                <w:numId w:val="5"/>
              </w:numPr>
              <w:spacing w:before="40" w:after="40"/>
              <w:jc w:val="left"/>
              <w:rPr>
                <w:rFonts w:ascii="Arial" w:hAnsi="Arial" w:eastAsia="Arial" w:cs="Arial"/>
                <w:b w:val="1"/>
                <w:bCs w:val="1"/>
                <w:rPrChange w:author="SLAVÍK Lukáš, Ing." w:date="2021-11-04T10:37:07.9780143" w:id="1059952012">
                  <w:rPr>
                    <w:rFonts w:cs="Arial"/>
                    <w:b/>
                    <w:bCs w:val="0"/>
                    <w:szCs w:val="22"/>
                  </w:rPr>
                </w:rPrChange>
              </w:rPr>
              <w:pPrChange w:author="SLAVÍK Lukáš, Ing." w:date="2021-11-04T10:37:07.9780143" w:id="999621862">
                <w:pPr>
                  <w:pStyle w:val="Odstavecseseznamem"/>
                  <w:keepNext/>
                  <w:numPr>
                    <w:ilvl w:val="0"/>
                    <w:numId w:val="5"/>
                  </w:numPr>
                  <w:jc w:val="left"/>
                </w:pPr>
              </w:pPrChange>
            </w:pPr>
            <w:r w:rsidRPr="55E026C1">
              <w:rPr>
                <w:rFonts w:ascii="Arial" w:hAnsi="Arial" w:eastAsia="Arial" w:cs="Arial"/>
                <w:b w:val="1"/>
                <w:bCs w:val="1"/>
                <w:rPrChange w:author="SLAVÍK Lukáš, Ing." w:date="2021-11-04T10:37:07.9780143" w:id="1796822186">
                  <w:rPr>
                    <w:rFonts w:cs="Arial"/>
                    <w:b/>
                    <w:bCs w:val="0"/>
                    <w:szCs w:val="22"/>
                  </w:rPr>
                </w:rPrChange>
              </w:rPr>
              <w:t xml:space="preserve">proč a </w:t>
            </w:r>
            <w:r w:rsidRPr="55E026C1">
              <w:rPr>
                <w:rFonts w:ascii="Arial" w:hAnsi="Arial" w:eastAsia="Arial" w:cs="Arial"/>
                <w:b w:val="1"/>
                <w:bCs w:val="1"/>
                <w:rPrChange w:author="SLAVÍK Lukáš, Ing." w:date="2021-11-04T10:37:07.9780143" w:id="246396012">
                  <w:rPr>
                    <w:rFonts w:cs="Arial"/>
                    <w:b/>
                    <w:bCs w:val="0"/>
                    <w:szCs w:val="22"/>
                  </w:rPr>
                </w:rPrChange>
              </w:rPr>
              <w:t>jsou využity všechny sdílené služby?</w:t>
            </w:r>
          </w:p>
        </w:tc>
      </w:tr>
      <w:tr w:rsidRPr="008B68DB" w:rsidR="00AF4DD9" w:rsidTr="55E026C1" w14:paraId="425B5216" w14:textId="77777777">
        <w:tc>
          <w:tcPr>
            <w:tcW w:w="5000" w:type="pct"/>
            <w:shd w:val="clear" w:color="auto" w:fill="auto"/>
            <w:tcMar/>
          </w:tcPr>
          <w:p w:rsidRPr="003F7B0D" w:rsidR="00AF4DD9" w:rsidP="00C37272" w:rsidRDefault="00AF4DD9" w14:paraId="6D110E37" w14:textId="77777777">
            <w:pPr>
              <w:keepNext/>
              <w:spacing w:before="40" w:after="40"/>
              <w:ind w:left="360"/>
              <w:jc w:val="left"/>
              <w:rPr>
                <w:rFonts w:cs="Arial"/>
                <w:b/>
                <w:bCs/>
              </w:rPr>
            </w:pPr>
          </w:p>
        </w:tc>
      </w:tr>
      <w:tr w:rsidRPr="00397078" w:rsidR="00AF4DD9" w:rsidTr="55E026C1" w14:paraId="0710A3B6" w14:textId="77777777">
        <w:tc>
          <w:tcPr>
            <w:tcW w:w="5000" w:type="pct"/>
            <w:shd w:val="clear" w:color="auto" w:fill="D9D9D9" w:themeFill="background1" w:themeFillShade="D9"/>
            <w:tcMar/>
          </w:tcPr>
          <w:p w:rsidRPr="00397078" w:rsidR="00AF4DD9" w:rsidP="55E026C1" w:rsidRDefault="00AF4DD9" w14:paraId="4468E471" w14:textId="77777777" w14:noSpellErr="1">
            <w:pPr>
              <w:keepNext/>
              <w:spacing w:before="40" w:after="40"/>
              <w:jc w:val="left"/>
              <w:rPr>
                <w:rFonts w:ascii="Arial,Calibri" w:hAnsi="Arial,Calibri" w:eastAsia="Arial,Calibri" w:cs="Arial,Calibri"/>
                <w:b w:val="1"/>
                <w:bCs w:val="1"/>
                <w:rPrChange w:author="SLAVÍK Lukáš, Ing." w:date="2021-11-04T10:37:07.9780143" w:id="1286927563">
                  <w:rPr>
                    <w:rFonts w:eastAsia="Calibri" w:cs="Arial"/>
                    <w:b/>
                    <w:szCs w:val="20"/>
                  </w:rPr>
                </w:rPrChange>
              </w:rPr>
              <w:pPrChange w:author="SLAVÍK Lukáš, Ing." w:date="2021-11-04T10:37:07.9780143" w:id="595407125">
                <w:pPr>
                  <w:keepNext/>
                  <w:jc w:val="left"/>
                </w:pPr>
              </w:pPrChange>
            </w:pPr>
            <w:r w:rsidRPr="55E026C1">
              <w:rPr>
                <w:rFonts w:ascii="Arial,Calibri" w:hAnsi="Arial,Calibri" w:eastAsia="Arial,Calibri" w:cs="Arial,Calibri"/>
                <w:b w:val="1"/>
                <w:bCs w:val="1"/>
                <w:rPrChange w:author="SLAVÍK Lukáš, Ing." w:date="2021-11-04T10:37:07.9780143" w:id="1133406596">
                  <w:rPr>
                    <w:rFonts w:eastAsia="Calibri" w:cs="Arial"/>
                    <w:b/>
                    <w:szCs w:val="20"/>
                  </w:rPr>
                </w:rPrChange>
              </w:rPr>
              <w:t xml:space="preserve">Vysvětlení aplikační architektury </w:t>
            </w:r>
            <w:r w:rsidRPr="55E026C1">
              <w:rPr>
                <w:rFonts w:ascii="Arial" w:hAnsi="Arial" w:eastAsia="Arial" w:cs="Arial"/>
                <w:b w:val="1"/>
                <w:bCs w:val="1"/>
                <w:rPrChange w:author="SLAVÍK Lukáš, Ing." w:date="2021-11-04T10:37:07.9780143" w:id="1430984774">
                  <w:rPr>
                    <w:rFonts w:cs="Arial"/>
                    <w:b/>
                  </w:rPr>
                </w:rPrChange>
              </w:rPr>
              <w:t>projektu</w:t>
            </w:r>
            <w:r w:rsidRPr="55E026C1">
              <w:rPr>
                <w:rFonts w:ascii="Arial,Calibri" w:hAnsi="Arial,Calibri" w:eastAsia="Arial,Calibri" w:cs="Arial,Calibri"/>
                <w:b w:val="1"/>
                <w:bCs w:val="1"/>
                <w:rPrChange w:author="SLAVÍK Lukáš, Ing." w:date="2021-11-04T10:37:07.9780143" w:id="1589478806">
                  <w:rPr>
                    <w:rFonts w:eastAsia="Calibri" w:cs="Arial"/>
                    <w:b/>
                    <w:szCs w:val="20"/>
                  </w:rPr>
                </w:rPrChange>
              </w:rPr>
              <w:t>:</w:t>
            </w:r>
          </w:p>
        </w:tc>
      </w:tr>
      <w:tr w:rsidRPr="00BF5681" w:rsidR="00AF4DD9" w:rsidTr="55E026C1" w14:paraId="5AD7B3F0" w14:textId="77777777">
        <w:tc>
          <w:tcPr>
            <w:tcW w:w="5000" w:type="pct"/>
            <w:tcMar/>
          </w:tcPr>
          <w:p w:rsidR="00AF4DD9" w:rsidP="00C37272" w:rsidRDefault="00AF4DD9" w14:paraId="6987EA2C" w14:textId="1E8B344F">
            <w:pPr>
              <w:spacing w:before="40" w:after="40"/>
              <w:jc w:val="left"/>
              <w:rPr>
                <w:rFonts w:eastAsia="Calibri" w:cs="Arial"/>
                <w:szCs w:val="20"/>
              </w:rPr>
            </w:pPr>
          </w:p>
          <w:p w:rsidR="008D78FC" w:rsidP="00C37272" w:rsidRDefault="008D78FC" w14:paraId="5D628267" w14:textId="77777777">
            <w:pPr>
              <w:spacing w:before="40" w:after="40"/>
              <w:jc w:val="left"/>
              <w:rPr>
                <w:rFonts w:eastAsia="Calibri" w:cs="Arial"/>
                <w:szCs w:val="20"/>
              </w:rPr>
            </w:pPr>
          </w:p>
          <w:p w:rsidR="008D78FC" w:rsidP="00C37272" w:rsidRDefault="008D78FC" w14:paraId="324C0014" w14:textId="77777777">
            <w:pPr>
              <w:spacing w:before="40" w:after="40"/>
              <w:jc w:val="left"/>
              <w:rPr>
                <w:rFonts w:eastAsia="Calibri" w:cs="Arial"/>
                <w:szCs w:val="20"/>
              </w:rPr>
            </w:pPr>
          </w:p>
          <w:p w:rsidRPr="003F7B0D" w:rsidR="008D78FC" w:rsidP="00C37272" w:rsidRDefault="008D78FC" w14:paraId="24653CBC" w14:textId="4BEF3188">
            <w:pPr>
              <w:spacing w:before="40" w:after="40"/>
              <w:jc w:val="left"/>
              <w:rPr>
                <w:rFonts w:eastAsia="Calibri" w:cs="Arial"/>
                <w:szCs w:val="20"/>
              </w:rPr>
            </w:pPr>
          </w:p>
        </w:tc>
      </w:tr>
    </w:tbl>
    <w:p w:rsidRPr="003F7B0D" w:rsidR="00AF4DD9" w:rsidP="00AF4DD9" w:rsidRDefault="00AF4DD9" w14:paraId="201EEE82" w14:textId="77777777">
      <w:pPr>
        <w:rPr>
          <w:rFonts w:cs="Arial"/>
        </w:rPr>
      </w:pPr>
    </w:p>
    <w:p w:rsidRPr="00FD10A1" w:rsidR="00AF4DD9" w:rsidP="00AF4DD9" w:rsidRDefault="00AF4DD9" w14:paraId="5DB0AF6A" w14:textId="77777777" w14:noSpellErr="1">
      <w:pPr>
        <w:pStyle w:val="MVHeading4"/>
        <w:rPr/>
      </w:pPr>
      <w:r>
        <w:rPr/>
        <w:lastRenderedPageBreak/>
        <w:t>A</w:t>
      </w:r>
      <w:r w:rsidRPr="00FD10A1">
        <w:rPr/>
        <w:t xml:space="preserve">rchitektura </w:t>
      </w:r>
      <w:r>
        <w:rPr/>
        <w:t xml:space="preserve">informačních systémů </w:t>
      </w:r>
      <w:r w:rsidRPr="00FD10A1">
        <w:rPr/>
        <w:t xml:space="preserve">– část: </w:t>
      </w:r>
      <w:r w:rsidRPr="55E026C1">
        <w:rPr>
          <w:rPrChange w:author="SLAVÍK Lukáš, Ing." w:date="2021-11-04T10:37:07.9780143" w:id="2113760615">
            <w:rPr>
              <w:bCs/>
            </w:rPr>
          </w:rPrChange>
        </w:rPr>
        <w:t>Datová</w:t>
      </w:r>
      <w:r w:rsidRPr="00FD10A1">
        <w:rPr/>
        <w:t xml:space="preserve"> architektura</w:t>
      </w:r>
      <w:bookmarkEnd w:id="168"/>
      <w:bookmarkEnd w:id="169"/>
    </w:p>
    <w:tbl>
      <w:tblPr>
        <w:tblStyle w:val="TableGrid1"/>
        <w:tblW w:w="5000" w:type="pct"/>
        <w:tblLook w:val="0620" w:firstRow="1" w:lastRow="0" w:firstColumn="0" w:lastColumn="0" w:noHBand="1" w:noVBand="1"/>
      </w:tblPr>
      <w:tblGrid>
        <w:gridCol w:w="2556"/>
        <w:gridCol w:w="2827"/>
        <w:gridCol w:w="2596"/>
        <w:gridCol w:w="3349"/>
      </w:tblGrid>
      <w:tr w:rsidRPr="00BF5681" w:rsidR="00AF4DD9" w:rsidTr="55E026C1" w14:paraId="4EBFE891" w14:textId="77777777">
        <w:trPr>
          <w:tblHeader/>
        </w:trPr>
        <w:tc>
          <w:tcPr>
            <w:tcW w:w="5000" w:type="pct"/>
            <w:gridSpan w:val="4"/>
            <w:shd w:val="clear" w:color="auto" w:fill="DAEEF3" w:themeFill="accent5" w:themeFillTint="33"/>
            <w:tcMar/>
            <w:tcPrChange w:author="SLAVÍK Lukáš, Ing." w:date="2021-11-04T10:37:07.9780143" w:id="565229329">
              <w:tcPr>
                <w:tcW w:w="5000" w:type="pct"/>
                <w:gridSpan w:val="4"/>
                <w:shd w:val="clear" w:color="auto" w:fill="DAEEF3" w:themeFill="accent5" w:themeFillTint="33"/>
              </w:tcPr>
            </w:tcPrChange>
          </w:tcPr>
          <w:p w:rsidRPr="002C3CAF" w:rsidR="00AF4DD9" w:rsidP="55E026C1" w:rsidRDefault="00AF4DD9" w14:paraId="5E466C91" w14:textId="60EF48D0" w14:noSpellErr="1">
            <w:pPr>
              <w:keepNext/>
              <w:spacing w:before="40" w:after="40"/>
              <w:rPr>
                <w:rFonts w:ascii="Arial" w:hAnsi="Arial" w:eastAsia="Arial" w:cs="Arial"/>
                <w:rPrChange w:author="SLAVÍK Lukáš, Ing." w:date="2021-11-04T10:37:07.9780143" w:id="2087804543">
                  <w:rPr>
                    <w:rFonts w:cs="Arial"/>
                  </w:rPr>
                </w:rPrChange>
              </w:rPr>
              <w:pPrChange w:author="SLAVÍK Lukáš, Ing." w:date="2021-11-04T10:37:07.9780143" w:id="1332377515">
                <w:pPr>
                  <w:keepNext/>
                </w:pPr>
              </w:pPrChange>
            </w:pPr>
            <w:bookmarkStart w:name="_Toc513797143" w:id="170"/>
            <w:r w:rsidRPr="55E026C1">
              <w:rPr>
                <w:rFonts w:ascii="Arial" w:hAnsi="Arial" w:eastAsia="Arial" w:cs="Arial"/>
                <w:rPrChange w:author="SLAVÍK Lukáš, Ing." w:date="2021-11-04T10:37:07.9780143" w:id="509180596">
                  <w:rPr>
                    <w:rFonts w:cs="Arial"/>
                  </w:rPr>
                </w:rPrChange>
              </w:rPr>
              <w:t xml:space="preserve">Tabulka </w:t>
            </w:r>
            <w:r w:rsidRPr="55E026C1">
              <w:rPr>
                <w:rPrChange w:author="SLAVÍK Lukáš, Ing." w:date="2021-11-04T10:37:07.9780143" w:id="62461637">
                  <w:rPr>
                    <w:rFonts w:cs="Arial"/>
                  </w:rPr>
                </w:rPrChange>
              </w:rPr>
              <w:fldChar w:fldCharType="begin"/>
            </w:r>
            <w:r w:rsidRPr="002C3CAF">
              <w:rPr>
                <w:rFonts w:cs="Arial"/>
              </w:rPr>
              <w:instrText xml:space="preserve"> SEQ Tabulka \* ARABIC </w:instrText>
            </w:r>
            <w:r w:rsidRPr="002C3CAF">
              <w:rPr>
                <w:rFonts w:cs="Arial"/>
              </w:rPr>
              <w:fldChar w:fldCharType="separate"/>
            </w:r>
            <w:r w:rsidRPr="55E026C1" w:rsidR="00F45D72">
              <w:rPr>
                <w:rFonts w:ascii="Arial" w:hAnsi="Arial" w:eastAsia="Arial" w:cs="Arial"/>
                <w:noProof/>
                <w:rPrChange w:author="SLAVÍK Lukáš, Ing." w:date="2021-11-04T10:37:07.9780143" w:id="2067607361">
                  <w:rPr>
                    <w:rFonts w:cs="Arial"/>
                    <w:noProof/>
                  </w:rPr>
                </w:rPrChange>
              </w:rPr>
              <w:t>23</w:t>
            </w:r>
            <w:r w:rsidRPr="55E026C1">
              <w:rPr>
                <w:rPrChange w:author="SLAVÍK Lukáš, Ing." w:date="2021-11-04T10:37:07.9780143" w:id="1698655341">
                  <w:rPr>
                    <w:rFonts w:cs="Arial"/>
                    <w:noProof/>
                  </w:rPr>
                </w:rPrChange>
              </w:rPr>
              <w:fldChar w:fldCharType="end"/>
            </w:r>
            <w:r w:rsidRPr="55E026C1">
              <w:rPr>
                <w:rFonts w:ascii="Arial" w:hAnsi="Arial" w:eastAsia="Arial" w:cs="Arial"/>
                <w:rPrChange w:author="SLAVÍK Lukáš, Ing." w:date="2021-11-04T10:37:07.9780143" w:id="816371862">
                  <w:rPr>
                    <w:rFonts w:cs="Arial"/>
                  </w:rPr>
                </w:rPrChange>
              </w:rPr>
              <w:t xml:space="preserve">: </w:t>
            </w:r>
            <w:r w:rsidRPr="55E026C1">
              <w:rPr>
                <w:rFonts w:ascii="Arial" w:hAnsi="Arial" w:eastAsia="Arial" w:cs="Arial"/>
                <w:b w:val="1"/>
                <w:bCs w:val="1"/>
                <w:rPrChange w:author="SLAVÍK Lukáš, Ing." w:date="2021-11-04T10:37:07.9780143" w:id="14807863">
                  <w:rPr>
                    <w:rFonts w:cs="Arial"/>
                    <w:b/>
                  </w:rPr>
                </w:rPrChange>
              </w:rPr>
              <w:t xml:space="preserve">Katalog </w:t>
            </w:r>
            <w:r w:rsidRPr="55E026C1">
              <w:rPr>
                <w:rFonts w:ascii="Arial" w:hAnsi="Arial" w:eastAsia="Arial" w:cs="Arial"/>
                <w:b w:val="1"/>
                <w:bCs w:val="1"/>
                <w:rPrChange w:author="SLAVÍK Lukáš, Ing." w:date="2021-11-04T10:37:07.9780143" w:id="1293324290">
                  <w:rPr>
                    <w:rFonts w:cs="Arial"/>
                    <w:b/>
                  </w:rPr>
                </w:rPrChange>
              </w:rPr>
              <w:t>objektů a subjektů</w:t>
            </w:r>
            <w:r w:rsidRPr="55E026C1">
              <w:rPr>
                <w:rFonts w:ascii="Arial" w:hAnsi="Arial" w:eastAsia="Arial" w:cs="Arial"/>
                <w:b w:val="1"/>
                <w:bCs w:val="1"/>
                <w:rPrChange w:author="SLAVÍK Lukáš, Ing." w:date="2021-11-04T10:37:07.9780143" w:id="411694395">
                  <w:rPr>
                    <w:rFonts w:cs="Arial"/>
                    <w:b/>
                  </w:rPr>
                </w:rPrChange>
              </w:rPr>
              <w:t>:</w:t>
            </w:r>
            <w:bookmarkEnd w:id="170"/>
          </w:p>
        </w:tc>
      </w:tr>
      <w:tr w:rsidRPr="00BF5681" w:rsidR="00AF4DD9" w:rsidTr="55E026C1" w14:paraId="2802D42D" w14:textId="77777777">
        <w:trPr>
          <w:tblHeader/>
        </w:trPr>
        <w:tc>
          <w:tcPr>
            <w:tcW w:w="1128" w:type="pct"/>
            <w:shd w:val="clear" w:color="auto" w:fill="DAEEF3" w:themeFill="accent5" w:themeFillTint="33"/>
            <w:tcMar/>
          </w:tcPr>
          <w:p w:rsidRPr="003F7B0D" w:rsidR="00AF4DD9" w:rsidP="55E026C1" w:rsidRDefault="00AF4DD9" w14:paraId="3349E01D" w14:textId="77777777" w14:noSpellErr="1">
            <w:pPr>
              <w:keepNext/>
              <w:spacing w:before="40" w:after="40"/>
              <w:jc w:val="left"/>
              <w:rPr>
                <w:rFonts w:ascii="Arial" w:hAnsi="Arial" w:eastAsia="Arial" w:cs="Arial"/>
                <w:b w:val="1"/>
                <w:bCs w:val="1"/>
                <w:rPrChange w:author="SLAVÍK Lukáš, Ing." w:date="2021-11-04T10:37:07.9780143" w:id="2001030644">
                  <w:rPr>
                    <w:rFonts w:cs="Arial"/>
                    <w:b/>
                  </w:rPr>
                </w:rPrChange>
              </w:rPr>
              <w:pPrChange w:author="SLAVÍK Lukáš, Ing." w:date="2021-11-04T10:37:07.9780143" w:id="1946531977">
                <w:pPr>
                  <w:keepNext/>
                  <w:jc w:val="left"/>
                </w:pPr>
              </w:pPrChange>
            </w:pPr>
            <w:r w:rsidRPr="55E026C1">
              <w:rPr>
                <w:rFonts w:ascii="Arial" w:hAnsi="Arial" w:eastAsia="Arial" w:cs="Arial"/>
                <w:b w:val="1"/>
                <w:bCs w:val="1"/>
                <w:rPrChange w:author="SLAVÍK Lukáš, Ing." w:date="2021-11-04T10:37:07.9780143" w:id="715339728">
                  <w:rPr>
                    <w:rFonts w:cs="Arial"/>
                    <w:b/>
                  </w:rPr>
                </w:rPrChange>
              </w:rPr>
              <w:t xml:space="preserve">Objekt </w:t>
            </w:r>
            <w:r w:rsidRPr="55E026C1">
              <w:rPr>
                <w:rFonts w:ascii="Arial" w:hAnsi="Arial" w:eastAsia="Arial" w:cs="Arial"/>
                <w:b w:val="1"/>
                <w:bCs w:val="1"/>
                <w:rPrChange w:author="SLAVÍK Lukáš, Ing." w:date="2021-11-04T10:37:07.9780143" w:id="1851094113">
                  <w:rPr>
                    <w:rFonts w:cs="Arial"/>
                    <w:b/>
                  </w:rPr>
                </w:rPrChange>
              </w:rPr>
              <w:t>nebo subjekt</w:t>
            </w:r>
            <w:r w:rsidRPr="55E026C1">
              <w:rPr>
                <w:rFonts w:ascii="Arial" w:hAnsi="Arial" w:eastAsia="Arial" w:cs="Arial"/>
                <w:b w:val="1"/>
                <w:bCs w:val="1"/>
                <w:rPrChange w:author="SLAVÍK Lukáš, Ing." w:date="2021-11-04T10:37:07.9780143" w:id="1669625031">
                  <w:rPr>
                    <w:rFonts w:cs="Arial"/>
                    <w:b/>
                  </w:rPr>
                </w:rPrChange>
              </w:rPr>
              <w:t>, který je předmětem evidence</w:t>
            </w:r>
          </w:p>
        </w:tc>
        <w:tc>
          <w:tcPr>
            <w:tcW w:w="1248" w:type="pct"/>
            <w:shd w:val="clear" w:color="auto" w:fill="DAEEF3" w:themeFill="accent5" w:themeFillTint="33"/>
            <w:tcMar/>
          </w:tcPr>
          <w:p w:rsidRPr="003F7B0D" w:rsidR="00AF4DD9" w:rsidP="55E026C1" w:rsidRDefault="00AF4DD9" w14:paraId="34277F6B" w14:textId="77777777" w14:noSpellErr="1">
            <w:pPr>
              <w:keepNext/>
              <w:spacing w:before="40" w:after="40"/>
              <w:jc w:val="left"/>
              <w:rPr>
                <w:rFonts w:ascii="Arial" w:hAnsi="Arial" w:eastAsia="Arial" w:cs="Arial"/>
                <w:b w:val="1"/>
                <w:bCs w:val="1"/>
                <w:rPrChange w:author="SLAVÍK Lukáš, Ing." w:date="2021-11-04T10:37:07.9780143" w:id="803138408">
                  <w:rPr>
                    <w:rFonts w:cs="Arial"/>
                    <w:b/>
                  </w:rPr>
                </w:rPrChange>
              </w:rPr>
              <w:pPrChange w:author="SLAVÍK Lukáš, Ing." w:date="2021-11-04T10:37:07.9780143" w:id="18053214">
                <w:pPr>
                  <w:keepNext/>
                  <w:jc w:val="left"/>
                </w:pPr>
              </w:pPrChange>
            </w:pPr>
            <w:r w:rsidRPr="55E026C1">
              <w:rPr>
                <w:rFonts w:ascii="Arial" w:hAnsi="Arial" w:eastAsia="Arial" w:cs="Arial"/>
                <w:b w:val="1"/>
                <w:bCs w:val="1"/>
                <w:rPrChange w:author="SLAVÍK Lukáš, Ing." w:date="2021-11-04T10:37:07.9780143" w:id="1334630397">
                  <w:rPr>
                    <w:rFonts w:cs="Arial"/>
                    <w:b/>
                  </w:rPr>
                </w:rPrChange>
              </w:rPr>
              <w:t>Vysvětlení objektu</w:t>
            </w:r>
            <w:r w:rsidRPr="55E026C1">
              <w:rPr>
                <w:rFonts w:ascii="Arial" w:hAnsi="Arial" w:eastAsia="Arial" w:cs="Arial"/>
                <w:b w:val="1"/>
                <w:bCs w:val="1"/>
                <w:rPrChange w:author="SLAVÍK Lukáš, Ing." w:date="2021-11-04T10:37:07.9780143" w:id="11877090">
                  <w:rPr>
                    <w:rFonts w:cs="Arial"/>
                    <w:b/>
                  </w:rPr>
                </w:rPrChange>
              </w:rPr>
              <w:t xml:space="preserve"> nebo subjektu</w:t>
            </w:r>
          </w:p>
        </w:tc>
        <w:tc>
          <w:tcPr>
            <w:tcW w:w="1146" w:type="pct"/>
            <w:shd w:val="clear" w:color="auto" w:fill="DAEEF3" w:themeFill="accent5" w:themeFillTint="33"/>
            <w:tcMar/>
          </w:tcPr>
          <w:p w:rsidRPr="003F7B0D" w:rsidR="00AF4DD9" w:rsidP="55E026C1" w:rsidRDefault="00AF4DD9" w14:paraId="6A4FFF44" w14:textId="56C940E2" w14:noSpellErr="1">
            <w:pPr>
              <w:keepNext/>
              <w:spacing w:before="40" w:after="40"/>
              <w:jc w:val="left"/>
              <w:rPr>
                <w:rFonts w:ascii="Arial" w:hAnsi="Arial" w:eastAsia="Arial" w:cs="Arial"/>
                <w:b w:val="1"/>
                <w:bCs w:val="1"/>
                <w:rPrChange w:author="SLAVÍK Lukáš, Ing." w:date="2021-11-04T10:37:07.9780143" w:id="1687700640">
                  <w:rPr>
                    <w:rFonts w:cs="Arial"/>
                    <w:b/>
                  </w:rPr>
                </w:rPrChange>
              </w:rPr>
              <w:pPrChange w:author="SLAVÍK Lukáš, Ing." w:date="2021-11-04T10:37:07.9780143" w:id="1417996874">
                <w:pPr>
                  <w:keepNext/>
                  <w:jc w:val="left"/>
                </w:pPr>
              </w:pPrChange>
            </w:pPr>
            <w:bookmarkStart w:name="_Hlk54895874" w:id="171"/>
            <w:r w:rsidRPr="55E026C1">
              <w:rPr>
                <w:rFonts w:ascii="Arial" w:hAnsi="Arial" w:eastAsia="Arial" w:cs="Arial"/>
                <w:b w:val="1"/>
                <w:bCs w:val="1"/>
                <w:rPrChange w:author="SLAVÍK Lukáš, Ing." w:date="2021-11-04T10:37:07.9780143" w:id="2036766663">
                  <w:rPr>
                    <w:rFonts w:cs="Arial"/>
                    <w:b/>
                  </w:rPr>
                </w:rPrChange>
              </w:rPr>
              <w:t xml:space="preserve">Označení objektu nebo subjektu dle </w:t>
            </w:r>
            <w:hyperlink w:history="1" r:id="R5e9024a899ed43fb">
              <w:r w:rsidRPr="55E026C1">
                <w:rPr>
                  <w:rStyle w:val="Hypertextovodkaz"/>
                  <w:rFonts w:ascii="Arial" w:hAnsi="Arial" w:eastAsia="Arial" w:cs="Arial"/>
                  <w:b w:val="1"/>
                  <w:bCs w:val="1"/>
                  <w:rPrChange w:author="SLAVÍK Lukáš, Ing." w:date="2021-11-04T10:37:07.9780143" w:id="1655026343">
                    <w:rPr>
                      <w:rStyle w:val="Hypertextovodkaz"/>
                      <w:rFonts w:cs="Arial"/>
                      <w:b/>
                    </w:rPr>
                  </w:rPrChange>
                </w:rPr>
                <w:t>Agend VS</w:t>
              </w:r>
            </w:hyperlink>
            <w:bookmarkEnd w:id="171"/>
            <w:r w:rsidRPr="55E026C1">
              <w:rPr>
                <w:rFonts w:ascii="Arial" w:hAnsi="Arial" w:eastAsia="Arial" w:cs="Arial"/>
                <w:b w:val="1"/>
                <w:bCs w:val="1"/>
                <w:rPrChange w:author="SLAVÍK Lukáš, Ing." w:date="2021-11-04T10:37:07.9780143" w:id="1004693773">
                  <w:rPr>
                    <w:rFonts w:cs="Arial"/>
                    <w:b/>
                  </w:rPr>
                </w:rPrChange>
              </w:rPr>
              <w:t xml:space="preserve"> </w:t>
            </w:r>
          </w:p>
        </w:tc>
        <w:tc>
          <w:tcPr>
            <w:tcW w:w="1478" w:type="pct"/>
            <w:shd w:val="clear" w:color="auto" w:fill="DAEEF3" w:themeFill="accent5" w:themeFillTint="33"/>
            <w:tcMar/>
          </w:tcPr>
          <w:p w:rsidRPr="003F7B0D" w:rsidR="00AF4DD9" w:rsidP="55E026C1" w:rsidRDefault="00AF4DD9" w14:paraId="1A00B3EA" w14:textId="77777777" w14:noSpellErr="1">
            <w:pPr>
              <w:keepNext/>
              <w:spacing w:before="40" w:after="40"/>
              <w:jc w:val="left"/>
              <w:rPr>
                <w:rFonts w:ascii="Arial" w:hAnsi="Arial" w:eastAsia="Arial" w:cs="Arial"/>
                <w:b w:val="1"/>
                <w:bCs w:val="1"/>
                <w:rPrChange w:author="SLAVÍK Lukáš, Ing." w:date="2021-11-04T10:37:07.9780143" w:id="503082087">
                  <w:rPr>
                    <w:rFonts w:cs="Arial"/>
                    <w:b/>
                  </w:rPr>
                </w:rPrChange>
              </w:rPr>
              <w:pPrChange w:author="SLAVÍK Lukáš, Ing." w:date="2021-11-04T10:37:07.9780143" w:id="1177045124">
                <w:pPr>
                  <w:keepNext/>
                  <w:jc w:val="left"/>
                </w:pPr>
              </w:pPrChange>
            </w:pPr>
            <w:r w:rsidRPr="55E026C1">
              <w:rPr>
                <w:rFonts w:ascii="Arial" w:hAnsi="Arial" w:eastAsia="Arial" w:cs="Arial"/>
                <w:b w:val="1"/>
                <w:bCs w:val="1"/>
                <w:rPrChange w:author="SLAVÍK Lukáš, Ing." w:date="2021-11-04T10:37:07.9780143" w:id="1212788369">
                  <w:rPr>
                    <w:rFonts w:cs="Arial"/>
                    <w:b/>
                  </w:rPr>
                </w:rPrChange>
              </w:rPr>
              <w:t>Je objekt čerpán nebo poskytován jiným subjektům?</w:t>
            </w:r>
          </w:p>
        </w:tc>
      </w:tr>
      <w:tr w:rsidRPr="00BF5681" w:rsidR="00AF4DD9" w:rsidTr="55E026C1" w14:paraId="0DFFB7F4" w14:textId="77777777">
        <w:tc>
          <w:tcPr>
            <w:tcW w:w="1128" w:type="pct"/>
            <w:tcMar/>
          </w:tcPr>
          <w:p w:rsidRPr="003F7B0D" w:rsidR="00AF4DD9" w:rsidP="55E026C1" w:rsidRDefault="00816B16" w14:paraId="0F9296B8" w14:textId="5D29737F" w14:noSpellErr="1">
            <w:pPr>
              <w:spacing w:before="40" w:after="40"/>
              <w:jc w:val="left"/>
              <w:rPr>
                <w:rFonts w:ascii="Arial" w:hAnsi="Arial" w:eastAsia="Arial" w:cs="Arial"/>
                <w:rPrChange w:author="SLAVÍK Lukáš, Ing." w:date="2021-11-04T10:37:07.9780143" w:id="1175182527">
                  <w:rPr>
                    <w:rFonts w:cs="Arial"/>
                  </w:rPr>
                </w:rPrChange>
              </w:rPr>
              <w:pPrChange w:author="SLAVÍK Lukáš, Ing." w:date="2021-11-04T10:37:07.9780143" w:id="1685095155">
                <w:pPr>
                  <w:jc w:val="left"/>
                </w:pPr>
              </w:pPrChange>
            </w:pPr>
            <w:r w:rsidRPr="55E026C1">
              <w:rPr>
                <w:rFonts w:ascii="Arial" w:hAnsi="Arial" w:eastAsia="Arial" w:cs="Arial"/>
                <w:rPrChange w:author="SLAVÍK Lukáš, Ing." w:date="2021-11-04T10:37:07.9780143" w:id="979523013">
                  <w:rPr>
                    <w:rFonts w:cs="Arial"/>
                  </w:rPr>
                </w:rPrChange>
              </w:rPr>
              <w:t>Příklad: Obyvatel</w:t>
            </w:r>
          </w:p>
        </w:tc>
        <w:tc>
          <w:tcPr>
            <w:tcW w:w="1248" w:type="pct"/>
            <w:tcMar/>
          </w:tcPr>
          <w:p w:rsidRPr="003F7B0D" w:rsidR="00AF4DD9" w:rsidP="55E026C1" w:rsidRDefault="00816B16" w14:paraId="05ACD88E" w14:textId="0077F937" w14:noSpellErr="1">
            <w:pPr>
              <w:spacing w:before="40" w:after="40"/>
              <w:jc w:val="left"/>
              <w:rPr>
                <w:rFonts w:ascii="Arial" w:hAnsi="Arial" w:eastAsia="Arial" w:cs="Arial"/>
                <w:rPrChange w:author="SLAVÍK Lukáš, Ing." w:date="2021-11-04T10:37:07.9780143" w:id="615065480">
                  <w:rPr>
                    <w:rFonts w:cs="Arial"/>
                  </w:rPr>
                </w:rPrChange>
              </w:rPr>
              <w:pPrChange w:author="SLAVÍK Lukáš, Ing." w:date="2021-11-04T10:37:07.9780143" w:id="689742815">
                <w:pPr>
                  <w:jc w:val="left"/>
                </w:pPr>
              </w:pPrChange>
            </w:pPr>
            <w:r w:rsidRPr="55E026C1">
              <w:rPr>
                <w:rFonts w:ascii="Arial" w:hAnsi="Arial" w:eastAsia="Arial" w:cs="Arial"/>
                <w:rPrChange w:author="SLAVÍK Lukáš, Ing." w:date="2021-11-04T10:37:07.9780143" w:id="350729902">
                  <w:rPr>
                    <w:rFonts w:cs="Arial"/>
                  </w:rPr>
                </w:rPrChange>
              </w:rPr>
              <w:t>Příklad: Občan ČR nebo osoba s trvalým pobytem….</w:t>
            </w:r>
          </w:p>
        </w:tc>
        <w:tc>
          <w:tcPr>
            <w:tcW w:w="1146" w:type="pct"/>
            <w:tcMar/>
          </w:tcPr>
          <w:p w:rsidR="00AF4DD9" w:rsidP="55E026C1" w:rsidRDefault="00AF4DD9" w14:paraId="52FC6C8B" w14:textId="77777777" w14:noSpellErr="1">
            <w:pPr>
              <w:spacing w:before="40" w:after="40"/>
              <w:jc w:val="left"/>
              <w:rPr>
                <w:rFonts w:ascii="Arial" w:hAnsi="Arial" w:eastAsia="Arial" w:cs="Arial"/>
                <w:rPrChange w:author="SLAVÍK Lukáš, Ing." w:date="2021-11-04T10:37:07.9780143" w:id="597085618">
                  <w:rPr>
                    <w:rFonts w:cs="Arial"/>
                  </w:rPr>
                </w:rPrChange>
              </w:rPr>
              <w:pPrChange w:author="SLAVÍK Lukáš, Ing." w:date="2021-11-04T10:37:07.9780143" w:id="337445661">
                <w:pPr>
                  <w:jc w:val="left"/>
                </w:pPr>
              </w:pPrChange>
            </w:pPr>
            <w:r w:rsidRPr="55E026C1">
              <w:rPr>
                <w:i w:val="1"/>
                <w:iCs w:val="1"/>
                <w:rPrChange w:author="SLAVÍK Lukáš, Ing." w:date="2021-11-04T10:37:07.9780143" w:id="1950212517">
                  <w:rPr>
                    <w:i/>
                  </w:rPr>
                </w:rPrChange>
              </w:rPr>
              <w:t>Příklad:</w:t>
            </w:r>
            <w:r w:rsidRPr="55E026C1">
              <w:rPr>
                <w:i w:val="1"/>
                <w:iCs w:val="1"/>
                <w:rPrChange w:author="SLAVÍK Lukáš, Ing." w:date="2021-11-04T10:37:07.9780143" w:id="1188735138">
                  <w:rPr>
                    <w:i/>
                  </w:rPr>
                </w:rPrChange>
              </w:rPr>
              <w:t xml:space="preserve"> </w:t>
            </w:r>
            <w:r w:rsidRPr="008902FB">
              <w:rPr/>
              <w:t>Obyvatel 115-1</w:t>
            </w:r>
          </w:p>
        </w:tc>
        <w:sdt>
          <w:sdtPr>
            <w:rPr>
              <w:rFonts w:cs="Arial"/>
            </w:rPr>
            <w:id w:val="-2084909712"/>
            <w:showingPlcHdr/>
            <w:comboBox>
              <w:listItem w:displayText="Není poskytován ani čerpán" w:value="Není poskytován ani čerpán"/>
              <w:listItem w:displayText="Je čerpán od jiného subjektu" w:value="Je čerpán od jiného subjektu"/>
              <w:listItem w:displayText="Je poskytován jiným subjektům" w:value="Je poskytován jiným subjektům"/>
            </w:comboBox>
          </w:sdtPr>
          <w:sdtEndPr/>
          <w:sdtContent>
            <w:tc>
              <w:tcPr>
                <w:tcW w:w="1478" w:type="pct"/>
              </w:tcPr>
              <w:p w:rsidRPr="003F7B0D" w:rsidR="00AF4DD9" w:rsidP="00C37272" w:rsidRDefault="00AF4DD9" w14:paraId="38DCE9BD" w14:textId="77777777">
                <w:pPr>
                  <w:spacing w:before="40" w:after="40"/>
                  <w:jc w:val="left"/>
                  <w:rPr>
                    <w:rFonts w:cs="Arial"/>
                  </w:rPr>
                </w:pPr>
                <w:r w:rsidRPr="003F7B0D">
                  <w:rPr>
                    <w:rStyle w:val="Zstupntext"/>
                    <w:rFonts w:cs="Arial"/>
                    <w:i/>
                    <w:color w:val="FF0000"/>
                  </w:rPr>
                  <w:t>Zvolte položku.</w:t>
                </w:r>
              </w:p>
            </w:tc>
          </w:sdtContent>
        </w:sdt>
      </w:tr>
      <w:tr w:rsidRPr="00BF5681" w:rsidR="00AF4DD9" w:rsidTr="55E026C1" w14:paraId="25D3C969" w14:textId="77777777">
        <w:tc>
          <w:tcPr>
            <w:tcW w:w="1128" w:type="pct"/>
            <w:tcMar/>
          </w:tcPr>
          <w:p w:rsidRPr="003F7B0D" w:rsidR="00AF4DD9" w:rsidP="00C37272" w:rsidRDefault="00AF4DD9" w14:paraId="2640B946" w14:textId="77777777">
            <w:pPr>
              <w:spacing w:before="40" w:after="40"/>
              <w:jc w:val="left"/>
              <w:rPr>
                <w:rFonts w:cs="Arial"/>
              </w:rPr>
            </w:pPr>
          </w:p>
        </w:tc>
        <w:tc>
          <w:tcPr>
            <w:tcW w:w="1248" w:type="pct"/>
            <w:tcMar/>
          </w:tcPr>
          <w:p w:rsidRPr="003F7B0D" w:rsidR="00AF4DD9" w:rsidP="00C37272" w:rsidRDefault="00AF4DD9" w14:paraId="1C107DA9" w14:textId="77777777">
            <w:pPr>
              <w:spacing w:before="40" w:after="40"/>
              <w:jc w:val="left"/>
              <w:rPr>
                <w:rFonts w:cs="Arial"/>
              </w:rPr>
            </w:pPr>
          </w:p>
        </w:tc>
        <w:tc>
          <w:tcPr>
            <w:tcW w:w="1146" w:type="pct"/>
            <w:tcMar/>
          </w:tcPr>
          <w:p w:rsidR="00AF4DD9" w:rsidP="00C37272" w:rsidRDefault="00AF4DD9" w14:paraId="3FB17DF5" w14:textId="77777777">
            <w:pPr>
              <w:spacing w:before="40" w:after="40"/>
              <w:jc w:val="left"/>
              <w:rPr>
                <w:rFonts w:cs="Arial"/>
              </w:rPr>
            </w:pPr>
          </w:p>
        </w:tc>
        <w:sdt>
          <w:sdtPr>
            <w:rPr>
              <w:rFonts w:cs="Arial"/>
            </w:rPr>
            <w:id w:val="-681978337"/>
            <w:showingPlcHdr/>
            <w:comboBox>
              <w:listItem w:displayText="Není poskytován ani čerpán" w:value="Není poskytován ani čerpán"/>
              <w:listItem w:displayText="Je čerpán od jiného subjektu" w:value="Je čerpán od jiného subjektu"/>
              <w:listItem w:displayText="Je poskytován jiným subjektům" w:value="Je poskytován jiným subjektům"/>
            </w:comboBox>
          </w:sdtPr>
          <w:sdtEndPr/>
          <w:sdtContent>
            <w:tc>
              <w:tcPr>
                <w:tcW w:w="1478" w:type="pct"/>
              </w:tcPr>
              <w:p w:rsidR="00AF4DD9" w:rsidP="00C37272" w:rsidRDefault="00AF4DD9" w14:paraId="1739F760" w14:textId="77777777">
                <w:pPr>
                  <w:spacing w:before="40" w:after="40"/>
                  <w:jc w:val="left"/>
                  <w:rPr>
                    <w:rFonts w:cs="Arial"/>
                  </w:rPr>
                </w:pPr>
                <w:r w:rsidRPr="003F7B0D">
                  <w:rPr>
                    <w:rStyle w:val="Zstupntext"/>
                    <w:rFonts w:cs="Arial"/>
                    <w:i/>
                    <w:color w:val="FF0000"/>
                  </w:rPr>
                  <w:t>Zvolte položku.</w:t>
                </w:r>
              </w:p>
            </w:tc>
          </w:sdtContent>
        </w:sdt>
      </w:tr>
      <w:tr w:rsidRPr="00BF5681" w:rsidR="00AF4DD9" w:rsidTr="55E026C1" w14:paraId="1B072952" w14:textId="77777777">
        <w:tc>
          <w:tcPr>
            <w:tcW w:w="1128" w:type="pct"/>
            <w:tcMar/>
          </w:tcPr>
          <w:p w:rsidRPr="003F7B0D" w:rsidR="00AF4DD9" w:rsidP="00C37272" w:rsidRDefault="00AF4DD9" w14:paraId="48E28913" w14:textId="77777777">
            <w:pPr>
              <w:spacing w:before="40" w:after="40"/>
              <w:jc w:val="left"/>
              <w:rPr>
                <w:rFonts w:cs="Arial"/>
              </w:rPr>
            </w:pPr>
          </w:p>
        </w:tc>
        <w:tc>
          <w:tcPr>
            <w:tcW w:w="1248" w:type="pct"/>
            <w:tcMar/>
          </w:tcPr>
          <w:p w:rsidRPr="003F7B0D" w:rsidR="00AF4DD9" w:rsidP="00C37272" w:rsidRDefault="00AF4DD9" w14:paraId="35B18621" w14:textId="77777777">
            <w:pPr>
              <w:spacing w:before="40" w:after="40"/>
              <w:jc w:val="left"/>
              <w:rPr>
                <w:rFonts w:cs="Arial"/>
              </w:rPr>
            </w:pPr>
          </w:p>
        </w:tc>
        <w:tc>
          <w:tcPr>
            <w:tcW w:w="1146" w:type="pct"/>
            <w:tcMar/>
          </w:tcPr>
          <w:p w:rsidR="00AF4DD9" w:rsidP="00C37272" w:rsidRDefault="00AF4DD9" w14:paraId="76736CDD" w14:textId="77777777">
            <w:pPr>
              <w:spacing w:before="40" w:after="40"/>
              <w:jc w:val="left"/>
              <w:rPr>
                <w:rFonts w:cs="Arial"/>
              </w:rPr>
            </w:pPr>
          </w:p>
        </w:tc>
        <w:sdt>
          <w:sdtPr>
            <w:rPr>
              <w:rFonts w:cs="Arial"/>
            </w:rPr>
            <w:id w:val="2129582833"/>
            <w:showingPlcHdr/>
            <w:comboBox>
              <w:listItem w:displayText="Není poskytován ani čerpán" w:value="Není poskytován ani čerpán"/>
              <w:listItem w:displayText="Je čerpán od jiného subjektu" w:value="Je čerpán od jiného subjektu"/>
              <w:listItem w:displayText="Je poskytován jiným subjektům" w:value="Je poskytován jiným subjektům"/>
            </w:comboBox>
          </w:sdtPr>
          <w:sdtEndPr/>
          <w:sdtContent>
            <w:tc>
              <w:tcPr>
                <w:tcW w:w="1478" w:type="pct"/>
              </w:tcPr>
              <w:p w:rsidRPr="003F7B0D" w:rsidR="00AF4DD9" w:rsidP="00C37272" w:rsidRDefault="00AF4DD9" w14:paraId="45244210" w14:textId="77777777">
                <w:pPr>
                  <w:spacing w:before="40" w:after="40"/>
                  <w:jc w:val="left"/>
                  <w:rPr>
                    <w:rFonts w:cs="Arial"/>
                  </w:rPr>
                </w:pPr>
                <w:r w:rsidRPr="003F7B0D">
                  <w:rPr>
                    <w:rStyle w:val="Zstupntext"/>
                    <w:rFonts w:cs="Arial"/>
                    <w:i/>
                    <w:color w:val="FF0000"/>
                  </w:rPr>
                  <w:t>Zvolte položku.</w:t>
                </w:r>
              </w:p>
            </w:tc>
          </w:sdtContent>
        </w:sdt>
      </w:tr>
      <w:tr w:rsidRPr="00BF5681" w:rsidR="00AF4DD9" w:rsidTr="55E026C1" w14:paraId="0F1668E6" w14:textId="77777777">
        <w:tc>
          <w:tcPr>
            <w:tcW w:w="1128" w:type="pct"/>
            <w:tcMar/>
          </w:tcPr>
          <w:p w:rsidRPr="003F7B0D" w:rsidR="00AF4DD9" w:rsidP="00C37272" w:rsidRDefault="00AF4DD9" w14:paraId="7CC8E988" w14:textId="77777777">
            <w:pPr>
              <w:spacing w:before="40" w:after="40"/>
              <w:jc w:val="left"/>
              <w:rPr>
                <w:rFonts w:cs="Arial"/>
              </w:rPr>
            </w:pPr>
          </w:p>
        </w:tc>
        <w:tc>
          <w:tcPr>
            <w:tcW w:w="1248" w:type="pct"/>
            <w:tcMar/>
          </w:tcPr>
          <w:p w:rsidRPr="003F7B0D" w:rsidR="00AF4DD9" w:rsidP="00C37272" w:rsidRDefault="00AF4DD9" w14:paraId="42B3EFD5" w14:textId="77777777">
            <w:pPr>
              <w:spacing w:before="40" w:after="40"/>
              <w:jc w:val="left"/>
              <w:rPr>
                <w:rFonts w:cs="Arial"/>
              </w:rPr>
            </w:pPr>
          </w:p>
        </w:tc>
        <w:tc>
          <w:tcPr>
            <w:tcW w:w="1146" w:type="pct"/>
            <w:tcMar/>
          </w:tcPr>
          <w:p w:rsidR="00AF4DD9" w:rsidP="00C37272" w:rsidRDefault="00AF4DD9" w14:paraId="0C0487BD" w14:textId="77777777">
            <w:pPr>
              <w:spacing w:before="40" w:after="40"/>
              <w:jc w:val="left"/>
              <w:rPr>
                <w:rFonts w:cs="Arial"/>
              </w:rPr>
            </w:pPr>
          </w:p>
        </w:tc>
        <w:sdt>
          <w:sdtPr>
            <w:rPr>
              <w:rFonts w:cs="Arial"/>
            </w:rPr>
            <w:id w:val="1099606126"/>
            <w:showingPlcHdr/>
            <w:comboBox>
              <w:listItem w:displayText="Není poskytován ani čerpán" w:value="Není poskytován ani čerpán"/>
              <w:listItem w:displayText="Je čerpán od jiného subjektu" w:value="Je čerpán od jiného subjektu"/>
              <w:listItem w:displayText="Je poskytován jiným subjektům" w:value="Je poskytován jiným subjektům"/>
            </w:comboBox>
          </w:sdtPr>
          <w:sdtEndPr/>
          <w:sdtContent>
            <w:tc>
              <w:tcPr>
                <w:tcW w:w="1478" w:type="pct"/>
              </w:tcPr>
              <w:p w:rsidRPr="003F7B0D" w:rsidR="00AF4DD9" w:rsidP="00C37272" w:rsidRDefault="00AF4DD9" w14:paraId="24D80A78" w14:textId="77777777">
                <w:pPr>
                  <w:spacing w:before="40" w:after="40"/>
                  <w:jc w:val="left"/>
                  <w:rPr>
                    <w:rFonts w:cs="Arial"/>
                  </w:rPr>
                </w:pPr>
                <w:r w:rsidRPr="003F7B0D">
                  <w:rPr>
                    <w:rStyle w:val="Zstupntext"/>
                    <w:rFonts w:cs="Arial"/>
                    <w:i/>
                    <w:color w:val="FF0000"/>
                  </w:rPr>
                  <w:t>Zvolte položku.</w:t>
                </w:r>
              </w:p>
            </w:tc>
          </w:sdtContent>
        </w:sdt>
      </w:tr>
    </w:tbl>
    <w:p w:rsidRPr="003F7B0D" w:rsidR="00AF4DD9" w:rsidP="00AF4DD9" w:rsidRDefault="00AF4DD9" w14:paraId="69C30815" w14:textId="77777777">
      <w:pPr>
        <w:rPr>
          <w:rFonts w:cs="Arial"/>
        </w:rPr>
      </w:pPr>
    </w:p>
    <w:tbl>
      <w:tblPr>
        <w:tblStyle w:val="Style1"/>
        <w:tblW w:w="5000" w:type="pct"/>
        <w:tblLook w:val="06A0" w:firstRow="1" w:lastRow="0" w:firstColumn="1" w:lastColumn="0" w:noHBand="1" w:noVBand="1"/>
      </w:tblPr>
      <w:tblGrid>
        <w:gridCol w:w="207"/>
        <w:gridCol w:w="3756"/>
        <w:gridCol w:w="1264"/>
        <w:gridCol w:w="965"/>
        <w:gridCol w:w="5136"/>
        <w:tblGridChange w:id="172">
          <w:tblGrid>
            <w:gridCol w:w="207"/>
            <w:gridCol w:w="3756"/>
            <w:gridCol w:w="1264"/>
            <w:gridCol w:w="965"/>
            <w:gridCol w:w="5136"/>
          </w:tblGrid>
        </w:tblGridChange>
      </w:tblGrid>
      <w:tr w:rsidRPr="00BF5681" w:rsidR="00AF4DD9" w:rsidTr="55E026C1" w14:paraId="5394816E"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5"/>
            <w:tcMar/>
            <w:tcPrChange w:author="SLAVÍK Lukáš, Ing." w:date="2021-11-04T10:37:07.9780143" w:id="1802733728">
              <w:tcPr>
                <w:cnfStyle w:val="001000000000" w:firstRow="0" w:lastRow="0" w:firstColumn="1" w:lastColumn="0" w:oddVBand="0" w:evenVBand="0" w:oddHBand="0" w:evenHBand="0" w:firstRowFirstColumn="0" w:firstRowLastColumn="0" w:lastRowFirstColumn="0" w:lastRowLastColumn="0"/>
                <w:tcW w:w="5000" w:type="pct"/>
                <w:gridSpan w:val="5"/>
              </w:tcPr>
            </w:tcPrChange>
          </w:tcPr>
          <w:p w:rsidRPr="002C3CAF" w:rsidR="00AF4DD9" w:rsidP="55E026C1" w:rsidRDefault="00AF4DD9" w14:paraId="7A1A073C" w14:textId="2F91A3BB" w14:noSpellErr="1">
            <w:pPr>
              <w:keepNext/>
              <w:spacing w:before="40" w:after="40"/>
              <w:contextualSpacing w:val="0"/>
              <w:rPr>
                <w:rFonts w:ascii="Arial" w:hAnsi="Arial" w:eastAsia="Arial" w:cs="Arial"/>
                <w:b w:val="0"/>
                <w:bCs w:val="0"/>
                <w:rPrChange w:author="SLAVÍK Lukáš, Ing." w:date="2021-11-04T10:37:07.9780143" w:id="38280872">
                  <w:rPr>
                    <w:rFonts w:cs="Arial"/>
                    <w:b w:val="0"/>
                  </w:rPr>
                </w:rPrChange>
              </w:rPr>
              <w:pPrChange w:author="SLAVÍK Lukáš, Ing." w:date="2021-11-04T10:37:07.9780143" w:id="1081482458">
                <w:pPr>
                  <w:keepNext/>
                  <w:contextualSpacing w:val="0"/>
                </w:pPr>
              </w:pPrChange>
            </w:pPr>
            <w:bookmarkStart w:name="_Toc509581673" w:id="173"/>
            <w:bookmarkStart w:name="_Toc513797144" w:id="174"/>
            <w:r w:rsidRPr="55E026C1">
              <w:rPr>
                <w:rFonts w:ascii="Arial" w:hAnsi="Arial" w:eastAsia="Arial" w:cs="Arial"/>
                <w:b w:val="0"/>
                <w:bCs w:val="0"/>
                <w:rPrChange w:author="SLAVÍK Lukáš, Ing." w:date="2021-11-04T10:37:07.9780143" w:id="318957472">
                  <w:rPr>
                    <w:rFonts w:cs="Arial"/>
                    <w:b w:val="0"/>
                  </w:rPr>
                </w:rPrChange>
              </w:rPr>
              <w:t xml:space="preserve">Tabulka </w:t>
            </w:r>
            <w:r w:rsidRPr="55E026C1">
              <w:rPr>
                <w:rPrChange w:author="SLAVÍK Lukáš, Ing." w:date="2021-11-04T10:37:07.9780143" w:id="65888705">
                  <w:rPr>
                    <w:rFonts w:cs="Arial"/>
                  </w:rPr>
                </w:rPrChange>
              </w:rPr>
              <w:fldChar w:fldCharType="begin"/>
            </w:r>
            <w:r w:rsidRPr="002C3CAF">
              <w:rPr>
                <w:rFonts w:cs="Arial"/>
                <w:b w:val="0"/>
              </w:rPr>
              <w:instrText xml:space="preserve"> SEQ Tabulka \* ARABIC </w:instrText>
            </w:r>
            <w:r w:rsidRPr="002C3CAF">
              <w:rPr>
                <w:rFonts w:cs="Arial"/>
              </w:rPr>
              <w:fldChar w:fldCharType="separate"/>
            </w:r>
            <w:r w:rsidRPr="55E026C1" w:rsidR="00F45D72">
              <w:rPr>
                <w:rFonts w:ascii="Arial" w:hAnsi="Arial" w:eastAsia="Arial" w:cs="Arial"/>
                <w:b w:val="0"/>
                <w:bCs w:val="0"/>
                <w:noProof/>
                <w:rPrChange w:author="SLAVÍK Lukáš, Ing." w:date="2021-11-04T10:37:07.9780143" w:id="932938271">
                  <w:rPr>
                    <w:rFonts w:cs="Arial"/>
                    <w:b w:val="0"/>
                    <w:noProof/>
                  </w:rPr>
                </w:rPrChange>
              </w:rPr>
              <w:t>24</w:t>
            </w:r>
            <w:r w:rsidRPr="55E026C1">
              <w:rPr>
                <w:rPrChange w:author="SLAVÍK Lukáš, Ing." w:date="2021-11-04T10:37:07.9780143" w:id="1473792677">
                  <w:rPr>
                    <w:rFonts w:cs="Arial"/>
                  </w:rPr>
                </w:rPrChange>
              </w:rPr>
              <w:fldChar w:fldCharType="end"/>
            </w:r>
            <w:r w:rsidRPr="55E026C1">
              <w:rPr>
                <w:rFonts w:ascii="Arial" w:hAnsi="Arial" w:eastAsia="Arial" w:cs="Arial"/>
                <w:b w:val="0"/>
                <w:bCs w:val="0"/>
                <w:rPrChange w:author="SLAVÍK Lukáš, Ing." w:date="2021-11-04T10:37:07.9780143" w:id="40162026">
                  <w:rPr>
                    <w:rFonts w:cs="Arial"/>
                    <w:b w:val="0"/>
                  </w:rPr>
                </w:rPrChange>
              </w:rPr>
              <w:t xml:space="preserve">: </w:t>
            </w:r>
            <w:r w:rsidRPr="55E026C1">
              <w:rPr>
                <w:rFonts w:ascii="Arial" w:hAnsi="Arial" w:eastAsia="Arial" w:cs="Arial"/>
                <w:rPrChange w:author="SLAVÍK Lukáš, Ing." w:date="2021-11-04T10:37:07.9780143" w:id="838103434">
                  <w:rPr>
                    <w:rFonts w:cs="Arial"/>
                  </w:rPr>
                </w:rPrChange>
              </w:rPr>
              <w:t>Využití datového fondu základních registrů a dalších agend</w:t>
            </w:r>
            <w:bookmarkEnd w:id="173"/>
            <w:bookmarkEnd w:id="174"/>
          </w:p>
        </w:tc>
      </w:tr>
      <w:tr w:rsidRPr="00BF5681" w:rsidR="00AF4DD9" w:rsidTr="55E026C1" w14:paraId="28DAE6D7"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49" w:type="pct"/>
            <w:gridSpan w:val="2"/>
            <w:tcMar/>
            <w:tcPrChange w:author="SLAVÍK Lukáš, Ing." w:date="2021-11-04T10:37:07.9780143" w:id="998135846">
              <w:tcPr>
                <w:cnfStyle w:val="001000000000" w:firstRow="0" w:lastRow="0" w:firstColumn="1" w:lastColumn="0" w:oddVBand="0" w:evenVBand="0" w:oddHBand="0" w:evenHBand="0" w:firstRowFirstColumn="0" w:firstRowLastColumn="0" w:lastRowFirstColumn="0" w:lastRowLastColumn="0"/>
                <w:tcW w:w="1749" w:type="pct"/>
                <w:gridSpan w:val="2"/>
              </w:tcPr>
            </w:tcPrChange>
          </w:tcPr>
          <w:p w:rsidRPr="003F7B0D" w:rsidR="00AF4DD9" w:rsidP="55E026C1" w:rsidRDefault="00AF4DD9" w14:paraId="033643E3" w14:textId="77777777" w14:noSpellErr="1">
            <w:pPr>
              <w:keepNext/>
              <w:spacing w:before="40" w:after="40"/>
              <w:contextualSpacing w:val="0"/>
              <w:jc w:val="left"/>
              <w:rPr>
                <w:rFonts w:ascii="Arial" w:hAnsi="Arial" w:eastAsia="Arial" w:cs="Arial"/>
                <w:b w:val="0"/>
                <w:bCs w:val="0"/>
                <w:rPrChange w:author="SLAVÍK Lukáš, Ing." w:date="2021-11-04T10:37:07.9780143" w:id="1537810628">
                  <w:rPr>
                    <w:rFonts w:cs="Arial"/>
                    <w:b w:val="0"/>
                    <w:bCs w:val="0"/>
                  </w:rPr>
                </w:rPrChange>
              </w:rPr>
              <w:pPrChange w:author="SLAVÍK Lukáš, Ing." w:date="2021-11-04T10:37:07.9780143" w:id="1146074865">
                <w:pPr>
                  <w:keepNext/>
                  <w:contextualSpacing w:val="0"/>
                  <w:jc w:val="left"/>
                </w:pPr>
              </w:pPrChange>
            </w:pPr>
            <w:r w:rsidRPr="55E026C1">
              <w:rPr>
                <w:rFonts w:ascii="Arial" w:hAnsi="Arial" w:eastAsia="Arial" w:cs="Arial"/>
                <w:rPrChange w:author="SLAVÍK Lukáš, Ing." w:date="2021-11-04T10:37:07.9780143" w:id="542785546">
                  <w:rPr>
                    <w:rFonts w:cs="Arial"/>
                  </w:rPr>
                </w:rPrChange>
              </w:rPr>
              <w:t>Název</w:t>
            </w:r>
          </w:p>
        </w:tc>
        <w:tc>
          <w:tcPr>
            <w:cnfStyle w:val="000000000000" w:firstRow="0" w:lastRow="0" w:firstColumn="0" w:lastColumn="0" w:oddVBand="0" w:evenVBand="0" w:oddHBand="0" w:evenHBand="0" w:firstRowFirstColumn="0" w:firstRowLastColumn="0" w:lastRowFirstColumn="0" w:lastRowLastColumn="0"/>
            <w:tcW w:w="984" w:type="pct"/>
            <w:gridSpan w:val="2"/>
            <w:tcMar/>
            <w:tcPrChange w:author="SLAVÍK Lukáš, Ing." w:date="2021-11-04T10:37:07.9780143" w:id="1797701889">
              <w:tcPr>
                <w:tcW w:w="984" w:type="pct"/>
                <w:gridSpan w:val="2"/>
              </w:tcPr>
            </w:tcPrChange>
          </w:tcPr>
          <w:p w:rsidRPr="003F7B0D" w:rsidR="00AF4DD9" w:rsidP="55E026C1" w:rsidRDefault="00AF4DD9" w14:paraId="53D716A8" w14:textId="77777777" w14:noSpellErr="1">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96354377">
                  <w:rPr>
                    <w:rFonts w:cs="Arial"/>
                  </w:rPr>
                </w:rPrChange>
              </w:rPr>
              <w:pPrChange w:author="SLAVÍK Lukáš, Ing." w:date="2021-11-04T10:37:07.9780143" w:id="1577601716">
                <w:pPr>
                  <w:keepNext/>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1334358266">
                  <w:rPr>
                    <w:rFonts w:cs="Arial"/>
                  </w:rPr>
                </w:rPrChange>
              </w:rPr>
              <w:t>Použito</w:t>
            </w:r>
          </w:p>
        </w:tc>
        <w:tc>
          <w:tcPr>
            <w:cnfStyle w:val="000000000000" w:firstRow="0" w:lastRow="0" w:firstColumn="0" w:lastColumn="0" w:oddVBand="0" w:evenVBand="0" w:oddHBand="0" w:evenHBand="0" w:firstRowFirstColumn="0" w:firstRowLastColumn="0" w:lastRowFirstColumn="0" w:lastRowLastColumn="0"/>
            <w:tcW w:w="2267" w:type="pct"/>
            <w:tcMar/>
            <w:tcPrChange w:author="SLAVÍK Lukáš, Ing." w:date="2021-11-04T10:36:37.6903059" w:id="497162226">
              <w:tcPr>
                <w:tcW w:w="2267" w:type="pct"/>
              </w:tcPr>
            </w:tcPrChange>
          </w:tcPr>
          <w:p w:rsidRPr="003F7B0D" w:rsidR="00AF4DD9" w:rsidP="55E026C1" w:rsidRDefault="00AF4DD9" w14:paraId="7D8D17E7" w14:textId="77777777" w14:noSpellErr="1">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577353911">
                  <w:rPr>
                    <w:rFonts w:cs="Arial"/>
                  </w:rPr>
                </w:rPrChange>
              </w:rPr>
              <w:pPrChange w:author="SLAVÍK Lukáš, Ing." w:date="2021-11-04T10:37:07.9780143" w:id="76993952">
                <w:pPr>
                  <w:keepNext/>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483789155">
                  <w:rPr>
                    <w:rFonts w:cs="Arial"/>
                  </w:rPr>
                </w:rPrChange>
              </w:rPr>
              <w:t>Vysvětlení</w:t>
            </w:r>
          </w:p>
        </w:tc>
      </w:tr>
      <w:tr w:rsidRPr="00BF5681" w:rsidR="00AF4DD9" w:rsidTr="55E026C1" w14:paraId="71B4FBC3" w14:textId="77777777">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D9D9" w:themeFill="background1" w:themeFillShade="D9"/>
            <w:tcMar/>
            <w:tcPrChange w:author="SLAVÍK Lukáš, Ing." w:date="2021-11-04T10:37:07.9780143" w:id="1324774428">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D9D9" w:themeFill="background1" w:themeFillShade="D9"/>
              </w:tcPr>
            </w:tcPrChange>
          </w:tcPr>
          <w:p w:rsidRPr="003F7B0D" w:rsidR="00AF4DD9" w:rsidP="55E026C1" w:rsidRDefault="00AF4DD9" w14:paraId="70D68B90" w14:textId="77777777" w14:noSpellErr="1">
            <w:pPr>
              <w:spacing w:before="40" w:after="40"/>
              <w:ind w:right="34"/>
              <w:contextualSpacing w:val="0"/>
              <w:jc w:val="left"/>
              <w:rPr>
                <w:rFonts w:ascii="Arial" w:hAnsi="Arial" w:eastAsia="Arial" w:cs="Arial"/>
                <w:rPrChange w:author="SLAVÍK Lukáš, Ing." w:date="2021-11-04T10:37:07.9780143" w:id="1651970470">
                  <w:rPr>
                    <w:rFonts w:cs="Arial"/>
                  </w:rPr>
                </w:rPrChange>
              </w:rPr>
              <w:pPrChange w:author="SLAVÍK Lukáš, Ing." w:date="2021-11-04T10:37:07.9780143" w:id="522244644">
                <w:pPr>
                  <w:ind w:right="34"/>
                  <w:contextualSpacing w:val="0"/>
                  <w:jc w:val="left"/>
                </w:pPr>
              </w:pPrChange>
            </w:pPr>
            <w:r w:rsidRPr="55E026C1">
              <w:rPr>
                <w:rFonts w:ascii="Arial" w:hAnsi="Arial" w:eastAsia="Arial" w:cs="Arial"/>
                <w:rPrChange w:author="SLAVÍK Lukáš, Ing." w:date="2021-11-04T10:37:07.9780143" w:id="1057686633">
                  <w:rPr>
                    <w:rFonts w:cs="Arial"/>
                  </w:rPr>
                </w:rPrChange>
              </w:rPr>
              <w:t>Základní registry</w:t>
            </w:r>
          </w:p>
        </w:tc>
      </w:tr>
      <w:tr w:rsidRPr="00BF5681" w:rsidR="00AF4DD9" w:rsidTr="55E026C1" w14:paraId="2237B3CA" w14:textId="77777777">
        <w:tc>
          <w:tcPr>
            <w:cnfStyle w:val="001000000000" w:firstRow="0" w:lastRow="0" w:firstColumn="1" w:lastColumn="0" w:oddVBand="0" w:evenVBand="0" w:oddHBand="0" w:evenHBand="0" w:firstRowFirstColumn="0" w:firstRowLastColumn="0" w:lastRowFirstColumn="0" w:lastRowLastColumn="0"/>
            <w:tcW w:w="1749" w:type="pct"/>
            <w:gridSpan w:val="2"/>
            <w:shd w:val="clear" w:color="auto" w:fill="D9D9D9" w:themeFill="background1" w:themeFillShade="D9"/>
            <w:tcMar/>
            <w:tcPrChange w:author="SLAVÍK Lukáš, Ing." w:date="2021-11-04T10:37:07.9780143" w:id="1157805979">
              <w:tcPr>
                <w:cnfStyle w:val="001000000000" w:firstRow="0" w:lastRow="0" w:firstColumn="1" w:lastColumn="0" w:oddVBand="0" w:evenVBand="0" w:oddHBand="0" w:evenHBand="0" w:firstRowFirstColumn="0" w:firstRowLastColumn="0" w:lastRowFirstColumn="0" w:lastRowLastColumn="0"/>
                <w:tcW w:w="1749" w:type="pct"/>
                <w:gridSpan w:val="2"/>
                <w:shd w:val="clear" w:color="auto" w:fill="D9D9D9" w:themeFill="background1" w:themeFillShade="D9"/>
              </w:tcPr>
            </w:tcPrChange>
          </w:tcPr>
          <w:p w:rsidRPr="003F7B0D" w:rsidR="00AF4DD9" w:rsidP="55E026C1" w:rsidRDefault="00AF4DD9" w14:paraId="472B49C5" w14:textId="77777777" w14:noSpellErr="1">
            <w:pPr>
              <w:spacing w:before="40" w:after="40"/>
              <w:contextualSpacing w:val="0"/>
              <w:jc w:val="left"/>
              <w:rPr>
                <w:rFonts w:ascii="Arial" w:hAnsi="Arial" w:eastAsia="Arial" w:cs="Arial"/>
                <w:rPrChange w:author="SLAVÍK Lukáš, Ing." w:date="2021-11-04T10:37:07.9780143" w:id="485866972">
                  <w:rPr>
                    <w:rFonts w:cs="Arial"/>
                  </w:rPr>
                </w:rPrChange>
              </w:rPr>
              <w:pPrChange w:author="SLAVÍK Lukáš, Ing." w:date="2021-11-04T10:37:07.9780143" w:id="313289775">
                <w:pPr>
                  <w:contextualSpacing w:val="0"/>
                  <w:jc w:val="left"/>
                </w:pPr>
              </w:pPrChange>
            </w:pPr>
            <w:r w:rsidRPr="55E026C1">
              <w:rPr>
                <w:rFonts w:ascii="Arial" w:hAnsi="Arial" w:eastAsia="Arial" w:cs="Arial"/>
                <w:rPrChange w:author="SLAVÍK Lukáš, Ing." w:date="2021-11-04T10:37:07.9780143" w:id="649610487">
                  <w:rPr>
                    <w:rFonts w:cs="Arial"/>
                  </w:rPr>
                </w:rPrChange>
              </w:rPr>
              <w:t>Způsob vedení datového kmene</w:t>
            </w:r>
          </w:p>
        </w:tc>
        <w:sdt>
          <w:sdtPr>
            <w:rPr>
              <w:rFonts w:cs="Arial"/>
            </w:rPr>
            <w:id w:val="-243492478"/>
            <w:showingPlcHdr/>
            <w:comboBox>
              <w:listItem w:displayText="Evidence referenčních údajů s notifikací změn ze ZR" w:value="Evidence referenčních údajů s notifikací změn ze ZR"/>
              <w:listItem w:displayText="Evidence jen identifikátoru (pseudonymu) a při potřebě zobrazení aktuální podoby referenčních údajů ze ZR" w:value="Evidence jen identifikátoru (pseudonymu) a při potřebě zobrazení aktuální podoby referenčních údajů ze ZR"/>
              <w:listItem w:displayText="Nerelevantní" w:value="Nerelevantní"/>
              <w:listItem w:displayText="Jiný, popište" w:value="Jiný, popište"/>
            </w:comboBox>
          </w:sdtPr>
          <w:sdtEndPr/>
          <w:sdtContent>
            <w:tc>
              <w:tcPr>
                <w:tcW w:w="984" w:type="pct"/>
                <w:gridSpan w:val="2"/>
                <w:shd w:val="clear" w:color="auto" w:fill="auto"/>
              </w:tcPr>
              <w:p w:rsidRPr="003F7B0D" w:rsidR="00AF4DD9" w:rsidP="00C37272" w:rsidRDefault="00AF4DD9" w14:paraId="62B9F3FD" w14:textId="77777777">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sidRPr="003F7B0D">
                  <w:rPr>
                    <w:rStyle w:val="Zstupntext"/>
                    <w:rFonts w:cs="Arial"/>
                    <w:i/>
                    <w:color w:val="FF0000"/>
                  </w:rPr>
                  <w:t>Zvolte položku.</w:t>
                </w:r>
              </w:p>
            </w:tc>
          </w:sdtContent>
        </w:sdt>
        <w:tc>
          <w:tcPr>
            <w:cnfStyle w:val="000000000000" w:firstRow="0" w:lastRow="0" w:firstColumn="0" w:lastColumn="0" w:oddVBand="0" w:evenVBand="0" w:oddHBand="0" w:evenHBand="0" w:firstRowFirstColumn="0" w:firstRowLastColumn="0" w:lastRowFirstColumn="0" w:lastRowLastColumn="0"/>
            <w:tcW w:w="2267" w:type="pct"/>
            <w:shd w:val="clear" w:color="auto" w:fill="auto"/>
            <w:tcMar/>
            <w:tcPrChange w:author="SLAVÍK Lukáš, Ing." w:date="2021-11-04T10:36:37.6903059" w:id="999932218">
              <w:tcPr>
                <w:tcW w:w="2267" w:type="pct"/>
                <w:shd w:val="clear" w:color="auto" w:fill="auto"/>
              </w:tcPr>
            </w:tcPrChange>
          </w:tcPr>
          <w:p w:rsidRPr="003F7B0D" w:rsidR="00AF4DD9" w:rsidP="00C37272" w:rsidRDefault="00AF4DD9" w14:paraId="12D2208E" w14:textId="77777777">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Pr="00BF5681" w:rsidR="00AF4DD9" w:rsidTr="55E026C1" w14:paraId="296881F2" w14:textId="77777777">
        <w:trPr>
          <w:trHeight w:val="260"/>
        </w:trPr>
        <w:tc>
          <w:tcPr>
            <w:tcW w:w="91" w:type="pct"/>
            <w:vMerge w:val="restart"/>
            <w:shd w:val="clear" w:color="auto" w:fill="D9D9D9" w:themeFill="background1" w:themeFillShade="D9"/>
            <w:tcMar/>
            <w:tcPrChange w:author="SLAVÍK Lukáš, Ing." w:date="2021-11-04T10:37:07.9780143" w:id="1482374110">
              <w:tcPr>
                <w:cnfStyle w:val="001000000000" w:firstRow="0" w:lastRow="0" w:firstColumn="1" w:lastColumn="0" w:oddVBand="0" w:evenVBand="0" w:oddHBand="0" w:evenHBand="0" w:firstRowFirstColumn="0" w:firstRowLastColumn="0" w:lastRowFirstColumn="0" w:lastRowLastColumn="0"/>
                <w:tcW w:w="91" w:type="pct"/>
                <w:vMerge w:val="restart"/>
                <w:shd w:val="clear" w:color="auto" w:fill="D9D9D9" w:themeFill="background1" w:themeFillShade="D9"/>
              </w:tcPr>
            </w:tcPrChange>
          </w:tcPr>
          <w:p w:rsidRPr="003F7B0D" w:rsidR="00AF4DD9" w:rsidP="00C37272" w:rsidRDefault="00AF4DD9" w14:paraId="4DF91BCE" w14:textId="77777777">
            <w:pPr>
              <w:spacing w:before="40" w:after="40"/>
              <w:jc w:val="left"/>
              <w:rPr>
                <w:rFonts w:cs="Arial"/>
                <w:b w:val="0"/>
                <w:bCs w:val="0"/>
              </w:rPr>
            </w:pPr>
          </w:p>
        </w:tc>
        <w:tc>
          <w:tcPr>
            <w:tcW w:w="1658" w:type="pct"/>
            <w:vMerge w:val="restart"/>
            <w:shd w:val="clear" w:color="auto" w:fill="D9D9D9" w:themeFill="background1" w:themeFillShade="D9"/>
            <w:tcMar/>
            <w:tcPrChange w:author="SLAVÍK Lukáš, Ing." w:date="2021-11-04T10:37:07.9780143" w:id="279866795">
              <w:tcPr>
                <w:tcW w:w="1658" w:type="pct"/>
                <w:vMerge w:val="restart"/>
                <w:shd w:val="clear" w:color="auto" w:fill="D9D9D9" w:themeFill="background1" w:themeFillShade="D9"/>
              </w:tcPr>
            </w:tcPrChange>
          </w:tcPr>
          <w:p w:rsidRPr="00D5551A" w:rsidR="00AF4DD9" w:rsidP="55E026C1" w:rsidRDefault="00AF4DD9" w14:paraId="68AC9C5A" w14:textId="77777777" w14:noSpellErr="1">
            <w:pPr>
              <w:spacing w:before="40" w:after="4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b w:val="1"/>
                <w:bCs w:val="1"/>
                <w:rPrChange w:author="SLAVÍK Lukáš, Ing." w:date="2021-11-04T10:37:07.9780143" w:id="313801277">
                  <w:rPr>
                    <w:rFonts w:cs="Arial"/>
                    <w:b/>
                  </w:rPr>
                </w:rPrChange>
              </w:rPr>
              <w:pPrChange w:author="SLAVÍK Lukáš, Ing." w:date="2021-11-04T10:37:07.9780143" w:id="1383995515">
                <w:pPr>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985246386">
                  <w:rPr>
                    <w:rFonts w:cs="Arial"/>
                    <w:b/>
                  </w:rPr>
                </w:rPrChange>
              </w:rPr>
              <w:t>Čtení údajů ROB</w:t>
            </w:r>
          </w:p>
        </w:tc>
        <w:sdt>
          <w:sdtPr>
            <w:rPr>
              <w:rFonts w:cs="Arial"/>
            </w:rPr>
            <w:id w:val="-9995703"/>
            <w:showingPlcHdr/>
            <w:comboBox>
              <w:listItem w:displayText="Ano" w:value="Ano"/>
              <w:listItem w:displayText="Nerelevantní" w:value="Nerelevantní"/>
              <w:listItem w:displayText="Ne, žádáme výjimku" w:value="Ne, žádáme výjimku"/>
            </w:comboBox>
          </w:sdtPr>
          <w:sdtEndPr/>
          <w:sdtContent>
            <w:tc>
              <w:tcPr>
                <w:tcW w:w="984" w:type="pct"/>
                <w:gridSpan w:val="2"/>
                <w:shd w:val="clear" w:color="auto" w:fill="auto"/>
              </w:tcPr>
              <w:p w:rsidR="00AF4DD9" w:rsidP="00C37272" w:rsidRDefault="00AF4DD9" w14:paraId="40F725D3" w14:textId="77777777">
                <w:pPr>
                  <w:tabs>
                    <w:tab w:val="right" w:pos="2233"/>
                  </w:tabs>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sidRPr="003F7B0D">
                  <w:rPr>
                    <w:rStyle w:val="Zstupntext"/>
                    <w:rFonts w:cs="Arial"/>
                    <w:i/>
                    <w:color w:val="FF0000"/>
                  </w:rPr>
                  <w:t>Zvolte položku.</w:t>
                </w:r>
              </w:p>
            </w:tc>
          </w:sdtContent>
        </w:sdt>
        <w:tc>
          <w:tcPr>
            <w:tcW w:w="2267" w:type="pct"/>
            <w:vMerge w:val="restart"/>
            <w:shd w:val="clear" w:color="auto" w:fill="auto"/>
            <w:tcMar/>
            <w:tcPrChange w:author="SLAVÍK Lukáš, Ing." w:date="2021-11-04T10:37:07.9780143" w:id="751101818">
              <w:tcPr>
                <w:tcW w:w="2267" w:type="pct"/>
                <w:vMerge w:val="restart"/>
                <w:shd w:val="clear" w:color="auto" w:fill="auto"/>
              </w:tcPr>
            </w:tcPrChange>
          </w:tcPr>
          <w:p w:rsidRPr="003F5FB0" w:rsidR="00AF4DD9" w:rsidP="55E026C1" w:rsidRDefault="00DE3B60" w14:paraId="6472F687" w14:textId="0626EEEF" w14:noSpellErr="1">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color w:val="FF0000"/>
                <w:rPrChange w:author="SLAVÍK Lukáš, Ing." w:date="2021-11-04T10:37:07.9780143" w:id="981647613">
                  <w:rPr>
                    <w:rFonts w:cs="Arial"/>
                    <w:color w:val="FF0000"/>
                  </w:rPr>
                </w:rPrChange>
              </w:rPr>
              <w:pPrChange w:author="SLAVÍK Lukáš, Ing." w:date="2021-11-04T10:37:07.9780143" w:id="100274248">
                <w:pPr>
                  <w:ind w:right="34"/>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color w:val="FF0000"/>
                <w:rPrChange w:author="SLAVÍK Lukáš, Ing." w:date="2021-11-04T10:37:07.9780143" w:id="402709388">
                  <w:rPr>
                    <w:rFonts w:cs="Arial"/>
                    <w:color w:val="FF0000"/>
                  </w:rPr>
                </w:rPrChange>
              </w:rPr>
              <w:t>&lt;popište včetně zákonného zmocnění&gt;</w:t>
            </w:r>
          </w:p>
        </w:tc>
      </w:tr>
      <w:tr w:rsidRPr="00BF5681" w:rsidR="00AF4DD9" w:rsidTr="55E026C1" w14:paraId="7F12BF5C" w14:textId="77777777">
        <w:trPr>
          <w:trHeight w:val="259"/>
        </w:trPr>
        <w:tc>
          <w:tcPr>
            <w:cnfStyle w:val="001000000000" w:firstRow="0" w:lastRow="0" w:firstColumn="1" w:lastColumn="0" w:oddVBand="0" w:evenVBand="0" w:oddHBand="0" w:evenHBand="0" w:firstRowFirstColumn="0" w:firstRowLastColumn="0" w:lastRowFirstColumn="0" w:lastRowLastColumn="0"/>
            <w:tcW w:w="91" w:type="pct"/>
            <w:vMerge/>
            <w:shd w:val="clear" w:color="auto" w:fill="D9D9D9" w:themeFill="background1" w:themeFillShade="D9"/>
          </w:tcPr>
          <w:p w:rsidRPr="003F7B0D" w:rsidR="00AF4DD9" w:rsidP="00C37272" w:rsidRDefault="00AF4DD9" w14:paraId="294DDFC8" w14:textId="77777777">
            <w:pPr>
              <w:spacing w:before="40" w:after="40"/>
              <w:jc w:val="left"/>
              <w:rPr>
                <w:rFonts w:cs="Arial"/>
                <w:b w:val="0"/>
                <w:bCs w:val="0"/>
              </w:rPr>
            </w:pPr>
          </w:p>
        </w:tc>
        <w:tc>
          <w:tcPr>
            <w:tcW w:w="1658" w:type="pct"/>
            <w:vMerge/>
            <w:shd w:val="clear" w:color="auto" w:fill="D9D9D9" w:themeFill="background1" w:themeFillShade="D9"/>
          </w:tcPr>
          <w:p w:rsidRPr="00D5551A" w:rsidR="00AF4DD9" w:rsidP="00C37272" w:rsidRDefault="00AF4DD9" w14:paraId="2B8EBE58"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cnfStyle w:val="000000000000" w:firstRow="0" w:lastRow="0" w:firstColumn="0" w:lastColumn="0" w:oddVBand="0" w:evenVBand="0" w:oddHBand="0" w:evenHBand="0" w:firstRowFirstColumn="0" w:firstRowLastColumn="0" w:lastRowFirstColumn="0" w:lastRowLastColumn="0"/>
            <w:tcW w:w="558" w:type="pct"/>
            <w:shd w:val="clear" w:color="auto" w:fill="D9D9D9" w:themeFill="background1" w:themeFillShade="D9"/>
            <w:tcMar/>
            <w:tcPrChange w:author="SLAVÍK Lukáš, Ing." w:date="2021-11-04T10:36:37.6903059" w:id="650857380">
              <w:tcPr>
                <w:tcW w:w="558" w:type="pct"/>
                <w:shd w:val="clear" w:color="auto" w:fill="D9D9D9" w:themeFill="background1" w:themeFillShade="D9"/>
              </w:tcPr>
            </w:tcPrChange>
          </w:tcPr>
          <w:p w:rsidR="00AF4DD9" w:rsidP="55E026C1" w:rsidRDefault="00AF4DD9" w14:paraId="1E2902C6" w14:textId="77777777" w14:noSpellErr="1">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866896161">
                  <w:rPr>
                    <w:rFonts w:cs="Arial"/>
                  </w:rPr>
                </w:rPrChange>
              </w:rPr>
              <w:pPrChange w:author="SLAVÍK Lukáš, Ing." w:date="2021-11-04T10:37:07.9780143" w:id="812295506">
                <w:pPr>
                  <w:ind w:right="34"/>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1161351298">
                  <w:rPr>
                    <w:rFonts w:cs="Arial"/>
                    <w:b/>
                  </w:rPr>
                </w:rPrChange>
              </w:rPr>
              <w:t>Č. žádosti o výjimku:</w:t>
            </w:r>
          </w:p>
        </w:tc>
        <w:tc>
          <w:tcPr>
            <w:cnfStyle w:val="000000000000" w:firstRow="0" w:lastRow="0" w:firstColumn="0" w:lastColumn="0" w:oddVBand="0" w:evenVBand="0" w:oddHBand="0" w:evenHBand="0" w:firstRowFirstColumn="0" w:firstRowLastColumn="0" w:lastRowFirstColumn="0" w:lastRowLastColumn="0"/>
            <w:tcW w:w="426" w:type="pct"/>
            <w:tcMar/>
            <w:tcPrChange w:author="SLAVÍK Lukáš, Ing." w:date="2021-11-04T10:36:37.6903059" w:id="914967600">
              <w:tcPr>
                <w:tcW w:w="426" w:type="pct"/>
              </w:tcPr>
            </w:tcPrChange>
          </w:tcPr>
          <w:p w:rsidR="00AF4DD9" w:rsidP="00C37272" w:rsidRDefault="00AF4DD9" w14:paraId="265C2060" w14:textId="77777777">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67" w:type="pct"/>
            <w:vMerge/>
            <w:shd w:val="clear" w:color="auto" w:fill="auto"/>
          </w:tcPr>
          <w:p w:rsidRPr="003F5FB0" w:rsidR="00AF4DD9" w:rsidP="00C37272" w:rsidRDefault="00AF4DD9" w14:paraId="3752D06D" w14:textId="77777777">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Pr="00BF5681" w:rsidR="00AF4DD9" w:rsidTr="55E026C1" w14:paraId="0F537D11" w14:textId="77777777">
        <w:trPr>
          <w:trHeight w:val="260"/>
        </w:trPr>
        <w:tc>
          <w:tcPr>
            <w:tcW w:w="91" w:type="pct"/>
            <w:vMerge w:val="restart"/>
            <w:shd w:val="clear" w:color="auto" w:fill="D9D9D9" w:themeFill="background1" w:themeFillShade="D9"/>
            <w:tcMar/>
            <w:tcPrChange w:author="SLAVÍK Lukáš, Ing." w:date="2021-11-04T10:37:07.9780143" w:id="1622843180">
              <w:tcPr>
                <w:cnfStyle w:val="001000000000" w:firstRow="0" w:lastRow="0" w:firstColumn="1" w:lastColumn="0" w:oddVBand="0" w:evenVBand="0" w:oddHBand="0" w:evenHBand="0" w:firstRowFirstColumn="0" w:firstRowLastColumn="0" w:lastRowFirstColumn="0" w:lastRowLastColumn="0"/>
                <w:tcW w:w="91" w:type="pct"/>
                <w:vMerge w:val="restart"/>
                <w:shd w:val="clear" w:color="auto" w:fill="D9D9D9" w:themeFill="background1" w:themeFillShade="D9"/>
              </w:tcPr>
            </w:tcPrChange>
          </w:tcPr>
          <w:p w:rsidRPr="003F7B0D" w:rsidR="00AF4DD9" w:rsidP="00C37272" w:rsidRDefault="00AF4DD9" w14:paraId="0D441D7E" w14:textId="77777777">
            <w:pPr>
              <w:spacing w:before="40" w:after="40"/>
              <w:jc w:val="left"/>
              <w:rPr>
                <w:rFonts w:cs="Arial"/>
                <w:b w:val="0"/>
                <w:bCs w:val="0"/>
              </w:rPr>
            </w:pPr>
          </w:p>
        </w:tc>
        <w:tc>
          <w:tcPr>
            <w:tcW w:w="1658" w:type="pct"/>
            <w:vMerge w:val="restart"/>
            <w:shd w:val="clear" w:color="auto" w:fill="D9D9D9" w:themeFill="background1" w:themeFillShade="D9"/>
            <w:tcMar/>
            <w:tcPrChange w:author="SLAVÍK Lukáš, Ing." w:date="2021-11-04T10:37:07.9780143" w:id="1289260376">
              <w:tcPr>
                <w:tcW w:w="1658" w:type="pct"/>
                <w:vMerge w:val="restart"/>
                <w:shd w:val="clear" w:color="auto" w:fill="D9D9D9" w:themeFill="background1" w:themeFillShade="D9"/>
              </w:tcPr>
            </w:tcPrChange>
          </w:tcPr>
          <w:p w:rsidRPr="00D5551A" w:rsidR="00AF4DD9" w:rsidP="55E026C1" w:rsidRDefault="00AF4DD9" w14:paraId="092C2200" w14:textId="77777777" w14:noSpellErr="1">
            <w:pPr>
              <w:spacing w:before="40" w:after="4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b w:val="1"/>
                <w:bCs w:val="1"/>
                <w:rPrChange w:author="SLAVÍK Lukáš, Ing." w:date="2021-11-04T10:37:07.9780143" w:id="997184736">
                  <w:rPr>
                    <w:rFonts w:cs="Arial"/>
                    <w:b/>
                  </w:rPr>
                </w:rPrChange>
              </w:rPr>
              <w:pPrChange w:author="SLAVÍK Lukáš, Ing." w:date="2021-11-04T10:37:07.9780143" w:id="1840403265">
                <w:pPr>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1349446359">
                  <w:rPr>
                    <w:rFonts w:cs="Arial"/>
                    <w:b/>
                  </w:rPr>
                </w:rPrChange>
              </w:rPr>
              <w:t>Editace údajů ROB</w:t>
            </w:r>
          </w:p>
        </w:tc>
        <w:sdt>
          <w:sdtPr>
            <w:rPr>
              <w:rFonts w:cs="Arial"/>
            </w:rPr>
            <w:id w:val="1907331312"/>
            <w:showingPlcHdr/>
            <w:comboBox>
              <w:listItem w:displayText="Ano" w:value="Ano"/>
              <w:listItem w:displayText="Nerelevantní" w:value="Nerelevantní"/>
              <w:listItem w:displayText="Ne, žádáme výjimku" w:value="Ne, žádáme výjimku"/>
            </w:comboBox>
          </w:sdtPr>
          <w:sdtEndPr/>
          <w:sdtContent>
            <w:tc>
              <w:tcPr>
                <w:tcW w:w="984" w:type="pct"/>
                <w:gridSpan w:val="2"/>
              </w:tcPr>
              <w:p w:rsidR="00AF4DD9" w:rsidP="00C37272" w:rsidRDefault="00AF4DD9" w14:paraId="7D210874" w14:textId="77777777">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sidRPr="003F7B0D">
                  <w:rPr>
                    <w:rStyle w:val="Zstupntext"/>
                    <w:rFonts w:cs="Arial"/>
                    <w:i/>
                    <w:color w:val="FF0000"/>
                  </w:rPr>
                  <w:t>Zvolte položku.</w:t>
                </w:r>
              </w:p>
            </w:tc>
          </w:sdtContent>
        </w:sdt>
        <w:tc>
          <w:tcPr>
            <w:tcW w:w="2267" w:type="pct"/>
            <w:vMerge w:val="restart"/>
            <w:shd w:val="clear" w:color="auto" w:fill="auto"/>
            <w:tcMar/>
            <w:tcPrChange w:author="SLAVÍK Lukáš, Ing." w:date="2021-11-04T10:37:07.9780143" w:id="1434659262">
              <w:tcPr>
                <w:tcW w:w="2267" w:type="pct"/>
                <w:vMerge w:val="restart"/>
                <w:shd w:val="clear" w:color="auto" w:fill="auto"/>
              </w:tcPr>
            </w:tcPrChange>
          </w:tcPr>
          <w:p w:rsidRPr="003F5FB0" w:rsidR="00AF4DD9" w:rsidP="55E026C1" w:rsidRDefault="00DE3B60" w14:paraId="774E3BA7" w14:textId="76F03FB8" w14:noSpellErr="1">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color w:val="FF0000"/>
                <w:rPrChange w:author="SLAVÍK Lukáš, Ing." w:date="2021-11-04T10:37:07.9780143" w:id="1232598590">
                  <w:rPr>
                    <w:rFonts w:cs="Arial"/>
                    <w:color w:val="FF0000"/>
                  </w:rPr>
                </w:rPrChange>
              </w:rPr>
              <w:pPrChange w:author="SLAVÍK Lukáš, Ing." w:date="2021-11-04T10:37:07.9780143" w:id="562973986">
                <w:pPr>
                  <w:ind w:right="34"/>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color w:val="FF0000"/>
                <w:rPrChange w:author="SLAVÍK Lukáš, Ing." w:date="2021-11-04T10:37:07.9780143" w:id="737249703">
                  <w:rPr>
                    <w:rFonts w:cs="Arial"/>
                    <w:color w:val="FF0000"/>
                  </w:rPr>
                </w:rPrChange>
              </w:rPr>
              <w:t>&lt;popište včetně zákonného zmocnění&gt;</w:t>
            </w:r>
          </w:p>
        </w:tc>
      </w:tr>
      <w:tr w:rsidRPr="00BF5681" w:rsidR="00AF4DD9" w:rsidTr="55E026C1" w14:paraId="5BC80CC1" w14:textId="77777777">
        <w:trPr>
          <w:trHeight w:val="259"/>
        </w:trPr>
        <w:tc>
          <w:tcPr>
            <w:cnfStyle w:val="001000000000" w:firstRow="0" w:lastRow="0" w:firstColumn="1" w:lastColumn="0" w:oddVBand="0" w:evenVBand="0" w:oddHBand="0" w:evenHBand="0" w:firstRowFirstColumn="0" w:firstRowLastColumn="0" w:lastRowFirstColumn="0" w:lastRowLastColumn="0"/>
            <w:tcW w:w="91" w:type="pct"/>
            <w:vMerge/>
            <w:shd w:val="clear" w:color="auto" w:fill="D9D9D9" w:themeFill="background1" w:themeFillShade="D9"/>
          </w:tcPr>
          <w:p w:rsidRPr="003F7B0D" w:rsidR="00AF4DD9" w:rsidP="00C37272" w:rsidRDefault="00AF4DD9" w14:paraId="10F1B159" w14:textId="77777777">
            <w:pPr>
              <w:spacing w:before="40" w:after="40"/>
              <w:jc w:val="left"/>
              <w:rPr>
                <w:rFonts w:cs="Arial"/>
                <w:b w:val="0"/>
                <w:bCs w:val="0"/>
              </w:rPr>
            </w:pPr>
          </w:p>
        </w:tc>
        <w:tc>
          <w:tcPr>
            <w:tcW w:w="1658" w:type="pct"/>
            <w:vMerge/>
            <w:shd w:val="clear" w:color="auto" w:fill="D9D9D9" w:themeFill="background1" w:themeFillShade="D9"/>
          </w:tcPr>
          <w:p w:rsidRPr="00D5551A" w:rsidR="00AF4DD9" w:rsidP="00C37272" w:rsidRDefault="00AF4DD9" w14:paraId="232D5157"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cnfStyle w:val="000000000000" w:firstRow="0" w:lastRow="0" w:firstColumn="0" w:lastColumn="0" w:oddVBand="0" w:evenVBand="0" w:oddHBand="0" w:evenHBand="0" w:firstRowFirstColumn="0" w:firstRowLastColumn="0" w:lastRowFirstColumn="0" w:lastRowLastColumn="0"/>
            <w:tcW w:w="558" w:type="pct"/>
            <w:shd w:val="clear" w:color="auto" w:fill="D9D9D9" w:themeFill="background1" w:themeFillShade="D9"/>
            <w:tcMar/>
            <w:tcPrChange w:author="SLAVÍK Lukáš, Ing." w:date="2021-11-04T10:36:37.6903059" w:id="913120550">
              <w:tcPr>
                <w:tcW w:w="558" w:type="pct"/>
                <w:shd w:val="clear" w:color="auto" w:fill="D9D9D9" w:themeFill="background1" w:themeFillShade="D9"/>
              </w:tcPr>
            </w:tcPrChange>
          </w:tcPr>
          <w:p w:rsidR="00AF4DD9" w:rsidP="55E026C1" w:rsidRDefault="00AF4DD9" w14:paraId="1C963E50" w14:textId="77777777" w14:noSpellErr="1">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66590339">
                  <w:rPr>
                    <w:rFonts w:cs="Arial"/>
                  </w:rPr>
                </w:rPrChange>
              </w:rPr>
              <w:pPrChange w:author="SLAVÍK Lukáš, Ing." w:date="2021-11-04T10:37:07.9780143" w:id="1649419768">
                <w:pPr>
                  <w:ind w:right="34"/>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1614864317">
                  <w:rPr>
                    <w:rFonts w:cs="Arial"/>
                    <w:b/>
                  </w:rPr>
                </w:rPrChange>
              </w:rPr>
              <w:t>Č. žádosti o výjimku:</w:t>
            </w:r>
          </w:p>
        </w:tc>
        <w:tc>
          <w:tcPr>
            <w:cnfStyle w:val="000000000000" w:firstRow="0" w:lastRow="0" w:firstColumn="0" w:lastColumn="0" w:oddVBand="0" w:evenVBand="0" w:oddHBand="0" w:evenHBand="0" w:firstRowFirstColumn="0" w:firstRowLastColumn="0" w:lastRowFirstColumn="0" w:lastRowLastColumn="0"/>
            <w:tcW w:w="426" w:type="pct"/>
            <w:tcMar/>
            <w:tcPrChange w:author="SLAVÍK Lukáš, Ing." w:date="2021-11-04T10:36:37.6903059" w:id="223050151">
              <w:tcPr>
                <w:tcW w:w="426" w:type="pct"/>
              </w:tcPr>
            </w:tcPrChange>
          </w:tcPr>
          <w:p w:rsidR="00AF4DD9" w:rsidP="00C37272" w:rsidRDefault="00AF4DD9" w14:paraId="4AE15662" w14:textId="77777777">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67" w:type="pct"/>
            <w:vMerge/>
            <w:shd w:val="clear" w:color="auto" w:fill="auto"/>
          </w:tcPr>
          <w:p w:rsidRPr="003F5FB0" w:rsidR="00AF4DD9" w:rsidP="00C37272" w:rsidRDefault="00AF4DD9" w14:paraId="41BBC6D7" w14:textId="77777777">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Pr="00BF5681" w:rsidR="00AF4DD9" w:rsidTr="55E026C1" w14:paraId="7A44510B" w14:textId="77777777">
        <w:trPr>
          <w:trHeight w:val="260"/>
        </w:trPr>
        <w:tc>
          <w:tcPr>
            <w:tcW w:w="91" w:type="pct"/>
            <w:vMerge w:val="restart"/>
            <w:shd w:val="clear" w:color="auto" w:fill="D9D9D9" w:themeFill="background1" w:themeFillShade="D9"/>
            <w:tcMar/>
            <w:tcPrChange w:author="SLAVÍK Lukáš, Ing." w:date="2021-11-04T10:37:07.9780143" w:id="421764761">
              <w:tcPr>
                <w:cnfStyle w:val="001000000000" w:firstRow="0" w:lastRow="0" w:firstColumn="1" w:lastColumn="0" w:oddVBand="0" w:evenVBand="0" w:oddHBand="0" w:evenHBand="0" w:firstRowFirstColumn="0" w:firstRowLastColumn="0" w:lastRowFirstColumn="0" w:lastRowLastColumn="0"/>
                <w:tcW w:w="91" w:type="pct"/>
                <w:vMerge w:val="restart"/>
                <w:shd w:val="clear" w:color="auto" w:fill="D9D9D9" w:themeFill="background1" w:themeFillShade="D9"/>
              </w:tcPr>
            </w:tcPrChange>
          </w:tcPr>
          <w:p w:rsidRPr="003F7B0D" w:rsidR="00AF4DD9" w:rsidP="00C37272" w:rsidRDefault="00AF4DD9" w14:paraId="249E4279" w14:textId="77777777">
            <w:pPr>
              <w:spacing w:before="40" w:after="40"/>
              <w:jc w:val="left"/>
              <w:rPr>
                <w:rFonts w:cs="Arial"/>
                <w:b w:val="0"/>
                <w:bCs w:val="0"/>
              </w:rPr>
            </w:pPr>
          </w:p>
        </w:tc>
        <w:tc>
          <w:tcPr>
            <w:tcW w:w="1658" w:type="pct"/>
            <w:vMerge w:val="restart"/>
            <w:shd w:val="clear" w:color="auto" w:fill="D9D9D9" w:themeFill="background1" w:themeFillShade="D9"/>
            <w:tcMar/>
            <w:tcPrChange w:author="SLAVÍK Lukáš, Ing." w:date="2021-11-04T10:37:07.9780143" w:id="1488602839">
              <w:tcPr>
                <w:tcW w:w="1658" w:type="pct"/>
                <w:vMerge w:val="restart"/>
                <w:shd w:val="clear" w:color="auto" w:fill="D9D9D9" w:themeFill="background1" w:themeFillShade="D9"/>
              </w:tcPr>
            </w:tcPrChange>
          </w:tcPr>
          <w:p w:rsidRPr="00D5551A" w:rsidR="00AF4DD9" w:rsidP="55E026C1" w:rsidRDefault="00AF4DD9" w14:paraId="6668E72F" w14:textId="77777777" w14:noSpellErr="1">
            <w:pPr>
              <w:spacing w:before="40" w:after="4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b w:val="1"/>
                <w:bCs w:val="1"/>
                <w:rPrChange w:author="SLAVÍK Lukáš, Ing." w:date="2021-11-04T10:37:07.9780143" w:id="670002823">
                  <w:rPr>
                    <w:rFonts w:cs="Arial"/>
                    <w:b/>
                  </w:rPr>
                </w:rPrChange>
              </w:rPr>
              <w:pPrChange w:author="SLAVÍK Lukáš, Ing." w:date="2021-11-04T10:37:07.9780143" w:id="1112755106">
                <w:pPr>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336514416">
                  <w:rPr>
                    <w:rFonts w:cs="Arial"/>
                    <w:b/>
                  </w:rPr>
                </w:rPrChange>
              </w:rPr>
              <w:t>Čtení údajů ROS</w:t>
            </w:r>
          </w:p>
        </w:tc>
        <w:sdt>
          <w:sdtPr>
            <w:rPr>
              <w:rFonts w:cs="Arial"/>
            </w:rPr>
            <w:id w:val="-1981211083"/>
            <w:showingPlcHdr/>
            <w:comboBox>
              <w:listItem w:displayText="Ano" w:value="Ano"/>
              <w:listItem w:displayText="Nerelevantní" w:value="Nerelevantní"/>
              <w:listItem w:displayText="Ne, žádáme výjimku" w:value="Ne, žádáme výjimku"/>
            </w:comboBox>
          </w:sdtPr>
          <w:sdtEndPr/>
          <w:sdtContent>
            <w:tc>
              <w:tcPr>
                <w:tcW w:w="984" w:type="pct"/>
                <w:gridSpan w:val="2"/>
              </w:tcPr>
              <w:p w:rsidR="00AF4DD9" w:rsidP="00C37272" w:rsidRDefault="00AF4DD9" w14:paraId="6179DDFF" w14:textId="77777777">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sidRPr="003F7B0D">
                  <w:rPr>
                    <w:rStyle w:val="Zstupntext"/>
                    <w:rFonts w:cs="Arial"/>
                    <w:i/>
                    <w:color w:val="FF0000"/>
                  </w:rPr>
                  <w:t>Zvolte položku.</w:t>
                </w:r>
              </w:p>
            </w:tc>
          </w:sdtContent>
        </w:sdt>
        <w:tc>
          <w:tcPr>
            <w:tcW w:w="2267" w:type="pct"/>
            <w:vMerge w:val="restart"/>
            <w:shd w:val="clear" w:color="auto" w:fill="auto"/>
            <w:tcMar/>
            <w:tcPrChange w:author="SLAVÍK Lukáš, Ing." w:date="2021-11-04T10:37:07.9780143" w:id="1840366565">
              <w:tcPr>
                <w:tcW w:w="2267" w:type="pct"/>
                <w:vMerge w:val="restart"/>
                <w:shd w:val="clear" w:color="auto" w:fill="auto"/>
              </w:tcPr>
            </w:tcPrChange>
          </w:tcPr>
          <w:p w:rsidRPr="003F5FB0" w:rsidR="00AF4DD9" w:rsidP="55E026C1" w:rsidRDefault="00DE3B60" w14:paraId="1B467D5E" w14:textId="21E55F3B" w14:noSpellErr="1">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color w:val="FF0000"/>
                <w:rPrChange w:author="SLAVÍK Lukáš, Ing." w:date="2021-11-04T10:37:07.9780143" w:id="1792648394">
                  <w:rPr>
                    <w:rFonts w:cs="Arial"/>
                    <w:color w:val="FF0000"/>
                  </w:rPr>
                </w:rPrChange>
              </w:rPr>
              <w:pPrChange w:author="SLAVÍK Lukáš, Ing." w:date="2021-11-04T10:37:07.9780143" w:id="1078828150">
                <w:pPr>
                  <w:ind w:right="34"/>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color w:val="FF0000"/>
                <w:rPrChange w:author="SLAVÍK Lukáš, Ing." w:date="2021-11-04T10:37:07.9780143" w:id="30970259">
                  <w:rPr>
                    <w:rFonts w:cs="Arial"/>
                    <w:color w:val="FF0000"/>
                  </w:rPr>
                </w:rPrChange>
              </w:rPr>
              <w:t>&lt;popište včetně zákonného zmocnění&gt;</w:t>
            </w:r>
          </w:p>
        </w:tc>
      </w:tr>
      <w:tr w:rsidRPr="00BF5681" w:rsidR="00AF4DD9" w:rsidTr="55E026C1" w14:paraId="62366C3B" w14:textId="77777777">
        <w:trPr>
          <w:trHeight w:val="125"/>
        </w:trPr>
        <w:tc>
          <w:tcPr>
            <w:cnfStyle w:val="001000000000" w:firstRow="0" w:lastRow="0" w:firstColumn="1" w:lastColumn="0" w:oddVBand="0" w:evenVBand="0" w:oddHBand="0" w:evenHBand="0" w:firstRowFirstColumn="0" w:firstRowLastColumn="0" w:lastRowFirstColumn="0" w:lastRowLastColumn="0"/>
            <w:tcW w:w="91" w:type="pct"/>
            <w:vMerge/>
            <w:shd w:val="clear" w:color="auto" w:fill="D9D9D9" w:themeFill="background1" w:themeFillShade="D9"/>
          </w:tcPr>
          <w:p w:rsidRPr="003F7B0D" w:rsidR="00AF4DD9" w:rsidP="00C37272" w:rsidRDefault="00AF4DD9" w14:paraId="29E6014B" w14:textId="77777777">
            <w:pPr>
              <w:spacing w:before="40" w:after="40"/>
              <w:jc w:val="left"/>
              <w:rPr>
                <w:rFonts w:cs="Arial"/>
                <w:b w:val="0"/>
                <w:bCs w:val="0"/>
              </w:rPr>
            </w:pPr>
          </w:p>
        </w:tc>
        <w:tc>
          <w:tcPr>
            <w:tcW w:w="1658" w:type="pct"/>
            <w:vMerge/>
            <w:shd w:val="clear" w:color="auto" w:fill="D9D9D9" w:themeFill="background1" w:themeFillShade="D9"/>
          </w:tcPr>
          <w:p w:rsidRPr="00D5551A" w:rsidR="00AF4DD9" w:rsidP="00C37272" w:rsidRDefault="00AF4DD9" w14:paraId="77CC5C1B"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cnfStyle w:val="000000000000" w:firstRow="0" w:lastRow="0" w:firstColumn="0" w:lastColumn="0" w:oddVBand="0" w:evenVBand="0" w:oddHBand="0" w:evenHBand="0" w:firstRowFirstColumn="0" w:firstRowLastColumn="0" w:lastRowFirstColumn="0" w:lastRowLastColumn="0"/>
            <w:tcW w:w="558" w:type="pct"/>
            <w:shd w:val="clear" w:color="auto" w:fill="D9D9D9" w:themeFill="background1" w:themeFillShade="D9"/>
            <w:tcMar/>
            <w:tcPrChange w:author="SLAVÍK Lukáš, Ing." w:date="2021-11-04T10:36:37.6903059" w:id="113864283">
              <w:tcPr>
                <w:tcW w:w="558" w:type="pct"/>
                <w:shd w:val="clear" w:color="auto" w:fill="D9D9D9" w:themeFill="background1" w:themeFillShade="D9"/>
              </w:tcPr>
            </w:tcPrChange>
          </w:tcPr>
          <w:p w:rsidR="00AF4DD9" w:rsidP="55E026C1" w:rsidRDefault="00AF4DD9" w14:paraId="75F66B0C" w14:textId="77777777" w14:noSpellErr="1">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2014424394">
                  <w:rPr>
                    <w:rFonts w:cs="Arial"/>
                  </w:rPr>
                </w:rPrChange>
              </w:rPr>
              <w:pPrChange w:author="SLAVÍK Lukáš, Ing." w:date="2021-11-04T10:37:07.9780143" w:id="37711569">
                <w:pPr>
                  <w:ind w:right="34"/>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107493439">
                  <w:rPr>
                    <w:rFonts w:cs="Arial"/>
                    <w:b/>
                  </w:rPr>
                </w:rPrChange>
              </w:rPr>
              <w:t>Č. žádosti o výjimku:</w:t>
            </w:r>
          </w:p>
        </w:tc>
        <w:tc>
          <w:tcPr>
            <w:cnfStyle w:val="000000000000" w:firstRow="0" w:lastRow="0" w:firstColumn="0" w:lastColumn="0" w:oddVBand="0" w:evenVBand="0" w:oddHBand="0" w:evenHBand="0" w:firstRowFirstColumn="0" w:firstRowLastColumn="0" w:lastRowFirstColumn="0" w:lastRowLastColumn="0"/>
            <w:tcW w:w="426" w:type="pct"/>
            <w:tcMar/>
            <w:tcPrChange w:author="SLAVÍK Lukáš, Ing." w:date="2021-11-04T10:36:37.6903059" w:id="1329474505">
              <w:tcPr>
                <w:tcW w:w="426" w:type="pct"/>
              </w:tcPr>
            </w:tcPrChange>
          </w:tcPr>
          <w:p w:rsidR="00AF4DD9" w:rsidP="00C37272" w:rsidRDefault="00AF4DD9" w14:paraId="0975934A" w14:textId="77777777">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67" w:type="pct"/>
            <w:vMerge/>
            <w:shd w:val="clear" w:color="auto" w:fill="auto"/>
          </w:tcPr>
          <w:p w:rsidRPr="003F5FB0" w:rsidR="00AF4DD9" w:rsidP="00C37272" w:rsidRDefault="00AF4DD9" w14:paraId="7EA02EF5" w14:textId="77777777">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Pr="00BF5681" w:rsidR="00AF4DD9" w:rsidTr="55E026C1" w14:paraId="51084406" w14:textId="77777777">
        <w:trPr>
          <w:trHeight w:val="260"/>
        </w:trPr>
        <w:tc>
          <w:tcPr>
            <w:tcW w:w="91" w:type="pct"/>
            <w:vMerge w:val="restart"/>
            <w:shd w:val="clear" w:color="auto" w:fill="D9D9D9" w:themeFill="background1" w:themeFillShade="D9"/>
            <w:tcMar/>
            <w:tcPrChange w:author="SLAVÍK Lukáš, Ing." w:date="2021-11-04T10:37:07.9780143" w:id="1981479063">
              <w:tcPr>
                <w:cnfStyle w:val="001000000000" w:firstRow="0" w:lastRow="0" w:firstColumn="1" w:lastColumn="0" w:oddVBand="0" w:evenVBand="0" w:oddHBand="0" w:evenHBand="0" w:firstRowFirstColumn="0" w:firstRowLastColumn="0" w:lastRowFirstColumn="0" w:lastRowLastColumn="0"/>
                <w:tcW w:w="91" w:type="pct"/>
                <w:vMerge w:val="restart"/>
                <w:shd w:val="clear" w:color="auto" w:fill="D9D9D9" w:themeFill="background1" w:themeFillShade="D9"/>
              </w:tcPr>
            </w:tcPrChange>
          </w:tcPr>
          <w:p w:rsidRPr="003F7B0D" w:rsidR="00AF4DD9" w:rsidP="00C37272" w:rsidRDefault="00AF4DD9" w14:paraId="5CE2FDC1" w14:textId="77777777">
            <w:pPr>
              <w:spacing w:before="40" w:after="40"/>
              <w:jc w:val="left"/>
              <w:rPr>
                <w:rFonts w:cs="Arial"/>
                <w:b w:val="0"/>
                <w:bCs w:val="0"/>
              </w:rPr>
            </w:pPr>
          </w:p>
        </w:tc>
        <w:tc>
          <w:tcPr>
            <w:tcW w:w="1658" w:type="pct"/>
            <w:vMerge w:val="restart"/>
            <w:shd w:val="clear" w:color="auto" w:fill="D9D9D9" w:themeFill="background1" w:themeFillShade="D9"/>
            <w:tcMar/>
            <w:tcPrChange w:author="SLAVÍK Lukáš, Ing." w:date="2021-11-04T10:37:07.9780143" w:id="61967910">
              <w:tcPr>
                <w:tcW w:w="1658" w:type="pct"/>
                <w:vMerge w:val="restart"/>
                <w:shd w:val="clear" w:color="auto" w:fill="D9D9D9" w:themeFill="background1" w:themeFillShade="D9"/>
              </w:tcPr>
            </w:tcPrChange>
          </w:tcPr>
          <w:p w:rsidRPr="00D5551A" w:rsidR="00AF4DD9" w:rsidP="55E026C1" w:rsidRDefault="00AF4DD9" w14:paraId="0B2DCBA7" w14:textId="77777777" w14:noSpellErr="1">
            <w:pPr>
              <w:spacing w:before="40" w:after="4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b w:val="1"/>
                <w:bCs w:val="1"/>
                <w:rPrChange w:author="SLAVÍK Lukáš, Ing." w:date="2021-11-04T10:37:07.9780143" w:id="892525884">
                  <w:rPr>
                    <w:rFonts w:cs="Arial"/>
                    <w:b/>
                  </w:rPr>
                </w:rPrChange>
              </w:rPr>
              <w:pPrChange w:author="SLAVÍK Lukáš, Ing." w:date="2021-11-04T10:37:07.9780143" w:id="1684248315">
                <w:pPr>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612748863">
                  <w:rPr>
                    <w:rFonts w:cs="Arial"/>
                    <w:b/>
                  </w:rPr>
                </w:rPrChange>
              </w:rPr>
              <w:t>Editace údajů ROS</w:t>
            </w:r>
          </w:p>
        </w:tc>
        <w:sdt>
          <w:sdtPr>
            <w:rPr>
              <w:rFonts w:cs="Arial"/>
            </w:rPr>
            <w:id w:val="474796401"/>
            <w:showingPlcHdr/>
            <w:comboBox>
              <w:listItem w:displayText="Ano" w:value="Ano"/>
              <w:listItem w:displayText="Nerelevantní" w:value="Nerelevantní"/>
              <w:listItem w:displayText="Ne, žádáme výjimku" w:value="Ne, žádáme výjimku"/>
            </w:comboBox>
          </w:sdtPr>
          <w:sdtEndPr/>
          <w:sdtContent>
            <w:tc>
              <w:tcPr>
                <w:tcW w:w="984" w:type="pct"/>
                <w:gridSpan w:val="2"/>
              </w:tcPr>
              <w:p w:rsidR="00AF4DD9" w:rsidP="00C37272" w:rsidRDefault="00AF4DD9" w14:paraId="76EA86C7" w14:textId="77777777">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sidRPr="003F7B0D">
                  <w:rPr>
                    <w:rStyle w:val="Zstupntext"/>
                    <w:rFonts w:cs="Arial"/>
                    <w:i/>
                    <w:color w:val="FF0000"/>
                  </w:rPr>
                  <w:t>Zvolte položku.</w:t>
                </w:r>
              </w:p>
            </w:tc>
          </w:sdtContent>
        </w:sdt>
        <w:tc>
          <w:tcPr>
            <w:tcW w:w="2267" w:type="pct"/>
            <w:vMerge w:val="restart"/>
            <w:shd w:val="clear" w:color="auto" w:fill="auto"/>
            <w:tcMar/>
            <w:tcPrChange w:author="SLAVÍK Lukáš, Ing." w:date="2021-11-04T10:37:07.9780143" w:id="299462405">
              <w:tcPr>
                <w:tcW w:w="2267" w:type="pct"/>
                <w:vMerge w:val="restart"/>
                <w:shd w:val="clear" w:color="auto" w:fill="auto"/>
              </w:tcPr>
            </w:tcPrChange>
          </w:tcPr>
          <w:p w:rsidRPr="003F5FB0" w:rsidR="00AF4DD9" w:rsidP="55E026C1" w:rsidRDefault="00DE3B60" w14:paraId="1E417A94" w14:textId="7BFF2762" w14:noSpellErr="1">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color w:val="FF0000"/>
                <w:rPrChange w:author="SLAVÍK Lukáš, Ing." w:date="2021-11-04T10:37:07.9780143" w:id="1835318821">
                  <w:rPr>
                    <w:rFonts w:cs="Arial"/>
                    <w:color w:val="FF0000"/>
                  </w:rPr>
                </w:rPrChange>
              </w:rPr>
              <w:pPrChange w:author="SLAVÍK Lukáš, Ing." w:date="2021-11-04T10:37:07.9780143" w:id="1980574147">
                <w:pPr>
                  <w:ind w:right="34"/>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color w:val="FF0000"/>
                <w:rPrChange w:author="SLAVÍK Lukáš, Ing." w:date="2021-11-04T10:37:07.9780143" w:id="74840974">
                  <w:rPr>
                    <w:rFonts w:cs="Arial"/>
                    <w:color w:val="FF0000"/>
                  </w:rPr>
                </w:rPrChange>
              </w:rPr>
              <w:t>&lt;popište včetně zákonného zmocnění&gt;</w:t>
            </w:r>
          </w:p>
        </w:tc>
      </w:tr>
      <w:tr w:rsidRPr="00BF5681" w:rsidR="00AF4DD9" w:rsidTr="55E026C1" w14:paraId="78A08BE5" w14:textId="77777777">
        <w:trPr>
          <w:trHeight w:val="259"/>
        </w:trPr>
        <w:tc>
          <w:tcPr>
            <w:cnfStyle w:val="001000000000" w:firstRow="0" w:lastRow="0" w:firstColumn="1" w:lastColumn="0" w:oddVBand="0" w:evenVBand="0" w:oddHBand="0" w:evenHBand="0" w:firstRowFirstColumn="0" w:firstRowLastColumn="0" w:lastRowFirstColumn="0" w:lastRowLastColumn="0"/>
            <w:tcW w:w="91" w:type="pct"/>
            <w:vMerge/>
            <w:shd w:val="clear" w:color="auto" w:fill="D9D9D9" w:themeFill="background1" w:themeFillShade="D9"/>
          </w:tcPr>
          <w:p w:rsidRPr="003F7B0D" w:rsidR="00AF4DD9" w:rsidP="00C37272" w:rsidRDefault="00AF4DD9" w14:paraId="4526863A" w14:textId="77777777">
            <w:pPr>
              <w:spacing w:before="40" w:after="40"/>
              <w:jc w:val="left"/>
              <w:rPr>
                <w:rFonts w:cs="Arial"/>
                <w:b w:val="0"/>
                <w:bCs w:val="0"/>
              </w:rPr>
            </w:pPr>
          </w:p>
        </w:tc>
        <w:tc>
          <w:tcPr>
            <w:tcW w:w="1658" w:type="pct"/>
            <w:vMerge/>
            <w:shd w:val="clear" w:color="auto" w:fill="D9D9D9" w:themeFill="background1" w:themeFillShade="D9"/>
          </w:tcPr>
          <w:p w:rsidRPr="00D5551A" w:rsidR="00AF4DD9" w:rsidP="00C37272" w:rsidRDefault="00AF4DD9" w14:paraId="71F8360F"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cnfStyle w:val="000000000000" w:firstRow="0" w:lastRow="0" w:firstColumn="0" w:lastColumn="0" w:oddVBand="0" w:evenVBand="0" w:oddHBand="0" w:evenHBand="0" w:firstRowFirstColumn="0" w:firstRowLastColumn="0" w:lastRowFirstColumn="0" w:lastRowLastColumn="0"/>
            <w:tcW w:w="558" w:type="pct"/>
            <w:shd w:val="clear" w:color="auto" w:fill="D9D9D9" w:themeFill="background1" w:themeFillShade="D9"/>
            <w:tcMar/>
            <w:tcPrChange w:author="SLAVÍK Lukáš, Ing." w:date="2021-11-04T10:36:37.6903059" w:id="1324229026">
              <w:tcPr>
                <w:tcW w:w="558" w:type="pct"/>
                <w:shd w:val="clear" w:color="auto" w:fill="D9D9D9" w:themeFill="background1" w:themeFillShade="D9"/>
              </w:tcPr>
            </w:tcPrChange>
          </w:tcPr>
          <w:p w:rsidR="00AF4DD9" w:rsidP="55E026C1" w:rsidRDefault="00AF4DD9" w14:paraId="5A3ED93B" w14:textId="77777777" w14:noSpellErr="1">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2095175532">
                  <w:rPr>
                    <w:rFonts w:cs="Arial"/>
                  </w:rPr>
                </w:rPrChange>
              </w:rPr>
              <w:pPrChange w:author="SLAVÍK Lukáš, Ing." w:date="2021-11-04T10:37:07.9780143" w:id="1159991400">
                <w:pPr>
                  <w:ind w:right="34"/>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1900082577">
                  <w:rPr>
                    <w:rFonts w:cs="Arial"/>
                    <w:b/>
                  </w:rPr>
                </w:rPrChange>
              </w:rPr>
              <w:t>Č. žádosti o výjimku:</w:t>
            </w:r>
          </w:p>
        </w:tc>
        <w:tc>
          <w:tcPr>
            <w:cnfStyle w:val="000000000000" w:firstRow="0" w:lastRow="0" w:firstColumn="0" w:lastColumn="0" w:oddVBand="0" w:evenVBand="0" w:oddHBand="0" w:evenHBand="0" w:firstRowFirstColumn="0" w:firstRowLastColumn="0" w:lastRowFirstColumn="0" w:lastRowLastColumn="0"/>
            <w:tcW w:w="426" w:type="pct"/>
            <w:tcMar/>
            <w:tcPrChange w:author="SLAVÍK Lukáš, Ing." w:date="2021-11-04T10:36:37.6903059" w:id="543224113">
              <w:tcPr>
                <w:tcW w:w="426" w:type="pct"/>
              </w:tcPr>
            </w:tcPrChange>
          </w:tcPr>
          <w:p w:rsidR="00AF4DD9" w:rsidP="00C37272" w:rsidRDefault="00AF4DD9" w14:paraId="382088F9" w14:textId="77777777">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67" w:type="pct"/>
            <w:vMerge/>
            <w:shd w:val="clear" w:color="auto" w:fill="auto"/>
          </w:tcPr>
          <w:p w:rsidRPr="003F5FB0" w:rsidR="00AF4DD9" w:rsidP="00C37272" w:rsidRDefault="00AF4DD9" w14:paraId="53337872" w14:textId="77777777">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Pr="00BF5681" w:rsidR="00AF4DD9" w:rsidTr="55E026C1" w14:paraId="6544DC32" w14:textId="77777777">
        <w:trPr>
          <w:trHeight w:val="260"/>
        </w:trPr>
        <w:tc>
          <w:tcPr>
            <w:tcW w:w="91" w:type="pct"/>
            <w:vMerge w:val="restart"/>
            <w:shd w:val="clear" w:color="auto" w:fill="D9D9D9" w:themeFill="background1" w:themeFillShade="D9"/>
            <w:tcMar/>
            <w:tcPrChange w:author="SLAVÍK Lukáš, Ing." w:date="2021-11-04T10:37:07.9780143" w:id="687512943">
              <w:tcPr>
                <w:cnfStyle w:val="001000000000" w:firstRow="0" w:lastRow="0" w:firstColumn="1" w:lastColumn="0" w:oddVBand="0" w:evenVBand="0" w:oddHBand="0" w:evenHBand="0" w:firstRowFirstColumn="0" w:firstRowLastColumn="0" w:lastRowFirstColumn="0" w:lastRowLastColumn="0"/>
                <w:tcW w:w="91" w:type="pct"/>
                <w:vMerge w:val="restart"/>
                <w:shd w:val="clear" w:color="auto" w:fill="D9D9D9" w:themeFill="background1" w:themeFillShade="D9"/>
              </w:tcPr>
            </w:tcPrChange>
          </w:tcPr>
          <w:p w:rsidRPr="003F7B0D" w:rsidR="00AF4DD9" w:rsidP="00C37272" w:rsidRDefault="00AF4DD9" w14:paraId="4223D244" w14:textId="77777777">
            <w:pPr>
              <w:spacing w:before="40" w:after="40"/>
              <w:jc w:val="left"/>
              <w:rPr>
                <w:rFonts w:cs="Arial"/>
                <w:b w:val="0"/>
                <w:bCs w:val="0"/>
              </w:rPr>
            </w:pPr>
          </w:p>
        </w:tc>
        <w:tc>
          <w:tcPr>
            <w:tcW w:w="1658" w:type="pct"/>
            <w:vMerge w:val="restart"/>
            <w:shd w:val="clear" w:color="auto" w:fill="D9D9D9" w:themeFill="background1" w:themeFillShade="D9"/>
            <w:tcMar/>
            <w:tcPrChange w:author="SLAVÍK Lukáš, Ing." w:date="2021-11-04T10:37:07.9780143" w:id="439549382">
              <w:tcPr>
                <w:tcW w:w="1658" w:type="pct"/>
                <w:vMerge w:val="restart"/>
                <w:shd w:val="clear" w:color="auto" w:fill="D9D9D9" w:themeFill="background1" w:themeFillShade="D9"/>
              </w:tcPr>
            </w:tcPrChange>
          </w:tcPr>
          <w:p w:rsidRPr="00D5551A" w:rsidR="00AF4DD9" w:rsidP="55E026C1" w:rsidRDefault="00AF4DD9" w14:paraId="73466121" w14:textId="77777777" w14:noSpellErr="1">
            <w:pPr>
              <w:spacing w:before="40" w:after="4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b w:val="1"/>
                <w:bCs w:val="1"/>
                <w:rPrChange w:author="SLAVÍK Lukáš, Ing." w:date="2021-11-04T10:37:07.9780143" w:id="435394046">
                  <w:rPr>
                    <w:rFonts w:cs="Arial"/>
                    <w:b/>
                  </w:rPr>
                </w:rPrChange>
              </w:rPr>
              <w:pPrChange w:author="SLAVÍK Lukáš, Ing." w:date="2021-11-04T10:37:07.9780143" w:id="1204116906">
                <w:pPr>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803650158">
                  <w:rPr>
                    <w:rFonts w:cs="Arial"/>
                    <w:b/>
                  </w:rPr>
                </w:rPrChange>
              </w:rPr>
              <w:t>Čtení údajů RÚIAN</w:t>
            </w:r>
          </w:p>
        </w:tc>
        <w:sdt>
          <w:sdtPr>
            <w:rPr>
              <w:rFonts w:cs="Arial"/>
            </w:rPr>
            <w:id w:val="-51009238"/>
            <w:showingPlcHdr/>
            <w:comboBox>
              <w:listItem w:displayText="Ano" w:value="Ano"/>
              <w:listItem w:displayText="Nerelevantní" w:value="Nerelevantní"/>
              <w:listItem w:displayText="Ne, žádáme výjimku" w:value="Ne, žádáme výjimku"/>
            </w:comboBox>
          </w:sdtPr>
          <w:sdtEndPr/>
          <w:sdtContent>
            <w:tc>
              <w:tcPr>
                <w:tcW w:w="984" w:type="pct"/>
                <w:gridSpan w:val="2"/>
              </w:tcPr>
              <w:p w:rsidR="00AF4DD9" w:rsidP="00C37272" w:rsidRDefault="00AF4DD9" w14:paraId="6E091470" w14:textId="77777777">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sidRPr="003F7B0D">
                  <w:rPr>
                    <w:rStyle w:val="Zstupntext"/>
                    <w:rFonts w:cs="Arial"/>
                    <w:i/>
                    <w:color w:val="FF0000"/>
                  </w:rPr>
                  <w:t>Zvolte položku.</w:t>
                </w:r>
              </w:p>
            </w:tc>
          </w:sdtContent>
        </w:sdt>
        <w:tc>
          <w:tcPr>
            <w:tcW w:w="2267" w:type="pct"/>
            <w:vMerge w:val="restart"/>
            <w:shd w:val="clear" w:color="auto" w:fill="auto"/>
            <w:tcMar/>
            <w:tcPrChange w:author="SLAVÍK Lukáš, Ing." w:date="2021-11-04T10:37:07.9780143" w:id="295414521">
              <w:tcPr>
                <w:tcW w:w="2267" w:type="pct"/>
                <w:vMerge w:val="restart"/>
                <w:shd w:val="clear" w:color="auto" w:fill="auto"/>
              </w:tcPr>
            </w:tcPrChange>
          </w:tcPr>
          <w:p w:rsidRPr="003F5FB0" w:rsidR="00AF4DD9" w:rsidP="55E026C1" w:rsidRDefault="00AF4DD9" w14:paraId="6D620ACA" w14:textId="77777777" w14:noSpellErr="1">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color w:val="FF0000"/>
                <w:rPrChange w:author="SLAVÍK Lukáš, Ing." w:date="2021-11-04T10:37:07.9780143" w:id="1528917895">
                  <w:rPr>
                    <w:rFonts w:cs="Arial"/>
                    <w:color w:val="FF0000"/>
                  </w:rPr>
                </w:rPrChange>
              </w:rPr>
              <w:pPrChange w:author="SLAVÍK Lukáš, Ing." w:date="2021-11-04T10:37:07.9780143" w:id="1818398114">
                <w:pPr>
                  <w:ind w:right="34"/>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color w:val="FF0000"/>
                <w:rPrChange w:author="SLAVÍK Lukáš, Ing." w:date="2021-11-04T10:37:07.9780143" w:id="981208210">
                  <w:rPr>
                    <w:rFonts w:cs="Arial"/>
                    <w:color w:val="FF0000"/>
                  </w:rPr>
                </w:rPrChange>
              </w:rPr>
              <w:t>&lt;popište včetně zákonného zmocnění&gt;</w:t>
            </w:r>
          </w:p>
        </w:tc>
      </w:tr>
      <w:tr w:rsidRPr="00BF5681" w:rsidR="00AF4DD9" w:rsidTr="55E026C1" w14:paraId="07001B38" w14:textId="77777777">
        <w:trPr>
          <w:trHeight w:val="259"/>
        </w:trPr>
        <w:tc>
          <w:tcPr>
            <w:cnfStyle w:val="001000000000" w:firstRow="0" w:lastRow="0" w:firstColumn="1" w:lastColumn="0" w:oddVBand="0" w:evenVBand="0" w:oddHBand="0" w:evenHBand="0" w:firstRowFirstColumn="0" w:firstRowLastColumn="0" w:lastRowFirstColumn="0" w:lastRowLastColumn="0"/>
            <w:tcW w:w="91" w:type="pct"/>
            <w:vMerge/>
            <w:shd w:val="clear" w:color="auto" w:fill="D9D9D9" w:themeFill="background1" w:themeFillShade="D9"/>
          </w:tcPr>
          <w:p w:rsidRPr="003F7B0D" w:rsidR="00AF4DD9" w:rsidP="00C37272" w:rsidRDefault="00AF4DD9" w14:paraId="1DC04AE6" w14:textId="77777777">
            <w:pPr>
              <w:spacing w:before="40" w:after="40"/>
              <w:jc w:val="left"/>
              <w:rPr>
                <w:rFonts w:cs="Arial"/>
                <w:b w:val="0"/>
                <w:bCs w:val="0"/>
              </w:rPr>
            </w:pPr>
          </w:p>
        </w:tc>
        <w:tc>
          <w:tcPr>
            <w:tcW w:w="1658" w:type="pct"/>
            <w:vMerge/>
            <w:shd w:val="clear" w:color="auto" w:fill="D9D9D9" w:themeFill="background1" w:themeFillShade="D9"/>
          </w:tcPr>
          <w:p w:rsidRPr="00D5551A" w:rsidR="00AF4DD9" w:rsidP="00C37272" w:rsidRDefault="00AF4DD9" w14:paraId="75062022"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cnfStyle w:val="000000000000" w:firstRow="0" w:lastRow="0" w:firstColumn="0" w:lastColumn="0" w:oddVBand="0" w:evenVBand="0" w:oddHBand="0" w:evenHBand="0" w:firstRowFirstColumn="0" w:firstRowLastColumn="0" w:lastRowFirstColumn="0" w:lastRowLastColumn="0"/>
            <w:tcW w:w="558" w:type="pct"/>
            <w:shd w:val="clear" w:color="auto" w:fill="D9D9D9" w:themeFill="background1" w:themeFillShade="D9"/>
            <w:tcMar/>
            <w:tcPrChange w:author="SLAVÍK Lukáš, Ing." w:date="2021-11-04T10:36:37.6903059" w:id="2065952352">
              <w:tcPr>
                <w:tcW w:w="558" w:type="pct"/>
                <w:shd w:val="clear" w:color="auto" w:fill="D9D9D9" w:themeFill="background1" w:themeFillShade="D9"/>
              </w:tcPr>
            </w:tcPrChange>
          </w:tcPr>
          <w:p w:rsidR="00AF4DD9" w:rsidP="55E026C1" w:rsidRDefault="00AF4DD9" w14:paraId="070BBC9B" w14:textId="77777777" w14:noSpellErr="1">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2132395554">
                  <w:rPr>
                    <w:rFonts w:cs="Arial"/>
                  </w:rPr>
                </w:rPrChange>
              </w:rPr>
              <w:pPrChange w:author="SLAVÍK Lukáš, Ing." w:date="2021-11-04T10:37:07.9780143" w:id="1246653288">
                <w:pPr>
                  <w:ind w:right="34"/>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333779359">
                  <w:rPr>
                    <w:rFonts w:cs="Arial"/>
                    <w:b/>
                  </w:rPr>
                </w:rPrChange>
              </w:rPr>
              <w:t>Č. žádosti o výjimku:</w:t>
            </w:r>
          </w:p>
        </w:tc>
        <w:tc>
          <w:tcPr>
            <w:cnfStyle w:val="000000000000" w:firstRow="0" w:lastRow="0" w:firstColumn="0" w:lastColumn="0" w:oddVBand="0" w:evenVBand="0" w:oddHBand="0" w:evenHBand="0" w:firstRowFirstColumn="0" w:firstRowLastColumn="0" w:lastRowFirstColumn="0" w:lastRowLastColumn="0"/>
            <w:tcW w:w="426" w:type="pct"/>
            <w:tcMar/>
            <w:tcPrChange w:author="SLAVÍK Lukáš, Ing." w:date="2021-11-04T10:36:37.6903059" w:id="1506747770">
              <w:tcPr>
                <w:tcW w:w="426" w:type="pct"/>
              </w:tcPr>
            </w:tcPrChange>
          </w:tcPr>
          <w:p w:rsidR="00AF4DD9" w:rsidP="00C37272" w:rsidRDefault="00AF4DD9" w14:paraId="684F2A59" w14:textId="77777777">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67" w:type="pct"/>
            <w:vMerge/>
            <w:shd w:val="clear" w:color="auto" w:fill="auto"/>
          </w:tcPr>
          <w:p w:rsidRPr="003F5FB0" w:rsidR="00AF4DD9" w:rsidP="00C37272" w:rsidRDefault="00AF4DD9" w14:paraId="40188055" w14:textId="77777777">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Pr="00BF5681" w:rsidR="00AF4DD9" w:rsidTr="55E026C1" w14:paraId="0A27CBBD" w14:textId="77777777">
        <w:trPr>
          <w:trHeight w:val="260"/>
        </w:trPr>
        <w:tc>
          <w:tcPr>
            <w:tcW w:w="91" w:type="pct"/>
            <w:vMerge w:val="restart"/>
            <w:shd w:val="clear" w:color="auto" w:fill="D9D9D9" w:themeFill="background1" w:themeFillShade="D9"/>
            <w:tcMar/>
            <w:tcPrChange w:author="SLAVÍK Lukáš, Ing." w:date="2021-11-04T10:37:07.9780143" w:id="243590746">
              <w:tcPr>
                <w:cnfStyle w:val="001000000000" w:firstRow="0" w:lastRow="0" w:firstColumn="1" w:lastColumn="0" w:oddVBand="0" w:evenVBand="0" w:oddHBand="0" w:evenHBand="0" w:firstRowFirstColumn="0" w:firstRowLastColumn="0" w:lastRowFirstColumn="0" w:lastRowLastColumn="0"/>
                <w:tcW w:w="91" w:type="pct"/>
                <w:vMerge w:val="restart"/>
                <w:shd w:val="clear" w:color="auto" w:fill="D9D9D9" w:themeFill="background1" w:themeFillShade="D9"/>
              </w:tcPr>
            </w:tcPrChange>
          </w:tcPr>
          <w:p w:rsidRPr="003F7B0D" w:rsidR="00AF4DD9" w:rsidP="00C37272" w:rsidRDefault="00AF4DD9" w14:paraId="2A20DAC2" w14:textId="77777777">
            <w:pPr>
              <w:spacing w:before="40" w:after="40"/>
              <w:jc w:val="left"/>
              <w:rPr>
                <w:rFonts w:cs="Arial"/>
                <w:b w:val="0"/>
                <w:bCs w:val="0"/>
              </w:rPr>
            </w:pPr>
          </w:p>
        </w:tc>
        <w:tc>
          <w:tcPr>
            <w:tcW w:w="1658" w:type="pct"/>
            <w:vMerge w:val="restart"/>
            <w:shd w:val="clear" w:color="auto" w:fill="D9D9D9" w:themeFill="background1" w:themeFillShade="D9"/>
            <w:tcMar/>
            <w:tcPrChange w:author="SLAVÍK Lukáš, Ing." w:date="2021-11-04T10:37:07.9780143" w:id="1679541344">
              <w:tcPr>
                <w:tcW w:w="1658" w:type="pct"/>
                <w:vMerge w:val="restart"/>
                <w:shd w:val="clear" w:color="auto" w:fill="D9D9D9" w:themeFill="background1" w:themeFillShade="D9"/>
              </w:tcPr>
            </w:tcPrChange>
          </w:tcPr>
          <w:p w:rsidRPr="00D5551A" w:rsidR="00AF4DD9" w:rsidP="55E026C1" w:rsidRDefault="00AF4DD9" w14:paraId="49750CC8" w14:textId="77777777" w14:noSpellErr="1">
            <w:pPr>
              <w:spacing w:before="40" w:after="4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b w:val="1"/>
                <w:bCs w:val="1"/>
                <w:rPrChange w:author="SLAVÍK Lukáš, Ing." w:date="2021-11-04T10:37:07.9780143" w:id="1894023099">
                  <w:rPr>
                    <w:rFonts w:cs="Arial"/>
                    <w:b/>
                  </w:rPr>
                </w:rPrChange>
              </w:rPr>
              <w:pPrChange w:author="SLAVÍK Lukáš, Ing." w:date="2021-11-04T10:37:07.9780143" w:id="1492238968">
                <w:pPr>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1884682098">
                  <w:rPr>
                    <w:rFonts w:cs="Arial"/>
                    <w:b/>
                  </w:rPr>
                </w:rPrChange>
              </w:rPr>
              <w:t>Editace údajů RÚIAN</w:t>
            </w:r>
          </w:p>
        </w:tc>
        <w:sdt>
          <w:sdtPr>
            <w:rPr>
              <w:rFonts w:cs="Arial"/>
            </w:rPr>
            <w:id w:val="860948698"/>
            <w:showingPlcHdr/>
            <w:comboBox>
              <w:listItem w:displayText="Ano" w:value="Ano"/>
              <w:listItem w:displayText="Nerelevantní" w:value="Nerelevantní"/>
              <w:listItem w:displayText="Ne, žádáme výjimku" w:value="Ne, žádáme výjimku"/>
            </w:comboBox>
          </w:sdtPr>
          <w:sdtEndPr/>
          <w:sdtContent>
            <w:tc>
              <w:tcPr>
                <w:tcW w:w="984" w:type="pct"/>
                <w:gridSpan w:val="2"/>
              </w:tcPr>
              <w:p w:rsidR="00AF4DD9" w:rsidP="00C37272" w:rsidRDefault="00AF4DD9" w14:paraId="2A78395D" w14:textId="77777777">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sidRPr="003F7B0D">
                  <w:rPr>
                    <w:rStyle w:val="Zstupntext"/>
                    <w:rFonts w:cs="Arial"/>
                    <w:i/>
                    <w:color w:val="FF0000"/>
                  </w:rPr>
                  <w:t>Zvolte položku.</w:t>
                </w:r>
              </w:p>
            </w:tc>
          </w:sdtContent>
        </w:sdt>
        <w:tc>
          <w:tcPr>
            <w:tcW w:w="2267" w:type="pct"/>
            <w:vMerge w:val="restart"/>
            <w:shd w:val="clear" w:color="auto" w:fill="auto"/>
            <w:tcMar/>
            <w:tcPrChange w:author="SLAVÍK Lukáš, Ing." w:date="2021-11-04T10:37:07.9780143" w:id="1106319324">
              <w:tcPr>
                <w:tcW w:w="2267" w:type="pct"/>
                <w:vMerge w:val="restart"/>
                <w:shd w:val="clear" w:color="auto" w:fill="auto"/>
              </w:tcPr>
            </w:tcPrChange>
          </w:tcPr>
          <w:p w:rsidRPr="003F5FB0" w:rsidR="00AF4DD9" w:rsidP="55E026C1" w:rsidRDefault="00AF4DD9" w14:paraId="613D5D0E" w14:textId="77777777" w14:noSpellErr="1">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color w:val="FF0000"/>
                <w:rPrChange w:author="SLAVÍK Lukáš, Ing." w:date="2021-11-04T10:37:07.9780143" w:id="1020308523">
                  <w:rPr>
                    <w:rFonts w:cs="Arial"/>
                    <w:color w:val="FF0000"/>
                  </w:rPr>
                </w:rPrChange>
              </w:rPr>
              <w:pPrChange w:author="SLAVÍK Lukáš, Ing." w:date="2021-11-04T10:37:07.9780143" w:id="313096071">
                <w:pPr>
                  <w:ind w:right="34"/>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color w:val="FF0000"/>
                <w:rPrChange w:author="SLAVÍK Lukáš, Ing." w:date="2021-11-04T10:37:07.9780143" w:id="1661503613">
                  <w:rPr>
                    <w:rFonts w:cs="Arial"/>
                    <w:color w:val="FF0000"/>
                  </w:rPr>
                </w:rPrChange>
              </w:rPr>
              <w:t>&lt; popište včetně zákonného zmocnění</w:t>
            </w:r>
            <w:r w:rsidRPr="55E026C1" w:rsidDel="006A015A">
              <w:rPr>
                <w:rFonts w:ascii="Arial" w:hAnsi="Arial" w:eastAsia="Arial" w:cs="Arial"/>
                <w:color w:val="FF0000"/>
                <w:rPrChange w:author="SLAVÍK Lukáš, Ing." w:date="2021-11-04T10:37:07.9780143" w:id="1590305963">
                  <w:rPr>
                    <w:rFonts w:cs="Arial"/>
                    <w:color w:val="FF0000"/>
                  </w:rPr>
                </w:rPrChange>
              </w:rPr>
              <w:t xml:space="preserve"> </w:t>
            </w:r>
            <w:r w:rsidRPr="55E026C1">
              <w:rPr>
                <w:rFonts w:ascii="Arial" w:hAnsi="Arial" w:eastAsia="Arial" w:cs="Arial"/>
                <w:color w:val="FF0000"/>
                <w:rPrChange w:author="SLAVÍK Lukáš, Ing." w:date="2021-11-04T10:37:07.9780143" w:id="1485380131">
                  <w:rPr>
                    <w:rFonts w:cs="Arial"/>
                    <w:color w:val="FF0000"/>
                  </w:rPr>
                </w:rPrChange>
              </w:rPr>
              <w:t>&gt;</w:t>
            </w:r>
          </w:p>
        </w:tc>
      </w:tr>
      <w:tr w:rsidRPr="00BF5681" w:rsidR="00AF4DD9" w:rsidTr="55E026C1" w14:paraId="62A052FB" w14:textId="77777777">
        <w:trPr>
          <w:trHeight w:val="259"/>
        </w:trPr>
        <w:tc>
          <w:tcPr>
            <w:cnfStyle w:val="001000000000" w:firstRow="0" w:lastRow="0" w:firstColumn="1" w:lastColumn="0" w:oddVBand="0" w:evenVBand="0" w:oddHBand="0" w:evenHBand="0" w:firstRowFirstColumn="0" w:firstRowLastColumn="0" w:lastRowFirstColumn="0" w:lastRowLastColumn="0"/>
            <w:tcW w:w="91" w:type="pct"/>
            <w:vMerge/>
            <w:shd w:val="clear" w:color="auto" w:fill="D9D9D9" w:themeFill="background1" w:themeFillShade="D9"/>
          </w:tcPr>
          <w:p w:rsidRPr="003F7B0D" w:rsidR="00AF4DD9" w:rsidP="00C37272" w:rsidRDefault="00AF4DD9" w14:paraId="33BFC97C" w14:textId="77777777">
            <w:pPr>
              <w:spacing w:before="40" w:after="40"/>
              <w:jc w:val="left"/>
              <w:rPr>
                <w:rFonts w:cs="Arial"/>
                <w:b w:val="0"/>
                <w:bCs w:val="0"/>
              </w:rPr>
            </w:pPr>
          </w:p>
        </w:tc>
        <w:tc>
          <w:tcPr>
            <w:tcW w:w="1658" w:type="pct"/>
            <w:vMerge/>
            <w:shd w:val="clear" w:color="auto" w:fill="D9D9D9" w:themeFill="background1" w:themeFillShade="D9"/>
          </w:tcPr>
          <w:p w:rsidRPr="00D5551A" w:rsidR="00AF4DD9" w:rsidP="00C37272" w:rsidRDefault="00AF4DD9" w14:paraId="5FA159E2"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cnfStyle w:val="000000000000" w:firstRow="0" w:lastRow="0" w:firstColumn="0" w:lastColumn="0" w:oddVBand="0" w:evenVBand="0" w:oddHBand="0" w:evenHBand="0" w:firstRowFirstColumn="0" w:firstRowLastColumn="0" w:lastRowFirstColumn="0" w:lastRowLastColumn="0"/>
            <w:tcW w:w="558" w:type="pct"/>
            <w:shd w:val="clear" w:color="auto" w:fill="D9D9D9" w:themeFill="background1" w:themeFillShade="D9"/>
            <w:tcMar/>
            <w:tcPrChange w:author="SLAVÍK Lukáš, Ing." w:date="2021-11-04T10:36:37.6903059" w:id="1693290343">
              <w:tcPr>
                <w:tcW w:w="558" w:type="pct"/>
                <w:shd w:val="clear" w:color="auto" w:fill="D9D9D9" w:themeFill="background1" w:themeFillShade="D9"/>
              </w:tcPr>
            </w:tcPrChange>
          </w:tcPr>
          <w:p w:rsidR="00AF4DD9" w:rsidP="55E026C1" w:rsidRDefault="00AF4DD9" w14:paraId="4C022A03" w14:textId="77777777" w14:noSpellErr="1">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348018316">
                  <w:rPr>
                    <w:rFonts w:cs="Arial"/>
                  </w:rPr>
                </w:rPrChange>
              </w:rPr>
              <w:pPrChange w:author="SLAVÍK Lukáš, Ing." w:date="2021-11-04T10:37:07.9780143" w:id="954276127">
                <w:pPr>
                  <w:ind w:right="34"/>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1963347796">
                  <w:rPr>
                    <w:rFonts w:cs="Arial"/>
                    <w:b/>
                  </w:rPr>
                </w:rPrChange>
              </w:rPr>
              <w:t>Č. žádosti o výjimku:</w:t>
            </w:r>
          </w:p>
        </w:tc>
        <w:tc>
          <w:tcPr>
            <w:cnfStyle w:val="000000000000" w:firstRow="0" w:lastRow="0" w:firstColumn="0" w:lastColumn="0" w:oddVBand="0" w:evenVBand="0" w:oddHBand="0" w:evenHBand="0" w:firstRowFirstColumn="0" w:firstRowLastColumn="0" w:lastRowFirstColumn="0" w:lastRowLastColumn="0"/>
            <w:tcW w:w="426" w:type="pct"/>
            <w:tcMar/>
            <w:tcPrChange w:author="SLAVÍK Lukáš, Ing." w:date="2021-11-04T10:36:37.6903059" w:id="142071487">
              <w:tcPr>
                <w:tcW w:w="426" w:type="pct"/>
              </w:tcPr>
            </w:tcPrChange>
          </w:tcPr>
          <w:p w:rsidR="00AF4DD9" w:rsidP="00C37272" w:rsidRDefault="00AF4DD9" w14:paraId="0A12990C" w14:textId="77777777">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67" w:type="pct"/>
            <w:vMerge/>
            <w:shd w:val="clear" w:color="auto" w:fill="auto"/>
          </w:tcPr>
          <w:p w:rsidRPr="003F7B0D" w:rsidR="00AF4DD9" w:rsidP="00C37272" w:rsidRDefault="00AF4DD9" w14:paraId="068620AD" w14:textId="77777777">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r>
      <w:tr w:rsidRPr="00BF5681" w:rsidR="00AF4DD9" w:rsidTr="55E026C1" w14:paraId="11D8696C" w14:textId="77777777">
        <w:trPr>
          <w:trHeight w:val="260"/>
        </w:trPr>
        <w:tc>
          <w:tcPr>
            <w:tcW w:w="91" w:type="pct"/>
            <w:vMerge w:val="restart"/>
            <w:shd w:val="clear" w:color="auto" w:fill="D9D9D9" w:themeFill="background1" w:themeFillShade="D9"/>
            <w:tcMar/>
            <w:tcPrChange w:author="SLAVÍK Lukáš, Ing." w:date="2021-11-04T10:37:07.9780143" w:id="1947057722">
              <w:tcPr>
                <w:cnfStyle w:val="001000000000" w:firstRow="0" w:lastRow="0" w:firstColumn="1" w:lastColumn="0" w:oddVBand="0" w:evenVBand="0" w:oddHBand="0" w:evenHBand="0" w:firstRowFirstColumn="0" w:firstRowLastColumn="0" w:lastRowFirstColumn="0" w:lastRowLastColumn="0"/>
                <w:tcW w:w="91" w:type="pct"/>
                <w:vMerge w:val="restart"/>
                <w:shd w:val="clear" w:color="auto" w:fill="D9D9D9" w:themeFill="background1" w:themeFillShade="D9"/>
              </w:tcPr>
            </w:tcPrChange>
          </w:tcPr>
          <w:p w:rsidRPr="003F7B0D" w:rsidR="00AF4DD9" w:rsidP="00C37272" w:rsidRDefault="00AF4DD9" w14:paraId="3B9C419F" w14:textId="77777777">
            <w:pPr>
              <w:spacing w:before="40" w:after="40"/>
              <w:jc w:val="left"/>
              <w:rPr>
                <w:rFonts w:cs="Arial"/>
                <w:b w:val="0"/>
                <w:bCs w:val="0"/>
              </w:rPr>
            </w:pPr>
          </w:p>
        </w:tc>
        <w:tc>
          <w:tcPr>
            <w:tcW w:w="1658" w:type="pct"/>
            <w:vMerge w:val="restart"/>
            <w:shd w:val="clear" w:color="auto" w:fill="D9D9D9" w:themeFill="background1" w:themeFillShade="D9"/>
            <w:tcMar/>
            <w:tcPrChange w:author="SLAVÍK Lukáš, Ing." w:date="2021-11-04T10:37:07.9780143" w:id="505871380">
              <w:tcPr>
                <w:tcW w:w="1658" w:type="pct"/>
                <w:vMerge w:val="restart"/>
                <w:shd w:val="clear" w:color="auto" w:fill="D9D9D9" w:themeFill="background1" w:themeFillShade="D9"/>
              </w:tcPr>
            </w:tcPrChange>
          </w:tcPr>
          <w:p w:rsidRPr="00D5551A" w:rsidR="00AF4DD9" w:rsidP="55E026C1" w:rsidRDefault="00AF4DD9" w14:paraId="748E53D0" w14:textId="77777777" w14:noSpellErr="1">
            <w:pPr>
              <w:spacing w:before="40" w:after="4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b w:val="1"/>
                <w:bCs w:val="1"/>
                <w:rPrChange w:author="SLAVÍK Lukáš, Ing." w:date="2021-11-04T10:37:07.9780143" w:id="305167365">
                  <w:rPr>
                    <w:rFonts w:cs="Arial"/>
                    <w:b/>
                  </w:rPr>
                </w:rPrChange>
              </w:rPr>
              <w:pPrChange w:author="SLAVÍK Lukáš, Ing." w:date="2021-11-04T10:37:07.9780143" w:id="295215949">
                <w:pPr>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668636530">
                  <w:rPr>
                    <w:rFonts w:cs="Arial"/>
                    <w:b/>
                  </w:rPr>
                </w:rPrChange>
              </w:rPr>
              <w:t>Čtení údajů RPP</w:t>
            </w:r>
          </w:p>
        </w:tc>
        <w:sdt>
          <w:sdtPr>
            <w:rPr>
              <w:rFonts w:cs="Arial"/>
            </w:rPr>
            <w:id w:val="-1787491287"/>
            <w:showingPlcHdr/>
            <w:comboBox>
              <w:listItem w:displayText="Ano" w:value="Ano"/>
              <w:listItem w:displayText="Nerelevantní" w:value="Nerelevantní"/>
              <w:listItem w:displayText="Ne, žádáme výjimku" w:value="Ne, žádáme výjimku"/>
            </w:comboBox>
          </w:sdtPr>
          <w:sdtEndPr/>
          <w:sdtContent>
            <w:tc>
              <w:tcPr>
                <w:tcW w:w="984" w:type="pct"/>
                <w:gridSpan w:val="2"/>
              </w:tcPr>
              <w:p w:rsidR="00AF4DD9" w:rsidP="00C37272" w:rsidRDefault="00AF4DD9" w14:paraId="133257B7" w14:textId="77777777">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sidRPr="003F7B0D">
                  <w:rPr>
                    <w:rStyle w:val="Zstupntext"/>
                    <w:rFonts w:cs="Arial"/>
                    <w:i/>
                    <w:color w:val="FF0000"/>
                  </w:rPr>
                  <w:t>Zvolte položku.</w:t>
                </w:r>
              </w:p>
            </w:tc>
          </w:sdtContent>
        </w:sdt>
        <w:tc>
          <w:tcPr>
            <w:tcW w:w="2267" w:type="pct"/>
            <w:vMerge w:val="restart"/>
            <w:shd w:val="clear" w:color="auto" w:fill="auto"/>
            <w:tcMar/>
            <w:tcPrChange w:author="SLAVÍK Lukáš, Ing." w:date="2021-11-04T10:37:07.9780143" w:id="620875059">
              <w:tcPr>
                <w:tcW w:w="2267" w:type="pct"/>
                <w:vMerge w:val="restart"/>
                <w:shd w:val="clear" w:color="auto" w:fill="auto"/>
              </w:tcPr>
            </w:tcPrChange>
          </w:tcPr>
          <w:p w:rsidRPr="003F5FB0" w:rsidR="00AF4DD9" w:rsidP="55E026C1" w:rsidRDefault="00AF4DD9" w14:paraId="0D5BB26B" w14:textId="77777777" w14:noSpellErr="1">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color w:val="FF0000"/>
                <w:rPrChange w:author="SLAVÍK Lukáš, Ing." w:date="2021-11-04T10:37:07.9780143" w:id="974370277">
                  <w:rPr>
                    <w:rFonts w:cs="Arial"/>
                    <w:color w:val="FF0000"/>
                  </w:rPr>
                </w:rPrChange>
              </w:rPr>
              <w:pPrChange w:author="SLAVÍK Lukáš, Ing." w:date="2021-11-04T10:37:07.9780143" w:id="1275530838">
                <w:pPr>
                  <w:ind w:right="34"/>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color w:val="FF0000"/>
                <w:rPrChange w:author="SLAVÍK Lukáš, Ing." w:date="2021-11-04T10:37:07.9780143" w:id="1114706866">
                  <w:rPr>
                    <w:rFonts w:cs="Arial"/>
                    <w:color w:val="FF0000"/>
                  </w:rPr>
                </w:rPrChange>
              </w:rPr>
              <w:t>&lt; popište včetně zákonného zmocnění</w:t>
            </w:r>
            <w:r w:rsidRPr="55E026C1" w:rsidDel="006A015A">
              <w:rPr>
                <w:rFonts w:ascii="Arial" w:hAnsi="Arial" w:eastAsia="Arial" w:cs="Arial"/>
                <w:color w:val="FF0000"/>
                <w:rPrChange w:author="SLAVÍK Lukáš, Ing." w:date="2021-11-04T10:37:07.9780143" w:id="62562679">
                  <w:rPr>
                    <w:rFonts w:cs="Arial"/>
                    <w:color w:val="FF0000"/>
                  </w:rPr>
                </w:rPrChange>
              </w:rPr>
              <w:t xml:space="preserve"> </w:t>
            </w:r>
            <w:r w:rsidRPr="55E026C1">
              <w:rPr>
                <w:rFonts w:ascii="Arial" w:hAnsi="Arial" w:eastAsia="Arial" w:cs="Arial"/>
                <w:color w:val="FF0000"/>
                <w:rPrChange w:author="SLAVÍK Lukáš, Ing." w:date="2021-11-04T10:37:07.9780143" w:id="548602435">
                  <w:rPr>
                    <w:rFonts w:cs="Arial"/>
                    <w:color w:val="FF0000"/>
                  </w:rPr>
                </w:rPrChange>
              </w:rPr>
              <w:t>&gt;</w:t>
            </w:r>
          </w:p>
        </w:tc>
      </w:tr>
      <w:tr w:rsidRPr="00BF5681" w:rsidR="00AF4DD9" w:rsidTr="55E026C1" w14:paraId="0BAD1D46" w14:textId="77777777">
        <w:trPr>
          <w:trHeight w:val="259"/>
        </w:trPr>
        <w:tc>
          <w:tcPr>
            <w:cnfStyle w:val="001000000000" w:firstRow="0" w:lastRow="0" w:firstColumn="1" w:lastColumn="0" w:oddVBand="0" w:evenVBand="0" w:oddHBand="0" w:evenHBand="0" w:firstRowFirstColumn="0" w:firstRowLastColumn="0" w:lastRowFirstColumn="0" w:lastRowLastColumn="0"/>
            <w:tcW w:w="91" w:type="pct"/>
            <w:vMerge/>
            <w:shd w:val="clear" w:color="auto" w:fill="D9D9D9" w:themeFill="background1" w:themeFillShade="D9"/>
          </w:tcPr>
          <w:p w:rsidRPr="003F7B0D" w:rsidR="00AF4DD9" w:rsidP="00C37272" w:rsidRDefault="00AF4DD9" w14:paraId="365110B4" w14:textId="77777777">
            <w:pPr>
              <w:spacing w:before="40" w:after="40"/>
              <w:jc w:val="left"/>
              <w:rPr>
                <w:rFonts w:cs="Arial"/>
                <w:b w:val="0"/>
                <w:bCs w:val="0"/>
              </w:rPr>
            </w:pPr>
          </w:p>
        </w:tc>
        <w:tc>
          <w:tcPr>
            <w:tcW w:w="1658" w:type="pct"/>
            <w:vMerge/>
            <w:shd w:val="clear" w:color="auto" w:fill="D9D9D9" w:themeFill="background1" w:themeFillShade="D9"/>
          </w:tcPr>
          <w:p w:rsidRPr="00D5551A" w:rsidR="00AF4DD9" w:rsidP="00C37272" w:rsidRDefault="00AF4DD9" w14:paraId="5EFA9345"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cnfStyle w:val="000000000000" w:firstRow="0" w:lastRow="0" w:firstColumn="0" w:lastColumn="0" w:oddVBand="0" w:evenVBand="0" w:oddHBand="0" w:evenHBand="0" w:firstRowFirstColumn="0" w:firstRowLastColumn="0" w:lastRowFirstColumn="0" w:lastRowLastColumn="0"/>
            <w:tcW w:w="558" w:type="pct"/>
            <w:shd w:val="clear" w:color="auto" w:fill="D9D9D9" w:themeFill="background1" w:themeFillShade="D9"/>
            <w:tcMar/>
            <w:tcPrChange w:author="SLAVÍK Lukáš, Ing." w:date="2021-11-04T10:36:37.6903059" w:id="2046318921">
              <w:tcPr>
                <w:tcW w:w="558" w:type="pct"/>
                <w:shd w:val="clear" w:color="auto" w:fill="D9D9D9" w:themeFill="background1" w:themeFillShade="D9"/>
              </w:tcPr>
            </w:tcPrChange>
          </w:tcPr>
          <w:p w:rsidR="00AF4DD9" w:rsidP="55E026C1" w:rsidRDefault="00AF4DD9" w14:paraId="4DF09BA7" w14:textId="77777777" w14:noSpellErr="1">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309349562">
                  <w:rPr>
                    <w:rFonts w:cs="Arial"/>
                  </w:rPr>
                </w:rPrChange>
              </w:rPr>
              <w:pPrChange w:author="SLAVÍK Lukáš, Ing." w:date="2021-11-04T10:37:07.9780143" w:id="2007312765">
                <w:pPr>
                  <w:ind w:right="34"/>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1274605385">
                  <w:rPr>
                    <w:rFonts w:cs="Arial"/>
                    <w:b/>
                  </w:rPr>
                </w:rPrChange>
              </w:rPr>
              <w:t>Č. žádosti o výjimku:</w:t>
            </w:r>
          </w:p>
        </w:tc>
        <w:tc>
          <w:tcPr>
            <w:cnfStyle w:val="000000000000" w:firstRow="0" w:lastRow="0" w:firstColumn="0" w:lastColumn="0" w:oddVBand="0" w:evenVBand="0" w:oddHBand="0" w:evenHBand="0" w:firstRowFirstColumn="0" w:firstRowLastColumn="0" w:lastRowFirstColumn="0" w:lastRowLastColumn="0"/>
            <w:tcW w:w="426" w:type="pct"/>
            <w:tcMar/>
            <w:tcPrChange w:author="SLAVÍK Lukáš, Ing." w:date="2021-11-04T10:36:37.6903059" w:id="885257961">
              <w:tcPr>
                <w:tcW w:w="426" w:type="pct"/>
              </w:tcPr>
            </w:tcPrChange>
          </w:tcPr>
          <w:p w:rsidR="00AF4DD9" w:rsidP="00C37272" w:rsidRDefault="00AF4DD9" w14:paraId="22902A7D" w14:textId="77777777">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67" w:type="pct"/>
            <w:vMerge/>
            <w:shd w:val="clear" w:color="auto" w:fill="auto"/>
          </w:tcPr>
          <w:p w:rsidRPr="003F5FB0" w:rsidR="00AF4DD9" w:rsidP="00C37272" w:rsidRDefault="00AF4DD9" w14:paraId="0FBAC891" w14:textId="77777777">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Pr="00BF5681" w:rsidR="00AF4DD9" w:rsidTr="55E026C1" w14:paraId="1C52FD98" w14:textId="77777777">
        <w:trPr>
          <w:trHeight w:val="385"/>
        </w:trPr>
        <w:tc>
          <w:tcPr>
            <w:tcW w:w="91" w:type="pct"/>
            <w:vMerge w:val="restart"/>
            <w:shd w:val="clear" w:color="auto" w:fill="D9D9D9" w:themeFill="background1" w:themeFillShade="D9"/>
            <w:tcMar/>
            <w:tcPrChange w:author="SLAVÍK Lukáš, Ing." w:date="2021-11-04T10:37:07.9780143" w:id="1989355121">
              <w:tcPr>
                <w:cnfStyle w:val="001000000000" w:firstRow="0" w:lastRow="0" w:firstColumn="1" w:lastColumn="0" w:oddVBand="0" w:evenVBand="0" w:oddHBand="0" w:evenHBand="0" w:firstRowFirstColumn="0" w:firstRowLastColumn="0" w:lastRowFirstColumn="0" w:lastRowLastColumn="0"/>
                <w:tcW w:w="91" w:type="pct"/>
                <w:vMerge w:val="restart"/>
                <w:shd w:val="clear" w:color="auto" w:fill="D9D9D9" w:themeFill="background1" w:themeFillShade="D9"/>
              </w:tcPr>
            </w:tcPrChange>
          </w:tcPr>
          <w:p w:rsidRPr="003F7B0D" w:rsidR="00AF4DD9" w:rsidP="00C37272" w:rsidRDefault="00AF4DD9" w14:paraId="0B48BB8F" w14:textId="77777777">
            <w:pPr>
              <w:spacing w:before="40" w:after="40"/>
              <w:jc w:val="left"/>
              <w:rPr>
                <w:rFonts w:cs="Arial"/>
                <w:b w:val="0"/>
                <w:bCs w:val="0"/>
              </w:rPr>
            </w:pPr>
          </w:p>
        </w:tc>
        <w:tc>
          <w:tcPr>
            <w:tcW w:w="1658" w:type="pct"/>
            <w:vMerge w:val="restart"/>
            <w:shd w:val="clear" w:color="auto" w:fill="D9D9D9" w:themeFill="background1" w:themeFillShade="D9"/>
            <w:tcMar/>
            <w:tcPrChange w:author="SLAVÍK Lukáš, Ing." w:date="2021-11-04T10:37:07.9780143" w:id="347499258">
              <w:tcPr>
                <w:tcW w:w="1658" w:type="pct"/>
                <w:vMerge w:val="restart"/>
                <w:shd w:val="clear" w:color="auto" w:fill="D9D9D9" w:themeFill="background1" w:themeFillShade="D9"/>
              </w:tcPr>
            </w:tcPrChange>
          </w:tcPr>
          <w:p w:rsidRPr="00D5551A" w:rsidR="00AF4DD9" w:rsidP="55E026C1" w:rsidRDefault="00AF4DD9" w14:paraId="0050081D" w14:textId="77777777" w14:noSpellErr="1">
            <w:pPr>
              <w:spacing w:before="40" w:after="4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b w:val="1"/>
                <w:bCs w:val="1"/>
                <w:rPrChange w:author="SLAVÍK Lukáš, Ing." w:date="2021-11-04T10:37:07.9780143" w:id="1284906705">
                  <w:rPr>
                    <w:rFonts w:cs="Arial"/>
                    <w:b/>
                  </w:rPr>
                </w:rPrChange>
              </w:rPr>
              <w:pPrChange w:author="SLAVÍK Lukáš, Ing." w:date="2021-11-04T10:37:07.9780143" w:id="1550466233">
                <w:pPr>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984650773">
                  <w:rPr>
                    <w:rFonts w:cs="Arial"/>
                    <w:b/>
                  </w:rPr>
                </w:rPrChange>
              </w:rPr>
              <w:t>Editace údajů RPP</w:t>
            </w:r>
          </w:p>
        </w:tc>
        <w:sdt>
          <w:sdtPr>
            <w:rPr>
              <w:rFonts w:cs="Arial"/>
            </w:rPr>
            <w:id w:val="398708649"/>
            <w:showingPlcHdr/>
            <w:comboBox>
              <w:listItem w:displayText="Ano" w:value="Ano"/>
              <w:listItem w:displayText="Nerelevantní" w:value="Nerelevantní"/>
              <w:listItem w:displayText="Ne, žádáme výjimku" w:value="Ne, žádáme výjimku"/>
            </w:comboBox>
          </w:sdtPr>
          <w:sdtEndPr/>
          <w:sdtContent>
            <w:tc>
              <w:tcPr>
                <w:tcW w:w="984" w:type="pct"/>
                <w:gridSpan w:val="2"/>
                <w:shd w:val="clear" w:color="auto" w:fill="auto"/>
              </w:tcPr>
              <w:p w:rsidRPr="00312280" w:rsidR="00AF4DD9" w:rsidP="00C37272" w:rsidRDefault="00AF4DD9" w14:paraId="1953E5A1" w14:textId="77777777">
                <w:pPr>
                  <w:cnfStyle w:val="000000000000" w:firstRow="0" w:lastRow="0" w:firstColumn="0" w:lastColumn="0" w:oddVBand="0" w:evenVBand="0" w:oddHBand="0" w:evenHBand="0" w:firstRowFirstColumn="0" w:firstRowLastColumn="0" w:lastRowFirstColumn="0" w:lastRowLastColumn="0"/>
                  <w:rPr>
                    <w:rFonts w:cs="Arial"/>
                  </w:rPr>
                </w:pPr>
                <w:r w:rsidRPr="003F7B0D">
                  <w:rPr>
                    <w:rStyle w:val="Zstupntext"/>
                    <w:rFonts w:cs="Arial"/>
                    <w:i/>
                    <w:color w:val="FF0000"/>
                  </w:rPr>
                  <w:t>Zvolte položku.</w:t>
                </w:r>
              </w:p>
            </w:tc>
          </w:sdtContent>
        </w:sdt>
        <w:tc>
          <w:tcPr>
            <w:tcW w:w="2267" w:type="pct"/>
            <w:vMerge w:val="restart"/>
            <w:shd w:val="clear" w:color="auto" w:fill="auto"/>
            <w:tcMar/>
            <w:tcPrChange w:author="SLAVÍK Lukáš, Ing." w:date="2021-11-04T10:37:07.9780143" w:id="2047634512">
              <w:tcPr>
                <w:tcW w:w="2267" w:type="pct"/>
                <w:vMerge w:val="restart"/>
                <w:shd w:val="clear" w:color="auto" w:fill="auto"/>
              </w:tcPr>
            </w:tcPrChange>
          </w:tcPr>
          <w:p w:rsidRPr="003F5FB0" w:rsidR="00AF4DD9" w:rsidP="55E026C1" w:rsidRDefault="00AF4DD9" w14:paraId="429D0198" w14:textId="77777777" w14:noSpellErr="1">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color w:val="FF0000"/>
                <w:rPrChange w:author="SLAVÍK Lukáš, Ing." w:date="2021-11-04T10:37:07.9780143" w:id="1502789853">
                  <w:rPr>
                    <w:rFonts w:cs="Arial"/>
                    <w:color w:val="FF0000"/>
                  </w:rPr>
                </w:rPrChange>
              </w:rPr>
              <w:pPrChange w:author="SLAVÍK Lukáš, Ing." w:date="2021-11-04T10:37:07.9780143" w:id="1288568575">
                <w:pPr>
                  <w:ind w:right="34"/>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color w:val="FF0000"/>
                <w:rPrChange w:author="SLAVÍK Lukáš, Ing." w:date="2021-11-04T10:37:07.9780143" w:id="811214159">
                  <w:rPr>
                    <w:rFonts w:cs="Arial"/>
                    <w:color w:val="FF0000"/>
                  </w:rPr>
                </w:rPrChange>
              </w:rPr>
              <w:t>&lt; popište včetně zákonného zmocnění</w:t>
            </w:r>
            <w:r w:rsidRPr="55E026C1" w:rsidDel="006A015A">
              <w:rPr>
                <w:rFonts w:ascii="Arial" w:hAnsi="Arial" w:eastAsia="Arial" w:cs="Arial"/>
                <w:color w:val="FF0000"/>
                <w:rPrChange w:author="SLAVÍK Lukáš, Ing." w:date="2021-11-04T10:37:07.9780143" w:id="1878679940">
                  <w:rPr>
                    <w:rFonts w:cs="Arial"/>
                    <w:color w:val="FF0000"/>
                  </w:rPr>
                </w:rPrChange>
              </w:rPr>
              <w:t xml:space="preserve"> </w:t>
            </w:r>
            <w:r w:rsidRPr="55E026C1">
              <w:rPr>
                <w:rFonts w:ascii="Arial" w:hAnsi="Arial" w:eastAsia="Arial" w:cs="Arial"/>
                <w:color w:val="FF0000"/>
                <w:rPrChange w:author="SLAVÍK Lukáš, Ing." w:date="2021-11-04T10:37:07.9780143" w:id="445302862">
                  <w:rPr>
                    <w:rFonts w:cs="Arial"/>
                    <w:color w:val="FF0000"/>
                  </w:rPr>
                </w:rPrChange>
              </w:rPr>
              <w:t>&gt;</w:t>
            </w:r>
          </w:p>
        </w:tc>
      </w:tr>
      <w:tr w:rsidRPr="00BF5681" w:rsidR="00AF4DD9" w:rsidTr="55E026C1" w14:paraId="0F43515E" w14:textId="77777777">
        <w:trPr>
          <w:trHeight w:val="191"/>
        </w:trPr>
        <w:tc>
          <w:tcPr>
            <w:cnfStyle w:val="001000000000" w:firstRow="0" w:lastRow="0" w:firstColumn="1" w:lastColumn="0" w:oddVBand="0" w:evenVBand="0" w:oddHBand="0" w:evenHBand="0" w:firstRowFirstColumn="0" w:firstRowLastColumn="0" w:lastRowFirstColumn="0" w:lastRowLastColumn="0"/>
            <w:tcW w:w="91" w:type="pct"/>
            <w:vMerge/>
            <w:shd w:val="clear" w:color="auto" w:fill="D9D9D9" w:themeFill="background1" w:themeFillShade="D9"/>
          </w:tcPr>
          <w:p w:rsidRPr="003F7B0D" w:rsidR="00AF4DD9" w:rsidP="00C37272" w:rsidRDefault="00AF4DD9" w14:paraId="36D75FF3" w14:textId="77777777">
            <w:pPr>
              <w:spacing w:before="40" w:after="40"/>
              <w:jc w:val="left"/>
              <w:rPr>
                <w:rFonts w:cs="Arial"/>
                <w:b w:val="0"/>
                <w:bCs w:val="0"/>
              </w:rPr>
            </w:pPr>
          </w:p>
        </w:tc>
        <w:tc>
          <w:tcPr>
            <w:tcW w:w="1658" w:type="pct"/>
            <w:vMerge/>
            <w:shd w:val="clear" w:color="auto" w:fill="D9D9D9" w:themeFill="background1" w:themeFillShade="D9"/>
          </w:tcPr>
          <w:p w:rsidRPr="003F7B0D" w:rsidR="00AF4DD9" w:rsidP="00C37272" w:rsidRDefault="00AF4DD9" w14:paraId="7F88BBCC"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558" w:type="pct"/>
            <w:shd w:val="clear" w:color="auto" w:fill="D9D9D9" w:themeFill="background1" w:themeFillShade="D9"/>
            <w:tcMar/>
            <w:tcPrChange w:author="SLAVÍK Lukáš, Ing." w:date="2021-11-04T10:36:37.6903059" w:id="1874588059">
              <w:tcPr>
                <w:tcW w:w="558" w:type="pct"/>
                <w:shd w:val="clear" w:color="auto" w:fill="D9D9D9" w:themeFill="background1" w:themeFillShade="D9"/>
              </w:tcPr>
            </w:tcPrChange>
          </w:tcPr>
          <w:p w:rsidR="00AF4DD9" w:rsidP="55E026C1" w:rsidRDefault="00AF4DD9" w14:paraId="3B998F19" w14:textId="77777777" w14:noSpellErr="1">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844674547">
                  <w:rPr>
                    <w:rFonts w:cs="Arial"/>
                  </w:rPr>
                </w:rPrChange>
              </w:rPr>
              <w:pPrChange w:author="SLAVÍK Lukáš, Ing." w:date="2021-11-04T10:37:07.9780143" w:id="1807736487">
                <w:pPr>
                  <w:ind w:right="34"/>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1441840639">
                  <w:rPr>
                    <w:rFonts w:cs="Arial"/>
                    <w:b/>
                  </w:rPr>
                </w:rPrChange>
              </w:rPr>
              <w:t>Č. žádosti o výjimku:</w:t>
            </w:r>
          </w:p>
        </w:tc>
        <w:tc>
          <w:tcPr>
            <w:cnfStyle w:val="000000000000" w:firstRow="0" w:lastRow="0" w:firstColumn="0" w:lastColumn="0" w:oddVBand="0" w:evenVBand="0" w:oddHBand="0" w:evenHBand="0" w:firstRowFirstColumn="0" w:firstRowLastColumn="0" w:lastRowFirstColumn="0" w:lastRowLastColumn="0"/>
            <w:tcW w:w="426" w:type="pct"/>
            <w:tcMar/>
            <w:tcPrChange w:author="SLAVÍK Lukáš, Ing." w:date="2021-11-04T10:36:37.6903059" w:id="1190111102">
              <w:tcPr>
                <w:tcW w:w="426" w:type="pct"/>
              </w:tcPr>
            </w:tcPrChange>
          </w:tcPr>
          <w:p w:rsidR="00AF4DD9" w:rsidP="00C37272" w:rsidRDefault="00AF4DD9" w14:paraId="0D139404" w14:textId="77777777">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67" w:type="pct"/>
            <w:vMerge/>
            <w:shd w:val="clear" w:color="auto" w:fill="auto"/>
          </w:tcPr>
          <w:p w:rsidRPr="003F5FB0" w:rsidR="00AF4DD9" w:rsidP="00C37272" w:rsidRDefault="00AF4DD9" w14:paraId="43222070" w14:textId="77777777">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Pr="00BF5681" w:rsidR="00AF4DD9" w:rsidTr="55E026C1" w14:paraId="02C882FA" w14:textId="77777777">
        <w:trPr>
          <w:trHeight w:val="191"/>
        </w:trPr>
        <w:tc>
          <w:tcPr>
            <w:cnfStyle w:val="001000000000" w:firstRow="0" w:lastRow="0" w:firstColumn="1" w:lastColumn="0" w:oddVBand="0" w:evenVBand="0" w:oddHBand="0" w:evenHBand="0" w:firstRowFirstColumn="0" w:firstRowLastColumn="0" w:lastRowFirstColumn="0" w:lastRowLastColumn="0"/>
            <w:tcW w:w="1749" w:type="pct"/>
            <w:gridSpan w:val="2"/>
            <w:shd w:val="clear" w:color="auto" w:fill="D9D9D9" w:themeFill="background1" w:themeFillShade="D9"/>
            <w:tcMar/>
            <w:tcPrChange w:author="SLAVÍK Lukáš, Ing." w:date="2021-11-04T10:37:07.9780143" w:id="1155286107">
              <w:tcPr>
                <w:cnfStyle w:val="001000000000" w:firstRow="0" w:lastRow="0" w:firstColumn="1" w:lastColumn="0" w:oddVBand="0" w:evenVBand="0" w:oddHBand="0" w:evenHBand="0" w:firstRowFirstColumn="0" w:firstRowLastColumn="0" w:lastRowFirstColumn="0" w:lastRowLastColumn="0"/>
                <w:tcW w:w="1749" w:type="pct"/>
                <w:gridSpan w:val="2"/>
                <w:shd w:val="clear" w:color="auto" w:fill="D9D9D9" w:themeFill="background1" w:themeFillShade="D9"/>
              </w:tcPr>
            </w:tcPrChange>
          </w:tcPr>
          <w:p w:rsidRPr="003F7B0D" w:rsidR="00AF4DD9" w:rsidP="55E026C1" w:rsidRDefault="00AF4DD9" w14:paraId="24952D1C" w14:textId="77777777" w14:noSpellErr="1">
            <w:pPr>
              <w:spacing w:before="40" w:after="40"/>
              <w:jc w:val="left"/>
              <w:rPr>
                <w:rFonts w:ascii="Arial" w:hAnsi="Arial" w:eastAsia="Arial" w:cs="Arial"/>
                <w:rPrChange w:author="SLAVÍK Lukáš, Ing." w:date="2021-11-04T10:37:07.9780143" w:id="198868184">
                  <w:rPr>
                    <w:rFonts w:cs="Arial"/>
                  </w:rPr>
                </w:rPrChange>
              </w:rPr>
              <w:pPrChange w:author="SLAVÍK Lukáš, Ing." w:date="2021-11-04T10:37:07.9780143" w:id="1202016098">
                <w:pPr>
                  <w:jc w:val="left"/>
                </w:pPr>
              </w:pPrChange>
            </w:pPr>
            <w:r w:rsidRPr="55E026C1">
              <w:rPr>
                <w:rFonts w:ascii="Arial" w:hAnsi="Arial" w:eastAsia="Arial" w:cs="Arial"/>
                <w:rPrChange w:author="SLAVÍK Lukáš, Ing." w:date="2021-11-04T10:37:07.9780143" w:id="1979658509">
                  <w:rPr>
                    <w:rFonts w:cs="Arial"/>
                  </w:rPr>
                </w:rPrChange>
              </w:rPr>
              <w:t xml:space="preserve">Evidujeme </w:t>
            </w:r>
            <w:r w:rsidRPr="55E026C1">
              <w:rPr>
                <w:rFonts w:ascii="Arial" w:hAnsi="Arial" w:eastAsia="Arial" w:cs="Arial"/>
                <w:rPrChange w:author="SLAVÍK Lukáš, Ing." w:date="2021-11-04T10:37:07.9780143" w:id="370294988">
                  <w:rPr>
                    <w:rFonts w:cs="Arial"/>
                  </w:rPr>
                </w:rPrChange>
              </w:rPr>
              <w:t>subjekty nebo objekty</w:t>
            </w:r>
            <w:r w:rsidRPr="55E026C1">
              <w:rPr>
                <w:rFonts w:ascii="Arial" w:hAnsi="Arial" w:eastAsia="Arial" w:cs="Arial"/>
                <w:rPrChange w:author="SLAVÍK Lukáš, Ing." w:date="2021-11-04T10:37:07.9780143" w:id="120401295">
                  <w:rPr>
                    <w:rFonts w:cs="Arial"/>
                  </w:rPr>
                </w:rPrChange>
              </w:rPr>
              <w:t>, kter</w:t>
            </w:r>
            <w:r w:rsidRPr="55E026C1">
              <w:rPr>
                <w:rFonts w:ascii="Arial" w:hAnsi="Arial" w:eastAsia="Arial" w:cs="Arial"/>
                <w:rPrChange w:author="SLAVÍK Lukáš, Ing." w:date="2021-11-04T10:37:07.9780143" w:id="692956248">
                  <w:rPr>
                    <w:rFonts w:cs="Arial"/>
                  </w:rPr>
                </w:rPrChange>
              </w:rPr>
              <w:t>é</w:t>
            </w:r>
            <w:r w:rsidRPr="55E026C1">
              <w:rPr>
                <w:rFonts w:ascii="Arial" w:hAnsi="Arial" w:eastAsia="Arial" w:cs="Arial"/>
                <w:rPrChange w:author="SLAVÍK Lukáš, Ing." w:date="2021-11-04T10:37:07.9780143" w:id="1098728897">
                  <w:rPr>
                    <w:rFonts w:cs="Arial"/>
                  </w:rPr>
                </w:rPrChange>
              </w:rPr>
              <w:t xml:space="preserve"> </w:t>
            </w:r>
            <w:r w:rsidRPr="55E026C1">
              <w:rPr>
                <w:rFonts w:ascii="Arial" w:hAnsi="Arial" w:eastAsia="Arial" w:cs="Arial"/>
                <w:rPrChange w:author="SLAVÍK Lukáš, Ing." w:date="2021-11-04T10:37:07.9780143" w:id="1449703568">
                  <w:rPr>
                    <w:rFonts w:cs="Arial"/>
                  </w:rPr>
                </w:rPrChange>
              </w:rPr>
              <w:t>nejsou v základních registrech</w:t>
            </w:r>
          </w:p>
        </w:tc>
        <w:tc>
          <w:tcPr>
            <w:cnfStyle w:val="000000000000" w:firstRow="0" w:lastRow="0" w:firstColumn="0" w:lastColumn="0" w:oddVBand="0" w:evenVBand="0" w:oddHBand="0" w:evenHBand="0" w:firstRowFirstColumn="0" w:firstRowLastColumn="0" w:lastRowFirstColumn="0" w:lastRowLastColumn="0"/>
            <w:tcW w:w="984" w:type="pct"/>
            <w:gridSpan w:val="2"/>
            <w:tcMar/>
            <w:tcPrChange w:author="SLAVÍK Lukáš, Ing." w:date="2021-11-04T10:37:07.9780143" w:id="157437327">
              <w:tcPr>
                <w:tcW w:w="984" w:type="pct"/>
                <w:gridSpan w:val="2"/>
              </w:tcPr>
            </w:tcPrChange>
          </w:tcPr>
          <w:p w:rsidRPr="00D5551A" w:rsidR="00AF4DD9" w:rsidP="55E026C1" w:rsidRDefault="00594FA8" w14:paraId="09F05A3A" w14:textId="77777777" w14:noSpellErr="1">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522222750">
                  <w:rPr>
                    <w:rFonts w:cs="Arial"/>
                  </w:rPr>
                </w:rPrChange>
              </w:rPr>
              <w:pPrChange w:author="SLAVÍK Lukáš, Ing." w:date="2021-11-04T10:37:07.9780143" w:id="17226351">
                <w:pPr>
                  <w:ind w:right="34"/>
                  <w:jc w:val="left"/>
                  <w:cnfStyle w:val="000000000000" w:firstRow="0" w:lastRow="0" w:firstColumn="0" w:lastColumn="0" w:oddVBand="0" w:evenVBand="0" w:oddHBand="0" w:evenHBand="0" w:firstRowFirstColumn="0" w:firstRowLastColumn="0" w:lastRowFirstColumn="0" w:lastRowLastColumn="0"/>
                </w:pPr>
              </w:pPrChange>
            </w:pPr>
            <w:sdt>
              <w:sdtPr>
                <w:rPr>
                  <w:rFonts w:cs="Arial"/>
                </w:rPr>
                <w:id w:val="-1752029512"/>
                <w:showingPlcHdr/>
                <w:comboBox>
                  <w:listItem w:displayText="Ano" w:value="Ano"/>
                  <w:listItem w:displayText="Ne" w:value="Ne"/>
                </w:comboBox>
              </w:sdtPr>
              <w:sdtEndPr/>
              <w:sdtContent>
                <w:r w:rsidRPr="003F7B0D" w:rsidR="00AF4DD9">
                  <w:rPr>
                    <w:rStyle w:val="Zstupntext"/>
                    <w:rFonts w:cs="Arial"/>
                    <w:i/>
                    <w:color w:val="FF0000"/>
                  </w:rPr>
                  <w:t>Zvolte položku.</w:t>
                </w:r>
              </w:sdtContent>
            </w:sdt>
          </w:p>
        </w:tc>
        <w:tc>
          <w:tcPr>
            <w:cnfStyle w:val="000000000000" w:firstRow="0" w:lastRow="0" w:firstColumn="0" w:lastColumn="0" w:oddVBand="0" w:evenVBand="0" w:oddHBand="0" w:evenHBand="0" w:firstRowFirstColumn="0" w:firstRowLastColumn="0" w:lastRowFirstColumn="0" w:lastRowLastColumn="0"/>
            <w:tcW w:w="2267" w:type="pct"/>
            <w:shd w:val="clear" w:color="auto" w:fill="auto"/>
            <w:tcMar/>
            <w:tcPrChange w:author="SLAVÍK Lukáš, Ing." w:date="2021-11-04T10:36:37.6903059" w:id="1472198078">
              <w:tcPr>
                <w:tcW w:w="2267" w:type="pct"/>
                <w:shd w:val="clear" w:color="auto" w:fill="auto"/>
              </w:tcPr>
            </w:tcPrChange>
          </w:tcPr>
          <w:p w:rsidR="00AF4DD9" w:rsidP="55E026C1" w:rsidRDefault="00AF4DD9" w14:paraId="6CD63125" w14:textId="77777777" w14:noSpellErr="1">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color w:val="FF0000"/>
                <w:rPrChange w:author="SLAVÍK Lukáš, Ing." w:date="2021-11-04T10:37:07.9780143" w:id="498482793">
                  <w:rPr>
                    <w:rFonts w:cs="Arial"/>
                    <w:color w:val="FF0000"/>
                  </w:rPr>
                </w:rPrChange>
              </w:rPr>
              <w:pPrChange w:author="SLAVÍK Lukáš, Ing." w:date="2021-11-04T10:37:07.9780143" w:id="140178097">
                <w:pPr>
                  <w:ind w:right="34"/>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color w:val="FF0000"/>
                <w:rPrChange w:author="SLAVÍK Lukáš, Ing." w:date="2021-11-04T10:37:07.9780143" w:id="552064261">
                  <w:rPr>
                    <w:rFonts w:cs="Arial"/>
                    <w:color w:val="FF0000"/>
                  </w:rPr>
                </w:rPrChange>
              </w:rPr>
              <w:t>&lt; popište, o jaké subjekty se jedná a proč</w:t>
            </w:r>
            <w:r w:rsidRPr="55E026C1" w:rsidDel="006A015A">
              <w:rPr>
                <w:rFonts w:ascii="Arial" w:hAnsi="Arial" w:eastAsia="Arial" w:cs="Arial"/>
                <w:color w:val="FF0000"/>
                <w:rPrChange w:author="SLAVÍK Lukáš, Ing." w:date="2021-11-04T10:37:07.9780143" w:id="1140899405">
                  <w:rPr>
                    <w:rFonts w:cs="Arial"/>
                    <w:color w:val="FF0000"/>
                  </w:rPr>
                </w:rPrChange>
              </w:rPr>
              <w:t xml:space="preserve"> </w:t>
            </w:r>
            <w:r w:rsidRPr="55E026C1">
              <w:rPr>
                <w:rFonts w:ascii="Arial" w:hAnsi="Arial" w:eastAsia="Arial" w:cs="Arial"/>
                <w:color w:val="FF0000"/>
                <w:rPrChange w:author="SLAVÍK Lukáš, Ing." w:date="2021-11-04T10:37:07.9780143" w:id="491354870">
                  <w:rPr>
                    <w:rFonts w:cs="Arial"/>
                    <w:color w:val="FF0000"/>
                  </w:rPr>
                </w:rPrChange>
              </w:rPr>
              <w:t>&gt;</w:t>
            </w:r>
          </w:p>
          <w:p w:rsidRPr="00816B16" w:rsidR="00816B16" w:rsidP="55E026C1" w:rsidRDefault="00816B16" w14:paraId="64C20862" w14:textId="13933F9A" w14:noSpellErr="1">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i w:val="1"/>
                <w:iCs w:val="1"/>
                <w:color w:val="FF0000"/>
                <w:rPrChange w:author="SLAVÍK Lukáš, Ing." w:date="2021-11-04T10:37:07.9780143" w:id="1205732168">
                  <w:rPr>
                    <w:rFonts w:cs="Arial"/>
                    <w:i/>
                    <w:color w:val="FF0000"/>
                  </w:rPr>
                </w:rPrChange>
              </w:rPr>
              <w:pPrChange w:author="SLAVÍK Lukáš, Ing." w:date="2021-11-04T10:37:07.9780143" w:id="857790169">
                <w:pPr>
                  <w:ind w:right="34"/>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i w:val="1"/>
                <w:iCs w:val="1"/>
                <w:color w:val="FF0000"/>
                <w:rPrChange w:author="SLAVÍK Lukáš, Ing." w:date="2021-11-04T10:37:07.9780143" w:id="89410040">
                  <w:rPr>
                    <w:rFonts w:cs="Arial"/>
                    <w:i/>
                    <w:color w:val="FF0000"/>
                  </w:rPr>
                </w:rPrChange>
              </w:rPr>
              <w:t xml:space="preserve">&lt;příklad: agenda eviduje cizince bez pobytového statutu v ČR z důvodu zákonné </w:t>
            </w:r>
            <w:r w:rsidRPr="55E026C1">
              <w:rPr>
                <w:rFonts w:ascii="Arial" w:hAnsi="Arial" w:eastAsia="Arial" w:cs="Arial"/>
                <w:i w:val="1"/>
                <w:iCs w:val="1"/>
                <w:color w:val="FF0000"/>
                <w:rPrChange w:author="SLAVÍK Lukáš, Ing." w:date="2021-11-04T10:37:07.9780143" w:id="918645531">
                  <w:rPr>
                    <w:rFonts w:cs="Arial"/>
                    <w:i/>
                    <w:color w:val="FF0000"/>
                  </w:rPr>
                </w:rPrChange>
              </w:rPr>
              <w:t>potřeby je evidovat</w:t>
            </w:r>
            <w:r w:rsidRPr="55E026C1" w:rsidR="00DE3B60">
              <w:rPr>
                <w:rFonts w:ascii="Arial" w:hAnsi="Arial" w:eastAsia="Arial" w:cs="Arial"/>
                <w:i w:val="1"/>
                <w:iCs w:val="1"/>
                <w:color w:val="FF0000"/>
                <w:rPrChange w:author="SLAVÍK Lukáš, Ing." w:date="2021-11-04T10:37:07.9780143" w:id="980315460">
                  <w:rPr>
                    <w:rFonts w:cs="Arial"/>
                    <w:i/>
                    <w:color w:val="FF0000"/>
                  </w:rPr>
                </w:rPrChange>
              </w:rPr>
              <w:t xml:space="preserve"> viz §1 zákon č. 100/1990</w:t>
            </w:r>
            <w:r w:rsidRPr="55E026C1">
              <w:rPr>
                <w:rFonts w:ascii="Arial" w:hAnsi="Arial" w:eastAsia="Arial" w:cs="Arial"/>
                <w:i w:val="1"/>
                <w:iCs w:val="1"/>
                <w:color w:val="FF0000"/>
                <w:rPrChange w:author="SLAVÍK Lukáš, Ing." w:date="2021-11-04T10:37:07.9780143" w:id="844027837">
                  <w:rPr>
                    <w:rFonts w:cs="Arial"/>
                    <w:i/>
                    <w:color w:val="FF0000"/>
                  </w:rPr>
                </w:rPrChange>
              </w:rPr>
              <w:t>&gt;</w:t>
            </w:r>
          </w:p>
        </w:tc>
      </w:tr>
      <w:tr w:rsidRPr="00BF5681" w:rsidR="00AF4DD9" w:rsidTr="55E026C1" w14:paraId="25A1D604" w14:textId="77777777">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D9D9" w:themeFill="background1" w:themeFillShade="D9"/>
            <w:tcMar/>
            <w:tcPrChange w:author="SLAVÍK Lukáš, Ing." w:date="2021-11-04T10:37:07.9780143" w:id="607436591">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D9D9" w:themeFill="background1" w:themeFillShade="D9"/>
              </w:tcPr>
            </w:tcPrChange>
          </w:tcPr>
          <w:p w:rsidRPr="003F7B0D" w:rsidR="00AF4DD9" w:rsidP="55E026C1" w:rsidRDefault="00AF4DD9" w14:paraId="61556F75" w14:textId="77777777" w14:noSpellErr="1">
            <w:pPr>
              <w:keepNext/>
              <w:spacing w:before="40" w:after="40"/>
              <w:contextualSpacing w:val="0"/>
              <w:jc w:val="left"/>
              <w:rPr>
                <w:rFonts w:ascii="Arial" w:hAnsi="Arial" w:eastAsia="Arial" w:cs="Arial"/>
                <w:rPrChange w:author="SLAVÍK Lukáš, Ing." w:date="2021-11-04T10:37:07.9780143" w:id="2024852980">
                  <w:rPr>
                    <w:rFonts w:cs="Arial"/>
                  </w:rPr>
                </w:rPrChange>
              </w:rPr>
              <w:pPrChange w:author="SLAVÍK Lukáš, Ing." w:date="2021-11-04T10:37:07.9780143" w:id="909372326">
                <w:pPr>
                  <w:keepNext/>
                  <w:contextualSpacing w:val="0"/>
                  <w:jc w:val="left"/>
                </w:pPr>
              </w:pPrChange>
            </w:pPr>
            <w:r w:rsidRPr="55E026C1">
              <w:rPr>
                <w:rFonts w:ascii="Arial" w:hAnsi="Arial" w:eastAsia="Arial" w:cs="Arial"/>
                <w:rPrChange w:author="SLAVÍK Lukáš, Ing." w:date="2021-11-04T10:37:07.9780143" w:id="2084787373">
                  <w:rPr>
                    <w:rFonts w:cs="Arial"/>
                  </w:rPr>
                </w:rPrChange>
              </w:rPr>
              <w:lastRenderedPageBreak/>
              <w:t>Využití údajů publikovaných prostřednictvím kompozitních služeb editorů Základních registrů</w:t>
            </w:r>
          </w:p>
        </w:tc>
      </w:tr>
      <w:tr w:rsidRPr="008663F6" w:rsidR="00AF4DD9" w:rsidTr="55E026C1" w14:paraId="5019B0F6" w14:textId="77777777">
        <w:trPr>
          <w:trHeight w:val="109"/>
        </w:trPr>
        <w:tc>
          <w:tcPr>
            <w:tcW w:w="91" w:type="pct"/>
            <w:vMerge w:val="restart"/>
            <w:shd w:val="clear" w:color="auto" w:fill="D9D9D9" w:themeFill="background1" w:themeFillShade="D9"/>
            <w:tcMar/>
            <w:tcPrChange w:author="SLAVÍK Lukáš, Ing." w:date="2021-11-04T10:37:07.9780143" w:id="669558267">
              <w:tcPr>
                <w:cnfStyle w:val="001000000000" w:firstRow="0" w:lastRow="0" w:firstColumn="1" w:lastColumn="0" w:oddVBand="0" w:evenVBand="0" w:oddHBand="0" w:evenHBand="0" w:firstRowFirstColumn="0" w:firstRowLastColumn="0" w:lastRowFirstColumn="0" w:lastRowLastColumn="0"/>
                <w:tcW w:w="91" w:type="pct"/>
                <w:vMerge w:val="restart"/>
                <w:shd w:val="clear" w:color="auto" w:fill="D9D9D9" w:themeFill="background1" w:themeFillShade="D9"/>
              </w:tcPr>
            </w:tcPrChange>
          </w:tcPr>
          <w:p w:rsidRPr="008663F6" w:rsidR="00AF4DD9" w:rsidP="008663F6" w:rsidRDefault="00AF4DD9" w14:paraId="4C9C2142" w14:textId="77777777">
            <w:pPr>
              <w:keepNext/>
              <w:spacing w:before="40" w:after="40"/>
              <w:jc w:val="left"/>
              <w:rPr>
                <w:rFonts w:cs="Arial"/>
                <w:b w:val="0"/>
                <w:bCs w:val="0"/>
              </w:rPr>
            </w:pPr>
          </w:p>
        </w:tc>
        <w:tc>
          <w:tcPr>
            <w:tcW w:w="1658" w:type="pct"/>
            <w:vMerge w:val="restart"/>
            <w:shd w:val="clear" w:color="auto" w:fill="D9D9D9" w:themeFill="background1" w:themeFillShade="D9"/>
            <w:tcMar/>
            <w:tcPrChange w:author="SLAVÍK Lukáš, Ing." w:date="2021-11-04T10:37:07.9780143" w:id="2125438193">
              <w:tcPr>
                <w:tcW w:w="1658" w:type="pct"/>
                <w:vMerge w:val="restart"/>
                <w:shd w:val="clear" w:color="auto" w:fill="D9D9D9" w:themeFill="background1" w:themeFillShade="D9"/>
              </w:tcPr>
            </w:tcPrChange>
          </w:tcPr>
          <w:p w:rsidRPr="008663F6" w:rsidR="00AF4DD9" w:rsidP="55E026C1" w:rsidRDefault="00AF4DD9" w14:paraId="1CB4B799" w14:textId="77777777" w14:noSpellErr="1">
            <w:pPr>
              <w:keepNext/>
              <w:spacing w:before="40" w:after="4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b w:val="1"/>
                <w:bCs w:val="1"/>
                <w:rPrChange w:author="SLAVÍK Lukáš, Ing." w:date="2021-11-04T10:37:07.9780143" w:id="111037380">
                  <w:rPr>
                    <w:rFonts w:cs="Arial"/>
                    <w:b/>
                    <w:bCs/>
                  </w:rPr>
                </w:rPrChange>
              </w:rPr>
              <w:pPrChange w:author="SLAVÍK Lukáš, Ing." w:date="2021-11-04T10:37:07.9780143" w:id="779091804">
                <w:pPr>
                  <w:keepNext/>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207332263">
                  <w:rPr>
                    <w:rFonts w:cs="Arial"/>
                    <w:b/>
                    <w:bCs/>
                  </w:rPr>
                </w:rPrChange>
              </w:rPr>
              <w:t>Evidence obyvatel (ISEO)</w:t>
            </w:r>
          </w:p>
        </w:tc>
        <w:sdt>
          <w:sdtPr>
            <w:rPr>
              <w:rStyle w:val="Zstupntext"/>
              <w:i/>
              <w:color w:val="FF0000"/>
            </w:rPr>
            <w:id w:val="1550107646"/>
            <w:showingPlcHdr/>
            <w:comboBox>
              <w:listItem w:displayText="Ano" w:value="Ano"/>
              <w:listItem w:displayText="Nerelevantní" w:value="Nerelevantní"/>
              <w:listItem w:displayText="Ne, žádáme výjimku" w:value="Ne, žádáme výjimku"/>
            </w:comboBox>
          </w:sdtPr>
          <w:sdtEndPr>
            <w:rPr>
              <w:rStyle w:val="Zstupntext"/>
            </w:rPr>
          </w:sdtEndPr>
          <w:sdtContent>
            <w:tc>
              <w:tcPr>
                <w:tcW w:w="984" w:type="pct"/>
                <w:gridSpan w:val="2"/>
                <w:shd w:val="clear" w:color="auto" w:fill="auto"/>
              </w:tcPr>
              <w:p w:rsidRPr="008663F6" w:rsidR="00AF4DD9" w:rsidP="008663F6" w:rsidRDefault="00AF4DD9" w14:paraId="5BF41B28" w14:textId="77777777">
                <w:pPr>
                  <w:keepNext/>
                  <w:spacing w:before="40" w:after="40"/>
                  <w:jc w:val="left"/>
                  <w:cnfStyle w:val="000000000000" w:firstRow="0" w:lastRow="0" w:firstColumn="0" w:lastColumn="0" w:oddVBand="0" w:evenVBand="0" w:oddHBand="0" w:evenHBand="0" w:firstRowFirstColumn="0" w:firstRowLastColumn="0" w:lastRowFirstColumn="0" w:lastRowLastColumn="0"/>
                  <w:rPr>
                    <w:rStyle w:val="Zstupntext"/>
                    <w:i/>
                    <w:color w:val="FF0000"/>
                  </w:rPr>
                </w:pPr>
                <w:r w:rsidRPr="008663F6">
                  <w:rPr>
                    <w:rStyle w:val="Zstupntext"/>
                    <w:i/>
                    <w:color w:val="FF0000"/>
                  </w:rPr>
                  <w:t>Zvolte položku.</w:t>
                </w:r>
              </w:p>
            </w:tc>
          </w:sdtContent>
        </w:sdt>
        <w:tc>
          <w:tcPr>
            <w:tcW w:w="2267" w:type="pct"/>
            <w:vMerge w:val="restart"/>
            <w:shd w:val="clear" w:color="auto" w:fill="auto"/>
            <w:tcMar/>
            <w:tcPrChange w:author="SLAVÍK Lukáš, Ing." w:date="2021-11-04T10:37:07.9780143" w:id="1347761251">
              <w:tcPr>
                <w:tcW w:w="2267" w:type="pct"/>
                <w:vMerge w:val="restart"/>
                <w:shd w:val="clear" w:color="auto" w:fill="auto"/>
              </w:tcPr>
            </w:tcPrChange>
          </w:tcPr>
          <w:p w:rsidRPr="008663F6" w:rsidR="00AF4DD9" w:rsidP="55E026C1" w:rsidRDefault="00AF4DD9" w14:paraId="3EC2BEAC" w14:textId="77777777" w14:noSpellErr="1">
            <w:pPr>
              <w:keepNext/>
              <w:spacing w:before="40" w:after="4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color w:val="FF0000"/>
                <w:rPrChange w:author="SLAVÍK Lukáš, Ing." w:date="2021-11-04T10:37:07.9780143" w:id="674779221">
                  <w:rPr>
                    <w:rFonts w:cs="Arial"/>
                    <w:color w:val="FF0000"/>
                  </w:rPr>
                </w:rPrChange>
              </w:rPr>
              <w:pPrChange w:author="SLAVÍK Lukáš, Ing." w:date="2021-11-04T10:37:07.9780143" w:id="2053661324">
                <w:pPr>
                  <w:keepNext/>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color w:val="FF0000"/>
                <w:rPrChange w:author="SLAVÍK Lukáš, Ing." w:date="2021-11-04T10:37:07.9780143" w:id="1754183838">
                  <w:rPr>
                    <w:rFonts w:cs="Arial"/>
                    <w:color w:val="FF0000"/>
                  </w:rPr>
                </w:rPrChange>
              </w:rPr>
              <w:t>&lt; popište včetně zákonného zmocnění</w:t>
            </w:r>
            <w:r w:rsidRPr="55E026C1" w:rsidDel="006A015A">
              <w:rPr>
                <w:rFonts w:ascii="Arial" w:hAnsi="Arial" w:eastAsia="Arial" w:cs="Arial"/>
                <w:color w:val="FF0000"/>
                <w:rPrChange w:author="SLAVÍK Lukáš, Ing." w:date="2021-11-04T10:37:07.9780143" w:id="575005661">
                  <w:rPr>
                    <w:rFonts w:cs="Arial"/>
                    <w:color w:val="FF0000"/>
                  </w:rPr>
                </w:rPrChange>
              </w:rPr>
              <w:t xml:space="preserve"> </w:t>
            </w:r>
            <w:r w:rsidRPr="55E026C1">
              <w:rPr>
                <w:rFonts w:ascii="Arial" w:hAnsi="Arial" w:eastAsia="Arial" w:cs="Arial"/>
                <w:color w:val="FF0000"/>
                <w:rPrChange w:author="SLAVÍK Lukáš, Ing." w:date="2021-11-04T10:37:07.9780143" w:id="957789865">
                  <w:rPr>
                    <w:rFonts w:cs="Arial"/>
                    <w:color w:val="FF0000"/>
                  </w:rPr>
                </w:rPrChange>
              </w:rPr>
              <w:t>&gt;</w:t>
            </w:r>
          </w:p>
        </w:tc>
      </w:tr>
      <w:tr w:rsidRPr="008663F6" w:rsidR="00AF4DD9" w:rsidTr="55E026C1" w14:paraId="28194C49" w14:textId="77777777">
        <w:trPr>
          <w:trHeight w:val="108"/>
        </w:trPr>
        <w:tc>
          <w:tcPr>
            <w:cnfStyle w:val="001000000000" w:firstRow="0" w:lastRow="0" w:firstColumn="1" w:lastColumn="0" w:oddVBand="0" w:evenVBand="0" w:oddHBand="0" w:evenHBand="0" w:firstRowFirstColumn="0" w:firstRowLastColumn="0" w:lastRowFirstColumn="0" w:lastRowLastColumn="0"/>
            <w:tcW w:w="91" w:type="pct"/>
            <w:vMerge/>
            <w:shd w:val="clear" w:color="auto" w:fill="D9D9D9" w:themeFill="background1" w:themeFillShade="D9"/>
          </w:tcPr>
          <w:p w:rsidRPr="00E24A61" w:rsidR="00AF4DD9" w:rsidP="008663F6" w:rsidRDefault="00AF4DD9" w14:paraId="04A6BD77" w14:textId="77777777">
            <w:pPr>
              <w:keepNext/>
              <w:spacing w:before="40" w:after="40"/>
              <w:jc w:val="left"/>
              <w:rPr>
                <w:rFonts w:cs="Arial"/>
                <w:b w:val="0"/>
                <w:bCs w:val="0"/>
              </w:rPr>
            </w:pPr>
          </w:p>
        </w:tc>
        <w:tc>
          <w:tcPr>
            <w:tcW w:w="1658" w:type="pct"/>
            <w:vMerge/>
            <w:shd w:val="clear" w:color="auto" w:fill="D9D9D9" w:themeFill="background1" w:themeFillShade="D9"/>
          </w:tcPr>
          <w:p w:rsidRPr="008663F6" w:rsidR="00AF4DD9" w:rsidP="008663F6" w:rsidRDefault="00AF4DD9" w14:paraId="0BBF2785" w14:textId="77777777">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cnfStyle w:val="000000000000" w:firstRow="0" w:lastRow="0" w:firstColumn="0" w:lastColumn="0" w:oddVBand="0" w:evenVBand="0" w:oddHBand="0" w:evenHBand="0" w:firstRowFirstColumn="0" w:firstRowLastColumn="0" w:lastRowFirstColumn="0" w:lastRowLastColumn="0"/>
            <w:tcW w:w="558" w:type="pct"/>
            <w:shd w:val="clear" w:color="auto" w:fill="D9D9D9" w:themeFill="background1" w:themeFillShade="D9"/>
            <w:tcMar/>
            <w:tcPrChange w:author="SLAVÍK Lukáš, Ing." w:date="2021-11-04T10:36:37.6903059" w:id="1123462456">
              <w:tcPr>
                <w:tcW w:w="558" w:type="pct"/>
                <w:shd w:val="clear" w:color="auto" w:fill="D9D9D9" w:themeFill="background1" w:themeFillShade="D9"/>
              </w:tcPr>
            </w:tcPrChange>
          </w:tcPr>
          <w:p w:rsidRPr="008663F6" w:rsidR="00AF4DD9" w:rsidP="55E026C1" w:rsidRDefault="00AF4DD9" w14:paraId="3F5BD004" w14:textId="47AF7FE4" w14:noSpellErr="1">
            <w:pPr>
              <w:keepNext/>
              <w:spacing w:before="40" w:after="4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b w:val="1"/>
                <w:bCs w:val="1"/>
                <w:rPrChange w:author="SLAVÍK Lukáš, Ing." w:date="2021-11-04T10:37:07.9780143" w:id="2072404608">
                  <w:rPr>
                    <w:rFonts w:cs="Arial"/>
                    <w:b/>
                    <w:bCs/>
                  </w:rPr>
                </w:rPrChange>
              </w:rPr>
              <w:pPrChange w:author="SLAVÍK Lukáš, Ing." w:date="2021-11-04T10:37:07.9780143" w:id="994305571">
                <w:pPr>
                  <w:keepNext/>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1257085227">
                  <w:rPr>
                    <w:rFonts w:cs="Arial"/>
                    <w:b/>
                    <w:bCs/>
                  </w:rPr>
                </w:rPrChange>
              </w:rPr>
              <w:t>Č. žádosti o</w:t>
            </w:r>
            <w:r w:rsidRPr="55E026C1" w:rsidR="001771E0">
              <w:rPr>
                <w:rFonts w:ascii="Arial" w:hAnsi="Arial" w:eastAsia="Arial" w:cs="Arial"/>
                <w:b w:val="1"/>
                <w:bCs w:val="1"/>
                <w:rPrChange w:author="SLAVÍK Lukáš, Ing." w:date="2021-11-04T10:37:07.9780143" w:id="1008383690">
                  <w:rPr>
                    <w:rFonts w:cs="Arial"/>
                    <w:b/>
                    <w:bCs/>
                  </w:rPr>
                </w:rPrChange>
              </w:rPr>
              <w:t> </w:t>
            </w:r>
            <w:r w:rsidRPr="55E026C1">
              <w:rPr>
                <w:rFonts w:ascii="Arial" w:hAnsi="Arial" w:eastAsia="Arial" w:cs="Arial"/>
                <w:b w:val="1"/>
                <w:bCs w:val="1"/>
                <w:rPrChange w:author="SLAVÍK Lukáš, Ing." w:date="2021-11-04T10:37:07.9780143" w:id="472992503">
                  <w:rPr>
                    <w:rFonts w:cs="Arial"/>
                    <w:b/>
                    <w:bCs/>
                  </w:rPr>
                </w:rPrChange>
              </w:rPr>
              <w:t>výjimku:</w:t>
            </w:r>
          </w:p>
        </w:tc>
        <w:tc>
          <w:tcPr>
            <w:cnfStyle w:val="000000000000" w:firstRow="0" w:lastRow="0" w:firstColumn="0" w:lastColumn="0" w:oddVBand="0" w:evenVBand="0" w:oddHBand="0" w:evenHBand="0" w:firstRowFirstColumn="0" w:firstRowLastColumn="0" w:lastRowFirstColumn="0" w:lastRowLastColumn="0"/>
            <w:tcW w:w="426" w:type="pct"/>
            <w:shd w:val="clear" w:color="auto" w:fill="auto"/>
            <w:tcMar/>
            <w:tcPrChange w:author="SLAVÍK Lukáš, Ing." w:date="2021-11-04T10:36:37.6903059" w:id="473259223">
              <w:tcPr>
                <w:tcW w:w="426" w:type="pct"/>
                <w:shd w:val="clear" w:color="auto" w:fill="auto"/>
              </w:tcPr>
            </w:tcPrChange>
          </w:tcPr>
          <w:p w:rsidRPr="008663F6" w:rsidR="00AF4DD9" w:rsidP="008663F6" w:rsidRDefault="00AF4DD9" w14:paraId="4047F3DB" w14:textId="77777777">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2267" w:type="pct"/>
            <w:vMerge/>
            <w:shd w:val="clear" w:color="auto" w:fill="auto"/>
          </w:tcPr>
          <w:p w:rsidRPr="008663F6" w:rsidR="00AF4DD9" w:rsidP="008663F6" w:rsidRDefault="00AF4DD9" w14:paraId="23630090" w14:textId="77777777">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r>
      <w:tr w:rsidRPr="008663F6" w:rsidR="00AF4DD9" w:rsidTr="55E026C1" w14:paraId="0905DB4B" w14:textId="77777777">
        <w:trPr>
          <w:trHeight w:val="109"/>
        </w:trPr>
        <w:tc>
          <w:tcPr>
            <w:tcW w:w="91" w:type="pct"/>
            <w:vMerge w:val="restart"/>
            <w:shd w:val="clear" w:color="auto" w:fill="D9D9D9" w:themeFill="background1" w:themeFillShade="D9"/>
            <w:tcMar/>
            <w:tcPrChange w:author="SLAVÍK Lukáš, Ing." w:date="2021-11-04T10:37:07.9780143" w:id="1164140430">
              <w:tcPr>
                <w:cnfStyle w:val="001000000000" w:firstRow="0" w:lastRow="0" w:firstColumn="1" w:lastColumn="0" w:oddVBand="0" w:evenVBand="0" w:oddHBand="0" w:evenHBand="0" w:firstRowFirstColumn="0" w:firstRowLastColumn="0" w:lastRowFirstColumn="0" w:lastRowLastColumn="0"/>
                <w:tcW w:w="91" w:type="pct"/>
                <w:vMerge w:val="restart"/>
                <w:shd w:val="clear" w:color="auto" w:fill="D9D9D9" w:themeFill="background1" w:themeFillShade="D9"/>
              </w:tcPr>
            </w:tcPrChange>
          </w:tcPr>
          <w:p w:rsidRPr="00E24A61" w:rsidR="00AF4DD9" w:rsidP="008663F6" w:rsidRDefault="00AF4DD9" w14:paraId="6D905A4B" w14:textId="77777777">
            <w:pPr>
              <w:keepNext/>
              <w:spacing w:before="40" w:after="40"/>
              <w:jc w:val="left"/>
              <w:rPr>
                <w:rFonts w:cs="Arial"/>
                <w:b w:val="0"/>
                <w:bCs w:val="0"/>
              </w:rPr>
            </w:pPr>
          </w:p>
        </w:tc>
        <w:tc>
          <w:tcPr>
            <w:tcW w:w="1658" w:type="pct"/>
            <w:vMerge w:val="restart"/>
            <w:shd w:val="clear" w:color="auto" w:fill="D9D9D9" w:themeFill="background1" w:themeFillShade="D9"/>
            <w:tcMar/>
            <w:tcPrChange w:author="SLAVÍK Lukáš, Ing." w:date="2021-11-04T10:37:07.9780143" w:id="1735733979">
              <w:tcPr>
                <w:tcW w:w="1658" w:type="pct"/>
                <w:vMerge w:val="restart"/>
                <w:shd w:val="clear" w:color="auto" w:fill="D9D9D9" w:themeFill="background1" w:themeFillShade="D9"/>
              </w:tcPr>
            </w:tcPrChange>
          </w:tcPr>
          <w:p w:rsidRPr="008663F6" w:rsidR="00AF4DD9" w:rsidP="55E026C1" w:rsidRDefault="00AF4DD9" w14:paraId="55E4DDEA" w14:textId="77777777" w14:noSpellErr="1">
            <w:pPr>
              <w:keepNext/>
              <w:spacing w:before="40" w:after="4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b w:val="1"/>
                <w:bCs w:val="1"/>
                <w:rPrChange w:author="SLAVÍK Lukáš, Ing." w:date="2021-11-04T10:37:07.9780143" w:id="1597357185">
                  <w:rPr>
                    <w:rFonts w:cs="Arial"/>
                    <w:b/>
                    <w:bCs/>
                  </w:rPr>
                </w:rPrChange>
              </w:rPr>
              <w:pPrChange w:author="SLAVÍK Lukáš, Ing." w:date="2021-11-04T10:37:07.9780143" w:id="1672150356">
                <w:pPr>
                  <w:keepNext/>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1517090078">
                  <w:rPr>
                    <w:rFonts w:cs="Arial"/>
                    <w:b/>
                    <w:bCs/>
                  </w:rPr>
                </w:rPrChange>
              </w:rPr>
              <w:t>Cizinecký informační systém (CIS)</w:t>
            </w:r>
          </w:p>
        </w:tc>
        <w:sdt>
          <w:sdtPr>
            <w:rPr>
              <w:rStyle w:val="Zstupntext"/>
              <w:i/>
              <w:color w:val="FF0000"/>
            </w:rPr>
            <w:id w:val="636220813"/>
            <w:showingPlcHdr/>
            <w:comboBox>
              <w:listItem w:displayText="Ano" w:value="Ano"/>
              <w:listItem w:displayText="Nerelevantní" w:value="Nerelevantní"/>
              <w:listItem w:displayText="Ne, žádáme výjimku" w:value="Ne, žádáme výjimku"/>
            </w:comboBox>
          </w:sdtPr>
          <w:sdtEndPr>
            <w:rPr>
              <w:rStyle w:val="Zstupntext"/>
            </w:rPr>
          </w:sdtEndPr>
          <w:sdtContent>
            <w:tc>
              <w:tcPr>
                <w:tcW w:w="984" w:type="pct"/>
                <w:gridSpan w:val="2"/>
                <w:shd w:val="clear" w:color="auto" w:fill="auto"/>
              </w:tcPr>
              <w:p w:rsidRPr="008663F6" w:rsidR="00AF4DD9" w:rsidP="008663F6" w:rsidRDefault="00AF4DD9" w14:paraId="48223EC9" w14:textId="77777777">
                <w:pPr>
                  <w:keepNext/>
                  <w:spacing w:before="40" w:after="40"/>
                  <w:jc w:val="left"/>
                  <w:cnfStyle w:val="000000000000" w:firstRow="0" w:lastRow="0" w:firstColumn="0" w:lastColumn="0" w:oddVBand="0" w:evenVBand="0" w:oddHBand="0" w:evenHBand="0" w:firstRowFirstColumn="0" w:firstRowLastColumn="0" w:lastRowFirstColumn="0" w:lastRowLastColumn="0"/>
                  <w:rPr>
                    <w:rStyle w:val="Zstupntext"/>
                    <w:i/>
                    <w:color w:val="FF0000"/>
                  </w:rPr>
                </w:pPr>
                <w:r w:rsidRPr="008663F6">
                  <w:rPr>
                    <w:rStyle w:val="Zstupntext"/>
                    <w:rFonts w:cs="Arial"/>
                    <w:i/>
                    <w:color w:val="FF0000"/>
                  </w:rPr>
                  <w:t>Zvolte položku.</w:t>
                </w:r>
              </w:p>
            </w:tc>
          </w:sdtContent>
        </w:sdt>
        <w:tc>
          <w:tcPr>
            <w:tcW w:w="2267" w:type="pct"/>
            <w:vMerge w:val="restart"/>
            <w:shd w:val="clear" w:color="auto" w:fill="auto"/>
            <w:tcMar/>
            <w:tcPrChange w:author="SLAVÍK Lukáš, Ing." w:date="2021-11-04T10:37:07.9780143" w:id="197699821">
              <w:tcPr>
                <w:tcW w:w="2267" w:type="pct"/>
                <w:vMerge w:val="restart"/>
                <w:shd w:val="clear" w:color="auto" w:fill="auto"/>
              </w:tcPr>
            </w:tcPrChange>
          </w:tcPr>
          <w:p w:rsidRPr="008663F6" w:rsidR="00AF4DD9" w:rsidP="55E026C1" w:rsidRDefault="00AF4DD9" w14:paraId="64CF8A9F" w14:textId="77777777" w14:noSpellErr="1">
            <w:pPr>
              <w:keepNext/>
              <w:spacing w:before="40" w:after="4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color w:val="FF0000"/>
                <w:rPrChange w:author="SLAVÍK Lukáš, Ing." w:date="2021-11-04T10:37:07.9780143" w:id="1990086414">
                  <w:rPr>
                    <w:rFonts w:cs="Arial"/>
                    <w:color w:val="FF0000"/>
                  </w:rPr>
                </w:rPrChange>
              </w:rPr>
              <w:pPrChange w:author="SLAVÍK Lukáš, Ing." w:date="2021-11-04T10:37:07.9780143" w:id="432586512">
                <w:pPr>
                  <w:keepNext/>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color w:val="FF0000"/>
                <w:rPrChange w:author="SLAVÍK Lukáš, Ing." w:date="2021-11-04T10:37:07.9780143" w:id="1076662654">
                  <w:rPr>
                    <w:rFonts w:cs="Arial"/>
                    <w:color w:val="FF0000"/>
                  </w:rPr>
                </w:rPrChange>
              </w:rPr>
              <w:t>&lt; popište včetně zákonného zmocnění</w:t>
            </w:r>
            <w:r w:rsidRPr="55E026C1" w:rsidDel="006A015A">
              <w:rPr>
                <w:rFonts w:ascii="Arial" w:hAnsi="Arial" w:eastAsia="Arial" w:cs="Arial"/>
                <w:color w:val="FF0000"/>
                <w:rPrChange w:author="SLAVÍK Lukáš, Ing." w:date="2021-11-04T10:37:07.9780143" w:id="72589287">
                  <w:rPr>
                    <w:rFonts w:cs="Arial"/>
                    <w:color w:val="FF0000"/>
                  </w:rPr>
                </w:rPrChange>
              </w:rPr>
              <w:t xml:space="preserve"> </w:t>
            </w:r>
            <w:r w:rsidRPr="55E026C1">
              <w:rPr>
                <w:rFonts w:ascii="Arial" w:hAnsi="Arial" w:eastAsia="Arial" w:cs="Arial"/>
                <w:color w:val="FF0000"/>
                <w:rPrChange w:author="SLAVÍK Lukáš, Ing." w:date="2021-11-04T10:37:07.9780143" w:id="1934610459">
                  <w:rPr>
                    <w:rFonts w:cs="Arial"/>
                    <w:color w:val="FF0000"/>
                  </w:rPr>
                </w:rPrChange>
              </w:rPr>
              <w:t>&gt;</w:t>
            </w:r>
          </w:p>
        </w:tc>
      </w:tr>
      <w:tr w:rsidRPr="008663F6" w:rsidR="00AF4DD9" w:rsidTr="55E026C1" w14:paraId="59B88661" w14:textId="77777777">
        <w:trPr>
          <w:trHeight w:val="108"/>
        </w:trPr>
        <w:tc>
          <w:tcPr>
            <w:cnfStyle w:val="001000000000" w:firstRow="0" w:lastRow="0" w:firstColumn="1" w:lastColumn="0" w:oddVBand="0" w:evenVBand="0" w:oddHBand="0" w:evenHBand="0" w:firstRowFirstColumn="0" w:firstRowLastColumn="0" w:lastRowFirstColumn="0" w:lastRowLastColumn="0"/>
            <w:tcW w:w="91" w:type="pct"/>
            <w:vMerge/>
            <w:shd w:val="clear" w:color="auto" w:fill="D9D9D9" w:themeFill="background1" w:themeFillShade="D9"/>
          </w:tcPr>
          <w:p w:rsidRPr="003F7B0D" w:rsidR="00AF4DD9" w:rsidP="008663F6" w:rsidRDefault="00AF4DD9" w14:paraId="40BA8471" w14:textId="77777777">
            <w:pPr>
              <w:keepNext/>
              <w:spacing w:before="40" w:after="40"/>
              <w:jc w:val="left"/>
              <w:rPr>
                <w:rFonts w:cs="Arial"/>
                <w:b w:val="0"/>
                <w:bCs w:val="0"/>
              </w:rPr>
            </w:pPr>
          </w:p>
        </w:tc>
        <w:tc>
          <w:tcPr>
            <w:tcW w:w="1658" w:type="pct"/>
            <w:vMerge/>
            <w:shd w:val="clear" w:color="auto" w:fill="D9D9D9" w:themeFill="background1" w:themeFillShade="D9"/>
          </w:tcPr>
          <w:p w:rsidRPr="008663F6" w:rsidR="00AF4DD9" w:rsidP="008663F6" w:rsidRDefault="00AF4DD9" w14:paraId="4E77C5BB" w14:textId="77777777">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cnfStyle w:val="000000000000" w:firstRow="0" w:lastRow="0" w:firstColumn="0" w:lastColumn="0" w:oddVBand="0" w:evenVBand="0" w:oddHBand="0" w:evenHBand="0" w:firstRowFirstColumn="0" w:firstRowLastColumn="0" w:lastRowFirstColumn="0" w:lastRowLastColumn="0"/>
            <w:tcW w:w="558" w:type="pct"/>
            <w:shd w:val="clear" w:color="auto" w:fill="D9D9D9" w:themeFill="background1" w:themeFillShade="D9"/>
            <w:tcMar/>
            <w:tcPrChange w:author="SLAVÍK Lukáš, Ing." w:date="2021-11-04T10:36:37.6903059" w:id="545402">
              <w:tcPr>
                <w:tcW w:w="558" w:type="pct"/>
                <w:shd w:val="clear" w:color="auto" w:fill="D9D9D9" w:themeFill="background1" w:themeFillShade="D9"/>
              </w:tcPr>
            </w:tcPrChange>
          </w:tcPr>
          <w:p w:rsidRPr="008663F6" w:rsidR="00AF4DD9" w:rsidP="55E026C1" w:rsidRDefault="00AF4DD9" w14:paraId="63E9793D" w14:textId="2C73542D" w14:noSpellErr="1">
            <w:pPr>
              <w:keepNext/>
              <w:spacing w:before="40" w:after="4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b w:val="1"/>
                <w:bCs w:val="1"/>
                <w:rPrChange w:author="SLAVÍK Lukáš, Ing." w:date="2021-11-04T10:37:07.9780143" w:id="1738501843">
                  <w:rPr>
                    <w:rFonts w:cs="Arial"/>
                    <w:b/>
                    <w:bCs/>
                  </w:rPr>
                </w:rPrChange>
              </w:rPr>
              <w:pPrChange w:author="SLAVÍK Lukáš, Ing." w:date="2021-11-04T10:37:07.9780143" w:id="355892822">
                <w:pPr>
                  <w:keepNext/>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144007300">
                  <w:rPr>
                    <w:rFonts w:cs="Arial"/>
                    <w:b/>
                    <w:bCs/>
                  </w:rPr>
                </w:rPrChange>
              </w:rPr>
              <w:t>Č. žádosti o</w:t>
            </w:r>
            <w:r w:rsidRPr="55E026C1" w:rsidR="001771E0">
              <w:rPr>
                <w:rFonts w:ascii="Arial" w:hAnsi="Arial" w:eastAsia="Arial" w:cs="Arial"/>
                <w:b w:val="1"/>
                <w:bCs w:val="1"/>
                <w:rPrChange w:author="SLAVÍK Lukáš, Ing." w:date="2021-11-04T10:37:07.9780143" w:id="1059111363">
                  <w:rPr>
                    <w:rFonts w:cs="Arial"/>
                    <w:b/>
                    <w:bCs/>
                  </w:rPr>
                </w:rPrChange>
              </w:rPr>
              <w:t> </w:t>
            </w:r>
            <w:r w:rsidRPr="55E026C1">
              <w:rPr>
                <w:rFonts w:ascii="Arial" w:hAnsi="Arial" w:eastAsia="Arial" w:cs="Arial"/>
                <w:b w:val="1"/>
                <w:bCs w:val="1"/>
                <w:rPrChange w:author="SLAVÍK Lukáš, Ing." w:date="2021-11-04T10:37:07.9780143" w:id="312731366">
                  <w:rPr>
                    <w:rFonts w:cs="Arial"/>
                    <w:b/>
                    <w:bCs/>
                  </w:rPr>
                </w:rPrChange>
              </w:rPr>
              <w:t>výjimku:</w:t>
            </w:r>
          </w:p>
        </w:tc>
        <w:tc>
          <w:tcPr>
            <w:cnfStyle w:val="000000000000" w:firstRow="0" w:lastRow="0" w:firstColumn="0" w:lastColumn="0" w:oddVBand="0" w:evenVBand="0" w:oddHBand="0" w:evenHBand="0" w:firstRowFirstColumn="0" w:firstRowLastColumn="0" w:lastRowFirstColumn="0" w:lastRowLastColumn="0"/>
            <w:tcW w:w="426" w:type="pct"/>
            <w:shd w:val="clear" w:color="auto" w:fill="auto"/>
            <w:tcMar/>
            <w:tcPrChange w:author="SLAVÍK Lukáš, Ing." w:date="2021-11-04T10:36:37.6903059" w:id="614581866">
              <w:tcPr>
                <w:tcW w:w="426" w:type="pct"/>
                <w:shd w:val="clear" w:color="auto" w:fill="auto"/>
              </w:tcPr>
            </w:tcPrChange>
          </w:tcPr>
          <w:p w:rsidRPr="008663F6" w:rsidR="00AF4DD9" w:rsidP="008663F6" w:rsidRDefault="00AF4DD9" w14:paraId="0EDCFEFE" w14:textId="77777777">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2267" w:type="pct"/>
            <w:vMerge/>
            <w:shd w:val="clear" w:color="auto" w:fill="auto"/>
          </w:tcPr>
          <w:p w:rsidRPr="008663F6" w:rsidR="00AF4DD9" w:rsidP="008663F6" w:rsidRDefault="00AF4DD9" w14:paraId="4F2F03FB" w14:textId="77777777">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r>
      <w:tr w:rsidRPr="00BF5681" w:rsidR="00AF4DD9" w:rsidTr="55E026C1" w14:paraId="2AD9301B" w14:textId="77777777">
        <w:trPr>
          <w:trHeight w:val="109"/>
        </w:trPr>
        <w:tc>
          <w:tcPr>
            <w:tcW w:w="91" w:type="pct"/>
            <w:vMerge w:val="restart"/>
            <w:shd w:val="clear" w:color="auto" w:fill="D9D9D9" w:themeFill="background1" w:themeFillShade="D9"/>
            <w:tcMar/>
            <w:tcPrChange w:author="SLAVÍK Lukáš, Ing." w:date="2021-11-04T10:37:07.9780143" w:id="312419275">
              <w:tcPr>
                <w:cnfStyle w:val="001000000000" w:firstRow="0" w:lastRow="0" w:firstColumn="1" w:lastColumn="0" w:oddVBand="0" w:evenVBand="0" w:oddHBand="0" w:evenHBand="0" w:firstRowFirstColumn="0" w:firstRowLastColumn="0" w:lastRowFirstColumn="0" w:lastRowLastColumn="0"/>
                <w:tcW w:w="91" w:type="pct"/>
                <w:vMerge w:val="restart"/>
                <w:shd w:val="clear" w:color="auto" w:fill="D9D9D9" w:themeFill="background1" w:themeFillShade="D9"/>
              </w:tcPr>
            </w:tcPrChange>
          </w:tcPr>
          <w:p w:rsidR="00AF4DD9" w:rsidP="00C37272" w:rsidRDefault="00AF4DD9" w14:paraId="17081B0C" w14:textId="77777777">
            <w:pPr>
              <w:keepNext/>
              <w:spacing w:before="40" w:after="40"/>
              <w:jc w:val="left"/>
              <w:rPr>
                <w:rFonts w:cs="Arial"/>
                <w:b w:val="0"/>
                <w:bCs w:val="0"/>
              </w:rPr>
            </w:pPr>
          </w:p>
        </w:tc>
        <w:tc>
          <w:tcPr>
            <w:tcW w:w="1658" w:type="pct"/>
            <w:vMerge w:val="restart"/>
            <w:shd w:val="clear" w:color="auto" w:fill="D9D9D9" w:themeFill="background1" w:themeFillShade="D9"/>
            <w:tcMar/>
            <w:tcPrChange w:author="SLAVÍK Lukáš, Ing." w:date="2021-11-04T10:37:07.9780143" w:id="1042824728">
              <w:tcPr>
                <w:tcW w:w="1658" w:type="pct"/>
                <w:vMerge w:val="restart"/>
                <w:shd w:val="clear" w:color="auto" w:fill="D9D9D9" w:themeFill="background1" w:themeFillShade="D9"/>
              </w:tcPr>
            </w:tcPrChange>
          </w:tcPr>
          <w:p w:rsidR="00AF4DD9" w:rsidP="55E026C1" w:rsidRDefault="00AF4DD9" w14:paraId="2D024CBD" w14:textId="77777777" w14:noSpellErr="1">
            <w:pPr>
              <w:keepNext/>
              <w:spacing w:before="40" w:after="4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b w:val="1"/>
                <w:bCs w:val="1"/>
                <w:rPrChange w:author="SLAVÍK Lukáš, Ing." w:date="2021-11-04T10:37:07.9780143" w:id="597812802">
                  <w:rPr>
                    <w:rFonts w:cs="Arial"/>
                    <w:b/>
                    <w:bCs/>
                  </w:rPr>
                </w:rPrChange>
              </w:rPr>
              <w:pPrChange w:author="SLAVÍK Lukáš, Ing." w:date="2021-11-04T10:37:07.9780143" w:id="638942379">
                <w:pPr>
                  <w:keepNext/>
                  <w:jc w:val="left"/>
                  <w:cnfStyle w:val="000000000000" w:firstRow="0" w:lastRow="0" w:firstColumn="0" w:lastColumn="0" w:oddVBand="0" w:evenVBand="0" w:oddHBand="0" w:evenHBand="0" w:firstRowFirstColumn="0" w:firstRowLastColumn="0" w:lastRowFirstColumn="0" w:lastRowLastColumn="0"/>
                </w:pPr>
              </w:pPrChange>
            </w:pPr>
            <w:bookmarkStart w:name="_Hlk54896618" w:id="175"/>
            <w:r w:rsidRPr="55E026C1">
              <w:rPr>
                <w:rFonts w:ascii="Arial" w:hAnsi="Arial" w:eastAsia="Arial" w:cs="Arial"/>
                <w:b w:val="1"/>
                <w:bCs w:val="1"/>
                <w:rPrChange w:author="SLAVÍK Lukáš, Ing." w:date="2021-11-04T10:37:07.9780143" w:id="584144322">
                  <w:rPr>
                    <w:rFonts w:cs="Arial"/>
                    <w:b/>
                    <w:bCs/>
                  </w:rPr>
                </w:rPrChange>
              </w:rPr>
              <w:t>Evidence občanských průkazů (AISEOP</w:t>
            </w:r>
            <w:bookmarkEnd w:id="175"/>
            <w:r w:rsidRPr="55E026C1">
              <w:rPr>
                <w:rFonts w:ascii="Arial" w:hAnsi="Arial" w:eastAsia="Arial" w:cs="Arial"/>
                <w:b w:val="1"/>
                <w:bCs w:val="1"/>
                <w:rPrChange w:author="SLAVÍK Lukáš, Ing." w:date="2021-11-04T10:37:07.9780143" w:id="308253115">
                  <w:rPr>
                    <w:rFonts w:cs="Arial"/>
                    <w:b/>
                    <w:bCs/>
                  </w:rPr>
                </w:rPrChange>
              </w:rPr>
              <w:t>)</w:t>
            </w:r>
          </w:p>
        </w:tc>
        <w:sdt>
          <w:sdtPr>
            <w:rPr>
              <w:rFonts w:cs="Arial"/>
            </w:rPr>
            <w:id w:val="-1959791002"/>
            <w:showingPlcHdr/>
            <w:comboBox>
              <w:listItem w:displayText="Ano" w:value="Ano"/>
              <w:listItem w:displayText="Nerelevantní" w:value="Nerelevantní"/>
              <w:listItem w:displayText="Ne, žádáme výjimku" w:value="Ne, žádáme výjimku"/>
            </w:comboBox>
          </w:sdtPr>
          <w:sdtEndPr/>
          <w:sdtContent>
            <w:tc>
              <w:tcPr>
                <w:tcW w:w="984" w:type="pct"/>
                <w:gridSpan w:val="2"/>
              </w:tcPr>
              <w:p w:rsidR="00AF4DD9" w:rsidP="00C37272" w:rsidRDefault="00AF4DD9" w14:paraId="4C46BD09" w14:textId="77777777">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r w:rsidRPr="003F7B0D">
                  <w:rPr>
                    <w:rStyle w:val="Zstupntext"/>
                    <w:rFonts w:cs="Arial"/>
                    <w:i/>
                    <w:color w:val="FF0000"/>
                  </w:rPr>
                  <w:t>Zvolte položku.</w:t>
                </w:r>
              </w:p>
            </w:tc>
          </w:sdtContent>
        </w:sdt>
        <w:tc>
          <w:tcPr>
            <w:tcW w:w="2267" w:type="pct"/>
            <w:vMerge w:val="restart"/>
            <w:tcMar/>
            <w:tcPrChange w:author="SLAVÍK Lukáš, Ing." w:date="2021-11-04T10:37:07.9780143" w:id="2131935921">
              <w:tcPr>
                <w:tcW w:w="2267" w:type="pct"/>
                <w:vMerge w:val="restart"/>
              </w:tcPr>
            </w:tcPrChange>
          </w:tcPr>
          <w:p w:rsidRPr="003F5FB0" w:rsidR="00AF4DD9" w:rsidP="55E026C1" w:rsidRDefault="00AF4DD9" w14:paraId="50CEDBF5" w14:textId="77777777" w14:noSpellErr="1">
            <w:pPr>
              <w:keepNext/>
              <w:spacing w:before="40" w:after="4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color w:val="FF0000"/>
                <w:rPrChange w:author="SLAVÍK Lukáš, Ing." w:date="2021-11-04T10:37:07.9780143" w:id="1358512616">
                  <w:rPr>
                    <w:rFonts w:cs="Arial"/>
                    <w:color w:val="FF0000"/>
                  </w:rPr>
                </w:rPrChange>
              </w:rPr>
              <w:pPrChange w:author="SLAVÍK Lukáš, Ing." w:date="2021-11-04T10:37:07.9780143" w:id="485623985">
                <w:pPr>
                  <w:keepNext/>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color w:val="FF0000"/>
                <w:rPrChange w:author="SLAVÍK Lukáš, Ing." w:date="2021-11-04T10:37:07.9780143" w:id="949946318">
                  <w:rPr>
                    <w:rFonts w:cs="Arial"/>
                    <w:color w:val="FF0000"/>
                  </w:rPr>
                </w:rPrChange>
              </w:rPr>
              <w:t>&lt; popište včetně zákonného zmocnění</w:t>
            </w:r>
            <w:r w:rsidRPr="55E026C1" w:rsidDel="006A015A">
              <w:rPr>
                <w:rFonts w:ascii="Arial" w:hAnsi="Arial" w:eastAsia="Arial" w:cs="Arial"/>
                <w:color w:val="FF0000"/>
                <w:rPrChange w:author="SLAVÍK Lukáš, Ing." w:date="2021-11-04T10:37:07.9780143" w:id="2042354783">
                  <w:rPr>
                    <w:rFonts w:cs="Arial"/>
                    <w:color w:val="FF0000"/>
                  </w:rPr>
                </w:rPrChange>
              </w:rPr>
              <w:t xml:space="preserve"> </w:t>
            </w:r>
            <w:r w:rsidRPr="55E026C1">
              <w:rPr>
                <w:rFonts w:ascii="Arial" w:hAnsi="Arial" w:eastAsia="Arial" w:cs="Arial"/>
                <w:color w:val="FF0000"/>
                <w:rPrChange w:author="SLAVÍK Lukáš, Ing." w:date="2021-11-04T10:37:07.9780143" w:id="492925655">
                  <w:rPr>
                    <w:rFonts w:cs="Arial"/>
                    <w:color w:val="FF0000"/>
                  </w:rPr>
                </w:rPrChange>
              </w:rPr>
              <w:t>&gt;</w:t>
            </w:r>
          </w:p>
        </w:tc>
      </w:tr>
      <w:tr w:rsidRPr="00BF5681" w:rsidR="00AF4DD9" w:rsidTr="55E026C1" w14:paraId="44B585DB" w14:textId="77777777">
        <w:trPr>
          <w:trHeight w:val="108"/>
        </w:trPr>
        <w:tc>
          <w:tcPr>
            <w:cnfStyle w:val="001000000000" w:firstRow="0" w:lastRow="0" w:firstColumn="1" w:lastColumn="0" w:oddVBand="0" w:evenVBand="0" w:oddHBand="0" w:evenHBand="0" w:firstRowFirstColumn="0" w:firstRowLastColumn="0" w:lastRowFirstColumn="0" w:lastRowLastColumn="0"/>
            <w:tcW w:w="91" w:type="pct"/>
            <w:vMerge/>
            <w:shd w:val="clear" w:color="auto" w:fill="D9D9D9" w:themeFill="background1" w:themeFillShade="D9"/>
          </w:tcPr>
          <w:p w:rsidR="00AF4DD9" w:rsidP="00C37272" w:rsidRDefault="00AF4DD9" w14:paraId="69173713" w14:textId="77777777">
            <w:pPr>
              <w:keepNext/>
              <w:spacing w:before="40" w:after="40"/>
              <w:jc w:val="left"/>
              <w:rPr>
                <w:rFonts w:cs="Arial"/>
                <w:b w:val="0"/>
                <w:bCs w:val="0"/>
              </w:rPr>
            </w:pPr>
          </w:p>
        </w:tc>
        <w:tc>
          <w:tcPr>
            <w:tcW w:w="1658" w:type="pct"/>
            <w:vMerge/>
            <w:shd w:val="clear" w:color="auto" w:fill="D9D9D9" w:themeFill="background1" w:themeFillShade="D9"/>
          </w:tcPr>
          <w:p w:rsidR="00AF4DD9" w:rsidP="00C37272" w:rsidRDefault="00AF4DD9" w14:paraId="3AA8C7BE" w14:textId="77777777">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cnfStyle w:val="000000000000" w:firstRow="0" w:lastRow="0" w:firstColumn="0" w:lastColumn="0" w:oddVBand="0" w:evenVBand="0" w:oddHBand="0" w:evenHBand="0" w:firstRowFirstColumn="0" w:firstRowLastColumn="0" w:lastRowFirstColumn="0" w:lastRowLastColumn="0"/>
            <w:tcW w:w="558" w:type="pct"/>
            <w:shd w:val="clear" w:color="auto" w:fill="D9D9D9" w:themeFill="background1" w:themeFillShade="D9"/>
            <w:tcMar/>
            <w:tcPrChange w:author="SLAVÍK Lukáš, Ing." w:date="2021-11-04T10:36:37.6903059" w:id="832633113">
              <w:tcPr>
                <w:tcW w:w="558" w:type="pct"/>
                <w:shd w:val="clear" w:color="auto" w:fill="D9D9D9" w:themeFill="background1" w:themeFillShade="D9"/>
              </w:tcPr>
            </w:tcPrChange>
          </w:tcPr>
          <w:p w:rsidR="00AF4DD9" w:rsidP="55E026C1" w:rsidRDefault="00AF4DD9" w14:paraId="780396D1" w14:textId="7F85652E" w14:noSpellErr="1">
            <w:pPr>
              <w:keepNext/>
              <w:spacing w:before="40" w:after="4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b w:val="1"/>
                <w:bCs w:val="1"/>
                <w:rPrChange w:author="SLAVÍK Lukáš, Ing." w:date="2021-11-04T10:37:07.9780143" w:id="627010437">
                  <w:rPr>
                    <w:rFonts w:cs="Arial"/>
                    <w:b/>
                    <w:bCs/>
                  </w:rPr>
                </w:rPrChange>
              </w:rPr>
              <w:pPrChange w:author="SLAVÍK Lukáš, Ing." w:date="2021-11-04T10:37:07.9780143" w:id="564432885">
                <w:pPr>
                  <w:keepNext/>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987691517">
                  <w:rPr>
                    <w:rFonts w:cs="Arial"/>
                    <w:b/>
                  </w:rPr>
                </w:rPrChange>
              </w:rPr>
              <w:t>Č. žádosti o</w:t>
            </w:r>
            <w:r w:rsidRPr="55E026C1" w:rsidR="001771E0">
              <w:rPr>
                <w:rFonts w:ascii="Arial" w:hAnsi="Arial" w:eastAsia="Arial" w:cs="Arial"/>
                <w:b w:val="1"/>
                <w:bCs w:val="1"/>
                <w:rPrChange w:author="SLAVÍK Lukáš, Ing." w:date="2021-11-04T10:37:07.9780143" w:id="670611764">
                  <w:rPr>
                    <w:rFonts w:cs="Arial"/>
                    <w:b/>
                  </w:rPr>
                </w:rPrChange>
              </w:rPr>
              <w:t> </w:t>
            </w:r>
            <w:r w:rsidRPr="55E026C1">
              <w:rPr>
                <w:rFonts w:ascii="Arial" w:hAnsi="Arial" w:eastAsia="Arial" w:cs="Arial"/>
                <w:b w:val="1"/>
                <w:bCs w:val="1"/>
                <w:rPrChange w:author="SLAVÍK Lukáš, Ing." w:date="2021-11-04T10:37:07.9780143" w:id="592167993">
                  <w:rPr>
                    <w:rFonts w:cs="Arial"/>
                    <w:b/>
                  </w:rPr>
                </w:rPrChange>
              </w:rPr>
              <w:t>výjimku:</w:t>
            </w:r>
          </w:p>
        </w:tc>
        <w:tc>
          <w:tcPr>
            <w:cnfStyle w:val="000000000000" w:firstRow="0" w:lastRow="0" w:firstColumn="0" w:lastColumn="0" w:oddVBand="0" w:evenVBand="0" w:oddHBand="0" w:evenHBand="0" w:firstRowFirstColumn="0" w:firstRowLastColumn="0" w:lastRowFirstColumn="0" w:lastRowLastColumn="0"/>
            <w:tcW w:w="426" w:type="pct"/>
            <w:tcMar/>
            <w:tcPrChange w:author="SLAVÍK Lukáš, Ing." w:date="2021-11-04T10:36:37.6903059" w:id="1291593257">
              <w:tcPr>
                <w:tcW w:w="426" w:type="pct"/>
              </w:tcPr>
            </w:tcPrChange>
          </w:tcPr>
          <w:p w:rsidR="00AF4DD9" w:rsidP="00C37272" w:rsidRDefault="00AF4DD9" w14:paraId="3CBDC51D" w14:textId="77777777">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2267" w:type="pct"/>
            <w:vMerge/>
          </w:tcPr>
          <w:p w:rsidRPr="003F5FB0" w:rsidR="00AF4DD9" w:rsidP="00C37272" w:rsidRDefault="00AF4DD9" w14:paraId="573FC6AC" w14:textId="77777777">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Pr="00BF5681" w:rsidR="00AF4DD9" w:rsidTr="55E026C1" w14:paraId="2BAE9BB7" w14:textId="77777777">
        <w:trPr>
          <w:trHeight w:val="109"/>
        </w:trPr>
        <w:tc>
          <w:tcPr>
            <w:tcW w:w="91" w:type="pct"/>
            <w:vMerge w:val="restart"/>
            <w:shd w:val="clear" w:color="auto" w:fill="D9D9D9" w:themeFill="background1" w:themeFillShade="D9"/>
            <w:tcMar/>
            <w:tcPrChange w:author="SLAVÍK Lukáš, Ing." w:date="2021-11-04T10:37:07.9780143" w:id="671376854">
              <w:tcPr>
                <w:cnfStyle w:val="001000000000" w:firstRow="0" w:lastRow="0" w:firstColumn="1" w:lastColumn="0" w:oddVBand="0" w:evenVBand="0" w:oddHBand="0" w:evenHBand="0" w:firstRowFirstColumn="0" w:firstRowLastColumn="0" w:lastRowFirstColumn="0" w:lastRowLastColumn="0"/>
                <w:tcW w:w="91" w:type="pct"/>
                <w:vMerge w:val="restart"/>
                <w:shd w:val="clear" w:color="auto" w:fill="D9D9D9" w:themeFill="background1" w:themeFillShade="D9"/>
              </w:tcPr>
            </w:tcPrChange>
          </w:tcPr>
          <w:p w:rsidR="00AF4DD9" w:rsidP="00C37272" w:rsidRDefault="00AF4DD9" w14:paraId="02DD0671" w14:textId="77777777">
            <w:pPr>
              <w:keepNext/>
              <w:spacing w:before="40" w:after="40"/>
              <w:jc w:val="left"/>
              <w:rPr>
                <w:rFonts w:cs="Arial"/>
                <w:b w:val="0"/>
                <w:bCs w:val="0"/>
              </w:rPr>
            </w:pPr>
          </w:p>
        </w:tc>
        <w:tc>
          <w:tcPr>
            <w:tcW w:w="1658" w:type="pct"/>
            <w:vMerge w:val="restart"/>
            <w:shd w:val="clear" w:color="auto" w:fill="D9D9D9" w:themeFill="background1" w:themeFillShade="D9"/>
            <w:tcMar/>
            <w:tcPrChange w:author="SLAVÍK Lukáš, Ing." w:date="2021-11-04T10:37:07.9780143" w:id="2090785483">
              <w:tcPr>
                <w:tcW w:w="1658" w:type="pct"/>
                <w:vMerge w:val="restart"/>
                <w:shd w:val="clear" w:color="auto" w:fill="D9D9D9" w:themeFill="background1" w:themeFillShade="D9"/>
              </w:tcPr>
            </w:tcPrChange>
          </w:tcPr>
          <w:p w:rsidR="00AF4DD9" w:rsidP="55E026C1" w:rsidRDefault="00AF4DD9" w14:paraId="744CD565" w14:textId="77777777" w14:noSpellErr="1">
            <w:pPr>
              <w:keepNext/>
              <w:spacing w:before="40" w:after="4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b w:val="1"/>
                <w:bCs w:val="1"/>
                <w:rPrChange w:author="SLAVÍK Lukáš, Ing." w:date="2021-11-04T10:37:07.9780143" w:id="645886584">
                  <w:rPr>
                    <w:rFonts w:cs="Arial"/>
                    <w:b/>
                    <w:bCs/>
                  </w:rPr>
                </w:rPrChange>
              </w:rPr>
              <w:pPrChange w:author="SLAVÍK Lukáš, Ing." w:date="2021-11-04T10:37:07.9780143" w:id="2031297825">
                <w:pPr>
                  <w:keepNext/>
                  <w:jc w:val="left"/>
                  <w:cnfStyle w:val="000000000000" w:firstRow="0" w:lastRow="0" w:firstColumn="0" w:lastColumn="0" w:oddVBand="0" w:evenVBand="0" w:oddHBand="0" w:evenHBand="0" w:firstRowFirstColumn="0" w:firstRowLastColumn="0" w:lastRowFirstColumn="0" w:lastRowLastColumn="0"/>
                </w:pPr>
              </w:pPrChange>
            </w:pPr>
            <w:bookmarkStart w:name="_Hlk54896627" w:id="176"/>
            <w:r w:rsidRPr="55E026C1">
              <w:rPr>
                <w:rFonts w:ascii="Arial" w:hAnsi="Arial" w:eastAsia="Arial" w:cs="Arial"/>
                <w:b w:val="1"/>
                <w:bCs w:val="1"/>
                <w:rPrChange w:author="SLAVÍK Lukáš, Ing." w:date="2021-11-04T10:37:07.9780143" w:id="1489930777">
                  <w:rPr>
                    <w:rFonts w:cs="Arial"/>
                    <w:b/>
                    <w:bCs/>
                  </w:rPr>
                </w:rPrChange>
              </w:rPr>
              <w:t>Evidence cestovních dokladů (AISECD)</w:t>
            </w:r>
            <w:bookmarkEnd w:id="176"/>
          </w:p>
        </w:tc>
        <w:sdt>
          <w:sdtPr>
            <w:rPr>
              <w:rFonts w:cs="Arial"/>
            </w:rPr>
            <w:id w:val="-795830308"/>
            <w:showingPlcHdr/>
            <w:comboBox>
              <w:listItem w:displayText="Ano" w:value="Ano"/>
              <w:listItem w:displayText="Nerelevantní" w:value="Nerelevantní"/>
              <w:listItem w:displayText="Ne, žádáme výjimku" w:value="Ne, žádáme výjimku"/>
            </w:comboBox>
          </w:sdtPr>
          <w:sdtEndPr/>
          <w:sdtContent>
            <w:tc>
              <w:tcPr>
                <w:tcW w:w="984" w:type="pct"/>
                <w:gridSpan w:val="2"/>
              </w:tcPr>
              <w:p w:rsidR="00AF4DD9" w:rsidP="00C37272" w:rsidRDefault="00AF4DD9" w14:paraId="42A37450" w14:textId="77777777">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r w:rsidRPr="003F7B0D">
                  <w:rPr>
                    <w:rStyle w:val="Zstupntext"/>
                    <w:rFonts w:cs="Arial"/>
                    <w:i/>
                    <w:color w:val="FF0000"/>
                  </w:rPr>
                  <w:t>Zvolte položku.</w:t>
                </w:r>
              </w:p>
            </w:tc>
          </w:sdtContent>
        </w:sdt>
        <w:tc>
          <w:tcPr>
            <w:tcW w:w="2267" w:type="pct"/>
            <w:vMerge w:val="restart"/>
            <w:tcMar/>
            <w:tcPrChange w:author="SLAVÍK Lukáš, Ing." w:date="2021-11-04T10:37:07.9780143" w:id="182941052">
              <w:tcPr>
                <w:tcW w:w="2267" w:type="pct"/>
                <w:vMerge w:val="restart"/>
              </w:tcPr>
            </w:tcPrChange>
          </w:tcPr>
          <w:p w:rsidRPr="003F5FB0" w:rsidR="00AF4DD9" w:rsidP="55E026C1" w:rsidRDefault="00AF4DD9" w14:paraId="13B1EBC5" w14:textId="77777777" w14:noSpellErr="1">
            <w:pPr>
              <w:keepNext/>
              <w:spacing w:before="40" w:after="4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color w:val="FF0000"/>
                <w:rPrChange w:author="SLAVÍK Lukáš, Ing." w:date="2021-11-04T10:37:07.9780143" w:id="1242588116">
                  <w:rPr>
                    <w:rFonts w:cs="Arial"/>
                    <w:color w:val="FF0000"/>
                  </w:rPr>
                </w:rPrChange>
              </w:rPr>
              <w:pPrChange w:author="SLAVÍK Lukáš, Ing." w:date="2021-11-04T10:37:07.9780143" w:id="1549039100">
                <w:pPr>
                  <w:keepNext/>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color w:val="FF0000"/>
                <w:rPrChange w:author="SLAVÍK Lukáš, Ing." w:date="2021-11-04T10:37:07.9780143" w:id="1630454827">
                  <w:rPr>
                    <w:rFonts w:cs="Arial"/>
                    <w:color w:val="FF0000"/>
                  </w:rPr>
                </w:rPrChange>
              </w:rPr>
              <w:t>&lt; popište včetně zákonného zmocnění</w:t>
            </w:r>
            <w:r w:rsidRPr="55E026C1" w:rsidDel="006A015A">
              <w:rPr>
                <w:rFonts w:ascii="Arial" w:hAnsi="Arial" w:eastAsia="Arial" w:cs="Arial"/>
                <w:color w:val="FF0000"/>
                <w:rPrChange w:author="SLAVÍK Lukáš, Ing." w:date="2021-11-04T10:37:07.9780143" w:id="25490290">
                  <w:rPr>
                    <w:rFonts w:cs="Arial"/>
                    <w:color w:val="FF0000"/>
                  </w:rPr>
                </w:rPrChange>
              </w:rPr>
              <w:t xml:space="preserve"> </w:t>
            </w:r>
            <w:r w:rsidRPr="55E026C1">
              <w:rPr>
                <w:rFonts w:ascii="Arial" w:hAnsi="Arial" w:eastAsia="Arial" w:cs="Arial"/>
                <w:color w:val="FF0000"/>
                <w:rPrChange w:author="SLAVÍK Lukáš, Ing." w:date="2021-11-04T10:37:07.9780143" w:id="215257136">
                  <w:rPr>
                    <w:rFonts w:cs="Arial"/>
                    <w:color w:val="FF0000"/>
                  </w:rPr>
                </w:rPrChange>
              </w:rPr>
              <w:t>&gt;</w:t>
            </w:r>
          </w:p>
        </w:tc>
      </w:tr>
      <w:tr w:rsidRPr="00BF5681" w:rsidR="00AF4DD9" w:rsidTr="55E026C1" w14:paraId="1C1898E4" w14:textId="77777777">
        <w:trPr>
          <w:trHeight w:val="108"/>
        </w:trPr>
        <w:tc>
          <w:tcPr>
            <w:cnfStyle w:val="001000000000" w:firstRow="0" w:lastRow="0" w:firstColumn="1" w:lastColumn="0" w:oddVBand="0" w:evenVBand="0" w:oddHBand="0" w:evenHBand="0" w:firstRowFirstColumn="0" w:firstRowLastColumn="0" w:lastRowFirstColumn="0" w:lastRowLastColumn="0"/>
            <w:tcW w:w="91" w:type="pct"/>
            <w:vMerge/>
            <w:shd w:val="clear" w:color="auto" w:fill="D9D9D9" w:themeFill="background1" w:themeFillShade="D9"/>
          </w:tcPr>
          <w:p w:rsidR="00AF4DD9" w:rsidP="00C37272" w:rsidRDefault="00AF4DD9" w14:paraId="64988954" w14:textId="77777777">
            <w:pPr>
              <w:keepNext/>
              <w:spacing w:before="40" w:after="40"/>
              <w:jc w:val="left"/>
              <w:rPr>
                <w:rFonts w:cs="Arial"/>
                <w:b w:val="0"/>
                <w:bCs w:val="0"/>
              </w:rPr>
            </w:pPr>
          </w:p>
        </w:tc>
        <w:tc>
          <w:tcPr>
            <w:tcW w:w="1658" w:type="pct"/>
            <w:vMerge/>
            <w:shd w:val="clear" w:color="auto" w:fill="D9D9D9" w:themeFill="background1" w:themeFillShade="D9"/>
          </w:tcPr>
          <w:p w:rsidR="00AF4DD9" w:rsidP="00C37272" w:rsidRDefault="00AF4DD9" w14:paraId="4AD95127" w14:textId="77777777">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cnfStyle w:val="000000000000" w:firstRow="0" w:lastRow="0" w:firstColumn="0" w:lastColumn="0" w:oddVBand="0" w:evenVBand="0" w:oddHBand="0" w:evenHBand="0" w:firstRowFirstColumn="0" w:firstRowLastColumn="0" w:lastRowFirstColumn="0" w:lastRowLastColumn="0"/>
            <w:tcW w:w="558" w:type="pct"/>
            <w:shd w:val="clear" w:color="auto" w:fill="D9D9D9" w:themeFill="background1" w:themeFillShade="D9"/>
            <w:tcMar/>
            <w:tcPrChange w:author="SLAVÍK Lukáš, Ing." w:date="2021-11-04T10:36:37.6903059" w:id="1888852566">
              <w:tcPr>
                <w:tcW w:w="558" w:type="pct"/>
                <w:shd w:val="clear" w:color="auto" w:fill="D9D9D9" w:themeFill="background1" w:themeFillShade="D9"/>
              </w:tcPr>
            </w:tcPrChange>
          </w:tcPr>
          <w:p w:rsidR="00AF4DD9" w:rsidP="55E026C1" w:rsidRDefault="00AF4DD9" w14:paraId="0E0B25C1" w14:textId="4836078F" w14:noSpellErr="1">
            <w:pPr>
              <w:keepNext/>
              <w:spacing w:before="40" w:after="4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b w:val="1"/>
                <w:bCs w:val="1"/>
                <w:rPrChange w:author="SLAVÍK Lukáš, Ing." w:date="2021-11-04T10:37:07.9780143" w:id="785200882">
                  <w:rPr>
                    <w:rFonts w:cs="Arial"/>
                    <w:b/>
                    <w:bCs/>
                  </w:rPr>
                </w:rPrChange>
              </w:rPr>
              <w:pPrChange w:author="SLAVÍK Lukáš, Ing." w:date="2021-11-04T10:37:07.9780143" w:id="150176914">
                <w:pPr>
                  <w:keepNext/>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1530441922">
                  <w:rPr>
                    <w:rFonts w:cs="Arial"/>
                    <w:b/>
                  </w:rPr>
                </w:rPrChange>
              </w:rPr>
              <w:t>Č. žádosti o</w:t>
            </w:r>
            <w:r w:rsidRPr="55E026C1" w:rsidR="001771E0">
              <w:rPr>
                <w:rFonts w:ascii="Arial" w:hAnsi="Arial" w:eastAsia="Arial" w:cs="Arial"/>
                <w:b w:val="1"/>
                <w:bCs w:val="1"/>
                <w:rPrChange w:author="SLAVÍK Lukáš, Ing." w:date="2021-11-04T10:37:07.9780143" w:id="1319361128">
                  <w:rPr>
                    <w:rFonts w:cs="Arial"/>
                    <w:b/>
                  </w:rPr>
                </w:rPrChange>
              </w:rPr>
              <w:t> </w:t>
            </w:r>
            <w:r w:rsidRPr="55E026C1">
              <w:rPr>
                <w:rFonts w:ascii="Arial" w:hAnsi="Arial" w:eastAsia="Arial" w:cs="Arial"/>
                <w:b w:val="1"/>
                <w:bCs w:val="1"/>
                <w:rPrChange w:author="SLAVÍK Lukáš, Ing." w:date="2021-11-04T10:37:07.9780143" w:id="129069514">
                  <w:rPr>
                    <w:rFonts w:cs="Arial"/>
                    <w:b/>
                  </w:rPr>
                </w:rPrChange>
              </w:rPr>
              <w:t>výjimku:</w:t>
            </w:r>
          </w:p>
        </w:tc>
        <w:tc>
          <w:tcPr>
            <w:cnfStyle w:val="000000000000" w:firstRow="0" w:lastRow="0" w:firstColumn="0" w:lastColumn="0" w:oddVBand="0" w:evenVBand="0" w:oddHBand="0" w:evenHBand="0" w:firstRowFirstColumn="0" w:firstRowLastColumn="0" w:lastRowFirstColumn="0" w:lastRowLastColumn="0"/>
            <w:tcW w:w="426" w:type="pct"/>
            <w:tcMar/>
            <w:tcPrChange w:author="SLAVÍK Lukáš, Ing." w:date="2021-11-04T10:36:37.6903059" w:id="771049063">
              <w:tcPr>
                <w:tcW w:w="426" w:type="pct"/>
              </w:tcPr>
            </w:tcPrChange>
          </w:tcPr>
          <w:p w:rsidR="00AF4DD9" w:rsidP="00C37272" w:rsidRDefault="00AF4DD9" w14:paraId="5CB415C2" w14:textId="77777777">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2267" w:type="pct"/>
            <w:vMerge/>
          </w:tcPr>
          <w:p w:rsidR="00AF4DD9" w:rsidP="00C37272" w:rsidRDefault="00AF4DD9" w14:paraId="03B3999C" w14:textId="77777777">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r w:rsidRPr="00BF5681" w:rsidR="00AF4DD9" w:rsidTr="55E026C1" w14:paraId="11BCA770" w14:textId="77777777">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D9D9" w:themeFill="background1" w:themeFillShade="D9"/>
            <w:tcMar/>
            <w:tcPrChange w:author="SLAVÍK Lukáš, Ing." w:date="2021-11-04T10:37:07.9780143" w:id="423476076">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D9D9" w:themeFill="background1" w:themeFillShade="D9"/>
              </w:tcPr>
            </w:tcPrChange>
          </w:tcPr>
          <w:p w:rsidRPr="003F7B0D" w:rsidR="00AF4DD9" w:rsidP="55E026C1" w:rsidRDefault="00AF4DD9" w14:paraId="76AE248A" w14:textId="2800B9B0">
            <w:pPr>
              <w:keepNext/>
              <w:spacing w:before="40" w:after="40"/>
              <w:contextualSpacing w:val="0"/>
              <w:jc w:val="left"/>
              <w:rPr>
                <w:rFonts w:ascii="Arial" w:hAnsi="Arial" w:eastAsia="Arial" w:cs="Arial"/>
                <w:rPrChange w:author="SLAVÍK Lukáš, Ing." w:date="2021-11-04T10:37:07.9780143" w:id="1199409664">
                  <w:rPr>
                    <w:rFonts w:cs="Arial"/>
                  </w:rPr>
                </w:rPrChange>
              </w:rPr>
              <w:pPrChange w:author="SLAVÍK Lukáš, Ing." w:date="2021-11-04T10:37:07.9780143" w:id="466360438">
                <w:pPr>
                  <w:keepNext/>
                  <w:contextualSpacing w:val="0"/>
                  <w:jc w:val="left"/>
                </w:pPr>
              </w:pPrChange>
            </w:pPr>
            <w:bookmarkStart w:name="_Hlk54896685" w:id="177"/>
            <w:r w:rsidRPr="55E026C1">
              <w:rPr>
                <w:rFonts w:ascii="Arial" w:hAnsi="Arial" w:eastAsia="Arial" w:cs="Arial"/>
                <w:rPrChange w:author="SLAVÍK Lukáš, Ing." w:date="2021-11-04T10:37:07.9780143" w:id="34766566">
                  <w:rPr>
                    <w:rFonts w:cs="Arial"/>
                  </w:rPr>
                </w:rPrChange>
              </w:rPr>
              <w:t xml:space="preserve">Informační systém sdílené služby (ISSS dříve jako </w:t>
            </w:r>
            <w:proofErr w:type="spellStart"/>
            <w:r w:rsidRPr="55E026C1">
              <w:rPr>
                <w:rFonts w:ascii="Arial" w:hAnsi="Arial" w:eastAsia="Arial" w:cs="Arial"/>
                <w:rPrChange w:author="SLAVÍK Lukáš, Ing." w:date="2021-11-04T10:37:07.9780143" w:id="476785814">
                  <w:rPr>
                    <w:rFonts w:cs="Arial"/>
                  </w:rPr>
                </w:rPrChange>
              </w:rPr>
              <w:t>eGSB</w:t>
            </w:r>
            <w:proofErr w:type="spellEnd"/>
            <w:r w:rsidRPr="55E026C1">
              <w:rPr>
                <w:rFonts w:ascii="Arial" w:hAnsi="Arial" w:eastAsia="Arial" w:cs="Arial"/>
                <w:rPrChange w:author="SLAVÍK Lukáš, Ing." w:date="2021-11-04T10:37:07.9780143" w:id="63324963">
                  <w:rPr>
                    <w:rFonts w:cs="Arial"/>
                  </w:rPr>
                </w:rPrChange>
              </w:rPr>
              <w:t>)</w:t>
            </w:r>
            <w:bookmarkEnd w:id="177"/>
          </w:p>
        </w:tc>
      </w:tr>
      <w:tr w:rsidRPr="00BF5681" w:rsidR="00AF4DD9" w:rsidTr="55E026C1" w14:paraId="4CDF3336" w14:textId="77777777">
        <w:trPr>
          <w:trHeight w:val="109"/>
        </w:trPr>
        <w:tc>
          <w:tcPr>
            <w:tcW w:w="91" w:type="pct"/>
            <w:vMerge w:val="restart"/>
            <w:shd w:val="clear" w:color="auto" w:fill="D9D9D9" w:themeFill="background1" w:themeFillShade="D9"/>
            <w:tcMar/>
            <w:tcPrChange w:author="SLAVÍK Lukáš, Ing." w:date="2021-11-04T10:37:07.9780143" w:id="2063377028">
              <w:tcPr>
                <w:cnfStyle w:val="001000000000" w:firstRow="0" w:lastRow="0" w:firstColumn="1" w:lastColumn="0" w:oddVBand="0" w:evenVBand="0" w:oddHBand="0" w:evenHBand="0" w:firstRowFirstColumn="0" w:firstRowLastColumn="0" w:lastRowFirstColumn="0" w:lastRowLastColumn="0"/>
                <w:tcW w:w="91" w:type="pct"/>
                <w:vMerge w:val="restart"/>
                <w:shd w:val="clear" w:color="auto" w:fill="D9D9D9" w:themeFill="background1" w:themeFillShade="D9"/>
              </w:tcPr>
            </w:tcPrChange>
          </w:tcPr>
          <w:p w:rsidRPr="00E24A61" w:rsidR="00AF4DD9" w:rsidP="00C37272" w:rsidRDefault="00AF4DD9" w14:paraId="0D703D58" w14:textId="77777777">
            <w:pPr>
              <w:spacing w:before="40" w:after="40"/>
              <w:jc w:val="left"/>
              <w:rPr>
                <w:rFonts w:cs="Arial"/>
                <w:b w:val="0"/>
              </w:rPr>
            </w:pPr>
          </w:p>
        </w:tc>
        <w:tc>
          <w:tcPr>
            <w:tcW w:w="1658" w:type="pct"/>
            <w:vMerge w:val="restart"/>
            <w:shd w:val="clear" w:color="auto" w:fill="D9D9D9" w:themeFill="background1" w:themeFillShade="D9"/>
            <w:tcMar/>
            <w:tcPrChange w:author="SLAVÍK Lukáš, Ing." w:date="2021-11-04T10:37:07.9780143" w:id="867727780">
              <w:tcPr>
                <w:tcW w:w="1658" w:type="pct"/>
                <w:vMerge w:val="restart"/>
                <w:shd w:val="clear" w:color="auto" w:fill="D9D9D9" w:themeFill="background1" w:themeFillShade="D9"/>
              </w:tcPr>
            </w:tcPrChange>
          </w:tcPr>
          <w:p w:rsidRPr="00E24A61" w:rsidR="00AF4DD9" w:rsidP="55E026C1" w:rsidRDefault="00AF4DD9" w14:paraId="25EE21A7" w14:textId="77777777" w14:noSpellErr="1">
            <w:pPr>
              <w:spacing w:before="40" w:after="4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b w:val="1"/>
                <w:bCs w:val="1"/>
                <w:rPrChange w:author="SLAVÍK Lukáš, Ing." w:date="2021-11-04T10:37:07.9780143" w:id="373645543">
                  <w:rPr>
                    <w:rFonts w:cs="Arial"/>
                    <w:b/>
                  </w:rPr>
                </w:rPrChange>
              </w:rPr>
              <w:pPrChange w:author="SLAVÍK Lukáš, Ing." w:date="2021-11-04T10:37:07.9780143" w:id="366526106">
                <w:pPr>
                  <w:jc w:val="left"/>
                  <w:cnfStyle w:val="000000000000" w:firstRow="0" w:lastRow="0" w:firstColumn="0" w:lastColumn="0" w:oddVBand="0" w:evenVBand="0" w:oddHBand="0" w:evenHBand="0" w:firstRowFirstColumn="0" w:firstRowLastColumn="0" w:lastRowFirstColumn="0" w:lastRowLastColumn="0"/>
                </w:pPr>
              </w:pPrChange>
            </w:pPr>
            <w:bookmarkStart w:name="_Hlk54896700" w:id="178"/>
            <w:r w:rsidRPr="55E026C1">
              <w:rPr>
                <w:rFonts w:ascii="Arial" w:hAnsi="Arial" w:eastAsia="Arial" w:cs="Arial"/>
                <w:b w:val="1"/>
                <w:bCs w:val="1"/>
                <w:rPrChange w:author="SLAVÍK Lukáš, Ing." w:date="2021-11-04T10:37:07.9780143" w:id="15681995">
                  <w:rPr>
                    <w:rFonts w:cs="Arial"/>
                    <w:b/>
                  </w:rPr>
                </w:rPrChange>
              </w:rPr>
              <w:t xml:space="preserve">Čerpání dat přes </w:t>
            </w:r>
            <w:r w:rsidRPr="55E026C1">
              <w:rPr>
                <w:rFonts w:ascii="Arial" w:hAnsi="Arial" w:eastAsia="Arial" w:cs="Arial"/>
                <w:b w:val="1"/>
                <w:bCs w:val="1"/>
                <w:rPrChange w:author="SLAVÍK Lukáš, Ing." w:date="2021-11-04T10:37:07.9780143" w:id="219112839">
                  <w:rPr>
                    <w:rFonts w:cs="Arial"/>
                    <w:b/>
                  </w:rPr>
                </w:rPrChange>
              </w:rPr>
              <w:t>ISSS</w:t>
            </w:r>
            <w:bookmarkEnd w:id="178"/>
          </w:p>
        </w:tc>
        <w:sdt>
          <w:sdtPr>
            <w:rPr>
              <w:rFonts w:cs="Arial"/>
            </w:rPr>
            <w:id w:val="-64038704"/>
            <w:showingPlcHdr/>
            <w:comboBox>
              <w:listItem w:displayText="Ano" w:value="Ano"/>
              <w:listItem w:displayText="Nerelevantní" w:value="Nerelevantní"/>
              <w:listItem w:displayText="Ne, žádáme výjimku" w:value="Ne, žádáme výjimku"/>
            </w:comboBox>
          </w:sdtPr>
          <w:sdtEndPr/>
          <w:sdtContent>
            <w:tc>
              <w:tcPr>
                <w:tcW w:w="984" w:type="pct"/>
                <w:gridSpan w:val="2"/>
                <w:shd w:val="clear" w:color="auto" w:fill="auto"/>
              </w:tcPr>
              <w:p w:rsidRPr="003F7B0D" w:rsidR="00AF4DD9" w:rsidP="00C37272" w:rsidRDefault="00AF4DD9" w14:paraId="3B8DBE7D" w14:textId="77777777">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sidRPr="003F7B0D">
                  <w:rPr>
                    <w:rStyle w:val="Zstupntext"/>
                    <w:rFonts w:cs="Arial"/>
                    <w:i/>
                    <w:color w:val="FF0000"/>
                  </w:rPr>
                  <w:t>Zvolte položku.</w:t>
                </w:r>
              </w:p>
            </w:tc>
          </w:sdtContent>
        </w:sdt>
        <w:tc>
          <w:tcPr>
            <w:tcW w:w="2267" w:type="pct"/>
            <w:vMerge w:val="restart"/>
            <w:shd w:val="clear" w:color="auto" w:fill="auto"/>
            <w:tcMar/>
            <w:tcPrChange w:author="SLAVÍK Lukáš, Ing." w:date="2021-11-04T10:37:07.9780143" w:id="1941531291">
              <w:tcPr>
                <w:tcW w:w="2267" w:type="pct"/>
                <w:vMerge w:val="restart"/>
                <w:shd w:val="clear" w:color="auto" w:fill="auto"/>
              </w:tcPr>
            </w:tcPrChange>
          </w:tcPr>
          <w:p w:rsidRPr="003F5FB0" w:rsidR="002302E9" w:rsidP="55E026C1" w:rsidRDefault="00AF4DD9" w14:paraId="47D18B70" w14:textId="01430D56" w14:noSpellErr="1">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color w:val="FF0000"/>
                <w:rPrChange w:author="SLAVÍK Lukáš, Ing." w:date="2021-11-04T10:37:07.9780143" w:id="1001538592">
                  <w:rPr>
                    <w:rFonts w:cs="Arial"/>
                    <w:color w:val="FF0000"/>
                  </w:rPr>
                </w:rPrChange>
              </w:rPr>
              <w:pPrChange w:author="SLAVÍK Lukáš, Ing." w:date="2021-11-04T10:37:07.9780143" w:id="484494661">
                <w:pPr>
                  <w:ind w:right="34"/>
                  <w:contextualSpacing w:val="0"/>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color w:val="FF0000"/>
                <w:rPrChange w:author="SLAVÍK Lukáš, Ing." w:date="2021-11-04T10:37:07.9780143" w:id="1455848522">
                  <w:rPr>
                    <w:rFonts w:cs="Arial"/>
                    <w:color w:val="FF0000"/>
                  </w:rPr>
                </w:rPrChange>
              </w:rPr>
              <w:t>&lt; popište včetně zákonného zmocnění</w:t>
            </w:r>
            <w:r w:rsidRPr="55E026C1" w:rsidDel="006A015A">
              <w:rPr>
                <w:rFonts w:ascii="Arial" w:hAnsi="Arial" w:eastAsia="Arial" w:cs="Arial"/>
                <w:color w:val="FF0000"/>
                <w:rPrChange w:author="SLAVÍK Lukáš, Ing." w:date="2021-11-04T10:37:07.9780143" w:id="618142848">
                  <w:rPr>
                    <w:rFonts w:cs="Arial"/>
                    <w:color w:val="FF0000"/>
                  </w:rPr>
                </w:rPrChange>
              </w:rPr>
              <w:t xml:space="preserve"> </w:t>
            </w:r>
            <w:r w:rsidRPr="55E026C1" w:rsidR="00DE3B60">
              <w:rPr>
                <w:rFonts w:ascii="Arial" w:hAnsi="Arial" w:eastAsia="Arial" w:cs="Arial"/>
                <w:color w:val="FF0000"/>
                <w:rPrChange w:author="SLAVÍK Lukáš, Ing." w:date="2021-11-04T10:37:07.9780143" w:id="58437372">
                  <w:rPr>
                    <w:rFonts w:cs="Arial"/>
                    <w:color w:val="FF0000"/>
                  </w:rPr>
                </w:rPrChange>
              </w:rPr>
              <w:t xml:space="preserve">s </w:t>
            </w:r>
            <w:r w:rsidRPr="55E026C1" w:rsidR="002302E9">
              <w:rPr>
                <w:rFonts w:ascii="Arial" w:hAnsi="Arial" w:eastAsia="Arial" w:cs="Arial"/>
                <w:color w:val="FF0000"/>
                <w:rPrChange w:author="SLAVÍK Lukáš, Ing." w:date="2021-11-04T10:37:07.9780143" w:id="578121367">
                  <w:rPr>
                    <w:rFonts w:cs="Arial"/>
                    <w:color w:val="FF0000"/>
                  </w:rPr>
                </w:rPrChange>
              </w:rPr>
              <w:t>odkaz</w:t>
            </w:r>
            <w:r w:rsidRPr="55E026C1" w:rsidR="00DE3B60">
              <w:rPr>
                <w:rFonts w:ascii="Arial" w:hAnsi="Arial" w:eastAsia="Arial" w:cs="Arial"/>
                <w:color w:val="FF0000"/>
                <w:rPrChange w:author="SLAVÍK Lukáš, Ing." w:date="2021-11-04T10:37:07.9780143" w:id="1579478953">
                  <w:rPr>
                    <w:rFonts w:cs="Arial"/>
                    <w:color w:val="FF0000"/>
                  </w:rPr>
                </w:rPrChange>
              </w:rPr>
              <w:t xml:space="preserve">em na kontexty </w:t>
            </w:r>
            <w:hyperlink w:history="1" r:id="R8dae97621c3642e8">
              <w:r w:rsidRPr="55E026C1" w:rsidR="00DE3B60">
                <w:rPr>
                  <w:rStyle w:val="Hypertextovodkaz"/>
                  <w:rFonts w:ascii="Arial" w:hAnsi="Arial" w:eastAsia="Arial" w:cs="Arial"/>
                  <w:rPrChange w:author="SLAVÍK Lukáš, Ing." w:date="2021-11-04T10:37:07.9780143" w:id="1783276602">
                    <w:rPr>
                      <w:rStyle w:val="Hypertextovodkaz"/>
                      <w:rFonts w:cs="Arial"/>
                    </w:rPr>
                  </w:rPrChange>
                </w:rPr>
                <w:t>https://archi.gov.cz/nap:kontext</w:t>
              </w:r>
            </w:hyperlink>
            <w:r w:rsidRPr="55E026C1" w:rsidR="00DE3B60">
              <w:rPr>
                <w:rFonts w:ascii="Arial" w:hAnsi="Arial" w:eastAsia="Arial" w:cs="Arial"/>
                <w:color w:val="FF0000"/>
                <w:rPrChange w:author="SLAVÍK Lukáš, Ing." w:date="2021-11-04T10:37:07.9780143" w:id="1031466093">
                  <w:rPr>
                    <w:rFonts w:cs="Arial"/>
                    <w:color w:val="FF0000"/>
                  </w:rPr>
                </w:rPrChange>
              </w:rPr>
              <w:t>, pokud neexistuje kontext, jaké objekty či subjekty z tabulky 23 by se požadovaly</w:t>
            </w:r>
            <w:r w:rsidRPr="55E026C1" w:rsidR="002302E9">
              <w:rPr>
                <w:rFonts w:ascii="Arial" w:hAnsi="Arial" w:eastAsia="Arial" w:cs="Arial"/>
                <w:color w:val="FF0000"/>
                <w:rPrChange w:author="SLAVÍK Lukáš, Ing." w:date="2021-11-04T10:37:07.9780143" w:id="609665668">
                  <w:rPr>
                    <w:rFonts w:cs="Arial"/>
                    <w:color w:val="FF0000"/>
                  </w:rPr>
                </w:rPrChange>
              </w:rPr>
              <w:t xml:space="preserve"> po jiných agendách&gt;</w:t>
            </w:r>
          </w:p>
        </w:tc>
      </w:tr>
      <w:tr w:rsidRPr="00BF5681" w:rsidR="001771E0" w:rsidTr="55E026C1" w14:paraId="6F1F22E1" w14:textId="77777777">
        <w:trPr>
          <w:trHeight w:val="108"/>
        </w:trPr>
        <w:tc>
          <w:tcPr>
            <w:cnfStyle w:val="001000000000" w:firstRow="0" w:lastRow="0" w:firstColumn="1" w:lastColumn="0" w:oddVBand="0" w:evenVBand="0" w:oddHBand="0" w:evenHBand="0" w:firstRowFirstColumn="0" w:firstRowLastColumn="0" w:lastRowFirstColumn="0" w:lastRowLastColumn="0"/>
            <w:tcW w:w="91" w:type="pct"/>
            <w:vMerge/>
            <w:shd w:val="clear" w:color="auto" w:fill="D9D9D9" w:themeFill="background1" w:themeFillShade="D9"/>
          </w:tcPr>
          <w:p w:rsidRPr="00E24A61" w:rsidR="001771E0" w:rsidP="001771E0" w:rsidRDefault="001771E0" w14:paraId="29BC6B32" w14:textId="77777777">
            <w:pPr>
              <w:spacing w:before="40" w:after="40"/>
              <w:jc w:val="left"/>
              <w:rPr>
                <w:rFonts w:cs="Arial"/>
                <w:b w:val="0"/>
                <w:bCs w:val="0"/>
              </w:rPr>
            </w:pPr>
          </w:p>
        </w:tc>
        <w:tc>
          <w:tcPr>
            <w:tcW w:w="1658" w:type="pct"/>
            <w:vMerge/>
            <w:shd w:val="clear" w:color="auto" w:fill="D9D9D9" w:themeFill="background1" w:themeFillShade="D9"/>
          </w:tcPr>
          <w:p w:rsidRPr="00E24A61" w:rsidR="001771E0" w:rsidP="001771E0" w:rsidRDefault="001771E0" w14:paraId="3C692911"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cnfStyle w:val="000000000000" w:firstRow="0" w:lastRow="0" w:firstColumn="0" w:lastColumn="0" w:oddVBand="0" w:evenVBand="0" w:oddHBand="0" w:evenHBand="0" w:firstRowFirstColumn="0" w:firstRowLastColumn="0" w:lastRowFirstColumn="0" w:lastRowLastColumn="0"/>
            <w:tcW w:w="558" w:type="pct"/>
            <w:shd w:val="clear" w:color="auto" w:fill="D9D9D9" w:themeFill="background1" w:themeFillShade="D9"/>
            <w:tcMar/>
            <w:tcPrChange w:author="SLAVÍK Lukáš, Ing." w:date="2021-11-04T10:36:37.6903059" w:id="1376089969">
              <w:tcPr>
                <w:tcW w:w="558" w:type="pct"/>
                <w:shd w:val="clear" w:color="auto" w:fill="D9D9D9" w:themeFill="background1" w:themeFillShade="D9"/>
              </w:tcPr>
            </w:tcPrChange>
          </w:tcPr>
          <w:p w:rsidRPr="003F7B0D" w:rsidR="001771E0" w:rsidP="55E026C1" w:rsidRDefault="001771E0" w14:paraId="29594B17" w14:textId="2147C68C" w14:noSpellErr="1">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370177574">
                  <w:rPr>
                    <w:rFonts w:cs="Arial"/>
                  </w:rPr>
                </w:rPrChange>
              </w:rPr>
              <w:pPrChange w:author="SLAVÍK Lukáš, Ing." w:date="2021-11-04T10:37:07.9780143" w:id="500155637">
                <w:pPr>
                  <w:ind w:right="34"/>
                  <w:contextualSpacing w:val="0"/>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1593062497">
                  <w:rPr>
                    <w:rFonts w:cs="Arial"/>
                    <w:b/>
                  </w:rPr>
                </w:rPrChange>
              </w:rPr>
              <w:t>Č. žádosti o výjimku:</w:t>
            </w:r>
          </w:p>
        </w:tc>
        <w:tc>
          <w:tcPr>
            <w:cnfStyle w:val="000000000000" w:firstRow="0" w:lastRow="0" w:firstColumn="0" w:lastColumn="0" w:oddVBand="0" w:evenVBand="0" w:oddHBand="0" w:evenHBand="0" w:firstRowFirstColumn="0" w:firstRowLastColumn="0" w:lastRowFirstColumn="0" w:lastRowLastColumn="0"/>
            <w:tcW w:w="426" w:type="pct"/>
            <w:shd w:val="clear" w:color="auto" w:fill="auto"/>
            <w:tcMar/>
            <w:tcPrChange w:author="SLAVÍK Lukáš, Ing." w:date="2021-11-04T10:36:37.6903059" w:id="1487603031">
              <w:tcPr>
                <w:tcW w:w="426" w:type="pct"/>
                <w:shd w:val="clear" w:color="auto" w:fill="auto"/>
              </w:tcPr>
            </w:tcPrChange>
          </w:tcPr>
          <w:p w:rsidRPr="003F7B0D" w:rsidR="001771E0" w:rsidP="001771E0" w:rsidRDefault="001771E0" w14:paraId="61A289FE" w14:textId="77777777">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2267" w:type="pct"/>
            <w:vMerge/>
            <w:shd w:val="clear" w:color="auto" w:fill="auto"/>
          </w:tcPr>
          <w:p w:rsidRPr="003F5FB0" w:rsidR="001771E0" w:rsidP="001771E0" w:rsidRDefault="001771E0" w14:paraId="3394D0E8" w14:textId="77777777">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Pr="00BF5681" w:rsidR="00AF4DD9" w:rsidTr="55E026C1" w14:paraId="6F3F4333" w14:textId="77777777">
        <w:trPr>
          <w:trHeight w:val="109"/>
        </w:trPr>
        <w:tc>
          <w:tcPr>
            <w:tcW w:w="91" w:type="pct"/>
            <w:vMerge w:val="restart"/>
            <w:shd w:val="clear" w:color="auto" w:fill="D9D9D9" w:themeFill="background1" w:themeFillShade="D9"/>
            <w:tcMar/>
            <w:tcPrChange w:author="SLAVÍK Lukáš, Ing." w:date="2021-11-04T10:37:07.9780143" w:id="1633979805">
              <w:tcPr>
                <w:cnfStyle w:val="001000000000" w:firstRow="0" w:lastRow="0" w:firstColumn="1" w:lastColumn="0" w:oddVBand="0" w:evenVBand="0" w:oddHBand="0" w:evenHBand="0" w:firstRowFirstColumn="0" w:firstRowLastColumn="0" w:lastRowFirstColumn="0" w:lastRowLastColumn="0"/>
                <w:tcW w:w="91" w:type="pct"/>
                <w:vMerge w:val="restart"/>
                <w:shd w:val="clear" w:color="auto" w:fill="D9D9D9" w:themeFill="background1" w:themeFillShade="D9"/>
              </w:tcPr>
            </w:tcPrChange>
          </w:tcPr>
          <w:p w:rsidRPr="00E24A61" w:rsidR="00AF4DD9" w:rsidP="00C37272" w:rsidRDefault="00AF4DD9" w14:paraId="188A0056" w14:textId="77777777">
            <w:pPr>
              <w:spacing w:before="40" w:after="40"/>
              <w:jc w:val="left"/>
              <w:rPr>
                <w:rFonts w:cs="Arial"/>
                <w:b w:val="0"/>
                <w:bCs w:val="0"/>
              </w:rPr>
            </w:pPr>
          </w:p>
        </w:tc>
        <w:tc>
          <w:tcPr>
            <w:tcW w:w="1658" w:type="pct"/>
            <w:vMerge w:val="restart"/>
            <w:shd w:val="clear" w:color="auto" w:fill="D9D9D9" w:themeFill="background1" w:themeFillShade="D9"/>
            <w:tcMar/>
            <w:tcPrChange w:author="SLAVÍK Lukáš, Ing." w:date="2021-11-04T10:37:07.9780143" w:id="161817045">
              <w:tcPr>
                <w:tcW w:w="1658" w:type="pct"/>
                <w:vMerge w:val="restart"/>
                <w:shd w:val="clear" w:color="auto" w:fill="D9D9D9" w:themeFill="background1" w:themeFillShade="D9"/>
              </w:tcPr>
            </w:tcPrChange>
          </w:tcPr>
          <w:p w:rsidRPr="00E24A61" w:rsidR="00AF4DD9" w:rsidP="55E026C1" w:rsidRDefault="00AF4DD9" w14:paraId="013B9A9E" w14:textId="77777777" w14:noSpellErr="1">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b w:val="1"/>
                <w:bCs w:val="1"/>
                <w:rPrChange w:author="SLAVÍK Lukáš, Ing." w:date="2021-11-04T10:37:07.9780143" w:id="1576140183">
                  <w:rPr>
                    <w:rFonts w:cs="Arial"/>
                    <w:b/>
                  </w:rPr>
                </w:rPrChange>
              </w:rPr>
              <w:pPrChange w:author="SLAVÍK Lukáš, Ing." w:date="2021-11-04T10:37:07.9780143" w:id="287241076">
                <w:pPr>
                  <w:contextualSpacing w:val="0"/>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1934183575">
                  <w:rPr>
                    <w:rFonts w:cs="Arial"/>
                    <w:b/>
                  </w:rPr>
                </w:rPrChange>
              </w:rPr>
              <w:t xml:space="preserve">Publikování vlastních dat přes </w:t>
            </w:r>
            <w:r w:rsidRPr="55E026C1">
              <w:rPr>
                <w:rFonts w:ascii="Arial" w:hAnsi="Arial" w:eastAsia="Arial" w:cs="Arial"/>
                <w:b w:val="1"/>
                <w:bCs w:val="1"/>
                <w:rPrChange w:author="SLAVÍK Lukáš, Ing." w:date="2021-11-04T10:37:07.9780143" w:id="260193122">
                  <w:rPr>
                    <w:rFonts w:cs="Arial"/>
                    <w:b/>
                  </w:rPr>
                </w:rPrChange>
              </w:rPr>
              <w:t>ISSS</w:t>
            </w:r>
          </w:p>
        </w:tc>
        <w:sdt>
          <w:sdtPr>
            <w:rPr>
              <w:rFonts w:cs="Arial"/>
            </w:rPr>
            <w:id w:val="156581505"/>
            <w:showingPlcHdr/>
            <w:comboBox>
              <w:listItem w:displayText="Ano" w:value="Ano"/>
              <w:listItem w:displayText="Nerelevantní" w:value="Nerelevantní"/>
              <w:listItem w:displayText="Ne, žádáme výjimku" w:value="Ne, žádáme výjimku"/>
            </w:comboBox>
          </w:sdtPr>
          <w:sdtEndPr/>
          <w:sdtContent>
            <w:tc>
              <w:tcPr>
                <w:tcW w:w="984" w:type="pct"/>
                <w:gridSpan w:val="2"/>
                <w:shd w:val="clear" w:color="auto" w:fill="auto"/>
              </w:tcPr>
              <w:p w:rsidRPr="003F7B0D" w:rsidR="00AF4DD9" w:rsidP="00C37272" w:rsidRDefault="00AF4DD9" w14:paraId="66A75BCA" w14:textId="77777777">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sidRPr="003F7B0D">
                  <w:rPr>
                    <w:rStyle w:val="Zstupntext"/>
                    <w:rFonts w:cs="Arial"/>
                    <w:i/>
                    <w:color w:val="FF0000"/>
                  </w:rPr>
                  <w:t>Zvolte položku.</w:t>
                </w:r>
              </w:p>
            </w:tc>
          </w:sdtContent>
        </w:sdt>
        <w:tc>
          <w:tcPr>
            <w:tcW w:w="2267" w:type="pct"/>
            <w:vMerge w:val="restart"/>
            <w:shd w:val="clear" w:color="auto" w:fill="auto"/>
            <w:tcMar/>
            <w:tcPrChange w:author="SLAVÍK Lukáš, Ing." w:date="2021-11-04T10:37:07.9780143" w:id="572357993">
              <w:tcPr>
                <w:tcW w:w="2267" w:type="pct"/>
                <w:vMerge w:val="restart"/>
                <w:shd w:val="clear" w:color="auto" w:fill="auto"/>
              </w:tcPr>
            </w:tcPrChange>
          </w:tcPr>
          <w:p w:rsidRPr="003F5FB0" w:rsidR="002302E9" w:rsidP="55E026C1" w:rsidRDefault="00AF4DD9" w14:paraId="3D793DA9" w14:textId="2D84BFEC" w14:noSpellErr="1">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color w:val="FF0000"/>
                <w:rPrChange w:author="SLAVÍK Lukáš, Ing." w:date="2021-11-04T10:37:07.9780143" w:id="164745436">
                  <w:rPr>
                    <w:rFonts w:cs="Arial"/>
                    <w:color w:val="FF0000"/>
                  </w:rPr>
                </w:rPrChange>
              </w:rPr>
              <w:pPrChange w:author="SLAVÍK Lukáš, Ing." w:date="2021-11-04T10:37:07.9780143" w:id="1892177869">
                <w:pPr>
                  <w:ind w:right="34"/>
                  <w:contextualSpacing w:val="0"/>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color w:val="FF0000"/>
                <w:rPrChange w:author="SLAVÍK Lukáš, Ing." w:date="2021-11-04T10:37:07.9780143" w:id="1523244707">
                  <w:rPr>
                    <w:rFonts w:cs="Arial"/>
                    <w:color w:val="FF0000"/>
                  </w:rPr>
                </w:rPrChange>
              </w:rPr>
              <w:t xml:space="preserve">&lt; popište včetně zákonného </w:t>
            </w:r>
            <w:r w:rsidRPr="55E026C1" w:rsidR="00DE3B60">
              <w:rPr>
                <w:rFonts w:ascii="Arial" w:hAnsi="Arial" w:eastAsia="Arial" w:cs="Arial"/>
                <w:color w:val="FF0000"/>
                <w:rPrChange w:author="SLAVÍK Lukáš, Ing." w:date="2021-11-04T10:37:07.9780143" w:id="1260788353">
                  <w:rPr>
                    <w:rFonts w:cs="Arial"/>
                    <w:color w:val="FF0000"/>
                  </w:rPr>
                </w:rPrChange>
              </w:rPr>
              <w:t>zmocnění</w:t>
            </w:r>
            <w:r w:rsidRPr="55E026C1" w:rsidDel="006A015A" w:rsidR="00DE3B60">
              <w:rPr>
                <w:rFonts w:ascii="Arial" w:hAnsi="Arial" w:eastAsia="Arial" w:cs="Arial"/>
                <w:color w:val="FF0000"/>
                <w:rPrChange w:author="SLAVÍK Lukáš, Ing." w:date="2021-11-04T10:37:07.9780143" w:id="1182588869">
                  <w:rPr>
                    <w:rFonts w:cs="Arial"/>
                    <w:color w:val="FF0000"/>
                  </w:rPr>
                </w:rPrChange>
              </w:rPr>
              <w:t>, a jakých</w:t>
            </w:r>
            <w:r w:rsidRPr="55E026C1" w:rsidR="002302E9">
              <w:rPr>
                <w:rFonts w:ascii="Arial" w:hAnsi="Arial" w:eastAsia="Arial" w:cs="Arial"/>
                <w:color w:val="FF0000"/>
                <w:rPrChange w:author="SLAVÍK Lukáš, Ing." w:date="2021-11-04T10:37:07.9780143" w:id="925294840">
                  <w:rPr>
                    <w:rFonts w:cs="Arial"/>
                    <w:color w:val="FF0000"/>
                  </w:rPr>
                </w:rPrChange>
              </w:rPr>
              <w:t xml:space="preserve"> objektů </w:t>
            </w:r>
            <w:r w:rsidRPr="55E026C1" w:rsidR="00DE3B60">
              <w:rPr>
                <w:rFonts w:ascii="Arial" w:hAnsi="Arial" w:eastAsia="Arial" w:cs="Arial"/>
                <w:color w:val="FF0000"/>
                <w:rPrChange w:author="SLAVÍK Lukáš, Ing." w:date="2021-11-04T10:37:07.9780143" w:id="1425935321">
                  <w:rPr>
                    <w:rFonts w:cs="Arial"/>
                    <w:color w:val="FF0000"/>
                  </w:rPr>
                </w:rPrChange>
              </w:rPr>
              <w:t xml:space="preserve">či </w:t>
            </w:r>
            <w:r w:rsidRPr="55E026C1" w:rsidR="002302E9">
              <w:rPr>
                <w:rFonts w:ascii="Arial" w:hAnsi="Arial" w:eastAsia="Arial" w:cs="Arial"/>
                <w:color w:val="FF0000"/>
                <w:rPrChange w:author="SLAVÍK Lukáš, Ing." w:date="2021-11-04T10:37:07.9780143" w:id="509872865">
                  <w:rPr>
                    <w:rFonts w:cs="Arial"/>
                    <w:color w:val="FF0000"/>
                  </w:rPr>
                </w:rPrChange>
              </w:rPr>
              <w:t>subjektů z tabulky 23 se bude týkat&gt;</w:t>
            </w:r>
          </w:p>
        </w:tc>
      </w:tr>
      <w:tr w:rsidRPr="00BF5681" w:rsidR="00AF4DD9" w:rsidTr="55E026C1" w14:paraId="7DA88CDF" w14:textId="77777777">
        <w:trPr>
          <w:trHeight w:val="108"/>
        </w:trPr>
        <w:tc>
          <w:tcPr>
            <w:cnfStyle w:val="001000000000" w:firstRow="0" w:lastRow="0" w:firstColumn="1" w:lastColumn="0" w:oddVBand="0" w:evenVBand="0" w:oddHBand="0" w:evenHBand="0" w:firstRowFirstColumn="0" w:firstRowLastColumn="0" w:lastRowFirstColumn="0" w:lastRowLastColumn="0"/>
            <w:tcW w:w="91" w:type="pct"/>
            <w:vMerge/>
            <w:shd w:val="clear" w:color="auto" w:fill="D9D9D9" w:themeFill="background1" w:themeFillShade="D9"/>
          </w:tcPr>
          <w:p w:rsidRPr="003F7B0D" w:rsidR="00AF4DD9" w:rsidP="00C37272" w:rsidRDefault="00AF4DD9" w14:paraId="6901EE51" w14:textId="77777777">
            <w:pPr>
              <w:spacing w:before="40" w:after="40"/>
              <w:jc w:val="left"/>
              <w:rPr>
                <w:rFonts w:cs="Arial"/>
                <w:b w:val="0"/>
                <w:bCs w:val="0"/>
              </w:rPr>
            </w:pPr>
          </w:p>
        </w:tc>
        <w:tc>
          <w:tcPr>
            <w:tcW w:w="1658" w:type="pct"/>
            <w:vMerge/>
            <w:shd w:val="clear" w:color="auto" w:fill="D9D9D9" w:themeFill="background1" w:themeFillShade="D9"/>
          </w:tcPr>
          <w:p w:rsidRPr="003F7B0D" w:rsidR="00AF4DD9" w:rsidP="00C37272" w:rsidRDefault="00AF4DD9" w14:paraId="0A207DC2" w14:textId="77777777">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558" w:type="pct"/>
            <w:shd w:val="clear" w:color="auto" w:fill="D9D9D9" w:themeFill="background1" w:themeFillShade="D9"/>
            <w:tcMar/>
            <w:tcPrChange w:author="SLAVÍK Lukáš, Ing." w:date="2021-11-04T10:36:37.6903059" w:id="134117924">
              <w:tcPr>
                <w:tcW w:w="558" w:type="pct"/>
                <w:shd w:val="clear" w:color="auto" w:fill="D9D9D9" w:themeFill="background1" w:themeFillShade="D9"/>
              </w:tcPr>
            </w:tcPrChange>
          </w:tcPr>
          <w:p w:rsidRPr="003F7B0D" w:rsidR="00AF4DD9" w:rsidP="55E026C1" w:rsidRDefault="00AF4DD9" w14:paraId="1B853746" w14:textId="77777777" w14:noSpellErr="1">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881726802">
                  <w:rPr>
                    <w:rFonts w:cs="Arial"/>
                  </w:rPr>
                </w:rPrChange>
              </w:rPr>
              <w:pPrChange w:author="SLAVÍK Lukáš, Ing." w:date="2021-11-04T10:37:07.9780143" w:id="422299022">
                <w:pPr>
                  <w:ind w:right="34"/>
                  <w:contextualSpacing w:val="0"/>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458159089">
                  <w:rPr>
                    <w:rFonts w:cs="Arial"/>
                    <w:b/>
                  </w:rPr>
                </w:rPrChange>
              </w:rPr>
              <w:t>Č. žádosti o výjimku:</w:t>
            </w:r>
          </w:p>
        </w:tc>
        <w:tc>
          <w:tcPr>
            <w:cnfStyle w:val="000000000000" w:firstRow="0" w:lastRow="0" w:firstColumn="0" w:lastColumn="0" w:oddVBand="0" w:evenVBand="0" w:oddHBand="0" w:evenHBand="0" w:firstRowFirstColumn="0" w:firstRowLastColumn="0" w:lastRowFirstColumn="0" w:lastRowLastColumn="0"/>
            <w:tcW w:w="426" w:type="pct"/>
            <w:shd w:val="clear" w:color="auto" w:fill="auto"/>
            <w:tcMar/>
            <w:tcPrChange w:author="SLAVÍK Lukáš, Ing." w:date="2021-11-04T10:36:37.6903059" w:id="1535421653">
              <w:tcPr>
                <w:tcW w:w="426" w:type="pct"/>
                <w:shd w:val="clear" w:color="auto" w:fill="auto"/>
              </w:tcPr>
            </w:tcPrChange>
          </w:tcPr>
          <w:p w:rsidRPr="003F7B0D" w:rsidR="00AF4DD9" w:rsidP="00C37272" w:rsidRDefault="00AF4DD9" w14:paraId="60A629F5" w14:textId="77777777">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2267" w:type="pct"/>
            <w:vMerge/>
            <w:shd w:val="clear" w:color="auto" w:fill="auto"/>
          </w:tcPr>
          <w:p w:rsidRPr="003F7B0D" w:rsidR="00AF4DD9" w:rsidP="00C37272" w:rsidRDefault="00AF4DD9" w14:paraId="61A47850" w14:textId="77777777">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Pr="00BF5681" w:rsidR="00DE3B60" w:rsidTr="55E026C1" w14:paraId="7E6F6B89" w14:textId="77777777">
        <w:trPr>
          <w:trHeight w:val="108"/>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D9D9" w:themeFill="background1" w:themeFillShade="D9"/>
            <w:tcMar/>
            <w:tcPrChange w:author="SLAVÍK Lukáš, Ing." w:date="2021-11-04T10:37:07.9780143" w:id="530075616">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D9D9" w:themeFill="background1" w:themeFillShade="D9"/>
              </w:tcPr>
            </w:tcPrChange>
          </w:tcPr>
          <w:p w:rsidRPr="00DE3B60" w:rsidR="00DE3B60" w:rsidP="55E026C1" w:rsidRDefault="00DE3B60" w14:paraId="15A88E7F" w14:textId="38A9A3A6" w14:noSpellErr="1">
            <w:pPr>
              <w:spacing w:before="40" w:after="40"/>
              <w:ind w:right="34"/>
              <w:jc w:val="left"/>
              <w:rPr>
                <w:rFonts w:ascii="Arial" w:hAnsi="Arial" w:eastAsia="Arial" w:cs="Arial"/>
                <w:rPrChange w:author="SLAVÍK Lukáš, Ing." w:date="2021-11-04T10:37:07.9780143" w:id="204251326">
                  <w:rPr>
                    <w:rFonts w:cs="Arial"/>
                  </w:rPr>
                </w:rPrChange>
              </w:rPr>
              <w:pPrChange w:author="SLAVÍK Lukáš, Ing." w:date="2021-11-04T10:37:07.9780143" w:id="576485998">
                <w:pPr>
                  <w:ind w:right="34"/>
                  <w:jc w:val="left"/>
                </w:pPr>
              </w:pPrChange>
            </w:pPr>
            <w:r w:rsidRPr="55E026C1">
              <w:rPr>
                <w:rFonts w:ascii="Arial" w:hAnsi="Arial" w:eastAsia="Arial" w:cs="Arial"/>
                <w:rPrChange w:author="SLAVÍK Lukáš, Ing." w:date="2021-11-04T10:37:07.9780143" w:id="1935765500">
                  <w:rPr>
                    <w:rFonts w:cs="Arial"/>
                  </w:rPr>
                </w:rPrChange>
              </w:rPr>
              <w:t>Komunikace mimo propojený datový fond</w:t>
            </w:r>
          </w:p>
        </w:tc>
      </w:tr>
      <w:tr w:rsidRPr="00BF5681" w:rsidR="00DE3B60" w:rsidTr="55E026C1" w14:paraId="2BF577FD" w14:textId="77777777">
        <w:trPr>
          <w:trHeight w:val="155"/>
        </w:trPr>
        <w:tc>
          <w:tcPr>
            <w:tcW w:w="91" w:type="pct"/>
            <w:vMerge w:val="restart"/>
            <w:shd w:val="clear" w:color="auto" w:fill="D9D9D9" w:themeFill="background1" w:themeFillShade="D9"/>
            <w:tcMar/>
            <w:tcPrChange w:author="SLAVÍK Lukáš, Ing." w:date="2021-11-04T10:37:07.9780143" w:id="1114834951">
              <w:tcPr>
                <w:cnfStyle w:val="001000000000" w:firstRow="0" w:lastRow="0" w:firstColumn="1" w:lastColumn="0" w:oddVBand="0" w:evenVBand="0" w:oddHBand="0" w:evenHBand="0" w:firstRowFirstColumn="0" w:firstRowLastColumn="0" w:lastRowFirstColumn="0" w:lastRowLastColumn="0"/>
                <w:tcW w:w="91" w:type="pct"/>
                <w:vMerge w:val="restart"/>
                <w:shd w:val="clear" w:color="auto" w:fill="D9D9D9" w:themeFill="background1" w:themeFillShade="D9"/>
              </w:tcPr>
            </w:tcPrChange>
          </w:tcPr>
          <w:p w:rsidRPr="003F7B0D" w:rsidR="00DE3B60" w:rsidP="00C37272" w:rsidRDefault="00DE3B60" w14:paraId="247206AD" w14:textId="77777777">
            <w:pPr>
              <w:spacing w:before="40" w:after="40"/>
              <w:jc w:val="left"/>
              <w:rPr>
                <w:rFonts w:cs="Arial"/>
                <w:b w:val="0"/>
                <w:bCs w:val="0"/>
              </w:rPr>
            </w:pPr>
          </w:p>
        </w:tc>
        <w:tc>
          <w:tcPr>
            <w:tcW w:w="1658" w:type="pct"/>
            <w:vMerge w:val="restart"/>
            <w:shd w:val="clear" w:color="auto" w:fill="D9D9D9" w:themeFill="background1" w:themeFillShade="D9"/>
            <w:tcMar/>
            <w:tcPrChange w:author="SLAVÍK Lukáš, Ing." w:date="2021-11-04T10:37:07.9780143" w:id="1835461577">
              <w:tcPr>
                <w:tcW w:w="1658" w:type="pct"/>
                <w:vMerge w:val="restart"/>
                <w:shd w:val="clear" w:color="auto" w:fill="D9D9D9" w:themeFill="background1" w:themeFillShade="D9"/>
              </w:tcPr>
            </w:tcPrChange>
          </w:tcPr>
          <w:p w:rsidRPr="00DE3B60" w:rsidR="00DE3B60" w:rsidP="55E026C1" w:rsidRDefault="00DE3B60" w14:paraId="4576DF1B" w14:textId="08102B97" w14:noSpellErr="1">
            <w:pPr>
              <w:spacing w:before="40" w:after="4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b w:val="1"/>
                <w:bCs w:val="1"/>
                <w:rPrChange w:author="SLAVÍK Lukáš, Ing." w:date="2021-11-04T10:37:07.9780143" w:id="407897598">
                  <w:rPr/>
                </w:rPrChange>
              </w:rPr>
              <w:pPrChange w:author="SLAVÍK Lukáš, Ing." w:date="2021-11-04T10:37:07.9780143" w:id="556078888">
                <w:pPr>
                  <w:jc w:val="left"/>
                  <w:cnfStyle w:val="000000000000" w:firstRow="0" w:lastRow="0" w:firstColumn="0" w:lastColumn="0" w:oddVBand="0" w:evenVBand="0" w:oddHBand="0" w:evenHBand="0" w:firstRowFirstColumn="0" w:firstRowLastColumn="0" w:lastRowFirstColumn="0" w:lastRowLastColumn="0"/>
                </w:pPr>
              </w:pPrChange>
            </w:pPr>
            <w:r w:rsidRPr="003AAEC4">
              <w:rPr>
                <w:rFonts w:ascii="Arial" w:hAnsi="Arial" w:eastAsia="Arial" w:cs="Arial"/>
                <w:b w:val="1"/>
                <w:bCs w:val="1"/>
                <w:rPrChange w:author="SLAVÍK Lukáš, Ing." w:date="2021-11-04T10:36:37.6903059" w:id="1396394085">
                  <w:rPr>
                    <w:rFonts w:cs="Arial"/>
                    <w:b/>
                  </w:rPr>
                </w:rPrChange>
              </w:rPr>
              <w:t xml:space="preserve">Využívání vlastních proprietárních </w:t>
            </w:r>
            <w:del w:author="Šedivec Tomáš" w:date="2021-10-04T11:14:00Z" w:id="179">
              <w:r w:rsidRPr="00DE3B60" w:rsidDel="00684DBE">
                <w:rPr>
                  <w:rFonts w:cs="Arial"/>
                  <w:b/>
                </w:rPr>
                <w:delText xml:space="preserve">rozhraní </w:delText>
              </w:r>
            </w:del>
            <w:ins w:author="Šedivec Tomáš" w:date="2021-10-04T11:14:00Z" w:id="180">
              <w:r w:rsidRPr="003AAEC4" w:rsidR="00684DBE">
                <w:rPr>
                  <w:rFonts w:ascii="Arial" w:hAnsi="Arial" w:eastAsia="Arial" w:cs="Arial"/>
                  <w:b w:val="1"/>
                  <w:bCs w:val="1"/>
                  <w:rPrChange w:author="SLAVÍK Lukáš, Ing." w:date="2021-11-04T10:36:37.6903059" w:id="1528793224">
                    <w:rPr>
                      <w:rFonts w:cs="Arial"/>
                      <w:b/>
                    </w:rPr>
                  </w:rPrChange>
                </w:rPr>
                <w:t>rozhraní</w:t>
              </w:r>
            </w:ins>
          </w:p>
        </w:tc>
        <w:sdt>
          <w:sdtPr>
            <w:rPr>
              <w:rFonts w:cs="Arial"/>
            </w:rPr>
            <w:id w:val="607779752"/>
            <w:showingPlcHdr/>
            <w:comboBox>
              <w:listItem w:displayText="Ano, žádáme o výjimku" w:value="Ano, žádáme o výjimku"/>
              <w:listItem w:displayText="Nerelevantní" w:value="Nerelevantní"/>
              <w:listItem w:displayText="Ne" w:value="Ne"/>
            </w:comboBox>
          </w:sdtPr>
          <w:sdtEndPr/>
          <w:sdtContent>
            <w:tc>
              <w:tcPr>
                <w:tcW w:w="984" w:type="pct"/>
                <w:gridSpan w:val="2"/>
                <w:shd w:val="clear" w:color="auto" w:fill="auto"/>
              </w:tcPr>
              <w:p w:rsidRPr="003F7B0D" w:rsidR="00DE3B60" w:rsidP="00C37272" w:rsidRDefault="00DE3B60" w14:paraId="22F97A8D" w14:textId="6896EED5">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sidRPr="003F7B0D">
                  <w:rPr>
                    <w:rStyle w:val="Zstupntext"/>
                    <w:rFonts w:cs="Arial"/>
                    <w:i/>
                    <w:color w:val="FF0000"/>
                  </w:rPr>
                  <w:t>Zvolte položku.</w:t>
                </w:r>
              </w:p>
            </w:tc>
          </w:sdtContent>
        </w:sdt>
        <w:tc>
          <w:tcPr>
            <w:tcW w:w="2267" w:type="pct"/>
            <w:vMerge w:val="restart"/>
            <w:shd w:val="clear" w:color="auto" w:fill="auto"/>
            <w:tcMar/>
            <w:tcPrChange w:author="SLAVÍK Lukáš, Ing." w:date="2021-11-04T10:37:07.9780143" w:id="633060101">
              <w:tcPr>
                <w:tcW w:w="2267" w:type="pct"/>
                <w:vMerge w:val="restart"/>
                <w:shd w:val="clear" w:color="auto" w:fill="auto"/>
              </w:tcPr>
            </w:tcPrChange>
          </w:tcPr>
          <w:p w:rsidRPr="003F7B0D" w:rsidR="00DE3B60" w:rsidP="55E026C1" w:rsidRDefault="00DE3B60" w14:paraId="57DF48B7" w14:textId="09FBB414" w14:noSpellErr="1">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413154977">
                  <w:rPr>
                    <w:rFonts w:cs="Arial"/>
                  </w:rPr>
                </w:rPrChange>
              </w:rPr>
              <w:pPrChange w:author="SLAVÍK Lukáš, Ing." w:date="2021-11-04T10:37:07.9780143" w:id="1572017455">
                <w:pPr>
                  <w:ind w:right="34"/>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color w:val="FF0000"/>
                <w:rPrChange w:author="SLAVÍK Lukáš, Ing." w:date="2021-11-04T10:37:07.9780143" w:id="190787342">
                  <w:rPr>
                    <w:rFonts w:cs="Arial"/>
                    <w:color w:val="FF0000"/>
                  </w:rPr>
                </w:rPrChange>
              </w:rPr>
              <w:t xml:space="preserve">&lt; popište </w:t>
            </w:r>
            <w:r w:rsidRPr="55E026C1" w:rsidDel="006A015A">
              <w:rPr>
                <w:rFonts w:ascii="Arial" w:hAnsi="Arial" w:eastAsia="Arial" w:cs="Arial"/>
                <w:color w:val="FF0000"/>
                <w:rPrChange w:author="SLAVÍK Lukáš, Ing." w:date="2021-11-04T10:37:07.9780143" w:id="1123404671">
                  <w:rPr>
                    <w:rFonts w:cs="Arial"/>
                    <w:color w:val="FF0000"/>
                  </w:rPr>
                </w:rPrChange>
              </w:rPr>
              <w:t>jakých</w:t>
            </w:r>
            <w:r w:rsidRPr="55E026C1">
              <w:rPr>
                <w:rFonts w:ascii="Arial" w:hAnsi="Arial" w:eastAsia="Arial" w:cs="Arial"/>
                <w:color w:val="FF0000"/>
                <w:rPrChange w:author="SLAVÍK Lukáš, Ing." w:date="2021-11-04T10:37:07.9780143" w:id="1337521709">
                  <w:rPr>
                    <w:rFonts w:cs="Arial"/>
                    <w:color w:val="FF0000"/>
                  </w:rPr>
                </w:rPrChange>
              </w:rPr>
              <w:t xml:space="preserve"> objektů či subjektů z tabulky 23 se bude týkat&gt;</w:t>
            </w:r>
          </w:p>
        </w:tc>
      </w:tr>
      <w:tr w:rsidRPr="00BF5681" w:rsidR="00DE3B60" w:rsidTr="55E026C1" w14:paraId="703857B1" w14:textId="77777777">
        <w:trPr>
          <w:trHeight w:val="155"/>
        </w:trPr>
        <w:tc>
          <w:tcPr>
            <w:cnfStyle w:val="001000000000" w:firstRow="0" w:lastRow="0" w:firstColumn="1" w:lastColumn="0" w:oddVBand="0" w:evenVBand="0" w:oddHBand="0" w:evenHBand="0" w:firstRowFirstColumn="0" w:firstRowLastColumn="0" w:lastRowFirstColumn="0" w:lastRowLastColumn="0"/>
            <w:tcW w:w="91" w:type="pct"/>
            <w:vMerge/>
            <w:shd w:val="clear" w:color="auto" w:fill="D9D9D9" w:themeFill="background1" w:themeFillShade="D9"/>
          </w:tcPr>
          <w:p w:rsidRPr="003F7B0D" w:rsidR="00DE3B60" w:rsidP="00C37272" w:rsidRDefault="00DE3B60" w14:paraId="619C987B" w14:textId="77777777">
            <w:pPr>
              <w:spacing w:before="40" w:after="40"/>
              <w:jc w:val="left"/>
              <w:rPr>
                <w:rFonts w:cs="Arial"/>
                <w:b w:val="0"/>
                <w:bCs w:val="0"/>
              </w:rPr>
            </w:pPr>
          </w:p>
        </w:tc>
        <w:tc>
          <w:tcPr>
            <w:tcW w:w="1658" w:type="pct"/>
            <w:vMerge/>
            <w:shd w:val="clear" w:color="auto" w:fill="D9D9D9" w:themeFill="background1" w:themeFillShade="D9"/>
          </w:tcPr>
          <w:p w:rsidRPr="00DE3B60" w:rsidR="00DE3B60" w:rsidP="00C37272" w:rsidRDefault="00DE3B60" w14:paraId="4F92907B"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cnfStyle w:val="000000000000" w:firstRow="0" w:lastRow="0" w:firstColumn="0" w:lastColumn="0" w:oddVBand="0" w:evenVBand="0" w:oddHBand="0" w:evenHBand="0" w:firstRowFirstColumn="0" w:firstRowLastColumn="0" w:lastRowFirstColumn="0" w:lastRowLastColumn="0"/>
            <w:tcW w:w="558" w:type="pct"/>
            <w:shd w:val="clear" w:color="auto" w:fill="D9D9D9" w:themeFill="background1" w:themeFillShade="D9"/>
            <w:tcMar/>
            <w:tcPrChange w:author="SLAVÍK Lukáš, Ing." w:date="2021-11-04T10:36:37.6903059" w:id="529149913">
              <w:tcPr>
                <w:tcW w:w="558" w:type="pct"/>
                <w:shd w:val="clear" w:color="auto" w:fill="D9D9D9" w:themeFill="background1" w:themeFillShade="D9"/>
              </w:tcPr>
            </w:tcPrChange>
          </w:tcPr>
          <w:p w:rsidRPr="003F7B0D" w:rsidR="00DE3B60" w:rsidP="55E026C1" w:rsidRDefault="00DE3B60" w14:paraId="44BDAACE" w14:textId="053C6716" w14:noSpellErr="1">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b w:val="1"/>
                <w:bCs w:val="1"/>
                <w:rPrChange w:author="SLAVÍK Lukáš, Ing." w:date="2021-11-04T10:37:07.9780143" w:id="783261830">
                  <w:rPr>
                    <w:rFonts w:cs="Arial"/>
                    <w:b/>
                  </w:rPr>
                </w:rPrChange>
              </w:rPr>
              <w:pPrChange w:author="SLAVÍK Lukáš, Ing." w:date="2021-11-04T10:37:07.9780143" w:id="1606795161">
                <w:pPr>
                  <w:ind w:right="34"/>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1594852570">
                  <w:rPr>
                    <w:rFonts w:cs="Arial"/>
                    <w:b/>
                  </w:rPr>
                </w:rPrChange>
              </w:rPr>
              <w:t>Č. žádosti o výjimku:</w:t>
            </w:r>
          </w:p>
        </w:tc>
        <w:tc>
          <w:tcPr>
            <w:cnfStyle w:val="000000000000" w:firstRow="0" w:lastRow="0" w:firstColumn="0" w:lastColumn="0" w:oddVBand="0" w:evenVBand="0" w:oddHBand="0" w:evenHBand="0" w:firstRowFirstColumn="0" w:firstRowLastColumn="0" w:lastRowFirstColumn="0" w:lastRowLastColumn="0"/>
            <w:tcW w:w="426" w:type="pct"/>
            <w:shd w:val="clear" w:color="auto" w:fill="auto"/>
            <w:tcMar/>
            <w:tcPrChange w:author="SLAVÍK Lukáš, Ing." w:date="2021-11-04T10:36:37.6903059" w:id="553821155">
              <w:tcPr>
                <w:tcW w:w="426" w:type="pct"/>
                <w:shd w:val="clear" w:color="auto" w:fill="auto"/>
              </w:tcPr>
            </w:tcPrChange>
          </w:tcPr>
          <w:p w:rsidRPr="003F7B0D" w:rsidR="00DE3B60" w:rsidP="00C37272" w:rsidRDefault="00DE3B60" w14:paraId="3B4E7ECC" w14:textId="77777777">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67" w:type="pct"/>
            <w:vMerge/>
            <w:shd w:val="clear" w:color="auto" w:fill="auto"/>
          </w:tcPr>
          <w:p w:rsidRPr="003F7B0D" w:rsidR="00DE3B60" w:rsidP="00C37272" w:rsidRDefault="00DE3B60" w14:paraId="4D632968" w14:textId="77777777">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r>
      <w:tr w:rsidRPr="00BF5681" w:rsidR="00684DBE" w:rsidTr="55E026C1" w14:paraId="7DE57F46" w14:textId="77777777">
        <w:tblPrEx>
          <w:tblW w:w="5000" w:type="pct"/>
          <w:tblLook w:val="06A0" w:firstRow="1" w:lastRow="0" w:firstColumn="1" w:lastColumn="0" w:noHBand="1" w:noVBand="1"/>
          <w:tblPrExChange w:author="Šedivec Tomáš" w:date="2021-10-04T11:16:00Z" w:id="181">
            <w:tblPrEx>
              <w:tblW w:w="5000" w:type="pct"/>
              <w:tblLook w:val="06A0" w:firstRow="1" w:lastRow="0" w:firstColumn="1" w:lastColumn="0" w:noHBand="1" w:noVBand="1"/>
            </w:tblPrEx>
          </w:tblPrExChange>
        </w:tblPrEx>
        <w:trPr>
          <w:trHeight w:val="113"/>
          <w:ins w:author="Šedivec Tomáš" w:date="2021-10-04T11:12:00Z" w:id="182"/>
          <w:trPrChange w:author="Šedivec Tomáš" w:date="2021-10-04T11:16:00Z" w:id="183">
            <w:trPr>
              <w:trHeight w:val="113"/>
            </w:trPr>
          </w:trPrChange>
        </w:trPr>
        <w:tc>
          <w:tcPr>
            <w:cnfStyle w:val="001000000000" w:firstRow="0" w:lastRow="0" w:firstColumn="1" w:lastColumn="0" w:oddVBand="0" w:evenVBand="0" w:oddHBand="0" w:evenHBand="0" w:firstRowFirstColumn="0" w:firstRowLastColumn="0" w:lastRowFirstColumn="0" w:lastRowLastColumn="0"/>
            <w:tcW w:w="91" w:type="pct"/>
            <w:shd w:val="clear" w:color="auto" w:fill="D9D9D9" w:themeFill="background1" w:themeFillShade="D9"/>
            <w:tcMar/>
            <w:tcPrChange w:author="Šedivec Tomáš" w:date="2021-10-04T11:16:00Z" w:id="184">
              <w:tcPr>
                <w:tcW w:w="91" w:type="pct"/>
                <w:shd w:val="clear" w:color="auto" w:fill="D9D9D9" w:themeFill="background1" w:themeFillShade="D9"/>
              </w:tcPr>
            </w:tcPrChange>
          </w:tcPr>
          <w:p w:rsidRPr="003F7B0D" w:rsidR="00684DBE" w:rsidP="00C37272" w:rsidRDefault="00684DBE" w14:paraId="5D968BB4" w14:textId="77777777">
            <w:pPr>
              <w:spacing w:before="40" w:after="40"/>
              <w:jc w:val="left"/>
              <w:rPr>
                <w:ins w:author="Šedivec Tomáš" w:date="2021-10-04T11:12:00Z" w:id="185"/>
                <w:rFonts w:cs="Arial"/>
                <w:b w:val="0"/>
                <w:bCs w:val="0"/>
              </w:rPr>
            </w:pPr>
          </w:p>
        </w:tc>
        <w:tc>
          <w:tcPr>
            <w:cnfStyle w:val="000000000000" w:firstRow="0" w:lastRow="0" w:firstColumn="0" w:lastColumn="0" w:oddVBand="0" w:evenVBand="0" w:oddHBand="0" w:evenHBand="0" w:firstRowFirstColumn="0" w:firstRowLastColumn="0" w:lastRowFirstColumn="0" w:lastRowLastColumn="0"/>
            <w:tcW w:w="1658" w:type="pct"/>
            <w:shd w:val="clear" w:color="auto" w:fill="D9D9D9" w:themeFill="background1" w:themeFillShade="D9"/>
            <w:tcMar/>
            <w:tcPrChange w:author="SLAVÍK Lukáš, Ing." w:date="2021-11-04T10:36:37.6903059" w:id="186">
              <w:tcPr>
                <w:tcW w:w="1658" w:type="pct"/>
                <w:shd w:val="clear" w:color="auto" w:fill="D9D9D9" w:themeFill="background1" w:themeFillShade="D9"/>
              </w:tcPr>
            </w:tcPrChange>
          </w:tcPr>
          <w:p w:rsidRPr="00DE3B60" w:rsidR="00684DBE" w:rsidP="55E026C1" w:rsidRDefault="00684DBE" w14:paraId="737A5214" w14:textId="551574ED" w14:noSpellErr="1">
            <w:pPr>
              <w:spacing w:before="40" w:after="4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b w:val="1"/>
                <w:bCs w:val="1"/>
                <w:rPrChange w:author="SLAVÍK Lukáš, Ing." w:date="2021-11-04T10:37:07.9780143" w:id="517573007">
                  <w:rPr/>
                </w:rPrChange>
              </w:rPr>
              <w:pPrChange w:author="SLAVÍK Lukáš, Ing." w:date="2021-11-04T10:37:07.9780143" w:id="1246809266">
                <w:pPr>
                  <w:jc w:val="left"/>
                  <w:cnfStyle w:val="000000000000" w:firstRow="0" w:lastRow="0" w:firstColumn="0" w:lastColumn="0" w:oddVBand="0" w:evenVBand="0" w:oddHBand="0" w:evenHBand="0" w:firstRowFirstColumn="0" w:firstRowLastColumn="0" w:lastRowFirstColumn="0" w:lastRowLastColumn="0"/>
                </w:pPr>
              </w:pPrChange>
            </w:pPr>
            <w:ins w:author="Šedivec Tomáš" w:date="2021-10-04T11:14:00Z" w:id="188">
              <w:r w:rsidRPr="003AAEC4">
                <w:rPr>
                  <w:rFonts w:ascii="Arial" w:hAnsi="Arial" w:eastAsia="Arial" w:cs="Arial"/>
                  <w:b w:val="1"/>
                  <w:bCs w:val="1"/>
                  <w:rPrChange w:author="SLAVÍK Lukáš, Ing." w:date="2021-11-04T10:36:37.6903059" w:id="1749357901">
                    <w:rPr>
                      <w:rFonts w:cs="Arial"/>
                      <w:b/>
                    </w:rPr>
                  </w:rPrChange>
                </w:rPr>
                <w:t>Využívá</w:t>
              </w:r>
            </w:ins>
            <w:ins w:author="Šedivec Tomáš" w:date="2021-10-06T09:19:00Z" w:id="189">
              <w:r w:rsidRPr="003AAEC4" w:rsidR="006757BF">
                <w:rPr>
                  <w:rFonts w:ascii="Arial" w:hAnsi="Arial" w:eastAsia="Arial" w:cs="Arial"/>
                  <w:b w:val="1"/>
                  <w:bCs w:val="1"/>
                  <w:rPrChange w:author="SLAVÍK Lukáš, Ing." w:date="2021-11-04T10:36:37.6903059" w:id="505325978">
                    <w:rPr>
                      <w:rFonts w:cs="Arial"/>
                      <w:b/>
                    </w:rPr>
                  </w:rPrChange>
                </w:rPr>
                <w:t>ní</w:t>
              </w:r>
            </w:ins>
            <w:ins w:author="Šedivec Tomáš" w:date="2021-10-04T11:14:00Z" w:id="190">
              <w:r w:rsidRPr="003AAEC4">
                <w:rPr>
                  <w:rFonts w:ascii="Arial" w:hAnsi="Arial" w:eastAsia="Arial" w:cs="Arial"/>
                  <w:b w:val="1"/>
                  <w:bCs w:val="1"/>
                  <w:rPrChange w:author="SLAVÍK Lukáš, Ing." w:date="2021-11-04T10:36:37.6903059" w:id="6293193">
                    <w:rPr>
                      <w:rFonts w:cs="Arial"/>
                      <w:b/>
                    </w:rPr>
                  </w:rPrChange>
                </w:rPr>
                <w:t xml:space="preserve"> </w:t>
              </w:r>
            </w:ins>
            <w:ins w:author="Šedivec Tomáš" w:date="2021-10-06T09:19:00Z" w:id="191">
              <w:r w:rsidRPr="003AAEC4" w:rsidR="006757BF">
                <w:rPr>
                  <w:rFonts w:ascii="Arial" w:hAnsi="Arial" w:eastAsia="Arial" w:cs="Arial"/>
                  <w:b w:val="1"/>
                  <w:bCs w:val="1"/>
                  <w:rPrChange w:author="SLAVÍK Lukáš, Ing." w:date="2021-11-04T10:36:37.6903059" w:id="1733899646">
                    <w:rPr>
                      <w:rFonts w:cs="Arial"/>
                      <w:b/>
                    </w:rPr>
                  </w:rPrChange>
                </w:rPr>
                <w:t xml:space="preserve">Czech POINT </w:t>
              </w:r>
            </w:ins>
            <w:ins w:author="Šedivec Tomáš" w:date="2021-10-04T11:14:00Z" w:id="192">
              <w:r w:rsidRPr="003AAEC4">
                <w:rPr>
                  <w:rFonts w:ascii="Arial" w:hAnsi="Arial" w:eastAsia="Arial" w:cs="Arial"/>
                  <w:b w:val="1"/>
                  <w:bCs w:val="1"/>
                  <w:rPrChange w:author="SLAVÍK Lukáš, Ing." w:date="2021-11-04T10:36:37.6903059" w:id="1989916880">
                    <w:rPr>
                      <w:rFonts w:cs="Arial"/>
                      <w:b/>
                    </w:rPr>
                  </w:rPrChange>
                </w:rPr>
                <w:t xml:space="preserve">pro přístup nebo editaci údajů </w:t>
              </w:r>
            </w:ins>
            <w:ins w:author="Šedivec Tomáš" w:date="2021-10-06T09:19:00Z" w:id="193">
              <w:r w:rsidRPr="003AAEC4" w:rsidR="006757BF">
                <w:rPr>
                  <w:rFonts w:ascii="Arial" w:hAnsi="Arial" w:eastAsia="Arial" w:cs="Arial"/>
                  <w:b w:val="1"/>
                  <w:bCs w:val="1"/>
                  <w:rPrChange w:author="SLAVÍK Lukáš, Ing." w:date="2021-11-04T10:36:37.6903059" w:id="2004902847">
                    <w:rPr>
                      <w:rFonts w:cs="Arial"/>
                      <w:b/>
                    </w:rPr>
                  </w:rPrChange>
                </w:rPr>
                <w:t>PPDF</w:t>
              </w:r>
            </w:ins>
            <w:ins w:author="Šedivec Tomáš" w:date="2021-10-04T11:14:00Z" w:id="194">
              <w:r w:rsidRPr="003AAEC4">
                <w:rPr>
                  <w:rFonts w:ascii="Arial" w:hAnsi="Arial" w:eastAsia="Arial" w:cs="Arial"/>
                  <w:b w:val="1"/>
                  <w:bCs w:val="1"/>
                  <w:rPrChange w:author="SLAVÍK Lukáš, Ing." w:date="2021-11-04T10:36:37.6903059" w:id="1662349792">
                    <w:rPr>
                      <w:rFonts w:cs="Arial"/>
                      <w:b/>
                    </w:rPr>
                  </w:rPrChange>
                </w:rPr>
                <w:t xml:space="preserve"> </w:t>
              </w:r>
            </w:ins>
          </w:p>
        </w:tc>
        <w:customXmlInsRangeStart w:author="Šedivec Tomáš" w:date="2021-10-04T11:15:00Z" w:id="195"/>
        <w:sdt>
          <w:sdtPr>
            <w:rPr>
              <w:rFonts w:cs="Arial"/>
            </w:rPr>
            <w:id w:val="-1060936215"/>
            <w:showingPlcHdr/>
            <w:comboBox>
              <w:listItem w:displayText="Ano" w:value="Ano"/>
              <w:listItem w:displayText="Ne" w:value="Ne"/>
            </w:comboBox>
          </w:sdtPr>
          <w:sdtEndPr/>
          <w:sdtContent>
            <w:customXmlInsRangeEnd w:id="195"/>
            <w:tc>
              <w:tcPr>
                <w:tcW w:w="984" w:type="pct"/>
                <w:gridSpan w:val="2"/>
                <w:shd w:val="clear" w:color="auto" w:fill="auto"/>
                <w:tcPrChange w:author="Šedivec Tomáš" w:date="2021-10-04T11:16:00Z" w:id="196">
                  <w:tcPr>
                    <w:tcW w:w="984" w:type="pct"/>
                    <w:gridSpan w:val="2"/>
                    <w:shd w:val="clear" w:color="auto" w:fill="D9D9D9" w:themeFill="background1" w:themeFillShade="D9"/>
                  </w:tcPr>
                </w:tcPrChange>
              </w:tcPr>
              <w:p w:rsidRPr="003F7B0D" w:rsidR="00684DBE" w:rsidP="00C37272" w:rsidRDefault="00684DBE" w14:paraId="740CD86A" w14:textId="034A1247">
                <w:pPr>
                  <w:spacing w:before="40" w:after="40"/>
                  <w:ind w:right="34"/>
                  <w:jc w:val="left"/>
                  <w:cnfStyle w:val="000000000000" w:firstRow="0" w:lastRow="0" w:firstColumn="0" w:lastColumn="0" w:oddVBand="0" w:evenVBand="0" w:oddHBand="0" w:evenHBand="0" w:firstRowFirstColumn="0" w:firstRowLastColumn="0" w:lastRowFirstColumn="0" w:lastRowLastColumn="0"/>
                  <w:rPr>
                    <w:ins w:author="Šedivec Tomáš" w:date="2021-10-04T11:12:00Z" w:id="197"/>
                    <w:rFonts w:cs="Arial"/>
                  </w:rPr>
                </w:pPr>
                <w:ins w:author="Šedivec Tomáš" w:date="2021-10-04T11:15:00Z" w:id="198">
                  <w:r w:rsidRPr="003F7B0D">
                    <w:rPr>
                      <w:rStyle w:val="Zstupntext"/>
                      <w:rFonts w:cs="Arial"/>
                      <w:i/>
                      <w:color w:val="FF0000"/>
                    </w:rPr>
                    <w:t>Zvolte položku.</w:t>
                  </w:r>
                </w:ins>
              </w:p>
            </w:tc>
            <w:customXmlInsRangeStart w:author="Šedivec Tomáš" w:date="2021-10-04T11:15:00Z" w:id="199"/>
          </w:sdtContent>
        </w:sdt>
        <w:customXmlInsRangeEnd w:id="199"/>
        <w:tc>
          <w:tcPr>
            <w:cnfStyle w:val="000000000000" w:firstRow="0" w:lastRow="0" w:firstColumn="0" w:lastColumn="0" w:oddVBand="0" w:evenVBand="0" w:oddHBand="0" w:evenHBand="0" w:firstRowFirstColumn="0" w:firstRowLastColumn="0" w:lastRowFirstColumn="0" w:lastRowLastColumn="0"/>
            <w:tcW w:w="2267" w:type="pct"/>
            <w:shd w:val="clear" w:color="auto" w:fill="auto"/>
            <w:tcMar/>
            <w:tcPrChange w:author="SLAVÍK Lukáš, Ing." w:date="2021-11-04T10:36:37.6903059" w:id="200">
              <w:tcPr>
                <w:tcW w:w="2267" w:type="pct"/>
                <w:shd w:val="clear" w:color="auto" w:fill="auto"/>
              </w:tcPr>
            </w:tcPrChange>
          </w:tcPr>
          <w:p w:rsidRPr="003F7B0D" w:rsidR="00684DBE" w:rsidP="55E026C1" w:rsidRDefault="00684DBE" w14:paraId="2BD74E59" w14:textId="3E7B96CE" w14:noSpellErr="1">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920776254">
                  <w:rPr/>
                </w:rPrChange>
              </w:rPr>
              <w:pPrChange w:author="SLAVÍK Lukáš, Ing." w:date="2021-11-04T10:37:07.9780143" w:id="1677644272">
                <w:pPr>
                  <w:ind w:right="34"/>
                  <w:jc w:val="left"/>
                  <w:cnfStyle w:val="000000000000" w:firstRow="0" w:lastRow="0" w:firstColumn="0" w:lastColumn="0" w:oddVBand="0" w:evenVBand="0" w:oddHBand="0" w:evenHBand="0" w:firstRowFirstColumn="0" w:firstRowLastColumn="0" w:lastRowFirstColumn="0" w:lastRowLastColumn="0"/>
                </w:pPr>
              </w:pPrChange>
            </w:pPr>
            <w:ins w:author="Šedivec Tomáš" w:date="2021-10-04T11:16:00Z" w:id="202">
              <w:r w:rsidRPr="003AAEC4">
                <w:rPr>
                  <w:rFonts w:ascii="Arial" w:hAnsi="Arial" w:eastAsia="Arial" w:cs="Arial"/>
                  <w:color w:val="FF0000"/>
                  <w:rPrChange w:author="SLAVÍK Lukáš, Ing." w:date="2021-11-04T10:36:37.6903059" w:id="972345055">
                    <w:rPr>
                      <w:rFonts w:cs="Arial"/>
                      <w:color w:val="FF0000"/>
                    </w:rPr>
                  </w:rPrChange>
                </w:rPr>
                <w:t xml:space="preserve">&lt; </w:t>
              </w:r>
            </w:ins>
            <w:ins w:author="Šedivec Tomáš" w:date="2021-10-04T11:17:00Z" w:id="203">
              <w:r w:rsidRPr="003AAEC4">
                <w:rPr>
                  <w:rFonts w:ascii="Arial" w:hAnsi="Arial" w:eastAsia="Arial" w:cs="Arial"/>
                  <w:color w:val="FF0000"/>
                  <w:rPrChange w:author="SLAVÍK Lukáš, Ing." w:date="2021-11-04T10:36:37.6903059" w:id="416068408">
                    <w:rPr>
                      <w:rFonts w:cs="Arial"/>
                      <w:color w:val="FF0000"/>
                    </w:rPr>
                  </w:rPrChange>
                </w:rPr>
                <w:t>popište, zda</w:t>
              </w:r>
            </w:ins>
            <w:ins w:author="Šedivec Tomáš" w:date="2021-10-04T11:16:00Z" w:id="204">
              <w:r w:rsidRPr="003AAEC4">
                <w:rPr>
                  <w:rFonts w:ascii="Arial" w:hAnsi="Arial" w:eastAsia="Arial" w:cs="Arial"/>
                  <w:color w:val="FF0000"/>
                  <w:rPrChange w:author="SLAVÍK Lukáš, Ing." w:date="2021-11-04T10:36:37.6903059" w:id="701149015">
                    <w:rPr>
                      <w:rFonts w:cs="Arial"/>
                      <w:color w:val="FF0000"/>
                    </w:rPr>
                  </w:rPrChange>
                </w:rPr>
                <w:t xml:space="preserve"> </w:t>
              </w:r>
            </w:ins>
            <w:ins w:author="Šedivec Tomáš" w:date="2021-10-04T11:17:00Z" w:id="205">
              <w:r w:rsidRPr="003AAEC4">
                <w:rPr>
                  <w:rFonts w:ascii="Arial" w:hAnsi="Arial" w:eastAsia="Arial" w:cs="Arial"/>
                  <w:color w:val="FF0000"/>
                  <w:rPrChange w:author="SLAVÍK Lukáš, Ing." w:date="2021-11-04T10:36:37.6903059" w:id="183960515">
                    <w:rPr>
                      <w:rFonts w:cs="Arial"/>
                      <w:color w:val="FF0000"/>
                    </w:rPr>
                  </w:rPrChange>
                </w:rPr>
                <w:t xml:space="preserve">a jak </w:t>
              </w:r>
            </w:ins>
            <w:ins w:author="Šedivec Tomáš" w:date="2021-10-04T11:16:00Z" w:id="206">
              <w:r w:rsidRPr="003AAEC4">
                <w:rPr>
                  <w:rFonts w:ascii="Arial" w:hAnsi="Arial" w:eastAsia="Arial" w:cs="Arial"/>
                  <w:color w:val="FF0000"/>
                  <w:rPrChange w:author="SLAVÍK Lukáš, Ing." w:date="2021-11-04T10:36:37.6903059" w:id="753664886">
                    <w:rPr>
                      <w:rFonts w:cs="Arial"/>
                      <w:color w:val="FF0000"/>
                    </w:rPr>
                  </w:rPrChange>
                </w:rPr>
                <w:t xml:space="preserve">využíváte pro přístup k údajům objektů či subjektů práva Czech POINT nebo zda jej využíváte </w:t>
              </w:r>
            </w:ins>
            <w:ins w:author="Šedivec Tomáš" w:date="2021-10-04T11:17:00Z" w:id="207">
              <w:r w:rsidRPr="003AAEC4">
                <w:rPr>
                  <w:rFonts w:ascii="Arial" w:hAnsi="Arial" w:eastAsia="Arial" w:cs="Arial"/>
                  <w:color w:val="FF0000"/>
                  <w:rPrChange w:author="SLAVÍK Lukáš, Ing." w:date="2021-11-04T10:36:37.6903059" w:id="1257710413">
                    <w:rPr>
                      <w:rFonts w:cs="Arial"/>
                      <w:color w:val="FF0000"/>
                    </w:rPr>
                  </w:rPrChange>
                </w:rPr>
                <w:t>pro editaci údajů do jiných ISVS</w:t>
              </w:r>
            </w:ins>
            <w:ins w:author="Šedivec Tomáš" w:date="2021-10-04T11:16:00Z" w:id="208">
              <w:r w:rsidRPr="003AAEC4">
                <w:rPr>
                  <w:rFonts w:ascii="Arial" w:hAnsi="Arial" w:eastAsia="Arial" w:cs="Arial"/>
                  <w:color w:val="FF0000"/>
                  <w:rPrChange w:author="SLAVÍK Lukáš, Ing." w:date="2021-11-04T10:36:37.6903059" w:id="1553713607">
                    <w:rPr>
                      <w:rFonts w:cs="Arial"/>
                      <w:color w:val="FF0000"/>
                    </w:rPr>
                  </w:rPrChange>
                </w:rPr>
                <w:t>&gt;</w:t>
              </w:r>
            </w:ins>
          </w:p>
        </w:tc>
      </w:tr>
    </w:tbl>
    <w:p w:rsidRPr="003F7B0D" w:rsidR="00AF4DD9" w:rsidP="00AF4DD9" w:rsidRDefault="00AF4DD9" w14:paraId="463131DC" w14:textId="77777777">
      <w:pPr>
        <w:spacing w:before="40" w:after="40"/>
        <w:rPr>
          <w:rFonts w:cs="Arial"/>
        </w:rPr>
      </w:pPr>
    </w:p>
    <w:tbl>
      <w:tblPr>
        <w:tblStyle w:val="Style11"/>
        <w:tblW w:w="5000" w:type="pct"/>
        <w:tblLook w:val="06A0" w:firstRow="1" w:lastRow="0" w:firstColumn="1" w:lastColumn="0" w:noHBand="1" w:noVBand="1"/>
      </w:tblPr>
      <w:tblGrid>
        <w:gridCol w:w="4076"/>
        <w:gridCol w:w="1153"/>
        <w:gridCol w:w="1017"/>
        <w:gridCol w:w="5082"/>
      </w:tblGrid>
      <w:tr w:rsidRPr="00BF5681" w:rsidR="00AF4DD9" w:rsidTr="55E026C1" w14:paraId="44C3EEF6"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4"/>
            <w:tcMar/>
            <w:tcPrChange w:author="SLAVÍK Lukáš, Ing." w:date="2021-11-04T10:37:07.9780143" w:id="317822536">
              <w:tcPr>
                <w:cnfStyle w:val="001000000000" w:firstRow="0" w:lastRow="0" w:firstColumn="1" w:lastColumn="0" w:oddVBand="0" w:evenVBand="0" w:oddHBand="0" w:evenHBand="0" w:firstRowFirstColumn="0" w:firstRowLastColumn="0" w:lastRowFirstColumn="0" w:lastRowLastColumn="0"/>
                <w:tcW w:w="5000" w:type="pct"/>
                <w:gridSpan w:val="4"/>
              </w:tcPr>
            </w:tcPrChange>
          </w:tcPr>
          <w:p w:rsidRPr="002C3CAF" w:rsidR="00AF4DD9" w:rsidP="55E026C1" w:rsidRDefault="00AF4DD9" w14:paraId="68529FA8" w14:textId="30929E09" w14:noSpellErr="1">
            <w:pPr>
              <w:keepNext/>
              <w:spacing w:before="40" w:after="40"/>
              <w:contextualSpacing w:val="0"/>
              <w:rPr>
                <w:rFonts w:ascii="Arial" w:hAnsi="Arial" w:eastAsia="Arial" w:cs="Arial"/>
                <w:b w:val="0"/>
                <w:bCs w:val="0"/>
                <w:rPrChange w:author="SLAVÍK Lukáš, Ing." w:date="2021-11-04T10:37:07.9780143" w:id="179119362">
                  <w:rPr>
                    <w:rFonts w:cs="Arial"/>
                    <w:b w:val="0"/>
                  </w:rPr>
                </w:rPrChange>
              </w:rPr>
              <w:pPrChange w:author="SLAVÍK Lukáš, Ing." w:date="2021-11-04T10:37:07.9780143" w:id="639920935">
                <w:pPr>
                  <w:keepNext/>
                  <w:contextualSpacing w:val="0"/>
                </w:pPr>
              </w:pPrChange>
            </w:pPr>
            <w:bookmarkStart w:name="_Toc509581675" w:id="209"/>
            <w:bookmarkStart w:name="_Toc513797145" w:id="210"/>
            <w:r w:rsidRPr="55E026C1">
              <w:rPr>
                <w:rFonts w:ascii="Arial" w:hAnsi="Arial" w:eastAsia="Arial" w:cs="Arial"/>
                <w:b w:val="0"/>
                <w:bCs w:val="0"/>
                <w:rPrChange w:author="SLAVÍK Lukáš, Ing." w:date="2021-11-04T10:37:07.9780143" w:id="1792058500">
                  <w:rPr>
                    <w:rFonts w:cs="Arial"/>
                    <w:b w:val="0"/>
                  </w:rPr>
                </w:rPrChange>
              </w:rPr>
              <w:t xml:space="preserve">Tabulka </w:t>
            </w:r>
            <w:r w:rsidRPr="55E026C1">
              <w:rPr>
                <w:rPrChange w:author="SLAVÍK Lukáš, Ing." w:date="2021-11-04T10:37:07.9780143" w:id="1339622032">
                  <w:rPr>
                    <w:rFonts w:cs="Arial"/>
                  </w:rPr>
                </w:rPrChange>
              </w:rPr>
              <w:fldChar w:fldCharType="begin"/>
            </w:r>
            <w:r w:rsidRPr="002C3CAF">
              <w:rPr>
                <w:rFonts w:cs="Arial"/>
                <w:b w:val="0"/>
              </w:rPr>
              <w:instrText xml:space="preserve"> SEQ Tabulka \* ARABIC </w:instrText>
            </w:r>
            <w:r w:rsidRPr="002C3CAF">
              <w:rPr>
                <w:rFonts w:cs="Arial"/>
              </w:rPr>
              <w:fldChar w:fldCharType="separate"/>
            </w:r>
            <w:r w:rsidRPr="55E026C1" w:rsidR="00F45D72">
              <w:rPr>
                <w:rFonts w:ascii="Arial" w:hAnsi="Arial" w:eastAsia="Arial" w:cs="Arial"/>
                <w:b w:val="0"/>
                <w:bCs w:val="0"/>
                <w:noProof/>
                <w:rPrChange w:author="SLAVÍK Lukáš, Ing." w:date="2021-11-04T10:37:07.9780143" w:id="927482987">
                  <w:rPr>
                    <w:rFonts w:cs="Arial"/>
                    <w:b w:val="0"/>
                    <w:noProof/>
                  </w:rPr>
                </w:rPrChange>
              </w:rPr>
              <w:t>25</w:t>
            </w:r>
            <w:r w:rsidRPr="55E026C1">
              <w:rPr>
                <w:rPrChange w:author="SLAVÍK Lukáš, Ing." w:date="2021-11-04T10:37:07.9780143" w:id="1682094576">
                  <w:rPr>
                    <w:rFonts w:cs="Arial"/>
                  </w:rPr>
                </w:rPrChange>
              </w:rPr>
              <w:fldChar w:fldCharType="end"/>
            </w:r>
            <w:r w:rsidRPr="55E026C1">
              <w:rPr>
                <w:rFonts w:ascii="Arial" w:hAnsi="Arial" w:eastAsia="Arial" w:cs="Arial"/>
                <w:b w:val="0"/>
                <w:bCs w:val="0"/>
                <w:rPrChange w:author="SLAVÍK Lukáš, Ing." w:date="2021-11-04T10:37:07.9780143" w:id="690085886">
                  <w:rPr>
                    <w:rFonts w:cs="Arial"/>
                    <w:b w:val="0"/>
                  </w:rPr>
                </w:rPrChange>
              </w:rPr>
              <w:t xml:space="preserve">: </w:t>
            </w:r>
            <w:r w:rsidRPr="55E026C1">
              <w:rPr>
                <w:rFonts w:ascii="Arial" w:hAnsi="Arial" w:eastAsia="Arial" w:cs="Arial"/>
                <w:rPrChange w:author="SLAVÍK Lukáš, Ing." w:date="2021-11-04T10:37:07.9780143" w:id="1950615488">
                  <w:rPr>
                    <w:rFonts w:cs="Arial"/>
                  </w:rPr>
                </w:rPrChange>
              </w:rPr>
              <w:t>Způsob zajištění vedení dat</w:t>
            </w:r>
            <w:r w:rsidRPr="55E026C1">
              <w:rPr>
                <w:rFonts w:ascii="Arial" w:hAnsi="Arial" w:eastAsia="Arial" w:cs="Arial"/>
                <w:rPrChange w:author="SLAVÍK Lukáš, Ing." w:date="2021-11-04T10:37:07.9780143" w:id="1770753128">
                  <w:rPr>
                    <w:rFonts w:cs="Arial"/>
                  </w:rPr>
                </w:rPrChange>
              </w:rPr>
              <w:t>ového kmene</w:t>
            </w:r>
            <w:bookmarkEnd w:id="209"/>
            <w:bookmarkEnd w:id="210"/>
          </w:p>
        </w:tc>
      </w:tr>
      <w:tr w:rsidRPr="00BF5681" w:rsidR="00AF4DD9" w:rsidTr="55E026C1" w14:paraId="6EC54668"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99" w:type="pct"/>
            <w:tcMar/>
          </w:tcPr>
          <w:p w:rsidRPr="003F7B0D" w:rsidR="00AF4DD9" w:rsidP="55E026C1" w:rsidRDefault="00AF4DD9" w14:paraId="2BB321AB" w14:textId="77777777" w14:noSpellErr="1">
            <w:pPr>
              <w:keepNext/>
              <w:spacing w:before="40" w:after="40"/>
              <w:contextualSpacing w:val="0"/>
              <w:rPr>
                <w:rFonts w:ascii="Arial" w:hAnsi="Arial" w:eastAsia="Arial" w:cs="Arial"/>
                <w:b w:val="0"/>
                <w:bCs w:val="0"/>
                <w:rPrChange w:author="SLAVÍK Lukáš, Ing." w:date="2021-11-04T10:37:07.9780143" w:id="1338540321">
                  <w:rPr>
                    <w:rFonts w:cs="Arial"/>
                    <w:b w:val="0"/>
                    <w:bCs w:val="0"/>
                  </w:rPr>
                </w:rPrChange>
              </w:rPr>
              <w:pPrChange w:author="SLAVÍK Lukáš, Ing." w:date="2021-11-04T10:37:07.9780143" w:id="1588714913">
                <w:pPr>
                  <w:keepNext/>
                  <w:contextualSpacing w:val="0"/>
                </w:pPr>
              </w:pPrChange>
            </w:pPr>
            <w:bookmarkStart w:name="_Ref437250430" w:id="211"/>
            <w:bookmarkStart w:name="_Toc437417895" w:id="212"/>
            <w:r w:rsidRPr="55E026C1">
              <w:rPr>
                <w:rFonts w:ascii="Arial" w:hAnsi="Arial" w:eastAsia="Arial" w:cs="Arial"/>
                <w:rPrChange w:author="SLAVÍK Lukáš, Ing." w:date="2021-11-04T10:37:07.9780143" w:id="1105808133">
                  <w:rPr>
                    <w:rFonts w:cs="Arial"/>
                  </w:rPr>
                </w:rPrChange>
              </w:rPr>
              <w:t>Požadavek</w:t>
            </w:r>
          </w:p>
        </w:tc>
        <w:tc>
          <w:tcPr>
            <w:cnfStyle w:val="000000000000" w:firstRow="0" w:lastRow="0" w:firstColumn="0" w:lastColumn="0" w:oddVBand="0" w:evenVBand="0" w:oddHBand="0" w:evenHBand="0" w:firstRowFirstColumn="0" w:firstRowLastColumn="0" w:lastRowFirstColumn="0" w:lastRowLastColumn="0"/>
            <w:tcW w:w="958" w:type="pct"/>
            <w:gridSpan w:val="2"/>
            <w:tcMar/>
            <w:tcPrChange w:author="SLAVÍK Lukáš, Ing." w:date="2021-11-04T10:37:07.9780143" w:id="29913201">
              <w:tcPr>
                <w:tcW w:w="958" w:type="pct"/>
                <w:gridSpan w:val="2"/>
              </w:tcPr>
            </w:tcPrChange>
          </w:tcPr>
          <w:p w:rsidRPr="003F7B0D" w:rsidR="00AF4DD9" w:rsidP="55E026C1" w:rsidRDefault="00AF4DD9" w14:paraId="121F6FD8" w14:textId="77777777" w14:noSpellErr="1">
            <w:pPr>
              <w:keepNext/>
              <w:spacing w:before="40" w:after="40"/>
              <w:contextualSpacing w:val="0"/>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2041175583">
                  <w:rPr>
                    <w:rFonts w:cs="Arial"/>
                  </w:rPr>
                </w:rPrChange>
              </w:rPr>
              <w:pPrChange w:author="SLAVÍK Lukáš, Ing." w:date="2021-11-04T10:37:07.9780143" w:id="833427145">
                <w:pPr>
                  <w:keepNext/>
                  <w:contextualSpacing w:val="0"/>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108269983">
                  <w:rPr>
                    <w:rFonts w:cs="Arial"/>
                  </w:rPr>
                </w:rPrChange>
              </w:rPr>
              <w:t>Použito</w:t>
            </w:r>
          </w:p>
        </w:tc>
        <w:tc>
          <w:tcPr>
            <w:cnfStyle w:val="000000000000" w:firstRow="0" w:lastRow="0" w:firstColumn="0" w:lastColumn="0" w:oddVBand="0" w:evenVBand="0" w:oddHBand="0" w:evenHBand="0" w:firstRowFirstColumn="0" w:firstRowLastColumn="0" w:lastRowFirstColumn="0" w:lastRowLastColumn="0"/>
            <w:tcW w:w="2243" w:type="pct"/>
            <w:tcMar/>
            <w:tcPrChange w:author="SLAVÍK Lukáš, Ing." w:date="2021-11-04T10:37:07.9780143" w:id="1121319864">
              <w:tcPr>
                <w:tcW w:w="2243" w:type="pct"/>
              </w:tcPr>
            </w:tcPrChange>
          </w:tcPr>
          <w:p w:rsidRPr="003F7B0D" w:rsidR="00AF4DD9" w:rsidP="55E026C1" w:rsidRDefault="00AF4DD9" w14:paraId="5B127953" w14:textId="77777777" w14:noSpellErr="1">
            <w:pPr>
              <w:keepNext/>
              <w:spacing w:before="40" w:after="40"/>
              <w:contextualSpacing w:val="0"/>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609167071">
                  <w:rPr>
                    <w:rFonts w:cs="Arial"/>
                  </w:rPr>
                </w:rPrChange>
              </w:rPr>
              <w:pPrChange w:author="SLAVÍK Lukáš, Ing." w:date="2021-11-04T10:37:07.9780143" w:id="821383815">
                <w:pPr>
                  <w:keepNext/>
                  <w:contextualSpacing w:val="0"/>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901549800">
                  <w:rPr>
                    <w:rFonts w:cs="Arial"/>
                  </w:rPr>
                </w:rPrChange>
              </w:rPr>
              <w:t>Vysvětlení</w:t>
            </w:r>
          </w:p>
        </w:tc>
      </w:tr>
      <w:tr w:rsidRPr="00BF5681" w:rsidR="00AF4DD9" w:rsidTr="55E026C1" w14:paraId="08F17B8F" w14:textId="77777777">
        <w:tc>
          <w:tcPr>
            <w:cnfStyle w:val="001000000000" w:firstRow="0" w:lastRow="0" w:firstColumn="1" w:lastColumn="0" w:oddVBand="0" w:evenVBand="0" w:oddHBand="0" w:evenHBand="0" w:firstRowFirstColumn="0" w:firstRowLastColumn="0" w:lastRowFirstColumn="0" w:lastRowLastColumn="0"/>
            <w:tcW w:w="5000" w:type="pct"/>
            <w:gridSpan w:val="4"/>
            <w:shd w:val="clear" w:color="auto" w:fill="D9D9D9" w:themeFill="background1" w:themeFillShade="D9"/>
            <w:tcMar/>
            <w:tcPrChange w:author="SLAVÍK Lukáš, Ing." w:date="2021-11-04T10:37:07.9780143" w:id="797287266">
              <w:tcPr>
                <w:cnfStyle w:val="001000000000" w:firstRow="0" w:lastRow="0" w:firstColumn="1" w:lastColumn="0" w:oddVBand="0" w:evenVBand="0" w:oddHBand="0" w:evenHBand="0" w:firstRowFirstColumn="0" w:firstRowLastColumn="0" w:lastRowFirstColumn="0" w:lastRowLastColumn="0"/>
                <w:tcW w:w="5000" w:type="pct"/>
                <w:gridSpan w:val="4"/>
                <w:shd w:val="clear" w:color="auto" w:fill="D9D9D9" w:themeFill="background1" w:themeFillShade="D9"/>
              </w:tcPr>
            </w:tcPrChange>
          </w:tcPr>
          <w:p w:rsidRPr="003F7B0D" w:rsidR="00AF4DD9" w:rsidP="55E026C1" w:rsidRDefault="00AF4DD9" w14:paraId="212AFB25" w14:textId="77777777" w14:noSpellErr="1">
            <w:pPr>
              <w:keepNext/>
              <w:spacing w:before="40" w:after="40"/>
              <w:contextualSpacing w:val="0"/>
              <w:rPr>
                <w:rFonts w:ascii="Arial" w:hAnsi="Arial" w:eastAsia="Arial" w:cs="Arial"/>
                <w:rPrChange w:author="SLAVÍK Lukáš, Ing." w:date="2021-11-04T10:37:07.9780143" w:id="596661866">
                  <w:rPr>
                    <w:rFonts w:cs="Arial"/>
                  </w:rPr>
                </w:rPrChange>
              </w:rPr>
              <w:pPrChange w:author="SLAVÍK Lukáš, Ing." w:date="2021-11-04T10:37:07.9780143" w:id="994521792">
                <w:pPr>
                  <w:keepNext/>
                  <w:contextualSpacing w:val="0"/>
                </w:pPr>
              </w:pPrChange>
            </w:pPr>
            <w:r w:rsidRPr="55E026C1">
              <w:rPr>
                <w:rFonts w:ascii="Arial" w:hAnsi="Arial" w:eastAsia="Arial" w:cs="Arial"/>
                <w:rPrChange w:author="SLAVÍK Lukáš, Ing." w:date="2021-11-04T10:37:07.9780143" w:id="2055492310">
                  <w:rPr>
                    <w:rFonts w:cs="Arial"/>
                  </w:rPr>
                </w:rPrChange>
              </w:rPr>
              <w:t>Zajištění přístupu k</w:t>
            </w:r>
            <w:r w:rsidRPr="55E026C1">
              <w:rPr>
                <w:rFonts w:ascii="Arial" w:hAnsi="Arial" w:eastAsia="Arial" w:cs="Arial"/>
                <w:rPrChange w:author="SLAVÍK Lukáš, Ing." w:date="2021-11-04T10:37:07.9780143" w:id="1185164899">
                  <w:rPr>
                    <w:rFonts w:cs="Arial"/>
                  </w:rPr>
                </w:rPrChange>
              </w:rPr>
              <w:t> </w:t>
            </w:r>
            <w:r w:rsidRPr="55E026C1">
              <w:rPr>
                <w:rFonts w:ascii="Arial" w:hAnsi="Arial" w:eastAsia="Arial" w:cs="Arial"/>
                <w:rPrChange w:author="SLAVÍK Lukáš, Ing." w:date="2021-11-04T10:37:07.9780143" w:id="1179390232">
                  <w:rPr>
                    <w:rFonts w:cs="Arial"/>
                  </w:rPr>
                </w:rPrChange>
              </w:rPr>
              <w:t>datům</w:t>
            </w:r>
            <w:r w:rsidRPr="55E026C1">
              <w:rPr>
                <w:rFonts w:ascii="Arial" w:hAnsi="Arial" w:eastAsia="Arial" w:cs="Arial"/>
                <w:rPrChange w:author="SLAVÍK Lukáš, Ing." w:date="2021-11-04T10:37:07.9780143" w:id="1524234613">
                  <w:rPr>
                    <w:rFonts w:cs="Arial"/>
                  </w:rPr>
                </w:rPrChange>
              </w:rPr>
              <w:t xml:space="preserve"> pro správce předmětu projektu</w:t>
            </w:r>
          </w:p>
        </w:tc>
      </w:tr>
      <w:tr w:rsidRPr="00BF5681" w:rsidR="00AF4DD9" w:rsidTr="55E026C1" w14:paraId="01E1B5B7" w14:textId="77777777">
        <w:trPr>
          <w:trHeight w:val="109"/>
        </w:trPr>
        <w:tc>
          <w:tcPr>
            <w:tcW w:w="1799" w:type="pct"/>
            <w:vMerge w:val="restart"/>
            <w:shd w:val="clear" w:color="auto" w:fill="D9D9D9" w:themeFill="background1" w:themeFillShade="D9"/>
            <w:tcMar/>
            <w:tcPrChange w:author="SLAVÍK Lukáš, Ing." w:date="2021-11-04T10:37:07.9780143" w:id="4122728">
              <w:tcPr>
                <w:cnfStyle w:val="001000000000" w:firstRow="0" w:lastRow="0" w:firstColumn="1" w:lastColumn="0" w:oddVBand="0" w:evenVBand="0" w:oddHBand="0" w:evenHBand="0" w:firstRowFirstColumn="0" w:firstRowLastColumn="0" w:lastRowFirstColumn="0" w:lastRowLastColumn="0"/>
                <w:tcW w:w="1799" w:type="pct"/>
                <w:vMerge w:val="restart"/>
                <w:shd w:val="clear" w:color="auto" w:fill="D9D9D9" w:themeFill="background1" w:themeFillShade="D9"/>
              </w:tcPr>
            </w:tcPrChange>
          </w:tcPr>
          <w:p w:rsidRPr="003F7B0D" w:rsidR="00AF4DD9" w:rsidP="55E026C1" w:rsidRDefault="00AF4DD9" w14:paraId="331DCA82" w14:textId="77777777" w14:noSpellErr="1">
            <w:pPr>
              <w:spacing w:before="40" w:after="40"/>
              <w:contextualSpacing w:val="0"/>
              <w:jc w:val="left"/>
              <w:rPr>
                <w:rFonts w:ascii="Arial" w:hAnsi="Arial" w:eastAsia="Arial" w:cs="Arial"/>
                <w:rPrChange w:author="SLAVÍK Lukáš, Ing." w:date="2021-11-04T10:37:07.9780143" w:id="665015862">
                  <w:rPr>
                    <w:rFonts w:cs="Arial"/>
                  </w:rPr>
                </w:rPrChange>
              </w:rPr>
              <w:pPrChange w:author="SLAVÍK Lukáš, Ing." w:date="2021-11-04T10:37:07.9780143" w:id="4518586">
                <w:pPr>
                  <w:contextualSpacing w:val="0"/>
                  <w:jc w:val="left"/>
                </w:pPr>
              </w:pPrChange>
            </w:pPr>
            <w:r w:rsidRPr="55E026C1">
              <w:rPr>
                <w:rFonts w:ascii="Arial" w:hAnsi="Arial" w:eastAsia="Arial" w:cs="Arial"/>
                <w:rPrChange w:author="SLAVÍK Lukáš, Ing." w:date="2021-11-04T10:37:07.9780143" w:id="839872153">
                  <w:rPr>
                    <w:rFonts w:cs="Arial"/>
                  </w:rPr>
                </w:rPrChange>
              </w:rPr>
              <w:t xml:space="preserve">Budete mít zajištěn přístup k veškerým datům vedeným v databázích dotčených předmětem </w:t>
            </w:r>
            <w:r w:rsidRPr="55E026C1">
              <w:rPr>
                <w:rFonts w:ascii="Arial" w:hAnsi="Arial" w:eastAsia="Arial" w:cs="Arial"/>
                <w:rPrChange w:author="SLAVÍK Lukáš, Ing." w:date="2021-11-04T10:37:07.9780143" w:id="739982877">
                  <w:rPr>
                    <w:rFonts w:cs="Arial"/>
                  </w:rPr>
                </w:rPrChange>
              </w:rPr>
              <w:t>projektu</w:t>
            </w:r>
            <w:r w:rsidRPr="55E026C1">
              <w:rPr>
                <w:rFonts w:ascii="Arial" w:hAnsi="Arial" w:eastAsia="Arial" w:cs="Arial"/>
                <w:rPrChange w:author="SLAVÍK Lukáš, Ing." w:date="2021-11-04T10:37:07.9780143" w:id="1801476839">
                  <w:rPr>
                    <w:rFonts w:cs="Arial"/>
                  </w:rPr>
                </w:rPrChange>
              </w:rPr>
              <w:t xml:space="preserve"> ve strojově čitelném a otevřeném formátu?</w:t>
            </w:r>
          </w:p>
        </w:tc>
        <w:sdt>
          <w:sdtPr>
            <w:rPr>
              <w:rFonts w:cs="Arial"/>
            </w:rPr>
            <w:id w:val="-1856723936"/>
            <w:showingPlcHdr/>
            <w:comboBox>
              <w:listItem w:displayText="Ano" w:value="Ano"/>
              <w:listItem w:displayText="Nerelevantní" w:value="Nerelevantní"/>
              <w:listItem w:displayText="Ne, žádáme výjimku" w:value="Ne, žádáme výjimku"/>
            </w:comboBox>
          </w:sdtPr>
          <w:sdtEndPr/>
          <w:sdtContent>
            <w:tc>
              <w:tcPr>
                <w:tcW w:w="958" w:type="pct"/>
                <w:gridSpan w:val="2"/>
                <w:shd w:val="clear" w:color="auto" w:fill="auto"/>
              </w:tcPr>
              <w:p w:rsidRPr="003F7B0D" w:rsidR="00AF4DD9" w:rsidP="00C37272" w:rsidRDefault="00AF4DD9" w14:paraId="18EEA17D" w14:textId="77777777">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r w:rsidRPr="003F7B0D">
                  <w:rPr>
                    <w:rStyle w:val="Zstupntext"/>
                    <w:rFonts w:cs="Arial" w:eastAsiaTheme="minorHAnsi"/>
                    <w:i/>
                    <w:color w:val="FF0000"/>
                  </w:rPr>
                  <w:t>Zvolte položku.</w:t>
                </w:r>
              </w:p>
            </w:tc>
          </w:sdtContent>
        </w:sdt>
        <w:tc>
          <w:tcPr>
            <w:tcW w:w="2243" w:type="pct"/>
            <w:vMerge w:val="restart"/>
            <w:shd w:val="clear" w:color="auto" w:fill="auto"/>
            <w:tcMar/>
            <w:tcPrChange w:author="SLAVÍK Lukáš, Ing." w:date="2021-11-04T10:37:07.9780143" w:id="1108112785">
              <w:tcPr>
                <w:tcW w:w="2243" w:type="pct"/>
                <w:vMerge w:val="restart"/>
                <w:shd w:val="clear" w:color="auto" w:fill="auto"/>
              </w:tcPr>
            </w:tcPrChange>
          </w:tcPr>
          <w:p w:rsidRPr="003F7B0D" w:rsidR="00AF4DD9" w:rsidP="00C37272" w:rsidRDefault="00AF4DD9" w14:paraId="15B5FE19" w14:textId="77777777">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Pr="00BF5681" w:rsidR="00AF4DD9" w:rsidTr="55E026C1" w14:paraId="1E51E362" w14:textId="77777777">
        <w:trPr>
          <w:trHeight w:val="108"/>
        </w:trPr>
        <w:tc>
          <w:tcPr>
            <w:cnfStyle w:val="001000000000" w:firstRow="0" w:lastRow="0" w:firstColumn="1" w:lastColumn="0" w:oddVBand="0" w:evenVBand="0" w:oddHBand="0" w:evenHBand="0" w:firstRowFirstColumn="0" w:firstRowLastColumn="0" w:lastRowFirstColumn="0" w:lastRowLastColumn="0"/>
            <w:tcW w:w="1799" w:type="pct"/>
            <w:vMerge/>
            <w:shd w:val="clear" w:color="auto" w:fill="D9D9D9" w:themeFill="background1" w:themeFillShade="D9"/>
          </w:tcPr>
          <w:p w:rsidRPr="003F7B0D" w:rsidR="00AF4DD9" w:rsidP="00C37272" w:rsidRDefault="00AF4DD9" w14:paraId="4B04DC89" w14:textId="77777777">
            <w:pPr>
              <w:spacing w:before="40" w:after="40"/>
              <w:contextualSpacing w:val="0"/>
              <w:rPr>
                <w:rFonts w:cs="Arial"/>
              </w:rPr>
            </w:pPr>
          </w:p>
        </w:tc>
        <w:tc>
          <w:tcPr>
            <w:cnfStyle w:val="000000000000" w:firstRow="0" w:lastRow="0" w:firstColumn="0" w:lastColumn="0" w:oddVBand="0" w:evenVBand="0" w:oddHBand="0" w:evenHBand="0" w:firstRowFirstColumn="0" w:firstRowLastColumn="0" w:lastRowFirstColumn="0" w:lastRowLastColumn="0"/>
            <w:tcW w:w="509" w:type="pct"/>
            <w:shd w:val="clear" w:color="auto" w:fill="D9D9D9" w:themeFill="background1" w:themeFillShade="D9"/>
            <w:tcMar/>
            <w:tcPrChange w:author="SLAVÍK Lukáš, Ing." w:date="2021-11-04T10:37:07.9780143" w:id="865298012">
              <w:tcPr>
                <w:tcW w:w="509" w:type="pct"/>
                <w:shd w:val="clear" w:color="auto" w:fill="D9D9D9" w:themeFill="background1" w:themeFillShade="D9"/>
              </w:tcPr>
            </w:tcPrChange>
          </w:tcPr>
          <w:p w:rsidRPr="003F7B0D" w:rsidR="00AF4DD9" w:rsidP="55E026C1" w:rsidRDefault="00AF4DD9" w14:paraId="148D5050" w14:textId="77777777" w14:noSpellErr="1">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964694882">
                  <w:rPr>
                    <w:rFonts w:cs="Arial"/>
                  </w:rPr>
                </w:rPrChange>
              </w:rPr>
              <w:pPrChange w:author="SLAVÍK Lukáš, Ing." w:date="2021-11-04T10:37:07.9780143" w:id="923548160">
                <w:pPr>
                  <w:ind w:right="34"/>
                  <w:contextualSpacing w:val="0"/>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972607051">
                  <w:rPr>
                    <w:rFonts w:cs="Arial"/>
                    <w:b/>
                  </w:rPr>
                </w:rPrChange>
              </w:rPr>
              <w:t>Č. žádosti o výjimku:</w:t>
            </w:r>
          </w:p>
        </w:tc>
        <w:tc>
          <w:tcPr>
            <w:cnfStyle w:val="000000000000" w:firstRow="0" w:lastRow="0" w:firstColumn="0" w:lastColumn="0" w:oddVBand="0" w:evenVBand="0" w:oddHBand="0" w:evenHBand="0" w:firstRowFirstColumn="0" w:firstRowLastColumn="0" w:lastRowFirstColumn="0" w:lastRowLastColumn="0"/>
            <w:tcW w:w="449" w:type="pct"/>
            <w:shd w:val="clear" w:color="auto" w:fill="auto"/>
            <w:tcMar/>
            <w:tcPrChange w:author="SLAVÍK Lukáš, Ing." w:date="2021-11-04T10:37:07.9780143" w:id="191640916">
              <w:tcPr>
                <w:tcW w:w="449" w:type="pct"/>
                <w:shd w:val="clear" w:color="auto" w:fill="auto"/>
              </w:tcPr>
            </w:tcPrChange>
          </w:tcPr>
          <w:p w:rsidRPr="003F7B0D" w:rsidR="00AF4DD9" w:rsidP="00C37272" w:rsidRDefault="00AF4DD9" w14:paraId="0C4EBDB2" w14:textId="77777777">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243" w:type="pct"/>
            <w:vMerge/>
            <w:shd w:val="clear" w:color="auto" w:fill="auto"/>
          </w:tcPr>
          <w:p w:rsidRPr="003F7B0D" w:rsidR="00AF4DD9" w:rsidP="00C37272" w:rsidRDefault="00AF4DD9" w14:paraId="43D004B8" w14:textId="77777777">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Pr="00BF5681" w:rsidR="00AF4DD9" w:rsidTr="55E026C1" w14:paraId="16916FDB" w14:textId="77777777">
        <w:trPr>
          <w:trHeight w:val="109"/>
        </w:trPr>
        <w:tc>
          <w:tcPr>
            <w:tcW w:w="1799" w:type="pct"/>
            <w:vMerge w:val="restart"/>
            <w:shd w:val="clear" w:color="auto" w:fill="D9D9D9" w:themeFill="background1" w:themeFillShade="D9"/>
            <w:tcMar/>
            <w:tcPrChange w:author="SLAVÍK Lukáš, Ing." w:date="2021-11-04T10:37:07.9780143" w:id="619167181">
              <w:tcPr>
                <w:cnfStyle w:val="001000000000" w:firstRow="0" w:lastRow="0" w:firstColumn="1" w:lastColumn="0" w:oddVBand="0" w:evenVBand="0" w:oddHBand="0" w:evenHBand="0" w:firstRowFirstColumn="0" w:firstRowLastColumn="0" w:lastRowFirstColumn="0" w:lastRowLastColumn="0"/>
                <w:tcW w:w="1799" w:type="pct"/>
                <w:vMerge w:val="restart"/>
                <w:shd w:val="clear" w:color="auto" w:fill="D9D9D9" w:themeFill="background1" w:themeFillShade="D9"/>
              </w:tcPr>
            </w:tcPrChange>
          </w:tcPr>
          <w:p w:rsidRPr="003F7B0D" w:rsidR="00AF4DD9" w:rsidP="55E026C1" w:rsidRDefault="00AF4DD9" w14:paraId="468CE697" w14:textId="77777777" w14:noSpellErr="1">
            <w:pPr>
              <w:spacing w:before="40" w:after="40"/>
              <w:contextualSpacing w:val="0"/>
              <w:jc w:val="left"/>
              <w:rPr>
                <w:rFonts w:ascii="Arial" w:hAnsi="Arial" w:eastAsia="Arial" w:cs="Arial"/>
                <w:rPrChange w:author="SLAVÍK Lukáš, Ing." w:date="2021-11-04T10:37:07.9780143" w:id="25131964">
                  <w:rPr>
                    <w:rFonts w:cs="Arial"/>
                  </w:rPr>
                </w:rPrChange>
              </w:rPr>
              <w:pPrChange w:author="SLAVÍK Lukáš, Ing." w:date="2021-11-04T10:37:07.9780143" w:id="2084048710">
                <w:pPr>
                  <w:contextualSpacing w:val="0"/>
                  <w:jc w:val="left"/>
                </w:pPr>
              </w:pPrChange>
            </w:pPr>
            <w:r w:rsidRPr="55E026C1">
              <w:rPr>
                <w:rFonts w:ascii="Arial" w:hAnsi="Arial" w:eastAsia="Arial" w:cs="Arial"/>
                <w:rPrChange w:author="SLAVÍK Lukáš, Ing." w:date="2021-11-04T10:37:07.9780143" w:id="165012372">
                  <w:rPr>
                    <w:rFonts w:cs="Arial"/>
                  </w:rPr>
                </w:rPrChange>
              </w:rPr>
              <w:t>Budete mít výše popsaný přístup k datům zajištěn bez dodatečných finančních nákladů?</w:t>
            </w:r>
          </w:p>
        </w:tc>
        <w:sdt>
          <w:sdtPr>
            <w:rPr>
              <w:rFonts w:cs="Arial"/>
            </w:rPr>
            <w:id w:val="-884786596"/>
            <w:showingPlcHdr/>
            <w:comboBox>
              <w:listItem w:displayText="Ano" w:value="Ano"/>
              <w:listItem w:displayText="Nerelevantní" w:value="Nerelevantní"/>
              <w:listItem w:displayText="Ne, žádáme výjimku" w:value="Ne, žádáme výjimku"/>
            </w:comboBox>
          </w:sdtPr>
          <w:sdtEndPr/>
          <w:sdtContent>
            <w:tc>
              <w:tcPr>
                <w:tcW w:w="958" w:type="pct"/>
                <w:gridSpan w:val="2"/>
                <w:shd w:val="clear" w:color="auto" w:fill="auto"/>
              </w:tcPr>
              <w:p w:rsidRPr="003F7B0D" w:rsidR="00AF4DD9" w:rsidP="00C37272" w:rsidRDefault="00AF4DD9" w14:paraId="26770D58" w14:textId="77777777">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r w:rsidRPr="003F7B0D">
                  <w:rPr>
                    <w:rStyle w:val="Zstupntext"/>
                    <w:rFonts w:cs="Arial" w:eastAsiaTheme="minorHAnsi"/>
                    <w:i/>
                    <w:color w:val="FF0000"/>
                  </w:rPr>
                  <w:t>Zvolte položku.</w:t>
                </w:r>
              </w:p>
            </w:tc>
          </w:sdtContent>
        </w:sdt>
        <w:tc>
          <w:tcPr>
            <w:tcW w:w="2243" w:type="pct"/>
            <w:vMerge w:val="restart"/>
            <w:shd w:val="clear" w:color="auto" w:fill="auto"/>
            <w:tcMar/>
            <w:tcPrChange w:author="SLAVÍK Lukáš, Ing." w:date="2021-11-04T10:37:07.9780143" w:id="1449573112">
              <w:tcPr>
                <w:tcW w:w="2243" w:type="pct"/>
                <w:vMerge w:val="restart"/>
                <w:shd w:val="clear" w:color="auto" w:fill="auto"/>
              </w:tcPr>
            </w:tcPrChange>
          </w:tcPr>
          <w:p w:rsidRPr="003F7B0D" w:rsidR="00AF4DD9" w:rsidP="00C37272" w:rsidRDefault="00AF4DD9" w14:paraId="40479E51" w14:textId="77777777">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Pr="00BF5681" w:rsidR="00AF4DD9" w:rsidTr="55E026C1" w14:paraId="462EB33D" w14:textId="77777777">
        <w:trPr>
          <w:trHeight w:val="108"/>
        </w:trPr>
        <w:tc>
          <w:tcPr>
            <w:cnfStyle w:val="001000000000" w:firstRow="0" w:lastRow="0" w:firstColumn="1" w:lastColumn="0" w:oddVBand="0" w:evenVBand="0" w:oddHBand="0" w:evenHBand="0" w:firstRowFirstColumn="0" w:firstRowLastColumn="0" w:lastRowFirstColumn="0" w:lastRowLastColumn="0"/>
            <w:tcW w:w="1799" w:type="pct"/>
            <w:vMerge/>
            <w:shd w:val="clear" w:color="auto" w:fill="D9D9D9" w:themeFill="background1" w:themeFillShade="D9"/>
          </w:tcPr>
          <w:p w:rsidRPr="003F7B0D" w:rsidR="00AF4DD9" w:rsidP="00C37272" w:rsidRDefault="00AF4DD9" w14:paraId="647CE3A5" w14:textId="77777777">
            <w:pPr>
              <w:spacing w:before="40" w:after="40"/>
              <w:contextualSpacing w:val="0"/>
              <w:rPr>
                <w:rFonts w:cs="Arial"/>
              </w:rPr>
            </w:pPr>
          </w:p>
        </w:tc>
        <w:tc>
          <w:tcPr>
            <w:cnfStyle w:val="000000000000" w:firstRow="0" w:lastRow="0" w:firstColumn="0" w:lastColumn="0" w:oddVBand="0" w:evenVBand="0" w:oddHBand="0" w:evenHBand="0" w:firstRowFirstColumn="0" w:firstRowLastColumn="0" w:lastRowFirstColumn="0" w:lastRowLastColumn="0"/>
            <w:tcW w:w="509" w:type="pct"/>
            <w:shd w:val="clear" w:color="auto" w:fill="D9D9D9" w:themeFill="background1" w:themeFillShade="D9"/>
            <w:tcMar/>
            <w:tcPrChange w:author="SLAVÍK Lukáš, Ing." w:date="2021-11-04T10:37:07.9780143" w:id="999730668">
              <w:tcPr>
                <w:tcW w:w="509" w:type="pct"/>
                <w:shd w:val="clear" w:color="auto" w:fill="D9D9D9" w:themeFill="background1" w:themeFillShade="D9"/>
              </w:tcPr>
            </w:tcPrChange>
          </w:tcPr>
          <w:p w:rsidRPr="003F7B0D" w:rsidR="00AF4DD9" w:rsidP="55E026C1" w:rsidRDefault="00AF4DD9" w14:paraId="26362EE6" w14:textId="77777777" w14:noSpellErr="1">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307608508">
                  <w:rPr>
                    <w:rFonts w:cs="Arial"/>
                  </w:rPr>
                </w:rPrChange>
              </w:rPr>
              <w:pPrChange w:author="SLAVÍK Lukáš, Ing." w:date="2021-11-04T10:37:07.9780143" w:id="1304884994">
                <w:pPr>
                  <w:ind w:right="34"/>
                  <w:contextualSpacing w:val="0"/>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1682173405">
                  <w:rPr>
                    <w:rFonts w:cs="Arial"/>
                    <w:b/>
                  </w:rPr>
                </w:rPrChange>
              </w:rPr>
              <w:t>Č. žádosti o výjimku:</w:t>
            </w:r>
          </w:p>
        </w:tc>
        <w:tc>
          <w:tcPr>
            <w:cnfStyle w:val="000000000000" w:firstRow="0" w:lastRow="0" w:firstColumn="0" w:lastColumn="0" w:oddVBand="0" w:evenVBand="0" w:oddHBand="0" w:evenHBand="0" w:firstRowFirstColumn="0" w:firstRowLastColumn="0" w:lastRowFirstColumn="0" w:lastRowLastColumn="0"/>
            <w:tcW w:w="449" w:type="pct"/>
            <w:shd w:val="clear" w:color="auto" w:fill="auto"/>
            <w:tcMar/>
            <w:tcPrChange w:author="SLAVÍK Lukáš, Ing." w:date="2021-11-04T10:37:07.9780143" w:id="1678325519">
              <w:tcPr>
                <w:tcW w:w="449" w:type="pct"/>
                <w:shd w:val="clear" w:color="auto" w:fill="auto"/>
              </w:tcPr>
            </w:tcPrChange>
          </w:tcPr>
          <w:p w:rsidRPr="003F7B0D" w:rsidR="00AF4DD9" w:rsidP="00C37272" w:rsidRDefault="00AF4DD9" w14:paraId="07B1EDFF" w14:textId="77777777">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243" w:type="pct"/>
            <w:vMerge/>
            <w:shd w:val="clear" w:color="auto" w:fill="auto"/>
          </w:tcPr>
          <w:p w:rsidRPr="003F7B0D" w:rsidR="00AF4DD9" w:rsidP="00C37272" w:rsidRDefault="00AF4DD9" w14:paraId="50040B34" w14:textId="77777777">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Pr="00BF5681" w:rsidR="00AF4DD9" w:rsidTr="55E026C1" w14:paraId="69365CBF" w14:textId="77777777">
        <w:trPr>
          <w:trHeight w:val="109"/>
        </w:trPr>
        <w:tc>
          <w:tcPr>
            <w:tcW w:w="1799" w:type="pct"/>
            <w:vMerge w:val="restart"/>
            <w:shd w:val="clear" w:color="auto" w:fill="D9D9D9" w:themeFill="background1" w:themeFillShade="D9"/>
            <w:tcMar/>
            <w:tcPrChange w:author="SLAVÍK Lukáš, Ing." w:date="2021-11-04T10:37:07.9780143" w:id="761425425">
              <w:tcPr>
                <w:cnfStyle w:val="001000000000" w:firstRow="0" w:lastRow="0" w:firstColumn="1" w:lastColumn="0" w:oddVBand="0" w:evenVBand="0" w:oddHBand="0" w:evenHBand="0" w:firstRowFirstColumn="0" w:firstRowLastColumn="0" w:lastRowFirstColumn="0" w:lastRowLastColumn="0"/>
                <w:tcW w:w="1799" w:type="pct"/>
                <w:vMerge w:val="restart"/>
                <w:shd w:val="clear" w:color="auto" w:fill="D9D9D9" w:themeFill="background1" w:themeFillShade="D9"/>
              </w:tcPr>
            </w:tcPrChange>
          </w:tcPr>
          <w:p w:rsidRPr="003F7B0D" w:rsidR="00AF4DD9" w:rsidP="55E026C1" w:rsidRDefault="00AF4DD9" w14:paraId="089F13D7" w14:textId="77777777" w14:noSpellErr="1">
            <w:pPr>
              <w:spacing w:before="40" w:after="40"/>
              <w:contextualSpacing w:val="0"/>
              <w:rPr>
                <w:rFonts w:ascii="Arial" w:hAnsi="Arial" w:eastAsia="Arial" w:cs="Arial"/>
                <w:rPrChange w:author="SLAVÍK Lukáš, Ing." w:date="2021-11-04T10:37:07.9780143" w:id="705245361">
                  <w:rPr>
                    <w:rFonts w:cs="Arial"/>
                  </w:rPr>
                </w:rPrChange>
              </w:rPr>
              <w:pPrChange w:author="SLAVÍK Lukáš, Ing." w:date="2021-11-04T10:37:07.9780143" w:id="2055889583">
                <w:pPr>
                  <w:contextualSpacing w:val="0"/>
                </w:pPr>
              </w:pPrChange>
            </w:pPr>
            <w:r w:rsidRPr="55E026C1">
              <w:rPr>
                <w:rFonts w:ascii="Arial" w:hAnsi="Arial" w:eastAsia="Arial" w:cs="Arial"/>
                <w:rPrChange w:author="SLAVÍK Lukáš, Ing." w:date="2021-11-04T10:37:07.9780143" w:id="1809425613">
                  <w:rPr>
                    <w:rFonts w:cs="Arial"/>
                  </w:rPr>
                </w:rPrChange>
              </w:rPr>
              <w:t>Budete moci se zpřístupněnými daty libovolně nakládat?</w:t>
            </w:r>
          </w:p>
        </w:tc>
        <w:sdt>
          <w:sdtPr>
            <w:rPr>
              <w:rFonts w:cs="Arial"/>
            </w:rPr>
            <w:id w:val="975574314"/>
            <w:showingPlcHdr/>
            <w:comboBox>
              <w:listItem w:displayText="Ano" w:value="Ano"/>
              <w:listItem w:displayText="Nerelevantní" w:value="Nerelevantní"/>
              <w:listItem w:displayText="Ne, žádáme výjimku" w:value="Ne, žádáme výjimku"/>
            </w:comboBox>
          </w:sdtPr>
          <w:sdtEndPr/>
          <w:sdtContent>
            <w:tc>
              <w:tcPr>
                <w:tcW w:w="958" w:type="pct"/>
                <w:gridSpan w:val="2"/>
                <w:shd w:val="clear" w:color="auto" w:fill="auto"/>
              </w:tcPr>
              <w:p w:rsidRPr="003F7B0D" w:rsidR="00AF4DD9" w:rsidP="00C37272" w:rsidRDefault="00AF4DD9" w14:paraId="59C8C910" w14:textId="77777777">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r w:rsidRPr="003F7B0D">
                  <w:rPr>
                    <w:rStyle w:val="Zstupntext"/>
                    <w:rFonts w:cs="Arial" w:eastAsiaTheme="minorHAnsi"/>
                    <w:i/>
                    <w:color w:val="FF0000"/>
                  </w:rPr>
                  <w:t>Zvolte položku.</w:t>
                </w:r>
              </w:p>
            </w:tc>
          </w:sdtContent>
        </w:sdt>
        <w:tc>
          <w:tcPr>
            <w:tcW w:w="2243" w:type="pct"/>
            <w:vMerge w:val="restart"/>
            <w:shd w:val="clear" w:color="auto" w:fill="auto"/>
            <w:tcMar/>
            <w:tcPrChange w:author="SLAVÍK Lukáš, Ing." w:date="2021-11-04T10:37:07.9780143" w:id="99392439">
              <w:tcPr>
                <w:tcW w:w="2243" w:type="pct"/>
                <w:vMerge w:val="restart"/>
                <w:shd w:val="clear" w:color="auto" w:fill="auto"/>
              </w:tcPr>
            </w:tcPrChange>
          </w:tcPr>
          <w:p w:rsidRPr="003F7B0D" w:rsidR="00AF4DD9" w:rsidP="00C37272" w:rsidRDefault="00AF4DD9" w14:paraId="06D6603B" w14:textId="77777777">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Pr="00BF5681" w:rsidR="00AF4DD9" w:rsidTr="55E026C1" w14:paraId="1B1EA566" w14:textId="77777777">
        <w:trPr>
          <w:trHeight w:val="108"/>
        </w:trPr>
        <w:tc>
          <w:tcPr>
            <w:cnfStyle w:val="001000000000" w:firstRow="0" w:lastRow="0" w:firstColumn="1" w:lastColumn="0" w:oddVBand="0" w:evenVBand="0" w:oddHBand="0" w:evenHBand="0" w:firstRowFirstColumn="0" w:firstRowLastColumn="0" w:lastRowFirstColumn="0" w:lastRowLastColumn="0"/>
            <w:tcW w:w="1799" w:type="pct"/>
            <w:vMerge/>
            <w:shd w:val="clear" w:color="auto" w:fill="D9D9D9" w:themeFill="background1" w:themeFillShade="D9"/>
          </w:tcPr>
          <w:p w:rsidRPr="003F7B0D" w:rsidR="00AF4DD9" w:rsidP="00C37272" w:rsidRDefault="00AF4DD9" w14:paraId="6590F6C2" w14:textId="77777777">
            <w:pPr>
              <w:spacing w:before="40" w:after="40"/>
              <w:contextualSpacing w:val="0"/>
              <w:rPr>
                <w:rFonts w:cs="Arial"/>
              </w:rPr>
            </w:pPr>
          </w:p>
        </w:tc>
        <w:tc>
          <w:tcPr>
            <w:cnfStyle w:val="000000000000" w:firstRow="0" w:lastRow="0" w:firstColumn="0" w:lastColumn="0" w:oddVBand="0" w:evenVBand="0" w:oddHBand="0" w:evenHBand="0" w:firstRowFirstColumn="0" w:firstRowLastColumn="0" w:lastRowFirstColumn="0" w:lastRowLastColumn="0"/>
            <w:tcW w:w="509" w:type="pct"/>
            <w:shd w:val="clear" w:color="auto" w:fill="D9D9D9" w:themeFill="background1" w:themeFillShade="D9"/>
            <w:tcMar/>
            <w:tcPrChange w:author="SLAVÍK Lukáš, Ing." w:date="2021-11-04T10:37:07.9780143" w:id="1668018917">
              <w:tcPr>
                <w:tcW w:w="509" w:type="pct"/>
                <w:shd w:val="clear" w:color="auto" w:fill="D9D9D9" w:themeFill="background1" w:themeFillShade="D9"/>
              </w:tcPr>
            </w:tcPrChange>
          </w:tcPr>
          <w:p w:rsidRPr="003F7B0D" w:rsidR="00AF4DD9" w:rsidP="55E026C1" w:rsidRDefault="00AF4DD9" w14:paraId="0557557C" w14:textId="77777777" w14:noSpellErr="1">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54457133">
                  <w:rPr>
                    <w:rFonts w:cs="Arial"/>
                  </w:rPr>
                </w:rPrChange>
              </w:rPr>
              <w:pPrChange w:author="SLAVÍK Lukáš, Ing." w:date="2021-11-04T10:37:07.9780143" w:id="1895576402">
                <w:pPr>
                  <w:ind w:right="34"/>
                  <w:contextualSpacing w:val="0"/>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1884049837">
                  <w:rPr>
                    <w:rFonts w:cs="Arial"/>
                    <w:b/>
                  </w:rPr>
                </w:rPrChange>
              </w:rPr>
              <w:t>Č. žádosti o výjimku:</w:t>
            </w:r>
          </w:p>
        </w:tc>
        <w:tc>
          <w:tcPr>
            <w:cnfStyle w:val="000000000000" w:firstRow="0" w:lastRow="0" w:firstColumn="0" w:lastColumn="0" w:oddVBand="0" w:evenVBand="0" w:oddHBand="0" w:evenHBand="0" w:firstRowFirstColumn="0" w:firstRowLastColumn="0" w:lastRowFirstColumn="0" w:lastRowLastColumn="0"/>
            <w:tcW w:w="449" w:type="pct"/>
            <w:shd w:val="clear" w:color="auto" w:fill="auto"/>
            <w:tcMar/>
            <w:tcPrChange w:author="SLAVÍK Lukáš, Ing." w:date="2021-11-04T10:37:07.9780143" w:id="157859963">
              <w:tcPr>
                <w:tcW w:w="449" w:type="pct"/>
                <w:shd w:val="clear" w:color="auto" w:fill="auto"/>
              </w:tcPr>
            </w:tcPrChange>
          </w:tcPr>
          <w:p w:rsidRPr="003F7B0D" w:rsidR="00AF4DD9" w:rsidP="00C37272" w:rsidRDefault="00AF4DD9" w14:paraId="027723D5" w14:textId="77777777">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243" w:type="pct"/>
            <w:vMerge/>
            <w:shd w:val="clear" w:color="auto" w:fill="auto"/>
          </w:tcPr>
          <w:p w:rsidRPr="003F7B0D" w:rsidR="00AF4DD9" w:rsidP="00C37272" w:rsidRDefault="00AF4DD9" w14:paraId="2FA6552E" w14:textId="77777777">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Pr="00BF5681" w:rsidR="00AF4DD9" w:rsidTr="55E026C1" w14:paraId="24C4A75A" w14:textId="77777777">
        <w:tc>
          <w:tcPr>
            <w:cnfStyle w:val="001000000000" w:firstRow="0" w:lastRow="0" w:firstColumn="1" w:lastColumn="0" w:oddVBand="0" w:evenVBand="0" w:oddHBand="0" w:evenHBand="0" w:firstRowFirstColumn="0" w:firstRowLastColumn="0" w:lastRowFirstColumn="0" w:lastRowLastColumn="0"/>
            <w:tcW w:w="5000" w:type="pct"/>
            <w:gridSpan w:val="4"/>
            <w:shd w:val="clear" w:color="auto" w:fill="D9D9D9" w:themeFill="background1" w:themeFillShade="D9"/>
            <w:tcMar/>
            <w:tcPrChange w:author="SLAVÍK Lukáš, Ing." w:date="2021-11-04T10:37:07.9780143" w:id="93424020">
              <w:tcPr>
                <w:cnfStyle w:val="001000000000" w:firstRow="0" w:lastRow="0" w:firstColumn="1" w:lastColumn="0" w:oddVBand="0" w:evenVBand="0" w:oddHBand="0" w:evenHBand="0" w:firstRowFirstColumn="0" w:firstRowLastColumn="0" w:lastRowFirstColumn="0" w:lastRowLastColumn="0"/>
                <w:tcW w:w="5000" w:type="pct"/>
                <w:gridSpan w:val="4"/>
                <w:shd w:val="clear" w:color="auto" w:fill="D9D9D9" w:themeFill="background1" w:themeFillShade="D9"/>
              </w:tcPr>
            </w:tcPrChange>
          </w:tcPr>
          <w:p w:rsidRPr="003F7B0D" w:rsidR="00AF4DD9" w:rsidP="55E026C1" w:rsidRDefault="00AF4DD9" w14:paraId="01BC02D0" w14:textId="77777777" w14:noSpellErr="1">
            <w:pPr>
              <w:keepNext/>
              <w:spacing w:before="40" w:after="40"/>
              <w:contextualSpacing w:val="0"/>
              <w:rPr>
                <w:rFonts w:ascii="Arial" w:hAnsi="Arial" w:eastAsia="Arial" w:cs="Arial"/>
                <w:rPrChange w:author="SLAVÍK Lukáš, Ing." w:date="2021-11-04T10:37:07.9780143" w:id="1766630400">
                  <w:rPr>
                    <w:rFonts w:cs="Arial"/>
                  </w:rPr>
                </w:rPrChange>
              </w:rPr>
              <w:pPrChange w:author="SLAVÍK Lukáš, Ing." w:date="2021-11-04T10:37:07.9780143" w:id="1486730856">
                <w:pPr>
                  <w:keepNext/>
                  <w:contextualSpacing w:val="0"/>
                </w:pPr>
              </w:pPrChange>
            </w:pPr>
            <w:r w:rsidRPr="55E026C1">
              <w:rPr>
                <w:rFonts w:ascii="Arial" w:hAnsi="Arial" w:eastAsia="Arial" w:cs="Arial"/>
                <w:rPrChange w:author="SLAVÍK Lukáš, Ing." w:date="2021-11-04T10:37:07.9780143" w:id="956093696">
                  <w:rPr>
                    <w:rFonts w:cs="Arial"/>
                  </w:rPr>
                </w:rPrChange>
              </w:rPr>
              <w:t>Publikace výstupů ve formátu otevřených dat</w:t>
            </w:r>
          </w:p>
        </w:tc>
      </w:tr>
      <w:tr w:rsidRPr="00BF5681" w:rsidR="00AF4DD9" w:rsidTr="55E026C1" w14:paraId="0519F1C7" w14:textId="77777777">
        <w:trPr>
          <w:trHeight w:val="109"/>
        </w:trPr>
        <w:tc>
          <w:tcPr>
            <w:tcW w:w="1799" w:type="pct"/>
            <w:vMerge w:val="restart"/>
            <w:shd w:val="clear" w:color="auto" w:fill="D9D9D9" w:themeFill="background1" w:themeFillShade="D9"/>
            <w:tcMar/>
            <w:tcPrChange w:author="SLAVÍK Lukáš, Ing." w:date="2021-11-04T10:37:07.9780143" w:id="2047421705">
              <w:tcPr>
                <w:cnfStyle w:val="001000000000" w:firstRow="0" w:lastRow="0" w:firstColumn="1" w:lastColumn="0" w:oddVBand="0" w:evenVBand="0" w:oddHBand="0" w:evenHBand="0" w:firstRowFirstColumn="0" w:firstRowLastColumn="0" w:lastRowFirstColumn="0" w:lastRowLastColumn="0"/>
                <w:tcW w:w="1799" w:type="pct"/>
                <w:vMerge w:val="restart"/>
                <w:shd w:val="clear" w:color="auto" w:fill="D9D9D9" w:themeFill="background1" w:themeFillShade="D9"/>
              </w:tcPr>
            </w:tcPrChange>
          </w:tcPr>
          <w:p w:rsidRPr="003F7B0D" w:rsidR="00AF4DD9" w:rsidP="55E026C1" w:rsidRDefault="00AF4DD9" w14:paraId="2754ED9C" w14:textId="77777777" w14:noSpellErr="1">
            <w:pPr>
              <w:spacing w:before="40" w:after="40"/>
              <w:contextualSpacing w:val="0"/>
              <w:jc w:val="left"/>
              <w:rPr>
                <w:rFonts w:ascii="Arial" w:hAnsi="Arial" w:eastAsia="Arial" w:cs="Arial"/>
                <w:rPrChange w:author="SLAVÍK Lukáš, Ing." w:date="2021-11-04T10:37:07.9780143" w:id="1069284063">
                  <w:rPr>
                    <w:rFonts w:cs="Arial"/>
                  </w:rPr>
                </w:rPrChange>
              </w:rPr>
              <w:pPrChange w:author="SLAVÍK Lukáš, Ing." w:date="2021-11-04T10:37:07.9780143" w:id="1390455618">
                <w:pPr>
                  <w:contextualSpacing w:val="0"/>
                  <w:jc w:val="left"/>
                </w:pPr>
              </w:pPrChange>
            </w:pPr>
            <w:r w:rsidRPr="55E026C1">
              <w:rPr>
                <w:rFonts w:ascii="Arial" w:hAnsi="Arial" w:eastAsia="Arial" w:cs="Arial"/>
                <w:rPrChange w:author="SLAVÍK Lukáš, Ing." w:date="2021-11-04T10:37:07.9780143" w:id="1451814941">
                  <w:rPr>
                    <w:rFonts w:cs="Arial"/>
                  </w:rPr>
                </w:rPrChange>
              </w:rPr>
              <w:t xml:space="preserve">Budou data vedená v databázích dotčených předmětem </w:t>
            </w:r>
            <w:r w:rsidRPr="55E026C1">
              <w:rPr>
                <w:rFonts w:ascii="Arial" w:hAnsi="Arial" w:eastAsia="Arial" w:cs="Arial"/>
                <w:rPrChange w:author="SLAVÍK Lukáš, Ing." w:date="2021-11-04T10:37:07.9780143" w:id="673524459">
                  <w:rPr>
                    <w:rFonts w:cs="Arial"/>
                  </w:rPr>
                </w:rPrChange>
              </w:rPr>
              <w:t>projektu</w:t>
            </w:r>
            <w:r w:rsidRPr="55E026C1">
              <w:rPr>
                <w:rFonts w:ascii="Arial" w:hAnsi="Arial" w:eastAsia="Arial" w:cs="Arial"/>
                <w:rPrChange w:author="SLAVÍK Lukáš, Ing." w:date="2021-11-04T10:37:07.9780143" w:id="1584196327">
                  <w:rPr>
                    <w:rFonts w:cs="Arial"/>
                  </w:rPr>
                </w:rPrChange>
              </w:rPr>
              <w:t xml:space="preserve"> zveřejňována jako otevřená data?</w:t>
            </w:r>
          </w:p>
        </w:tc>
        <w:sdt>
          <w:sdtPr>
            <w:rPr>
              <w:rFonts w:cs="Arial"/>
            </w:rPr>
            <w:id w:val="832649327"/>
            <w:showingPlcHdr/>
            <w:comboBox>
              <w:listItem w:displayText="Ano" w:value="Ano"/>
              <w:listItem w:displayText="Nerelevantní" w:value="Nerelevantní"/>
              <w:listItem w:displayText="Ne, žádáme výjimku" w:value="Ne, žádáme výjimku"/>
            </w:comboBox>
          </w:sdtPr>
          <w:sdtEndPr/>
          <w:sdtContent>
            <w:tc>
              <w:tcPr>
                <w:tcW w:w="958" w:type="pct"/>
                <w:gridSpan w:val="2"/>
                <w:shd w:val="clear" w:color="auto" w:fill="auto"/>
              </w:tcPr>
              <w:p w:rsidRPr="003F7B0D" w:rsidR="00AF4DD9" w:rsidP="00C37272" w:rsidRDefault="00AF4DD9" w14:paraId="002C2FD9" w14:textId="77777777">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r w:rsidRPr="003F7B0D">
                  <w:rPr>
                    <w:rStyle w:val="Zstupntext"/>
                    <w:rFonts w:cs="Arial" w:eastAsiaTheme="minorHAnsi"/>
                    <w:i/>
                    <w:color w:val="FF0000"/>
                  </w:rPr>
                  <w:t>Zvolte položku.</w:t>
                </w:r>
              </w:p>
            </w:tc>
          </w:sdtContent>
        </w:sdt>
        <w:tc>
          <w:tcPr>
            <w:tcW w:w="2243" w:type="pct"/>
            <w:vMerge w:val="restart"/>
            <w:shd w:val="clear" w:color="auto" w:fill="auto"/>
            <w:tcMar/>
            <w:tcPrChange w:author="SLAVÍK Lukáš, Ing." w:date="2021-11-04T10:37:07.9780143" w:id="1068568532">
              <w:tcPr>
                <w:tcW w:w="2243" w:type="pct"/>
                <w:vMerge w:val="restart"/>
                <w:shd w:val="clear" w:color="auto" w:fill="auto"/>
              </w:tcPr>
            </w:tcPrChange>
          </w:tcPr>
          <w:p w:rsidRPr="003F7B0D" w:rsidR="00AF4DD9" w:rsidP="00C37272" w:rsidRDefault="00AF4DD9" w14:paraId="3A3457D2" w14:textId="77777777">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Pr="00BF5681" w:rsidR="00AF4DD9" w:rsidTr="55E026C1" w14:paraId="2F54739A" w14:textId="77777777">
        <w:trPr>
          <w:trHeight w:val="108"/>
        </w:trPr>
        <w:tc>
          <w:tcPr>
            <w:cnfStyle w:val="001000000000" w:firstRow="0" w:lastRow="0" w:firstColumn="1" w:lastColumn="0" w:oddVBand="0" w:evenVBand="0" w:oddHBand="0" w:evenHBand="0" w:firstRowFirstColumn="0" w:firstRowLastColumn="0" w:lastRowFirstColumn="0" w:lastRowLastColumn="0"/>
            <w:tcW w:w="1799" w:type="pct"/>
            <w:vMerge/>
            <w:shd w:val="clear" w:color="auto" w:fill="D9D9D9" w:themeFill="background1" w:themeFillShade="D9"/>
          </w:tcPr>
          <w:p w:rsidRPr="003F7B0D" w:rsidR="00AF4DD9" w:rsidP="00C37272" w:rsidRDefault="00AF4DD9" w14:paraId="4F5D2307" w14:textId="77777777">
            <w:pPr>
              <w:spacing w:before="40" w:after="40"/>
              <w:contextualSpacing w:val="0"/>
              <w:rPr>
                <w:rFonts w:cs="Arial"/>
              </w:rPr>
            </w:pPr>
          </w:p>
        </w:tc>
        <w:tc>
          <w:tcPr>
            <w:cnfStyle w:val="000000000000" w:firstRow="0" w:lastRow="0" w:firstColumn="0" w:lastColumn="0" w:oddVBand="0" w:evenVBand="0" w:oddHBand="0" w:evenHBand="0" w:firstRowFirstColumn="0" w:firstRowLastColumn="0" w:lastRowFirstColumn="0" w:lastRowLastColumn="0"/>
            <w:tcW w:w="509" w:type="pct"/>
            <w:shd w:val="clear" w:color="auto" w:fill="D9D9D9" w:themeFill="background1" w:themeFillShade="D9"/>
            <w:tcMar/>
            <w:tcPrChange w:author="SLAVÍK Lukáš, Ing." w:date="2021-11-04T10:37:07.9780143" w:id="2016215910">
              <w:tcPr>
                <w:tcW w:w="509" w:type="pct"/>
                <w:shd w:val="clear" w:color="auto" w:fill="D9D9D9" w:themeFill="background1" w:themeFillShade="D9"/>
              </w:tcPr>
            </w:tcPrChange>
          </w:tcPr>
          <w:p w:rsidRPr="003F7B0D" w:rsidR="00AF4DD9" w:rsidP="55E026C1" w:rsidRDefault="00AF4DD9" w14:paraId="4315A52D" w14:textId="77777777" w14:noSpellErr="1">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709908884">
                  <w:rPr>
                    <w:rFonts w:cs="Arial"/>
                  </w:rPr>
                </w:rPrChange>
              </w:rPr>
              <w:pPrChange w:author="SLAVÍK Lukáš, Ing." w:date="2021-11-04T10:37:07.9780143" w:id="2137483537">
                <w:pPr>
                  <w:ind w:right="34"/>
                  <w:contextualSpacing w:val="0"/>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197771704">
                  <w:rPr>
                    <w:rFonts w:cs="Arial"/>
                    <w:b/>
                  </w:rPr>
                </w:rPrChange>
              </w:rPr>
              <w:t>Č. žádosti o výjimku:</w:t>
            </w:r>
          </w:p>
        </w:tc>
        <w:tc>
          <w:tcPr>
            <w:cnfStyle w:val="000000000000" w:firstRow="0" w:lastRow="0" w:firstColumn="0" w:lastColumn="0" w:oddVBand="0" w:evenVBand="0" w:oddHBand="0" w:evenHBand="0" w:firstRowFirstColumn="0" w:firstRowLastColumn="0" w:lastRowFirstColumn="0" w:lastRowLastColumn="0"/>
            <w:tcW w:w="449" w:type="pct"/>
            <w:shd w:val="clear" w:color="auto" w:fill="auto"/>
            <w:tcMar/>
            <w:tcPrChange w:author="SLAVÍK Lukáš, Ing." w:date="2021-11-04T10:37:07.9780143" w:id="656371443">
              <w:tcPr>
                <w:tcW w:w="449" w:type="pct"/>
                <w:shd w:val="clear" w:color="auto" w:fill="auto"/>
              </w:tcPr>
            </w:tcPrChange>
          </w:tcPr>
          <w:p w:rsidRPr="003F7B0D" w:rsidR="00AF4DD9" w:rsidP="00C37272" w:rsidRDefault="00AF4DD9" w14:paraId="306E7CD3" w14:textId="77777777">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2243" w:type="pct"/>
            <w:vMerge/>
            <w:shd w:val="clear" w:color="auto" w:fill="auto"/>
          </w:tcPr>
          <w:p w:rsidRPr="003F7B0D" w:rsidR="00AF4DD9" w:rsidP="00C37272" w:rsidRDefault="00AF4DD9" w14:paraId="19B77D73" w14:textId="77777777">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Pr="00BF5681" w:rsidR="00AF4DD9" w:rsidTr="55E026C1" w14:paraId="252716E2" w14:textId="77777777">
        <w:trPr>
          <w:trHeight w:val="108"/>
        </w:trPr>
        <w:tc>
          <w:tcPr>
            <w:cnfStyle w:val="001000000000" w:firstRow="0" w:lastRow="0" w:firstColumn="1" w:lastColumn="0" w:oddVBand="0" w:evenVBand="0" w:oddHBand="0" w:evenHBand="0" w:firstRowFirstColumn="0" w:firstRowLastColumn="0" w:lastRowFirstColumn="0" w:lastRowLastColumn="0"/>
            <w:tcW w:w="2757" w:type="pct"/>
            <w:gridSpan w:val="3"/>
            <w:shd w:val="clear" w:color="auto" w:fill="D9D9D9" w:themeFill="background1" w:themeFillShade="D9"/>
            <w:tcMar/>
            <w:tcPrChange w:author="SLAVÍK Lukáš, Ing." w:date="2021-11-04T10:37:07.9780143" w:id="772155302">
              <w:tcPr>
                <w:cnfStyle w:val="001000000000" w:firstRow="0" w:lastRow="0" w:firstColumn="1" w:lastColumn="0" w:oddVBand="0" w:evenVBand="0" w:oddHBand="0" w:evenHBand="0" w:firstRowFirstColumn="0" w:firstRowLastColumn="0" w:lastRowFirstColumn="0" w:lastRowLastColumn="0"/>
                <w:tcW w:w="2757" w:type="pct"/>
                <w:gridSpan w:val="3"/>
                <w:shd w:val="clear" w:color="auto" w:fill="D9D9D9" w:themeFill="background1" w:themeFillShade="D9"/>
              </w:tcPr>
            </w:tcPrChange>
          </w:tcPr>
          <w:p w:rsidRPr="003F7B0D" w:rsidR="00AF4DD9" w:rsidP="55E026C1" w:rsidRDefault="00AF4DD9" w14:paraId="55E3B815" w14:textId="77777777" w14:noSpellErr="1">
            <w:pPr>
              <w:spacing w:before="40" w:after="40"/>
              <w:ind w:right="34"/>
              <w:contextualSpacing w:val="0"/>
              <w:rPr>
                <w:rFonts w:ascii="Arial" w:hAnsi="Arial" w:eastAsia="Arial" w:cs="Arial"/>
                <w:rPrChange w:author="SLAVÍK Lukáš, Ing." w:date="2021-11-04T10:37:07.9780143" w:id="1837120445">
                  <w:rPr>
                    <w:rFonts w:cs="Arial"/>
                  </w:rPr>
                </w:rPrChange>
              </w:rPr>
              <w:pPrChange w:author="SLAVÍK Lukáš, Ing." w:date="2021-11-04T10:37:07.9780143" w:id="473280856">
                <w:pPr>
                  <w:ind w:right="34"/>
                  <w:contextualSpacing w:val="0"/>
                </w:pPr>
              </w:pPrChange>
            </w:pPr>
            <w:r w:rsidRPr="55E026C1">
              <w:rPr>
                <w:rFonts w:ascii="Arial" w:hAnsi="Arial" w:eastAsia="Arial" w:cs="Arial"/>
                <w:rPrChange w:author="SLAVÍK Lukáš, Ing." w:date="2021-11-04T10:37:07.9780143" w:id="2118927247">
                  <w:rPr>
                    <w:rFonts w:cs="Arial"/>
                  </w:rPr>
                </w:rPrChange>
              </w:rPr>
              <w:t>Jaké datové oblasti plánujete zveřejňovat jako otevřená data</w:t>
            </w:r>
            <w:r w:rsidRPr="55E026C1">
              <w:rPr>
                <w:rFonts w:ascii="Arial" w:hAnsi="Arial" w:eastAsia="Arial" w:cs="Arial"/>
                <w:rPrChange w:author="SLAVÍK Lukáš, Ing." w:date="2021-11-04T10:37:07.9780143" w:id="1883075434">
                  <w:rPr>
                    <w:rFonts w:cs="Arial"/>
                  </w:rPr>
                </w:rPrChange>
              </w:rPr>
              <w:t>,</w:t>
            </w:r>
            <w:r w:rsidRPr="55E026C1">
              <w:rPr>
                <w:rFonts w:ascii="Arial" w:hAnsi="Arial" w:eastAsia="Arial" w:cs="Arial"/>
                <w:rPrChange w:author="SLAVÍK Lukáš, Ing." w:date="2021-11-04T10:37:07.9780143" w:id="179659564">
                  <w:rPr>
                    <w:rFonts w:cs="Arial"/>
                  </w:rPr>
                </w:rPrChange>
              </w:rPr>
              <w:t xml:space="preserve"> kdy</w:t>
            </w:r>
            <w:r w:rsidRPr="55E026C1">
              <w:rPr>
                <w:rFonts w:ascii="Arial" w:hAnsi="Arial" w:eastAsia="Arial" w:cs="Arial"/>
                <w:rPrChange w:author="SLAVÍK Lukáš, Ing." w:date="2021-11-04T10:37:07.9780143" w:id="1989544855">
                  <w:rPr>
                    <w:rFonts w:cs="Arial"/>
                  </w:rPr>
                </w:rPrChange>
              </w:rPr>
              <w:t xml:space="preserve"> a na jakém stupni otevřenosti</w:t>
            </w:r>
            <w:r w:rsidRPr="55E026C1">
              <w:rPr>
                <w:rFonts w:ascii="Arial" w:hAnsi="Arial" w:eastAsia="Arial" w:cs="Arial"/>
                <w:rPrChange w:author="SLAVÍK Lukáš, Ing." w:date="2021-11-04T10:37:07.9780143" w:id="1436537005">
                  <w:rPr>
                    <w:rFonts w:cs="Arial"/>
                  </w:rPr>
                </w:rPrChange>
              </w:rPr>
              <w:t>?</w:t>
            </w:r>
          </w:p>
        </w:tc>
        <w:tc>
          <w:tcPr>
            <w:cnfStyle w:val="000000000000" w:firstRow="0" w:lastRow="0" w:firstColumn="0" w:lastColumn="0" w:oddVBand="0" w:evenVBand="0" w:oddHBand="0" w:evenHBand="0" w:firstRowFirstColumn="0" w:firstRowLastColumn="0" w:lastRowFirstColumn="0" w:lastRowLastColumn="0"/>
            <w:tcW w:w="2243" w:type="pct"/>
            <w:shd w:val="clear" w:color="auto" w:fill="auto"/>
            <w:tcMar/>
            <w:tcPrChange w:author="SLAVÍK Lukáš, Ing." w:date="2021-11-04T10:37:07.9780143" w:id="78446728">
              <w:tcPr>
                <w:tcW w:w="2243" w:type="pct"/>
                <w:shd w:val="clear" w:color="auto" w:fill="auto"/>
              </w:tcPr>
            </w:tcPrChange>
          </w:tcPr>
          <w:p w:rsidR="00AF4DD9" w:rsidP="00C37272" w:rsidRDefault="00AF4DD9" w14:paraId="0134E7DE" w14:textId="77777777">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p w:rsidR="00F0770C" w:rsidP="00C37272" w:rsidRDefault="00F0770C" w14:paraId="698EFE53" w14:textId="77777777">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p w:rsidRPr="003F7B0D" w:rsidR="00F0770C" w:rsidP="00C37272" w:rsidRDefault="00F0770C" w14:paraId="1C19CF01" w14:textId="60E391C1">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bl>
    <w:p w:rsidRPr="003F7B0D" w:rsidR="00AF4DD9" w:rsidP="00AF4DD9" w:rsidRDefault="00AF4DD9" w14:paraId="67A59472" w14:textId="77777777">
      <w:pPr>
        <w:rPr>
          <w:rFonts w:cs="Arial"/>
        </w:rPr>
      </w:pPr>
    </w:p>
    <w:tbl>
      <w:tblPr>
        <w:tblStyle w:val="Mkatabulky"/>
        <w:tblW w:w="5000" w:type="pct"/>
        <w:tblLook w:val="06A0" w:firstRow="1" w:lastRow="0" w:firstColumn="1" w:lastColumn="0" w:noHBand="1" w:noVBand="1"/>
      </w:tblPr>
      <w:tblGrid>
        <w:gridCol w:w="1867"/>
        <w:gridCol w:w="1867"/>
        <w:gridCol w:w="2574"/>
        <w:gridCol w:w="5020"/>
        <w:tblGridChange w:id="213">
          <w:tblGrid>
            <w:gridCol w:w="1867"/>
            <w:gridCol w:w="1867"/>
            <w:gridCol w:w="1930"/>
            <w:gridCol w:w="644"/>
            <w:gridCol w:w="5020"/>
          </w:tblGrid>
        </w:tblGridChange>
      </w:tblGrid>
      <w:tr w:rsidRPr="00BF5681" w:rsidR="00AF4DD9" w:rsidTr="55E026C1" w14:paraId="751F6EF8" w14:textId="77777777">
        <w:trPr>
          <w:tblHeader/>
        </w:trPr>
        <w:tc>
          <w:tcPr>
            <w:tcW w:w="5000" w:type="pct"/>
            <w:gridSpan w:val="4"/>
            <w:shd w:val="clear" w:color="auto" w:fill="CEEBF3"/>
            <w:tcMar/>
            <w:tcPrChange w:author="SLAVÍK Lukáš, Ing." w:date="2021-11-04T10:37:07.9780143" w:id="1573916934">
              <w:tcPr>
                <w:tcW w:w="5000" w:type="pct"/>
                <w:gridSpan w:val="4"/>
                <w:shd w:val="clear" w:color="auto" w:fill="CEEBF3"/>
              </w:tcPr>
            </w:tcPrChange>
          </w:tcPr>
          <w:p w:rsidRPr="002C3CAF" w:rsidR="00AF4DD9" w:rsidP="55E026C1" w:rsidRDefault="00AF4DD9" w14:paraId="563CCA08" w14:textId="426D09AE" w14:noSpellErr="1">
            <w:pPr>
              <w:keepNext/>
              <w:spacing w:before="40" w:after="40"/>
              <w:jc w:val="left"/>
              <w:rPr>
                <w:rFonts w:ascii="Arial,Calibri" w:hAnsi="Arial,Calibri" w:eastAsia="Arial,Calibri" w:cs="Arial,Calibri"/>
                <w:rPrChange w:author="SLAVÍK Lukáš, Ing." w:date="2021-11-04T10:37:07.9780143" w:id="1216602127">
                  <w:rPr>
                    <w:rFonts w:eastAsia="Calibri" w:cs="Arial"/>
                    <w:szCs w:val="20"/>
                  </w:rPr>
                </w:rPrChange>
              </w:rPr>
              <w:pPrChange w:author="SLAVÍK Lukáš, Ing." w:date="2021-11-04T10:37:07.9780143" w:id="765688197">
                <w:pPr>
                  <w:keepNext/>
                  <w:jc w:val="left"/>
                </w:pPr>
              </w:pPrChange>
            </w:pPr>
            <w:bookmarkStart w:name="_Toc513797146" w:id="214"/>
            <w:bookmarkStart w:name="_Toc509581676" w:id="215"/>
            <w:r w:rsidRPr="55E026C1">
              <w:rPr>
                <w:rFonts w:ascii="Arial" w:hAnsi="Arial" w:eastAsia="Arial" w:cs="Arial"/>
                <w:rPrChange w:author="SLAVÍK Lukáš, Ing." w:date="2021-11-04T10:37:07.9780143" w:id="1078040911">
                  <w:rPr>
                    <w:rFonts w:cs="Arial"/>
                  </w:rPr>
                </w:rPrChange>
              </w:rPr>
              <w:t xml:space="preserve">Tabulka </w:t>
            </w:r>
            <w:r w:rsidRPr="55E026C1">
              <w:rPr>
                <w:rPrChange w:author="SLAVÍK Lukáš, Ing." w:date="2021-11-04T10:37:07.9780143" w:id="1096231478">
                  <w:rPr>
                    <w:rFonts w:cs="Arial"/>
                  </w:rPr>
                </w:rPrChange>
              </w:rPr>
              <w:fldChar w:fldCharType="begin"/>
            </w:r>
            <w:r w:rsidRPr="002C3CAF">
              <w:rPr>
                <w:rFonts w:cs="Arial"/>
              </w:rPr>
              <w:instrText xml:space="preserve"> SEQ Tabulka \* ARABIC </w:instrText>
            </w:r>
            <w:r w:rsidRPr="002C3CAF">
              <w:rPr>
                <w:rFonts w:cs="Arial"/>
              </w:rPr>
              <w:fldChar w:fldCharType="separate"/>
            </w:r>
            <w:r w:rsidRPr="55E026C1" w:rsidR="00F45D72">
              <w:rPr>
                <w:rFonts w:ascii="Arial" w:hAnsi="Arial" w:eastAsia="Arial" w:cs="Arial"/>
                <w:noProof/>
                <w:rPrChange w:author="SLAVÍK Lukáš, Ing." w:date="2021-11-04T10:37:07.9780143" w:id="756609926">
                  <w:rPr>
                    <w:rFonts w:cs="Arial"/>
                    <w:noProof/>
                  </w:rPr>
                </w:rPrChange>
              </w:rPr>
              <w:t>26</w:t>
            </w:r>
            <w:r w:rsidRPr="55E026C1">
              <w:rPr>
                <w:rPrChange w:author="SLAVÍK Lukáš, Ing." w:date="2021-11-04T10:37:07.9780143" w:id="2052609794">
                  <w:rPr>
                    <w:rFonts w:cs="Arial"/>
                    <w:noProof/>
                  </w:rPr>
                </w:rPrChange>
              </w:rPr>
              <w:fldChar w:fldCharType="end"/>
            </w:r>
            <w:r w:rsidRPr="55E026C1">
              <w:rPr>
                <w:rFonts w:ascii="Arial" w:hAnsi="Arial" w:eastAsia="Arial" w:cs="Arial"/>
                <w:rPrChange w:author="SLAVÍK Lukáš, Ing." w:date="2021-11-04T10:37:07.9780143" w:id="1587577515">
                  <w:rPr>
                    <w:rFonts w:cs="Arial"/>
                  </w:rPr>
                </w:rPrChange>
              </w:rPr>
              <w:t xml:space="preserve">: </w:t>
            </w:r>
            <w:r w:rsidRPr="55E026C1">
              <w:rPr>
                <w:rFonts w:ascii="Arial" w:hAnsi="Arial" w:eastAsia="Arial" w:cs="Arial"/>
                <w:b w:val="1"/>
                <w:bCs w:val="1"/>
                <w:rPrChange w:author="SLAVÍK Lukáš, Ing." w:date="2021-11-04T10:37:07.9780143" w:id="1128731822">
                  <w:rPr>
                    <w:rFonts w:cs="Arial"/>
                    <w:b/>
                  </w:rPr>
                </w:rPrChange>
              </w:rPr>
              <w:t>Nakládání s osobními a citlivými údaji</w:t>
            </w:r>
            <w:bookmarkEnd w:id="214"/>
            <w:r w:rsidRPr="55E026C1">
              <w:rPr>
                <w:rFonts w:ascii="Arial" w:hAnsi="Arial" w:eastAsia="Arial" w:cs="Arial"/>
                <w:rPrChange w:author="SLAVÍK Lukáš, Ing." w:date="2021-11-04T10:37:07.9780143" w:id="818149918">
                  <w:rPr>
                    <w:rFonts w:cs="Arial"/>
                  </w:rPr>
                </w:rPrChange>
              </w:rPr>
              <w:t xml:space="preserve"> </w:t>
            </w:r>
            <w:bookmarkEnd w:id="215"/>
          </w:p>
        </w:tc>
      </w:tr>
      <w:tr w:rsidRPr="00BF5681" w:rsidR="006757BF" w:rsidTr="55E026C1" w14:paraId="2699C196" w14:textId="77777777">
        <w:trPr>
          <w:trHeight w:val="201"/>
        </w:trPr>
        <w:tc>
          <w:tcPr>
            <w:tcW w:w="1094" w:type="pct"/>
            <w:vMerge w:val="restart"/>
            <w:shd w:val="clear" w:color="auto" w:fill="D9D9D9" w:themeFill="background1" w:themeFillShade="D9"/>
            <w:tcMar/>
            <w:tcPrChange w:author="SLAVÍK Lukáš, Ing." w:date="2021-11-04T10:37:07.9780143" w:id="1772825475">
              <w:tcPr>
                <w:tcW w:w="1094" w:type="pct"/>
                <w:vMerge w:val="restart"/>
                <w:shd w:val="clear" w:color="auto" w:fill="D9D9D9" w:themeFill="background1" w:themeFillShade="D9"/>
              </w:tcPr>
            </w:tcPrChange>
          </w:tcPr>
          <w:p w:rsidRPr="00E05A9B" w:rsidR="006757BF" w:rsidP="55E026C1" w:rsidRDefault="006757BF" w14:paraId="6EE5BADC" w14:textId="77777777" w14:noSpellErr="1">
            <w:pPr>
              <w:keepNext/>
              <w:spacing w:before="40" w:after="40"/>
              <w:jc w:val="left"/>
              <w:rPr>
                <w:rFonts w:ascii="Arial" w:hAnsi="Arial" w:eastAsia="Arial" w:cs="Arial"/>
                <w:rPrChange w:author="SLAVÍK Lukáš, Ing." w:date="2021-11-04T10:37:07.9780143" w:id="545865619">
                  <w:rPr>
                    <w:rFonts w:cs="Arial"/>
                  </w:rPr>
                </w:rPrChange>
              </w:rPr>
              <w:pPrChange w:author="SLAVÍK Lukáš, Ing." w:date="2021-11-04T10:37:07.9780143" w:id="685884755">
                <w:pPr>
                  <w:keepNext/>
                  <w:jc w:val="left"/>
                </w:pPr>
              </w:pPrChange>
            </w:pPr>
            <w:r w:rsidRPr="55E026C1">
              <w:rPr>
                <w:rFonts w:ascii="Arial,Calibri" w:hAnsi="Arial,Calibri" w:eastAsia="Arial,Calibri" w:cs="Arial,Calibri"/>
                <w:b w:val="1"/>
                <w:bCs w:val="1"/>
                <w:rPrChange w:author="SLAVÍK Lukáš, Ing." w:date="2021-11-04T10:37:07.9780143" w:id="98216896">
                  <w:rPr>
                    <w:rFonts w:eastAsia="Calibri" w:cs="Arial"/>
                    <w:b/>
                    <w:szCs w:val="20"/>
                  </w:rPr>
                </w:rPrChange>
              </w:rPr>
              <w:t>Způsoby identifikace subjektů (FO, PO) v informačním systému</w:t>
            </w:r>
            <w:r w:rsidRPr="55E026C1">
              <w:rPr>
                <w:rFonts w:ascii="Arial,Calibri" w:hAnsi="Arial,Calibri" w:eastAsia="Arial,Calibri" w:cs="Arial,Calibri"/>
                <w:rPrChange w:author="SLAVÍK Lukáš, Ing." w:date="2021-11-04T10:37:07.9780143" w:id="1810557132">
                  <w:rPr>
                    <w:rFonts w:eastAsia="Calibri" w:cs="Arial"/>
                    <w:szCs w:val="20"/>
                  </w:rPr>
                </w:rPrChange>
              </w:rPr>
              <w:t xml:space="preserve"> </w:t>
            </w:r>
            <w:del w:author="Šedivec Tomáš" w:date="2021-10-06T09:23:00Z" w:id="216">
              <w:r w:rsidRPr="00E05A9B" w:rsidDel="006757BF">
                <w:rPr>
                  <w:rFonts w:eastAsia="Calibri" w:cs="Arial"/>
                  <w:szCs w:val="20"/>
                </w:rPr>
                <w:delText xml:space="preserve">(AIFO, IČO, </w:delText>
              </w:r>
              <w:r w:rsidDel="006757BF">
                <w:rPr>
                  <w:rFonts w:eastAsia="Calibri" w:cs="Arial"/>
                  <w:szCs w:val="20"/>
                </w:rPr>
                <w:delText xml:space="preserve">klientský identifikátor, výjimečně </w:delText>
              </w:r>
              <w:r w:rsidRPr="00E05A9B" w:rsidDel="006757BF">
                <w:rPr>
                  <w:rFonts w:eastAsia="Calibri" w:cs="Arial"/>
                  <w:szCs w:val="20"/>
                </w:rPr>
                <w:delText>rodné číslo nebo jiný identifikátor)</w:delText>
              </w:r>
            </w:del>
          </w:p>
        </w:tc>
        <w:tc>
          <w:tcPr>
            <w:tcW w:w="1094" w:type="pct"/>
            <w:shd w:val="clear" w:color="auto" w:fill="D9D9D9" w:themeFill="background1" w:themeFillShade="D9"/>
            <w:tcMar/>
          </w:tcPr>
          <w:p w:rsidRPr="00E05A9B" w:rsidR="006757BF" w:rsidP="55E026C1" w:rsidRDefault="006757BF" w14:paraId="332901E7" w14:textId="43BDB2EB" w14:noSpellErr="1">
            <w:pPr>
              <w:keepNext/>
              <w:spacing w:before="40" w:after="40"/>
              <w:jc w:val="left"/>
              <w:rPr>
                <w:rFonts w:ascii="Arial" w:hAnsi="Arial" w:eastAsia="Arial" w:cs="Arial"/>
                <w:rPrChange w:author="SLAVÍK Lukáš, Ing." w:date="2021-11-04T10:37:07.9780143" w:id="36627005">
                  <w:rPr/>
                </w:rPrChange>
              </w:rPr>
              <w:pPrChange w:author="SLAVÍK Lukáš, Ing." w:date="2021-11-04T10:37:07.9780143" w:id="1929827306">
                <w:pPr>
                  <w:keepNext/>
                  <w:jc w:val="left"/>
                </w:pPr>
              </w:pPrChange>
            </w:pPr>
            <w:ins w:author="Šedivec Tomáš" w:date="2021-10-06T09:24:00Z" w:id="217">
              <w:r w:rsidRPr="003AAEC4">
                <w:rPr>
                  <w:rFonts w:ascii="Arial" w:hAnsi="Arial" w:eastAsia="Arial" w:cs="Arial"/>
                  <w:rPrChange w:author="SLAVÍK Lukáš, Ing." w:date="2021-11-04T10:36:37.6903059" w:id="2013911125">
                    <w:rPr>
                      <w:rFonts w:cs="Arial"/>
                    </w:rPr>
                  </w:rPrChange>
                </w:rPr>
                <w:t>AIFO</w:t>
              </w:r>
            </w:ins>
          </w:p>
        </w:tc>
        <w:customXmlInsRangeStart w:author="Šedivec Tomáš" w:date="2021-10-06T09:26:00Z" w:id="218"/>
        <w:sdt>
          <w:sdtPr>
            <w:rPr>
              <w:rFonts w:cs="Arial"/>
            </w:rPr>
            <w:id w:val="-926813318"/>
            <w:showingPlcHdr/>
            <w:comboBox>
              <w:listItem w:displayText="Ano" w:value="Ano"/>
              <w:listItem w:displayText="Ne" w:value="Ne"/>
            </w:comboBox>
          </w:sdtPr>
          <w:sdtEndPr/>
          <w:sdtContent>
            <w:customXmlInsRangeEnd w:id="218"/>
            <w:tc>
              <w:tcPr>
                <w:tcW w:w="1406" w:type="pct"/>
                <w:shd w:val="clear" w:color="auto" w:fill="auto"/>
              </w:tcPr>
              <w:p w:rsidRPr="00E05A9B" w:rsidR="006757BF" w:rsidP="006757BF" w:rsidRDefault="00D208BE" w14:paraId="74185853" w14:textId="788F891D">
                <w:pPr>
                  <w:keepNext/>
                  <w:spacing w:before="40" w:after="40"/>
                  <w:jc w:val="left"/>
                  <w:rPr>
                    <w:rFonts w:cs="Arial"/>
                  </w:rPr>
                </w:pPr>
                <w:ins w:author="Šedivec Tomáš" w:date="2021-10-06T09:26:00Z" w:id="219">
                  <w:r w:rsidRPr="003F7B0D">
                    <w:rPr>
                      <w:rStyle w:val="Zstupntext"/>
                      <w:rFonts w:cs="Arial"/>
                      <w:i/>
                      <w:color w:val="FF0000"/>
                    </w:rPr>
                    <w:t>Zvolte položku.</w:t>
                  </w:r>
                </w:ins>
              </w:p>
            </w:tc>
            <w:customXmlInsRangeStart w:author="Šedivec Tomáš" w:date="2021-10-06T09:26:00Z" w:id="220"/>
          </w:sdtContent>
        </w:sdt>
        <w:customXmlInsRangeEnd w:id="220"/>
        <w:tc>
          <w:tcPr>
            <w:tcW w:w="1406" w:type="pct"/>
            <w:shd w:val="clear" w:color="auto" w:fill="auto"/>
            <w:tcMar/>
          </w:tcPr>
          <w:p w:rsidRPr="006757BF" w:rsidR="006757BF" w:rsidP="55E026C1" w:rsidRDefault="006757BF" w14:paraId="51F106AB" w14:textId="45C27963" w14:noSpellErr="1">
            <w:pPr>
              <w:keepNext/>
              <w:spacing w:before="40" w:after="40"/>
              <w:jc w:val="left"/>
              <w:rPr>
                <w:rFonts w:ascii="Arial" w:hAnsi="Arial" w:eastAsia="Arial" w:cs="Arial"/>
                <w:i w:val="1"/>
                <w:iCs w:val="1"/>
                <w:rPrChange w:author="SLAVÍK Lukáš, Ing." w:date="2021-11-04T10:37:07.9780143" w:id="2145241818">
                  <w:rPr/>
                </w:rPrChange>
              </w:rPr>
              <w:pPrChange w:author="SLAVÍK Lukáš, Ing." w:date="2021-11-04T10:37:07.9780143" w:id="2075473424">
                <w:pPr>
                  <w:keepNext/>
                  <w:jc w:val="left"/>
                </w:pPr>
              </w:pPrChange>
            </w:pPr>
            <w:ins w:author="Šedivec Tomáš" w:date="2021-10-06T09:24:00Z" w:id="222">
              <w:r w:rsidRPr="55E026C1">
                <w:rPr>
                  <w:rFonts w:ascii="Arial" w:hAnsi="Arial" w:eastAsia="Arial" w:cs="Arial"/>
                  <w:i w:val="1"/>
                  <w:iCs w:val="1"/>
                  <w:rPrChange w:author="SLAVÍK Lukáš, Ing." w:date="2021-11-04T10:37:07.9780143" w:id="223">
                    <w:rPr>
                      <w:rFonts w:cs="Arial"/>
                    </w:rPr>
                  </w:rPrChange>
                </w:rPr>
                <w:t>&lt;popište&gt;</w:t>
              </w:r>
            </w:ins>
          </w:p>
        </w:tc>
      </w:tr>
      <w:tr w:rsidRPr="00BF5681" w:rsidR="006757BF" w:rsidTr="55E026C1" w14:paraId="6C3A5CD4" w14:textId="77777777">
        <w:trPr>
          <w:trHeight w:val="201"/>
        </w:trPr>
        <w:tc>
          <w:tcPr>
            <w:tcW w:w="1094" w:type="pct"/>
            <w:vMerge/>
            <w:shd w:val="clear" w:color="auto" w:fill="D9D9D9" w:themeFill="background1" w:themeFillShade="D9"/>
          </w:tcPr>
          <w:p w:rsidRPr="00E05A9B" w:rsidR="006757BF" w:rsidP="006757BF" w:rsidRDefault="006757BF" w14:paraId="7A455A36" w14:textId="77777777">
            <w:pPr>
              <w:keepNext/>
              <w:spacing w:before="40" w:after="40"/>
              <w:jc w:val="left"/>
              <w:rPr>
                <w:rFonts w:eastAsia="Calibri" w:cs="Arial"/>
                <w:b/>
                <w:szCs w:val="20"/>
              </w:rPr>
            </w:pPr>
          </w:p>
        </w:tc>
        <w:tc>
          <w:tcPr>
            <w:tcW w:w="1094" w:type="pct"/>
            <w:shd w:val="clear" w:color="auto" w:fill="D9D9D9" w:themeFill="background1" w:themeFillShade="D9"/>
            <w:tcMar/>
          </w:tcPr>
          <w:p w:rsidRPr="00E05A9B" w:rsidR="006757BF" w:rsidP="55E026C1" w:rsidRDefault="006757BF" w14:paraId="5BAD9E31" w14:textId="5F85AA6D" w14:noSpellErr="1">
            <w:pPr>
              <w:keepNext/>
              <w:spacing w:before="40" w:after="40"/>
              <w:jc w:val="left"/>
              <w:rPr>
                <w:rFonts w:ascii="Arial,Calibri" w:hAnsi="Arial,Calibri" w:eastAsia="Arial,Calibri" w:cs="Arial,Calibri"/>
                <w:b w:val="1"/>
                <w:bCs w:val="1"/>
                <w:rPrChange w:author="SLAVÍK Lukáš, Ing." w:date="2021-11-04T10:37:07.9780143" w:id="326206209">
                  <w:rPr/>
                </w:rPrChange>
              </w:rPr>
              <w:pPrChange w:author="SLAVÍK Lukáš, Ing." w:date="2021-11-04T10:37:07.9780143" w:id="1910283680">
                <w:pPr>
                  <w:keepNext/>
                  <w:jc w:val="left"/>
                </w:pPr>
              </w:pPrChange>
            </w:pPr>
            <w:ins w:author="Šedivec Tomáš" w:date="2021-10-06T09:24:00Z" w:id="224">
              <w:r w:rsidRPr="003AAEC4">
                <w:rPr>
                  <w:rFonts w:ascii="Arial" w:hAnsi="Arial" w:eastAsia="Arial" w:cs="Arial"/>
                  <w:rPrChange w:author="SLAVÍK Lukáš, Ing." w:date="2021-11-04T10:36:37.6903059" w:id="296474344">
                    <w:rPr>
                      <w:rFonts w:cs="Arial"/>
                    </w:rPr>
                  </w:rPrChange>
                </w:rPr>
                <w:t>IČO</w:t>
              </w:r>
            </w:ins>
          </w:p>
        </w:tc>
        <w:customXmlInsRangeStart w:author="Šedivec Tomáš" w:date="2021-10-06T09:26:00Z" w:id="225"/>
        <w:sdt>
          <w:sdtPr>
            <w:rPr>
              <w:rFonts w:cs="Arial"/>
            </w:rPr>
            <w:id w:val="-1722976433"/>
            <w:showingPlcHdr/>
            <w:comboBox>
              <w:listItem w:displayText="Ano" w:value="Ano"/>
              <w:listItem w:displayText="Ne" w:value="Ne"/>
            </w:comboBox>
          </w:sdtPr>
          <w:sdtEndPr/>
          <w:sdtContent>
            <w:customXmlInsRangeEnd w:id="225"/>
            <w:tc>
              <w:tcPr>
                <w:tcW w:w="1406" w:type="pct"/>
                <w:shd w:val="clear" w:color="auto" w:fill="auto"/>
              </w:tcPr>
              <w:p w:rsidRPr="00E05A9B" w:rsidR="006757BF" w:rsidP="006757BF" w:rsidRDefault="00D208BE" w14:paraId="2E9A9FBC" w14:textId="3AE54451">
                <w:pPr>
                  <w:keepNext/>
                  <w:spacing w:before="40" w:after="40"/>
                  <w:jc w:val="left"/>
                  <w:rPr>
                    <w:rFonts w:cs="Arial"/>
                  </w:rPr>
                </w:pPr>
                <w:ins w:author="Šedivec Tomáš" w:date="2021-10-06T09:26:00Z" w:id="226">
                  <w:r w:rsidRPr="003F7B0D">
                    <w:rPr>
                      <w:rStyle w:val="Zstupntext"/>
                      <w:rFonts w:cs="Arial"/>
                      <w:i/>
                      <w:color w:val="FF0000"/>
                    </w:rPr>
                    <w:t>Zvolte položku.</w:t>
                  </w:r>
                </w:ins>
              </w:p>
            </w:tc>
            <w:customXmlInsRangeStart w:author="Šedivec Tomáš" w:date="2021-10-06T09:26:00Z" w:id="227"/>
          </w:sdtContent>
        </w:sdt>
        <w:customXmlInsRangeEnd w:id="227"/>
        <w:tc>
          <w:tcPr>
            <w:tcW w:w="1406" w:type="pct"/>
            <w:shd w:val="clear" w:color="auto" w:fill="auto"/>
            <w:tcMar/>
          </w:tcPr>
          <w:p w:rsidRPr="00E05A9B" w:rsidR="006757BF" w:rsidP="55E026C1" w:rsidRDefault="006757BF" w14:paraId="7CEEB248" w14:textId="14BAD1D9" w14:noSpellErr="1">
            <w:pPr>
              <w:keepNext/>
              <w:spacing w:before="40" w:after="40"/>
              <w:jc w:val="left"/>
              <w:rPr>
                <w:rFonts w:ascii="Arial" w:hAnsi="Arial" w:eastAsia="Arial" w:cs="Arial"/>
                <w:rPrChange w:author="SLAVÍK Lukáš, Ing." w:date="2021-11-04T10:37:07.9780143" w:id="97977078">
                  <w:rPr/>
                </w:rPrChange>
              </w:rPr>
              <w:pPrChange w:author="SLAVÍK Lukáš, Ing." w:date="2021-11-04T10:37:07.9780143" w:id="1697364598">
                <w:pPr>
                  <w:keepNext/>
                  <w:jc w:val="left"/>
                </w:pPr>
              </w:pPrChange>
            </w:pPr>
            <w:ins w:author="Šedivec Tomáš" w:date="2021-10-06T09:25:00Z" w:id="228">
              <w:r w:rsidRPr="55E026C1">
                <w:rPr>
                  <w:rFonts w:ascii="Arial" w:hAnsi="Arial" w:eastAsia="Arial" w:cs="Arial"/>
                  <w:i w:val="1"/>
                  <w:iCs w:val="1"/>
                  <w:rPrChange w:author="SLAVÍK Lukáš, Ing." w:date="2021-11-04T10:37:07.9780143" w:id="1775547359">
                    <w:rPr>
                      <w:rFonts w:cs="Arial"/>
                      <w:i/>
                    </w:rPr>
                  </w:rPrChange>
                </w:rPr>
                <w:t>&lt;popište&gt;</w:t>
              </w:r>
            </w:ins>
          </w:p>
        </w:tc>
      </w:tr>
      <w:tr w:rsidRPr="00BF5681" w:rsidR="006757BF" w:rsidTr="55E026C1" w14:paraId="2AA8E20A" w14:textId="77777777">
        <w:trPr>
          <w:trHeight w:val="201"/>
        </w:trPr>
        <w:tc>
          <w:tcPr>
            <w:tcW w:w="1094" w:type="pct"/>
            <w:vMerge/>
            <w:shd w:val="clear" w:color="auto" w:fill="D9D9D9" w:themeFill="background1" w:themeFillShade="D9"/>
          </w:tcPr>
          <w:p w:rsidRPr="00E05A9B" w:rsidR="006757BF" w:rsidP="006757BF" w:rsidRDefault="006757BF" w14:paraId="53641CC2" w14:textId="77777777">
            <w:pPr>
              <w:keepNext/>
              <w:spacing w:before="40" w:after="40"/>
              <w:jc w:val="left"/>
              <w:rPr>
                <w:rFonts w:eastAsia="Calibri" w:cs="Arial"/>
                <w:b/>
                <w:szCs w:val="20"/>
              </w:rPr>
            </w:pPr>
          </w:p>
        </w:tc>
        <w:tc>
          <w:tcPr>
            <w:tcW w:w="1094" w:type="pct"/>
            <w:shd w:val="clear" w:color="auto" w:fill="D9D9D9" w:themeFill="background1" w:themeFillShade="D9"/>
            <w:tcMar/>
          </w:tcPr>
          <w:p w:rsidRPr="00E05A9B" w:rsidR="006757BF" w:rsidP="55E026C1" w:rsidRDefault="006757BF" w14:paraId="160827C8" w14:textId="25E7F543" w14:noSpellErr="1">
            <w:pPr>
              <w:keepNext/>
              <w:spacing w:before="40" w:after="40"/>
              <w:jc w:val="left"/>
              <w:rPr>
                <w:rFonts w:ascii="Arial,Calibri" w:hAnsi="Arial,Calibri" w:eastAsia="Arial,Calibri" w:cs="Arial,Calibri"/>
                <w:b w:val="1"/>
                <w:bCs w:val="1"/>
                <w:rPrChange w:author="SLAVÍK Lukáš, Ing." w:date="2021-11-04T10:37:07.9780143" w:id="238324445">
                  <w:rPr/>
                </w:rPrChange>
              </w:rPr>
              <w:pPrChange w:author="SLAVÍK Lukáš, Ing." w:date="2021-11-04T10:37:07.9780143" w:id="821601822">
                <w:pPr>
                  <w:keepNext/>
                  <w:jc w:val="left"/>
                </w:pPr>
              </w:pPrChange>
            </w:pPr>
            <w:ins w:author="Šedivec Tomáš" w:date="2021-10-06T09:24:00Z" w:id="229">
              <w:r w:rsidRPr="003AAEC4">
                <w:rPr>
                  <w:rFonts w:ascii="Arial" w:hAnsi="Arial" w:eastAsia="Arial" w:cs="Arial"/>
                  <w:rPrChange w:author="SLAVÍK Lukáš, Ing." w:date="2021-11-04T10:36:37.6903059" w:id="1359702653">
                    <w:rPr>
                      <w:rFonts w:cs="Arial"/>
                    </w:rPr>
                  </w:rPrChange>
                </w:rPr>
                <w:t>Rodné číslo</w:t>
              </w:r>
            </w:ins>
          </w:p>
        </w:tc>
        <w:customXmlInsRangeStart w:author="Šedivec Tomáš" w:date="2021-10-06T09:26:00Z" w:id="230"/>
        <w:sdt>
          <w:sdtPr>
            <w:rPr>
              <w:rFonts w:cs="Arial"/>
            </w:rPr>
            <w:id w:val="786709856"/>
            <w:showingPlcHdr/>
            <w:comboBox>
              <w:listItem w:displayText="Ano" w:value="Ano"/>
              <w:listItem w:displayText="Ne" w:value="Ne"/>
            </w:comboBox>
          </w:sdtPr>
          <w:sdtEndPr/>
          <w:sdtContent>
            <w:customXmlInsRangeEnd w:id="230"/>
            <w:tc>
              <w:tcPr>
                <w:tcW w:w="1406" w:type="pct"/>
                <w:shd w:val="clear" w:color="auto" w:fill="auto"/>
              </w:tcPr>
              <w:p w:rsidRPr="00E05A9B" w:rsidR="006757BF" w:rsidP="006757BF" w:rsidRDefault="00D208BE" w14:paraId="51EAD363" w14:textId="754DF36E">
                <w:pPr>
                  <w:keepNext/>
                  <w:spacing w:before="40" w:after="40"/>
                  <w:jc w:val="left"/>
                  <w:rPr>
                    <w:rFonts w:cs="Arial"/>
                  </w:rPr>
                </w:pPr>
                <w:ins w:author="Šedivec Tomáš" w:date="2021-10-06T09:26:00Z" w:id="231">
                  <w:r w:rsidRPr="003F7B0D">
                    <w:rPr>
                      <w:rStyle w:val="Zstupntext"/>
                      <w:rFonts w:cs="Arial"/>
                      <w:i/>
                      <w:color w:val="FF0000"/>
                    </w:rPr>
                    <w:t>Zvolte položku.</w:t>
                  </w:r>
                </w:ins>
              </w:p>
            </w:tc>
            <w:customXmlInsRangeStart w:author="Šedivec Tomáš" w:date="2021-10-06T09:26:00Z" w:id="232"/>
          </w:sdtContent>
        </w:sdt>
        <w:customXmlInsRangeEnd w:id="232"/>
        <w:tc>
          <w:tcPr>
            <w:tcW w:w="1406" w:type="pct"/>
            <w:shd w:val="clear" w:color="auto" w:fill="auto"/>
            <w:tcMar/>
          </w:tcPr>
          <w:p w:rsidRPr="00E05A9B" w:rsidR="006757BF" w:rsidP="55E026C1" w:rsidRDefault="006757BF" w14:paraId="38BC4B7E" w14:textId="34894338" w14:noSpellErr="1">
            <w:pPr>
              <w:keepNext/>
              <w:spacing w:before="40" w:after="40"/>
              <w:jc w:val="left"/>
              <w:rPr>
                <w:rFonts w:ascii="Arial" w:hAnsi="Arial" w:eastAsia="Arial" w:cs="Arial"/>
                <w:rPrChange w:author="SLAVÍK Lukáš, Ing." w:date="2021-11-04T10:37:07.9780143" w:id="2061913023">
                  <w:rPr/>
                </w:rPrChange>
              </w:rPr>
              <w:pPrChange w:author="SLAVÍK Lukáš, Ing." w:date="2021-11-04T10:37:07.9780143" w:id="207631645">
                <w:pPr>
                  <w:keepNext/>
                  <w:jc w:val="left"/>
                </w:pPr>
              </w:pPrChange>
            </w:pPr>
            <w:ins w:author="Šedivec Tomáš" w:date="2021-10-06T09:25:00Z" w:id="233">
              <w:r w:rsidRPr="55E026C1">
                <w:rPr>
                  <w:rFonts w:ascii="Arial" w:hAnsi="Arial" w:eastAsia="Arial" w:cs="Arial"/>
                  <w:i w:val="1"/>
                  <w:iCs w:val="1"/>
                  <w:rPrChange w:author="SLAVÍK Lukáš, Ing." w:date="2021-11-04T10:37:07.9780143" w:id="1558051050">
                    <w:rPr>
                      <w:rFonts w:cs="Arial"/>
                      <w:i/>
                    </w:rPr>
                  </w:rPrChange>
                </w:rPr>
                <w:t>&lt;popište&gt;</w:t>
              </w:r>
            </w:ins>
          </w:p>
        </w:tc>
      </w:tr>
      <w:tr w:rsidRPr="00BF5681" w:rsidR="006757BF" w:rsidTr="55E026C1" w14:paraId="4D2A22D8" w14:textId="77777777">
        <w:trPr>
          <w:trHeight w:val="201"/>
        </w:trPr>
        <w:tc>
          <w:tcPr>
            <w:tcW w:w="1094" w:type="pct"/>
            <w:vMerge/>
            <w:shd w:val="clear" w:color="auto" w:fill="D9D9D9" w:themeFill="background1" w:themeFillShade="D9"/>
          </w:tcPr>
          <w:p w:rsidRPr="00E05A9B" w:rsidR="006757BF" w:rsidP="006757BF" w:rsidRDefault="006757BF" w14:paraId="2980ADD7" w14:textId="77777777">
            <w:pPr>
              <w:keepNext/>
              <w:spacing w:before="40" w:after="40"/>
              <w:jc w:val="left"/>
              <w:rPr>
                <w:rFonts w:eastAsia="Calibri" w:cs="Arial"/>
                <w:b/>
                <w:szCs w:val="20"/>
              </w:rPr>
            </w:pPr>
          </w:p>
        </w:tc>
        <w:tc>
          <w:tcPr>
            <w:tcW w:w="1094" w:type="pct"/>
            <w:shd w:val="clear" w:color="auto" w:fill="D9D9D9" w:themeFill="background1" w:themeFillShade="D9"/>
            <w:tcMar/>
          </w:tcPr>
          <w:p w:rsidRPr="00E05A9B" w:rsidR="006757BF" w:rsidP="55E026C1" w:rsidRDefault="006757BF" w14:paraId="2BF45521" w14:textId="4EB8C0C3" w14:noSpellErr="1">
            <w:pPr>
              <w:keepNext/>
              <w:spacing w:before="40" w:after="40"/>
              <w:jc w:val="left"/>
              <w:rPr>
                <w:rFonts w:ascii="Arial,Calibri" w:hAnsi="Arial,Calibri" w:eastAsia="Arial,Calibri" w:cs="Arial,Calibri"/>
                <w:b w:val="1"/>
                <w:bCs w:val="1"/>
                <w:rPrChange w:author="SLAVÍK Lukáš, Ing." w:date="2021-11-04T10:37:07.9780143" w:id="609756987">
                  <w:rPr/>
                </w:rPrChange>
              </w:rPr>
              <w:pPrChange w:author="SLAVÍK Lukáš, Ing." w:date="2021-11-04T10:37:07.9780143" w:id="2119113660">
                <w:pPr>
                  <w:keepNext/>
                  <w:jc w:val="left"/>
                </w:pPr>
              </w:pPrChange>
            </w:pPr>
            <w:ins w:author="Šedivec Tomáš" w:date="2021-10-06T09:24:00Z" w:id="234">
              <w:r w:rsidRPr="003AAEC4">
                <w:rPr>
                  <w:rFonts w:ascii="Arial" w:hAnsi="Arial" w:eastAsia="Arial" w:cs="Arial"/>
                  <w:rPrChange w:author="SLAVÍK Lukáš, Ing." w:date="2021-11-04T10:36:37.6903059" w:id="1533656736">
                    <w:rPr>
                      <w:rFonts w:cs="Arial"/>
                    </w:rPr>
                  </w:rPrChange>
                </w:rPr>
                <w:t>Vlastní klientský identifikátor</w:t>
              </w:r>
            </w:ins>
          </w:p>
        </w:tc>
        <w:customXmlInsRangeStart w:author="Šedivec Tomáš" w:date="2021-10-06T09:26:00Z" w:id="235"/>
        <w:sdt>
          <w:sdtPr>
            <w:rPr>
              <w:rFonts w:cs="Arial"/>
            </w:rPr>
            <w:id w:val="161204176"/>
            <w:showingPlcHdr/>
            <w:comboBox>
              <w:listItem w:displayText="Ano" w:value="Ano"/>
              <w:listItem w:displayText="Ne" w:value="Ne"/>
            </w:comboBox>
          </w:sdtPr>
          <w:sdtEndPr/>
          <w:sdtContent>
            <w:customXmlInsRangeEnd w:id="235"/>
            <w:tc>
              <w:tcPr>
                <w:tcW w:w="1406" w:type="pct"/>
                <w:shd w:val="clear" w:color="auto" w:fill="auto"/>
              </w:tcPr>
              <w:p w:rsidRPr="00E05A9B" w:rsidR="006757BF" w:rsidP="006757BF" w:rsidRDefault="00D208BE" w14:paraId="57728F01" w14:textId="7123F326">
                <w:pPr>
                  <w:keepNext/>
                  <w:spacing w:before="40" w:after="40"/>
                  <w:jc w:val="left"/>
                  <w:rPr>
                    <w:rFonts w:cs="Arial"/>
                  </w:rPr>
                </w:pPr>
                <w:ins w:author="Šedivec Tomáš" w:date="2021-10-06T09:26:00Z" w:id="236">
                  <w:r w:rsidRPr="003F7B0D">
                    <w:rPr>
                      <w:rStyle w:val="Zstupntext"/>
                      <w:rFonts w:cs="Arial"/>
                      <w:i/>
                      <w:color w:val="FF0000"/>
                    </w:rPr>
                    <w:t>Zvolte položku.</w:t>
                  </w:r>
                </w:ins>
              </w:p>
            </w:tc>
            <w:customXmlInsRangeStart w:author="Šedivec Tomáš" w:date="2021-10-06T09:26:00Z" w:id="237"/>
          </w:sdtContent>
        </w:sdt>
        <w:customXmlInsRangeEnd w:id="237"/>
        <w:tc>
          <w:tcPr>
            <w:tcW w:w="1406" w:type="pct"/>
            <w:shd w:val="clear" w:color="auto" w:fill="auto"/>
            <w:tcMar/>
          </w:tcPr>
          <w:p w:rsidRPr="00E05A9B" w:rsidR="006757BF" w:rsidP="55E026C1" w:rsidRDefault="006757BF" w14:paraId="60E50628" w14:textId="456B1F94" w14:noSpellErr="1">
            <w:pPr>
              <w:keepNext/>
              <w:spacing w:before="40" w:after="40"/>
              <w:jc w:val="left"/>
              <w:rPr>
                <w:rFonts w:ascii="Arial" w:hAnsi="Arial" w:eastAsia="Arial" w:cs="Arial"/>
                <w:rPrChange w:author="SLAVÍK Lukáš, Ing." w:date="2021-11-04T10:37:07.9780143" w:id="892693162">
                  <w:rPr/>
                </w:rPrChange>
              </w:rPr>
              <w:pPrChange w:author="SLAVÍK Lukáš, Ing." w:date="2021-11-04T10:37:07.9780143" w:id="642729199">
                <w:pPr>
                  <w:keepNext/>
                  <w:jc w:val="left"/>
                </w:pPr>
              </w:pPrChange>
            </w:pPr>
            <w:ins w:author="Šedivec Tomáš" w:date="2021-10-06T09:25:00Z" w:id="238">
              <w:r w:rsidRPr="55E026C1">
                <w:rPr>
                  <w:rFonts w:ascii="Arial" w:hAnsi="Arial" w:eastAsia="Arial" w:cs="Arial"/>
                  <w:i w:val="1"/>
                  <w:iCs w:val="1"/>
                  <w:rPrChange w:author="SLAVÍK Lukáš, Ing." w:date="2021-11-04T10:37:07.9780143" w:id="1553259437">
                    <w:rPr>
                      <w:rFonts w:cs="Arial"/>
                      <w:i/>
                    </w:rPr>
                  </w:rPrChange>
                </w:rPr>
                <w:t>&lt;popište</w:t>
              </w:r>
            </w:ins>
            <w:ins w:author="Šedivec Tomáš" w:date="2021-10-06T09:26:00Z" w:id="239">
              <w:r w:rsidRPr="55E026C1" w:rsidR="00D208BE">
                <w:rPr>
                  <w:rFonts w:ascii="Arial" w:hAnsi="Arial" w:eastAsia="Arial" w:cs="Arial"/>
                  <w:i w:val="1"/>
                  <w:iCs w:val="1"/>
                  <w:rPrChange w:author="SLAVÍK Lukáš, Ing." w:date="2021-11-04T10:37:07.9780143" w:id="1516630435">
                    <w:rPr>
                      <w:rFonts w:cs="Arial"/>
                      <w:i/>
                    </w:rPr>
                  </w:rPrChange>
                </w:rPr>
                <w:t xml:space="preserve"> včetně zákonného zmocnění a pravidel správy tohoto </w:t>
              </w:r>
            </w:ins>
            <w:ins w:author="Šedivec Tomáš" w:date="2021-10-06T09:27:00Z" w:id="240">
              <w:r w:rsidRPr="55E026C1" w:rsidR="00D208BE">
                <w:rPr>
                  <w:rFonts w:ascii="Arial" w:hAnsi="Arial" w:eastAsia="Arial" w:cs="Arial"/>
                  <w:i w:val="1"/>
                  <w:iCs w:val="1"/>
                  <w:rPrChange w:author="SLAVÍK Lukáš, Ing." w:date="2021-11-04T10:37:07.9780143" w:id="1034792305">
                    <w:rPr>
                      <w:rFonts w:cs="Arial"/>
                      <w:i/>
                    </w:rPr>
                  </w:rPrChange>
                </w:rPr>
                <w:t>identifikátoru</w:t>
              </w:r>
            </w:ins>
            <w:ins w:author="Šedivec Tomáš" w:date="2021-10-06T09:26:00Z" w:id="241">
              <w:r w:rsidRPr="55E026C1" w:rsidR="00D208BE">
                <w:rPr>
                  <w:rFonts w:ascii="Arial" w:hAnsi="Arial" w:eastAsia="Arial" w:cs="Arial"/>
                  <w:i w:val="1"/>
                  <w:iCs w:val="1"/>
                  <w:rPrChange w:author="SLAVÍK Lukáš, Ing." w:date="2021-11-04T10:37:07.9780143" w:id="563076598">
                    <w:rPr>
                      <w:rFonts w:cs="Arial"/>
                      <w:i/>
                    </w:rPr>
                  </w:rPrChange>
                </w:rPr>
                <w:t xml:space="preserve"> dle </w:t>
              </w:r>
            </w:ins>
            <w:ins w:author="Šedivec Tomáš" w:date="2021-10-06T09:29:00Z" w:id="242">
              <w:r w:rsidRPr="55E026C1" w:rsidR="00D208BE">
                <w:rPr>
                  <w:rFonts w:ascii="Arial" w:hAnsi="Arial" w:eastAsia="Arial" w:cs="Arial"/>
                  <w:i w:val="1"/>
                  <w:iCs w:val="1"/>
                  <w:rPrChange w:author="SLAVÍK Lukáš, Ing." w:date="2021-11-04T10:37:07.9780143" w:id="114007208">
                    <w:rPr>
                      <w:rFonts w:cs="Arial"/>
                      <w:i/>
                    </w:rPr>
                  </w:rPrChange>
                </w:rPr>
                <w:t xml:space="preserve">https://archi.gov.cz/nap:evidence_udaju_o_subjektech </w:t>
              </w:r>
            </w:ins>
            <w:ins w:author="Šedivec Tomáš" w:date="2021-10-06T09:25:00Z" w:id="243">
              <w:r w:rsidRPr="55E026C1">
                <w:rPr>
                  <w:rFonts w:ascii="Arial" w:hAnsi="Arial" w:eastAsia="Arial" w:cs="Arial"/>
                  <w:i w:val="1"/>
                  <w:iCs w:val="1"/>
                  <w:rPrChange w:author="SLAVÍK Lukáš, Ing." w:date="2021-11-04T10:37:07.9780143" w:id="413685936">
                    <w:rPr>
                      <w:rFonts w:cs="Arial"/>
                      <w:i/>
                    </w:rPr>
                  </w:rPrChange>
                </w:rPr>
                <w:t>&gt;</w:t>
              </w:r>
            </w:ins>
          </w:p>
        </w:tc>
      </w:tr>
      <w:tr w:rsidRPr="00BF5681" w:rsidR="006757BF" w:rsidTr="55E026C1" w14:paraId="42536B7A" w14:textId="77777777">
        <w:trPr>
          <w:trHeight w:val="201"/>
        </w:trPr>
        <w:tc>
          <w:tcPr>
            <w:tcW w:w="1094" w:type="pct"/>
            <w:vMerge/>
            <w:shd w:val="clear" w:color="auto" w:fill="D9D9D9" w:themeFill="background1" w:themeFillShade="D9"/>
          </w:tcPr>
          <w:p w:rsidRPr="00E05A9B" w:rsidR="006757BF" w:rsidP="006757BF" w:rsidRDefault="006757BF" w14:paraId="712A4765" w14:textId="77777777">
            <w:pPr>
              <w:keepNext/>
              <w:spacing w:before="40" w:after="40"/>
              <w:jc w:val="left"/>
              <w:rPr>
                <w:rFonts w:eastAsia="Calibri" w:cs="Arial"/>
                <w:b/>
                <w:szCs w:val="20"/>
              </w:rPr>
            </w:pPr>
          </w:p>
        </w:tc>
        <w:tc>
          <w:tcPr>
            <w:tcW w:w="1094" w:type="pct"/>
            <w:shd w:val="clear" w:color="auto" w:fill="D9D9D9" w:themeFill="background1" w:themeFillShade="D9"/>
            <w:tcMar/>
          </w:tcPr>
          <w:p w:rsidRPr="00E05A9B" w:rsidR="006757BF" w:rsidP="55E026C1" w:rsidRDefault="006757BF" w14:paraId="64878B0A" w14:textId="20C7E63D" w14:noSpellErr="1">
            <w:pPr>
              <w:keepNext/>
              <w:spacing w:before="40" w:after="40"/>
              <w:jc w:val="left"/>
              <w:rPr>
                <w:rFonts w:ascii="Arial,Calibri" w:hAnsi="Arial,Calibri" w:eastAsia="Arial,Calibri" w:cs="Arial,Calibri"/>
                <w:b w:val="1"/>
                <w:bCs w:val="1"/>
                <w:rPrChange w:author="SLAVÍK Lukáš, Ing." w:date="2021-11-04T10:37:07.9780143" w:id="1611653909">
                  <w:rPr/>
                </w:rPrChange>
              </w:rPr>
              <w:pPrChange w:author="SLAVÍK Lukáš, Ing." w:date="2021-11-04T10:37:07.9780143" w:id="808706401">
                <w:pPr>
                  <w:keepNext/>
                  <w:jc w:val="left"/>
                </w:pPr>
              </w:pPrChange>
            </w:pPr>
            <w:ins w:author="Šedivec Tomáš" w:date="2021-10-06T09:24:00Z" w:id="244">
              <w:r w:rsidRPr="003AAEC4">
                <w:rPr>
                  <w:rFonts w:ascii="Arial" w:hAnsi="Arial" w:eastAsia="Arial" w:cs="Arial"/>
                  <w:rPrChange w:author="SLAVÍK Lukáš, Ing." w:date="2021-11-04T10:36:37.6903059" w:id="271082811">
                    <w:rPr>
                      <w:rFonts w:cs="Arial"/>
                    </w:rPr>
                  </w:rPrChange>
                </w:rPr>
                <w:t>Jiný identifikátor</w:t>
              </w:r>
            </w:ins>
          </w:p>
        </w:tc>
        <w:customXmlInsRangeStart w:author="Šedivec Tomáš" w:date="2021-10-06T09:24:00Z" w:id="245"/>
        <w:sdt>
          <w:sdtPr>
            <w:rPr>
              <w:rFonts w:cs="Arial"/>
            </w:rPr>
            <w:id w:val="427633016"/>
            <w:showingPlcHdr/>
            <w:comboBox>
              <w:listItem w:displayText="Ano" w:value="Ano"/>
              <w:listItem w:displayText="Ne" w:value="Ne"/>
            </w:comboBox>
          </w:sdtPr>
          <w:sdtEndPr/>
          <w:sdtContent>
            <w:customXmlInsRangeEnd w:id="245"/>
            <w:tc>
              <w:tcPr>
                <w:tcW w:w="1406" w:type="pct"/>
                <w:shd w:val="clear" w:color="auto" w:fill="auto"/>
              </w:tcPr>
              <w:p w:rsidRPr="00E05A9B" w:rsidR="006757BF" w:rsidP="006757BF" w:rsidRDefault="006757BF" w14:paraId="3EEDDEEB" w14:textId="14613D92">
                <w:pPr>
                  <w:keepNext/>
                  <w:spacing w:before="40" w:after="40"/>
                  <w:jc w:val="left"/>
                  <w:rPr>
                    <w:rFonts w:cs="Arial"/>
                  </w:rPr>
                </w:pPr>
                <w:ins w:author="Šedivec Tomáš" w:date="2021-10-06T09:24:00Z" w:id="246">
                  <w:r w:rsidRPr="003F7B0D">
                    <w:rPr>
                      <w:rStyle w:val="Zstupntext"/>
                      <w:rFonts w:cs="Arial"/>
                      <w:i/>
                      <w:color w:val="FF0000"/>
                    </w:rPr>
                    <w:t>Zvolte položku.</w:t>
                  </w:r>
                </w:ins>
              </w:p>
            </w:tc>
            <w:customXmlInsRangeStart w:author="Šedivec Tomáš" w:date="2021-10-06T09:24:00Z" w:id="247"/>
          </w:sdtContent>
        </w:sdt>
        <w:customXmlInsRangeEnd w:id="247"/>
        <w:tc>
          <w:tcPr>
            <w:tcW w:w="1406" w:type="pct"/>
            <w:shd w:val="clear" w:color="auto" w:fill="auto"/>
            <w:tcMar/>
          </w:tcPr>
          <w:p w:rsidRPr="00E05A9B" w:rsidR="006757BF" w:rsidP="55E026C1" w:rsidRDefault="006757BF" w14:paraId="468DA082" w14:textId="7AA9790F" w14:noSpellErr="1">
            <w:pPr>
              <w:keepNext/>
              <w:spacing w:before="40" w:after="40"/>
              <w:jc w:val="left"/>
              <w:rPr>
                <w:rFonts w:ascii="Arial" w:hAnsi="Arial" w:eastAsia="Arial" w:cs="Arial"/>
                <w:rPrChange w:author="SLAVÍK Lukáš, Ing." w:date="2021-11-04T10:37:07.9780143" w:id="2142820124">
                  <w:rPr/>
                </w:rPrChange>
              </w:rPr>
              <w:pPrChange w:author="SLAVÍK Lukáš, Ing." w:date="2021-11-04T10:37:07.9780143" w:id="1127387868">
                <w:pPr>
                  <w:keepNext/>
                  <w:jc w:val="left"/>
                </w:pPr>
              </w:pPrChange>
            </w:pPr>
            <w:ins w:author="Šedivec Tomáš" w:date="2021-10-06T09:25:00Z" w:id="248">
              <w:r w:rsidRPr="55E026C1">
                <w:rPr>
                  <w:rFonts w:ascii="Arial" w:hAnsi="Arial" w:eastAsia="Arial" w:cs="Arial"/>
                  <w:i w:val="1"/>
                  <w:iCs w:val="1"/>
                  <w:rPrChange w:author="SLAVÍK Lukáš, Ing." w:date="2021-11-04T10:37:07.9780143" w:id="1647403909">
                    <w:rPr>
                      <w:rFonts w:cs="Arial"/>
                      <w:i/>
                    </w:rPr>
                  </w:rPrChange>
                </w:rPr>
                <w:t>&lt;popište&gt;</w:t>
              </w:r>
            </w:ins>
          </w:p>
        </w:tc>
      </w:tr>
      <w:tr w:rsidRPr="00BF5681" w:rsidR="006757BF" w:rsidTr="55E026C1" w14:paraId="7FFC7385" w14:textId="77777777">
        <w:tblPrEx>
          <w:tblW w:w="5000" w:type="pct"/>
          <w:tblLook w:val="06A0" w:firstRow="1" w:lastRow="0" w:firstColumn="1" w:lastColumn="0" w:noHBand="1" w:noVBand="1"/>
          <w:tblPrExChange w:author="Šedivec Tomáš" w:date="2021-10-04T11:18:00Z" w:id="249">
            <w:tblPrEx>
              <w:tblW w:w="5000" w:type="pct"/>
              <w:tblLook w:val="06A0" w:firstRow="1" w:lastRow="0" w:firstColumn="1" w:lastColumn="0" w:noHBand="1" w:noVBand="1"/>
            </w:tblPrEx>
          </w:tblPrExChange>
        </w:tblPrEx>
        <w:trPr>
          <w:trHeight w:val="1469"/>
          <w:ins w:author="Šedivec Tomáš" w:date="2021-06-04T12:33:00Z" w:id="250"/>
        </w:trPr>
        <w:tc>
          <w:tcPr>
            <w:tcW w:w="2188" w:type="pct"/>
            <w:gridSpan w:val="2"/>
            <w:shd w:val="clear" w:color="auto" w:fill="D9D9D9" w:themeFill="background1" w:themeFillShade="D9"/>
            <w:tcMar/>
            <w:tcPrChange w:author="SLAVÍK Lukáš, Ing." w:date="2021-11-04T10:37:07.9780143" w:id="251">
              <w:tcPr>
                <w:tcW w:w="2500" w:type="pct"/>
                <w:gridSpan w:val="3"/>
                <w:shd w:val="clear" w:color="auto" w:fill="D9D9D9" w:themeFill="background1" w:themeFillShade="D9"/>
              </w:tcPr>
            </w:tcPrChange>
          </w:tcPr>
          <w:p w:rsidRPr="00E05A9B" w:rsidR="006757BF" w:rsidP="55E026C1" w:rsidRDefault="006757BF" w14:paraId="7DBD0CF0" w14:textId="4B9744C8" w14:noSpellErr="1">
            <w:pPr>
              <w:keepNext/>
              <w:spacing w:before="40" w:after="40"/>
              <w:jc w:val="left"/>
              <w:rPr>
                <w:rFonts w:ascii="Arial,Calibri" w:hAnsi="Arial,Calibri" w:eastAsia="Arial,Calibri" w:cs="Arial,Calibri"/>
                <w:b w:val="1"/>
                <w:bCs w:val="1"/>
                <w:rPrChange w:author="SLAVÍK Lukáš, Ing." w:date="2021-11-04T10:37:07.9780143" w:id="2065889693">
                  <w:rPr/>
                </w:rPrChange>
              </w:rPr>
              <w:pPrChange w:author="SLAVÍK Lukáš, Ing." w:date="2021-11-04T10:37:07.9780143" w:id="1708428503">
                <w:pPr>
                  <w:keepNext/>
                  <w:jc w:val="left"/>
                </w:pPr>
              </w:pPrChange>
            </w:pPr>
            <w:ins w:author="Šedivec Tomáš" w:date="2021-06-04T12:33:00Z" w:id="253">
              <w:r w:rsidRPr="003AAEC4">
                <w:rPr>
                  <w:rFonts w:ascii="Arial,Calibri" w:hAnsi="Arial,Calibri" w:eastAsia="Arial,Calibri" w:cs="Arial,Calibri"/>
                  <w:b w:val="1"/>
                  <w:bCs w:val="1"/>
                  <w:rPrChange w:author="SLAVÍK Lukáš, Ing." w:date="2021-11-04T10:36:37.6903059" w:id="2124016073">
                    <w:rPr>
                      <w:rFonts w:eastAsia="Calibri" w:cs="Arial"/>
                      <w:b/>
                      <w:szCs w:val="20"/>
                    </w:rPr>
                  </w:rPrChange>
                </w:rPr>
                <w:t>Předpokládaný počet subjektů údajů dotčených zpracováním osobních údajů v systému (orientační počet osob</w:t>
              </w:r>
            </w:ins>
            <w:ins w:author="Šedivec Tomáš" w:date="2021-10-04T11:18:00Z" w:id="254">
              <w:r w:rsidRPr="003AAEC4">
                <w:rPr>
                  <w:rFonts w:ascii="Arial,Calibri" w:hAnsi="Arial,Calibri" w:eastAsia="Arial,Calibri" w:cs="Arial,Calibri"/>
                  <w:b w:val="1"/>
                  <w:bCs w:val="1"/>
                  <w:rPrChange w:author="SLAVÍK Lukáš, Ing." w:date="2021-11-04T10:36:37.6903059" w:id="638898500">
                    <w:rPr>
                      <w:rFonts w:eastAsia="Calibri" w:cs="Arial"/>
                      <w:b/>
                      <w:szCs w:val="20"/>
                    </w:rPr>
                  </w:rPrChange>
                </w:rPr>
                <w:t>,</w:t>
              </w:r>
            </w:ins>
            <w:ins w:author="Šedivec Tomáš" w:date="2021-06-04T12:33:00Z" w:id="255">
              <w:r w:rsidRPr="003AAEC4">
                <w:rPr>
                  <w:rFonts w:ascii="Arial,Calibri" w:hAnsi="Arial,Calibri" w:eastAsia="Arial,Calibri" w:cs="Arial,Calibri"/>
                  <w:b w:val="1"/>
                  <w:bCs w:val="1"/>
                  <w:rPrChange w:author="SLAVÍK Lukáš, Ing." w:date="2021-11-04T10:36:37.6903059" w:id="927132980">
                    <w:rPr>
                      <w:rFonts w:eastAsia="Calibri" w:cs="Arial"/>
                      <w:b/>
                      <w:szCs w:val="20"/>
                    </w:rPr>
                  </w:rPrChange>
                </w:rPr>
                <w:t xml:space="preserve"> jejichž údaje budou v systému zpracovávány)</w:t>
              </w:r>
            </w:ins>
          </w:p>
        </w:tc>
        <w:tc>
          <w:tcPr>
            <w:tcW w:w="2812" w:type="pct"/>
            <w:gridSpan w:val="2"/>
            <w:shd w:val="clear" w:color="auto" w:fill="auto"/>
            <w:tcMar/>
            <w:tcPrChange w:author="SLAVÍK Lukáš, Ing." w:date="2021-11-04T10:37:07.9780143" w:id="256">
              <w:tcPr>
                <w:tcW w:w="2500" w:type="pct"/>
                <w:gridSpan w:val="2"/>
                <w:shd w:val="clear" w:color="auto" w:fill="D9D9D9" w:themeFill="background1" w:themeFillShade="D9"/>
              </w:tcPr>
            </w:tcPrChange>
          </w:tcPr>
          <w:p w:rsidRPr="00346B55" w:rsidR="006757BF" w:rsidP="55E026C1" w:rsidRDefault="006757BF" w14:paraId="2D7E3D12" w14:textId="77777777" w14:noSpellErr="1">
            <w:pPr>
              <w:numPr>
                <w:ilvl w:val="0"/>
                <w:numId w:val="28"/>
              </w:numPr>
              <w:spacing w:after="0"/>
              <w:jc w:val="left"/>
              <w:rPr>
                <w:rFonts w:ascii="Times New Roman" w:hAnsi="Times New Roman" w:eastAsia="Times New Roman" w:cs="Times New Roman"/>
                <w:color w:val="FF0000"/>
                <w:rPrChange w:author="SLAVÍK Lukáš, Ing." w:date="2021-11-04T10:37:07.9780143" w:id="1590504643">
                  <w:rPr/>
                </w:rPrChange>
              </w:rPr>
              <w:pPrChange w:author="SLAVÍK Lukáš, Ing." w:date="2021-11-04T10:37:07.9780143" w:id="78627117">
                <w:pPr>
                  <w:numPr>
                    <w:ilvl w:val="0"/>
                    <w:numId w:val="28"/>
                  </w:numPr>
                  <w:jc w:val="left"/>
                </w:pPr>
              </w:pPrChange>
            </w:pPr>
            <w:ins w:author="Šedivec Tomáš" w:date="2021-10-04T11:05:00Z" w:id="260">
              <w:r w:rsidRPr="003AAEC4">
                <w:rPr>
                  <w:rFonts w:ascii="Times New Roman" w:hAnsi="Times New Roman" w:eastAsia="Times New Roman" w:cs="Times New Roman"/>
                  <w:color w:val="FF0000"/>
                  <w:rPrChange w:author="SLAVÍK Lukáš, Ing." w:date="2021-11-04T10:36:37.6903059" w:id="261">
                    <w:rPr>
                      <w:rFonts w:eastAsia="Times New Roman"/>
                    </w:rPr>
                  </w:rPrChange>
                </w:rPr>
                <w:t>Má-li OVM informační systém, kde jsou zpracovávány údaje více než 50 000 osob, je skoro jisté, že půjde o VIS.</w:t>
              </w:r>
            </w:ins>
          </w:p>
          <w:p w:rsidRPr="00346B55" w:rsidR="006757BF" w:rsidP="55E026C1" w:rsidRDefault="006757BF" w14:paraId="4C8D48A5" w14:textId="77777777" w14:noSpellErr="1">
            <w:pPr>
              <w:numPr>
                <w:ilvl w:val="0"/>
                <w:numId w:val="28"/>
              </w:numPr>
              <w:spacing w:after="0"/>
              <w:jc w:val="left"/>
              <w:rPr>
                <w:rFonts w:ascii="Times New Roman" w:hAnsi="Times New Roman" w:eastAsia="Times New Roman" w:cs="Times New Roman"/>
                <w:color w:val="FF0000"/>
                <w:rPrChange w:author="SLAVÍK Lukáš, Ing." w:date="2021-11-04T10:37:07.9780143" w:id="895863615">
                  <w:rPr/>
                </w:rPrChange>
              </w:rPr>
              <w:pPrChange w:author="SLAVÍK Lukáš, Ing." w:date="2021-11-04T10:37:07.9780143" w:id="993241222">
                <w:pPr>
                  <w:numPr>
                    <w:ilvl w:val="0"/>
                    <w:numId w:val="28"/>
                  </w:numPr>
                  <w:jc w:val="left"/>
                </w:pPr>
              </w:pPrChange>
            </w:pPr>
            <w:ins w:author="Šedivec Tomáš" w:date="2021-10-04T11:05:00Z" w:id="265">
              <w:r w:rsidRPr="003AAEC4">
                <w:rPr>
                  <w:rFonts w:ascii="Times New Roman" w:hAnsi="Times New Roman" w:eastAsia="Times New Roman" w:cs="Times New Roman"/>
                  <w:color w:val="FF0000"/>
                  <w:rPrChange w:author="SLAVÍK Lukáš, Ing." w:date="2021-11-04T10:36:37.6903059" w:id="266">
                    <w:rPr>
                      <w:rFonts w:eastAsia="Times New Roman"/>
                    </w:rPr>
                  </w:rPrChange>
                </w:rPr>
                <w:t>Má-li organizace informační systém, kde jsou zpracovávány údaje více než 125 000 osob, mohlo by jít o KII, pokud bude naplněno některé z odvětvových kritérií v příloze č. 1 řešeného nařízení.</w:t>
              </w:r>
            </w:ins>
          </w:p>
          <w:p w:rsidRPr="00346B55" w:rsidR="006757BF" w:rsidP="55E026C1" w:rsidRDefault="006757BF" w14:paraId="4E0F7F70" w14:textId="77777777" w14:noSpellErr="1">
            <w:pPr>
              <w:numPr>
                <w:ilvl w:val="0"/>
                <w:numId w:val="28"/>
              </w:numPr>
              <w:spacing w:after="0"/>
              <w:jc w:val="left"/>
              <w:rPr>
                <w:color w:val="FF0000"/>
                <w:rPrChange w:author="SLAVÍK Lukáš, Ing." w:date="2021-11-04T10:37:07.9780143" w:id="1912606237">
                  <w:rPr/>
                </w:rPrChange>
              </w:rPr>
              <w:pPrChange w:author="SLAVÍK Lukáš, Ing." w:date="2021-11-04T10:37:07.9780143" w:id="270">
                <w:pPr/>
              </w:pPrChange>
            </w:pPr>
            <w:ins w:author="Šedivec Tomáš" w:date="2021-10-04T11:05:00Z" w:id="271">
              <w:r w:rsidRPr="003AAEC4">
                <w:rPr>
                  <w:rFonts w:ascii="Times New Roman" w:hAnsi="Times New Roman" w:eastAsia="Times New Roman" w:cs="Times New Roman"/>
                  <w:color w:val="FF0000"/>
                  <w:rPrChange w:author="SLAVÍK Lukáš, Ing." w:date="2021-11-04T10:36:37.6903059" w:id="272">
                    <w:rPr>
                      <w:rFonts w:eastAsia="Times New Roman"/>
                    </w:rPr>
                  </w:rPrChange>
                </w:rPr>
                <w:t>Má-li OVM informační systém, kde jsou zpracovávány údaje více než 300 000 osob, půjde vždy o KII.</w:t>
              </w:r>
            </w:ins>
          </w:p>
          <w:p w:rsidRPr="00346B55" w:rsidR="006757BF" w:rsidP="55E026C1" w:rsidRDefault="006757BF" w14:paraId="0FD49FD2" w14:textId="43AC8FA5" w14:noSpellErr="1">
            <w:pPr>
              <w:numPr>
                <w:ilvl w:val="0"/>
                <w:numId w:val="28"/>
              </w:numPr>
              <w:spacing w:after="0"/>
              <w:jc w:val="left"/>
              <w:rPr>
                <w:color w:val="FF0000"/>
                <w:rPrChange w:author="SLAVÍK Lukáš, Ing." w:date="2021-11-04T10:37:07.9780143" w:id="418865346">
                  <w:rPr/>
                </w:rPrChange>
              </w:rPr>
              <w:pPrChange w:author="SLAVÍK Lukáš, Ing." w:date="2021-11-04T10:37:07.9780143" w:id="276">
                <w:pPr/>
              </w:pPrChange>
            </w:pPr>
            <w:ins w:author="Šedivec Tomáš" w:date="2021-10-04T11:05:00Z" w:id="277">
              <w:r w:rsidRPr="00346B55">
                <w:rPr>
                  <w:color w:val="FF0000"/>
                  <w:rPrChange w:author="Šedivec Tomáš" w:date="2021-10-04T11:07:00Z" w:id="278">
                    <w:rPr/>
                  </w:rPrChange>
                </w:rPr>
                <w:t>Specificky u provozovatelů základních služeb v oblasti zdravotnictví je pak jedno z dopadových kritérií „</w:t>
              </w:r>
              <w:r w:rsidRPr="55E026C1">
                <w:rPr>
                  <w:i w:val="1"/>
                  <w:iCs w:val="1"/>
                  <w:color w:val="FF0000"/>
                  <w:rPrChange w:author="SLAVÍK Lukáš, Ing." w:date="2021-11-04T10:37:07.9780143" w:id="279">
                    <w:rPr>
                      <w:i/>
                      <w:iCs/>
                    </w:rPr>
                  </w:rPrChange>
                </w:rPr>
                <w:t>kompromitace citlivých osobních údajů o více než 200000 osobách</w:t>
              </w:r>
              <w:r w:rsidRPr="00346B55">
                <w:rPr>
                  <w:color w:val="FF0000"/>
                  <w:rPrChange w:author="Šedivec Tomáš" w:date="2021-10-04T11:07:00Z" w:id="280">
                    <w:rPr/>
                  </w:rPrChange>
                </w:rPr>
                <w:t>“.</w:t>
              </w:r>
            </w:ins>
          </w:p>
          <w:p w:rsidRPr="00E05A9B" w:rsidR="006757BF" w:rsidP="006757BF" w:rsidRDefault="006757BF" w14:paraId="58A6544A" w14:textId="77777777">
            <w:pPr>
              <w:keepNext/>
              <w:spacing w:before="40" w:after="40"/>
              <w:jc w:val="left"/>
              <w:rPr>
                <w:ins w:author="Šedivec Tomáš" w:date="2021-06-04T12:33:00Z" w:id="281"/>
                <w:rFonts w:cs="Arial"/>
              </w:rPr>
            </w:pPr>
          </w:p>
        </w:tc>
      </w:tr>
      <w:tr w:rsidRPr="00BF5681" w:rsidR="006757BF" w:rsidDel="00052693" w:rsidTr="00010026" w14:paraId="061581A2" w14:textId="1165D47D">
        <w:trPr>
          <w:del w:author="Šedivec Tomáš" w:date="2021-06-04T12:33:00Z" w:id="282"/>
        </w:trPr>
        <w:tc>
          <w:tcPr>
            <w:tcW w:w="5000" w:type="pct"/>
            <w:gridSpan w:val="4"/>
          </w:tcPr>
          <w:p w:rsidR="006757BF" w:rsidDel="00052693" w:rsidP="006757BF" w:rsidRDefault="006757BF" w14:paraId="6A8216BC" w14:textId="1A218305">
            <w:pPr>
              <w:spacing w:before="40" w:after="40"/>
              <w:jc w:val="left"/>
              <w:rPr>
                <w:del w:author="Šedivec Tomáš" w:date="2021-06-04T12:33:00Z" w:id="283"/>
                <w:rFonts w:eastAsia="Calibri" w:cs="Arial"/>
                <w:szCs w:val="20"/>
              </w:rPr>
            </w:pPr>
          </w:p>
          <w:p w:rsidR="006757BF" w:rsidDel="00052693" w:rsidP="006757BF" w:rsidRDefault="006757BF" w14:paraId="573C4218" w14:textId="12AC20EC">
            <w:pPr>
              <w:spacing w:before="40" w:after="40"/>
              <w:jc w:val="left"/>
              <w:rPr>
                <w:del w:author="Šedivec Tomáš" w:date="2021-06-04T12:33:00Z" w:id="284"/>
                <w:rFonts w:eastAsia="Calibri" w:cs="Arial"/>
                <w:szCs w:val="20"/>
              </w:rPr>
            </w:pPr>
          </w:p>
          <w:p w:rsidR="006757BF" w:rsidDel="00052693" w:rsidP="006757BF" w:rsidRDefault="006757BF" w14:paraId="60F98B52" w14:textId="7077C9DC">
            <w:pPr>
              <w:spacing w:before="40" w:after="40"/>
              <w:jc w:val="left"/>
              <w:rPr>
                <w:del w:author="Šedivec Tomáš" w:date="2021-06-04T12:33:00Z" w:id="285"/>
                <w:rFonts w:eastAsia="Calibri" w:cs="Arial"/>
                <w:szCs w:val="20"/>
              </w:rPr>
            </w:pPr>
          </w:p>
          <w:p w:rsidR="006757BF" w:rsidDel="00052693" w:rsidP="006757BF" w:rsidRDefault="006757BF" w14:paraId="2136C3BA" w14:textId="3E87EBBE">
            <w:pPr>
              <w:spacing w:before="40" w:after="40"/>
              <w:jc w:val="left"/>
              <w:rPr>
                <w:del w:author="Šedivec Tomáš" w:date="2021-06-04T12:33:00Z" w:id="286"/>
                <w:rFonts w:eastAsia="Calibri" w:cs="Arial"/>
                <w:szCs w:val="20"/>
              </w:rPr>
            </w:pPr>
          </w:p>
          <w:p w:rsidR="006757BF" w:rsidDel="00052693" w:rsidP="006757BF" w:rsidRDefault="006757BF" w14:paraId="3A6D497B" w14:textId="7F6BA45F">
            <w:pPr>
              <w:spacing w:before="40" w:after="40"/>
              <w:jc w:val="left"/>
              <w:rPr>
                <w:del w:author="Šedivec Tomáš" w:date="2021-06-04T12:33:00Z" w:id="287"/>
                <w:rFonts w:eastAsia="Calibri" w:cs="Arial"/>
                <w:szCs w:val="20"/>
              </w:rPr>
            </w:pPr>
          </w:p>
          <w:p w:rsidR="006757BF" w:rsidDel="00052693" w:rsidP="006757BF" w:rsidRDefault="006757BF" w14:paraId="3F82966C" w14:textId="5F8DD43C">
            <w:pPr>
              <w:spacing w:before="40" w:after="40"/>
              <w:jc w:val="left"/>
              <w:rPr>
                <w:del w:author="Šedivec Tomáš" w:date="2021-06-04T12:33:00Z" w:id="288"/>
                <w:rFonts w:eastAsia="Calibri" w:cs="Arial"/>
                <w:szCs w:val="20"/>
              </w:rPr>
            </w:pPr>
          </w:p>
          <w:p w:rsidR="006757BF" w:rsidDel="00052693" w:rsidP="006757BF" w:rsidRDefault="006757BF" w14:paraId="5A142E24" w14:textId="5F13E839">
            <w:pPr>
              <w:spacing w:before="40" w:after="40"/>
              <w:jc w:val="left"/>
              <w:rPr>
                <w:del w:author="Šedivec Tomáš" w:date="2021-06-04T12:33:00Z" w:id="289"/>
                <w:rFonts w:eastAsia="Calibri" w:cs="Arial"/>
                <w:szCs w:val="20"/>
              </w:rPr>
            </w:pPr>
          </w:p>
          <w:p w:rsidRPr="003F7B0D" w:rsidR="006757BF" w:rsidDel="00052693" w:rsidP="006757BF" w:rsidRDefault="006757BF" w14:paraId="73A46DCF" w14:textId="19C0B82A">
            <w:pPr>
              <w:spacing w:before="40" w:after="40"/>
              <w:jc w:val="left"/>
              <w:rPr>
                <w:del w:author="Šedivec Tomáš" w:date="2021-06-04T12:33:00Z" w:id="290"/>
                <w:rFonts w:eastAsia="Calibri" w:cs="Arial"/>
                <w:szCs w:val="20"/>
              </w:rPr>
            </w:pPr>
          </w:p>
        </w:tc>
      </w:tr>
      <w:tr w:rsidRPr="00BF5681" w:rsidR="006757BF" w:rsidTr="55E026C1" w14:paraId="5AFD009A" w14:textId="77777777">
        <w:tc>
          <w:tcPr>
            <w:tcW w:w="5000" w:type="pct"/>
            <w:gridSpan w:val="4"/>
            <w:shd w:val="clear" w:color="auto" w:fill="D9D9D9" w:themeFill="background1" w:themeFillShade="D9"/>
            <w:tcMar/>
            <w:tcPrChange w:author="SLAVÍK Lukáš, Ing." w:date="2021-11-04T10:37:07.9780143" w:id="1422464104">
              <w:tcPr>
                <w:tcW w:w="5000" w:type="pct"/>
                <w:gridSpan w:val="4"/>
                <w:shd w:val="clear" w:color="auto" w:fill="D9D9D9" w:themeFill="background1" w:themeFillShade="D9"/>
              </w:tcPr>
            </w:tcPrChange>
          </w:tcPr>
          <w:p w:rsidRPr="00BD6BA6" w:rsidR="006757BF" w:rsidP="55E026C1" w:rsidRDefault="006757BF" w14:paraId="021AD8D4" w14:textId="77777777" w14:noSpellErr="1">
            <w:pPr>
              <w:spacing w:before="40" w:after="40"/>
              <w:jc w:val="left"/>
              <w:rPr>
                <w:rFonts w:ascii="Arial,Calibri" w:hAnsi="Arial,Calibri" w:eastAsia="Arial,Calibri" w:cs="Arial,Calibri"/>
                <w:b w:val="1"/>
                <w:bCs w:val="1"/>
                <w:highlight w:val="yellow"/>
                <w:rPrChange w:author="SLAVÍK Lukáš, Ing." w:date="2021-11-04T10:37:07.9780143" w:id="315798755">
                  <w:rPr>
                    <w:rFonts w:eastAsia="Calibri" w:cs="Arial"/>
                    <w:b/>
                    <w:szCs w:val="20"/>
                    <w:highlight w:val="yellow"/>
                  </w:rPr>
                </w:rPrChange>
              </w:rPr>
              <w:pPrChange w:author="SLAVÍK Lukáš, Ing." w:date="2021-11-04T10:37:07.9780143" w:id="804370662">
                <w:pPr>
                  <w:jc w:val="left"/>
                </w:pPr>
              </w:pPrChange>
            </w:pPr>
            <w:r w:rsidRPr="55E026C1">
              <w:rPr>
                <w:rFonts w:ascii="Arial,Calibri" w:hAnsi="Arial,Calibri" w:eastAsia="Arial,Calibri" w:cs="Arial,Calibri"/>
                <w:b w:val="1"/>
                <w:bCs w:val="1"/>
                <w:rPrChange w:author="SLAVÍK Lukáš, Ing." w:date="2021-11-04T10:37:07.9780143" w:id="1715916838">
                  <w:rPr>
                    <w:rFonts w:eastAsia="Calibri" w:cs="Arial"/>
                    <w:b/>
                    <w:szCs w:val="20"/>
                  </w:rPr>
                </w:rPrChange>
              </w:rPr>
              <w:t>Způsoby zavedení základních principů práce s osobními a citlivými údaji dle GDPR a zákona o zpracování osobních údajů</w:t>
            </w:r>
          </w:p>
        </w:tc>
      </w:tr>
      <w:tr w:rsidRPr="00BF5681" w:rsidR="006757BF" w:rsidTr="55E026C1" w14:paraId="216431F4" w14:textId="77777777">
        <w:tc>
          <w:tcPr>
            <w:tcW w:w="2188" w:type="pct"/>
            <w:gridSpan w:val="2"/>
            <w:shd w:val="clear" w:color="auto" w:fill="D9D9D9" w:themeFill="background1" w:themeFillShade="D9"/>
            <w:tcMar/>
            <w:tcPrChange w:author="SLAVÍK Lukáš, Ing." w:date="2021-11-04T10:37:07.9780143" w:id="1203849402">
              <w:tcPr>
                <w:tcW w:w="2188" w:type="pct"/>
                <w:gridSpan w:val="2"/>
                <w:shd w:val="clear" w:color="auto" w:fill="D9D9D9" w:themeFill="background1" w:themeFillShade="D9"/>
              </w:tcPr>
            </w:tcPrChange>
          </w:tcPr>
          <w:p w:rsidRPr="003F7B0D" w:rsidR="006757BF" w:rsidP="55E026C1" w:rsidRDefault="006757BF" w14:paraId="370CE7A5" w14:textId="77777777" w14:noSpellErr="1">
            <w:pPr>
              <w:spacing w:before="40" w:after="40"/>
              <w:jc w:val="left"/>
              <w:rPr>
                <w:rFonts w:ascii="Arial,Calibri" w:hAnsi="Arial,Calibri" w:eastAsia="Arial,Calibri" w:cs="Arial,Calibri"/>
                <w:b w:val="1"/>
                <w:bCs w:val="1"/>
                <w:rPrChange w:author="SLAVÍK Lukáš, Ing." w:date="2021-11-04T10:37:07.9780143" w:id="1293349544">
                  <w:rPr>
                    <w:rFonts w:eastAsia="Calibri" w:cs="Arial"/>
                    <w:b/>
                    <w:szCs w:val="20"/>
                  </w:rPr>
                </w:rPrChange>
              </w:rPr>
              <w:pPrChange w:author="SLAVÍK Lukáš, Ing." w:date="2021-11-04T10:37:07.9780143" w:id="1408284128">
                <w:pPr>
                  <w:jc w:val="left"/>
                </w:pPr>
              </w:pPrChange>
            </w:pPr>
            <w:r w:rsidRPr="55E026C1">
              <w:rPr>
                <w:rFonts w:ascii="Arial,Calibri" w:hAnsi="Arial,Calibri" w:eastAsia="Arial,Calibri" w:cs="Arial,Calibri"/>
                <w:b w:val="1"/>
                <w:bCs w:val="1"/>
                <w:rPrChange w:author="SLAVÍK Lukáš, Ing." w:date="2021-11-04T10:37:07.9780143" w:id="1266456898">
                  <w:rPr>
                    <w:rFonts w:eastAsia="Calibri" w:cs="Arial"/>
                    <w:b/>
                    <w:szCs w:val="20"/>
                  </w:rPr>
                </w:rPrChange>
              </w:rPr>
              <w:t>Zabezpečení zpracování:</w:t>
            </w:r>
          </w:p>
        </w:tc>
        <w:tc>
          <w:tcPr>
            <w:tcW w:w="2812" w:type="pct"/>
            <w:gridSpan w:val="2"/>
            <w:shd w:val="clear" w:color="auto" w:fill="auto"/>
            <w:tcMar/>
            <w:tcPrChange w:author="SLAVÍK Lukáš, Ing." w:date="2021-11-04T10:37:07.9780143" w:id="483921107">
              <w:tcPr>
                <w:tcW w:w="2812" w:type="pct"/>
                <w:gridSpan w:val="2"/>
                <w:shd w:val="clear" w:color="auto" w:fill="auto"/>
              </w:tcPr>
            </w:tcPrChange>
          </w:tcPr>
          <w:p w:rsidRPr="003F7B0D" w:rsidR="006757BF" w:rsidP="55E026C1" w:rsidRDefault="006757BF" w14:paraId="051F6B4E" w14:textId="77777777">
            <w:pPr>
              <w:spacing w:before="40" w:after="40"/>
              <w:jc w:val="left"/>
              <w:rPr>
                <w:rFonts w:ascii="Arial,Calibri" w:hAnsi="Arial,Calibri" w:eastAsia="Arial,Calibri" w:cs="Arial,Calibri"/>
                <w:rPrChange w:author="SLAVÍK Lukáš, Ing." w:date="2021-11-04T10:37:07.9780143" w:id="1679070180">
                  <w:rPr>
                    <w:rFonts w:eastAsia="Calibri" w:cs="Arial"/>
                    <w:szCs w:val="20"/>
                  </w:rPr>
                </w:rPrChange>
              </w:rPr>
              <w:pPrChange w:author="SLAVÍK Lukáš, Ing." w:date="2021-11-04T10:37:07.9780143" w:id="1629190195">
                <w:pPr>
                  <w:jc w:val="left"/>
                </w:pPr>
              </w:pPrChange>
            </w:pPr>
            <w:r w:rsidRPr="55E026C1">
              <w:rPr>
                <w:rFonts w:ascii="Arial,Calibri" w:hAnsi="Arial,Calibri" w:eastAsia="Arial,Calibri" w:cs="Arial,Calibri"/>
                <w:color w:val="FF0000"/>
                <w:rPrChange w:author="SLAVÍK Lukáš, Ing." w:date="2021-11-04T10:37:07.9780143" w:id="969380794">
                  <w:rPr>
                    <w:rFonts w:eastAsia="Calibri" w:cs="Arial"/>
                    <w:color w:val="FF0000"/>
                    <w:szCs w:val="20"/>
                  </w:rPr>
                </w:rPrChange>
              </w:rPr>
              <w:t xml:space="preserve">&lt;vysvětlete využití: </w:t>
            </w:r>
            <w:proofErr w:type="spellStart"/>
            <w:r w:rsidRPr="55E026C1">
              <w:rPr>
                <w:rFonts w:ascii="Arial,Calibri" w:hAnsi="Arial,Calibri" w:eastAsia="Arial,Calibri" w:cs="Arial,Calibri"/>
                <w:color w:val="FF0000"/>
                <w:rPrChange w:author="SLAVÍK Lukáš, Ing." w:date="2021-11-04T10:37:07.9780143" w:id="355583463">
                  <w:rPr>
                    <w:rFonts w:eastAsia="Calibri" w:cs="Arial"/>
                    <w:color w:val="FF0000"/>
                    <w:szCs w:val="20"/>
                  </w:rPr>
                </w:rPrChange>
              </w:rPr>
              <w:t>pseudonymizace</w:t>
            </w:r>
            <w:proofErr w:type="spellEnd"/>
            <w:r w:rsidRPr="55E026C1">
              <w:rPr>
                <w:rFonts w:ascii="Arial,Calibri" w:hAnsi="Arial,Calibri" w:eastAsia="Arial,Calibri" w:cs="Arial,Calibri"/>
                <w:color w:val="FF0000"/>
                <w:rPrChange w:author="SLAVÍK Lukáš, Ing." w:date="2021-11-04T10:37:07.9780143" w:id="2064398180">
                  <w:rPr>
                    <w:rFonts w:eastAsia="Calibri" w:cs="Arial"/>
                    <w:color w:val="FF0000"/>
                    <w:szCs w:val="20"/>
                  </w:rPr>
                </w:rPrChange>
              </w:rPr>
              <w:t>, šifrování, integrity, důvěryhodnosti apod. dle článku 32 GDPR&gt;</w:t>
            </w:r>
          </w:p>
        </w:tc>
      </w:tr>
      <w:tr w:rsidRPr="00BF5681" w:rsidR="006757BF" w:rsidTr="55E026C1" w14:paraId="3CB28C0A" w14:textId="77777777">
        <w:tc>
          <w:tcPr>
            <w:tcW w:w="2188" w:type="pct"/>
            <w:gridSpan w:val="2"/>
            <w:shd w:val="clear" w:color="auto" w:fill="D9D9D9" w:themeFill="background1" w:themeFillShade="D9"/>
            <w:tcMar/>
            <w:tcPrChange w:author="SLAVÍK Lukáš, Ing." w:date="2021-11-04T10:37:07.9780143" w:id="1509842340">
              <w:tcPr>
                <w:tcW w:w="2188" w:type="pct"/>
                <w:gridSpan w:val="2"/>
                <w:shd w:val="clear" w:color="auto" w:fill="D9D9D9" w:themeFill="background1" w:themeFillShade="D9"/>
              </w:tcPr>
            </w:tcPrChange>
          </w:tcPr>
          <w:p w:rsidRPr="00E019A0" w:rsidR="006757BF" w:rsidP="55E026C1" w:rsidRDefault="006757BF" w14:paraId="1BDD3456" w14:textId="77777777" w14:noSpellErr="1">
            <w:pPr>
              <w:spacing w:before="40" w:after="40"/>
              <w:jc w:val="left"/>
              <w:rPr>
                <w:rFonts w:ascii="Arial,Calibri" w:hAnsi="Arial,Calibri" w:eastAsia="Arial,Calibri" w:cs="Arial,Calibri"/>
                <w:b w:val="1"/>
                <w:bCs w:val="1"/>
                <w:rPrChange w:author="SLAVÍK Lukáš, Ing." w:date="2021-11-04T10:37:07.9780143" w:id="250418614">
                  <w:rPr>
                    <w:rFonts w:eastAsia="Calibri" w:cs="Arial"/>
                    <w:b/>
                    <w:szCs w:val="20"/>
                  </w:rPr>
                </w:rPrChange>
              </w:rPr>
              <w:pPrChange w:author="SLAVÍK Lukáš, Ing." w:date="2021-11-04T10:37:07.9780143" w:id="799613783">
                <w:pPr>
                  <w:jc w:val="left"/>
                </w:pPr>
              </w:pPrChange>
            </w:pPr>
            <w:r w:rsidRPr="55E026C1">
              <w:rPr>
                <w:rFonts w:ascii="Arial,Calibri" w:hAnsi="Arial,Calibri" w:eastAsia="Arial,Calibri" w:cs="Arial,Calibri"/>
                <w:b w:val="1"/>
                <w:bCs w:val="1"/>
                <w:rPrChange w:author="SLAVÍK Lukáš, Ing." w:date="2021-11-04T10:37:07.9780143" w:id="261723796">
                  <w:rPr>
                    <w:rFonts w:eastAsia="Calibri" w:cs="Arial"/>
                    <w:b/>
                    <w:szCs w:val="20"/>
                  </w:rPr>
                </w:rPrChange>
              </w:rPr>
              <w:t>Logování přístupů k osobním a citlivým údajům:</w:t>
            </w:r>
          </w:p>
        </w:tc>
        <w:tc>
          <w:tcPr>
            <w:tcW w:w="2812" w:type="pct"/>
            <w:gridSpan w:val="2"/>
            <w:shd w:val="clear" w:color="auto" w:fill="auto"/>
            <w:tcMar/>
            <w:tcPrChange w:author="SLAVÍK Lukáš, Ing." w:date="2021-11-04T10:37:07.9780143" w:id="1343097483">
              <w:tcPr>
                <w:tcW w:w="2812" w:type="pct"/>
                <w:gridSpan w:val="2"/>
                <w:shd w:val="clear" w:color="auto" w:fill="auto"/>
              </w:tcPr>
            </w:tcPrChange>
          </w:tcPr>
          <w:p w:rsidRPr="00E019A0" w:rsidR="006757BF" w:rsidP="55E026C1" w:rsidRDefault="006757BF" w14:paraId="102D80CA" w14:textId="77777777" w14:noSpellErr="1">
            <w:pPr>
              <w:spacing w:before="40" w:after="40"/>
              <w:jc w:val="left"/>
              <w:rPr>
                <w:rFonts w:ascii="Arial,Calibri" w:hAnsi="Arial,Calibri" w:eastAsia="Arial,Calibri" w:cs="Arial,Calibri"/>
                <w:rPrChange w:author="SLAVÍK Lukáš, Ing." w:date="2021-11-04T10:37:07.9780143" w:id="611691988">
                  <w:rPr>
                    <w:rFonts w:eastAsia="Calibri" w:cs="Arial"/>
                    <w:szCs w:val="20"/>
                  </w:rPr>
                </w:rPrChange>
              </w:rPr>
              <w:pPrChange w:author="SLAVÍK Lukáš, Ing." w:date="2021-11-04T10:37:07.9780143" w:id="326926405">
                <w:pPr>
                  <w:jc w:val="left"/>
                </w:pPr>
              </w:pPrChange>
            </w:pPr>
            <w:r w:rsidRPr="55E026C1">
              <w:rPr>
                <w:rFonts w:ascii="Arial,Calibri" w:hAnsi="Arial,Calibri" w:eastAsia="Arial,Calibri" w:cs="Arial,Calibri"/>
                <w:color w:val="FF0000"/>
                <w:rPrChange w:author="SLAVÍK Lukáš, Ing." w:date="2021-11-04T10:37:07.9780143" w:id="1579567154">
                  <w:rPr>
                    <w:rFonts w:eastAsia="Calibri" w:cs="Arial"/>
                    <w:color w:val="FF0000"/>
                    <w:szCs w:val="20"/>
                  </w:rPr>
                </w:rPrChange>
              </w:rPr>
              <w:t>&lt;vysvětlete zajištění logování přístupů k osobním a citlivým údajům včetně následného prokazování v rámci bezpečnostních auditů&gt;</w:t>
            </w:r>
          </w:p>
        </w:tc>
      </w:tr>
      <w:tr w:rsidRPr="00BF5681" w:rsidR="006757BF" w:rsidTr="55E026C1" w14:paraId="2A07371D" w14:textId="77777777">
        <w:tc>
          <w:tcPr>
            <w:tcW w:w="2188" w:type="pct"/>
            <w:gridSpan w:val="2"/>
            <w:shd w:val="clear" w:color="auto" w:fill="D9D9D9" w:themeFill="background1" w:themeFillShade="D9"/>
            <w:tcMar/>
            <w:tcPrChange w:author="SLAVÍK Lukáš, Ing." w:date="2021-11-04T10:37:07.9780143" w:id="396275826">
              <w:tcPr>
                <w:tcW w:w="2188" w:type="pct"/>
                <w:gridSpan w:val="2"/>
                <w:shd w:val="clear" w:color="auto" w:fill="D9D9D9" w:themeFill="background1" w:themeFillShade="D9"/>
              </w:tcPr>
            </w:tcPrChange>
          </w:tcPr>
          <w:p w:rsidR="006757BF" w:rsidP="55E026C1" w:rsidRDefault="006757BF" w14:paraId="593FE415" w14:textId="1D257C97" w14:noSpellErr="1">
            <w:pPr>
              <w:spacing w:before="40" w:after="40"/>
              <w:jc w:val="left"/>
              <w:rPr>
                <w:rFonts w:ascii="Arial,Calibri" w:hAnsi="Arial,Calibri" w:eastAsia="Arial,Calibri" w:cs="Arial,Calibri"/>
                <w:b w:val="1"/>
                <w:bCs w:val="1"/>
                <w:rPrChange w:author="SLAVÍK Lukáš, Ing." w:date="2021-11-04T10:37:07.9780143" w:id="86270547">
                  <w:rPr>
                    <w:rFonts w:eastAsia="Calibri" w:cs="Arial"/>
                    <w:b/>
                    <w:szCs w:val="20"/>
                  </w:rPr>
                </w:rPrChange>
              </w:rPr>
              <w:pPrChange w:author="SLAVÍK Lukáš, Ing." w:date="2021-11-04T10:37:07.9780143" w:id="2082300242">
                <w:pPr>
                  <w:jc w:val="left"/>
                </w:pPr>
              </w:pPrChange>
            </w:pPr>
            <w:r w:rsidRPr="55E026C1">
              <w:rPr>
                <w:rFonts w:ascii="Arial,Calibri" w:hAnsi="Arial,Calibri" w:eastAsia="Arial,Calibri" w:cs="Arial,Calibri"/>
                <w:b w:val="1"/>
                <w:bCs w:val="1"/>
                <w:rPrChange w:author="SLAVÍK Lukáš, Ing." w:date="2021-11-04T10:37:07.9780143" w:id="110505824">
                  <w:rPr>
                    <w:rFonts w:eastAsia="Calibri" w:cs="Arial"/>
                    <w:b/>
                    <w:szCs w:val="20"/>
                  </w:rPr>
                </w:rPrChange>
              </w:rPr>
              <w:t xml:space="preserve">Používáte nakládání s osobními údaji na základě doloženého souhlasu subjektu údajů: </w:t>
            </w:r>
          </w:p>
        </w:tc>
        <w:tc>
          <w:tcPr>
            <w:tcW w:w="2812" w:type="pct"/>
            <w:gridSpan w:val="2"/>
            <w:shd w:val="clear" w:color="auto" w:fill="auto"/>
            <w:tcMar/>
            <w:tcPrChange w:author="SLAVÍK Lukáš, Ing." w:date="2021-11-04T10:37:07.9780143" w:id="1346081962">
              <w:tcPr>
                <w:tcW w:w="2812" w:type="pct"/>
                <w:gridSpan w:val="2"/>
                <w:shd w:val="clear" w:color="auto" w:fill="auto"/>
              </w:tcPr>
            </w:tcPrChange>
          </w:tcPr>
          <w:p w:rsidRPr="003F5FB0" w:rsidR="006757BF" w:rsidP="55E026C1" w:rsidRDefault="006757BF" w14:paraId="031DD1D3" w14:textId="1A626024" w14:noSpellErr="1">
            <w:pPr>
              <w:spacing w:before="40" w:after="40"/>
              <w:jc w:val="left"/>
              <w:rPr>
                <w:rFonts w:ascii="Arial,Calibri" w:hAnsi="Arial,Calibri" w:eastAsia="Arial,Calibri" w:cs="Arial,Calibri"/>
                <w:color w:val="FF0000"/>
                <w:rPrChange w:author="SLAVÍK Lukáš, Ing." w:date="2021-11-04T10:37:07.9780143" w:id="1891567777">
                  <w:rPr>
                    <w:rFonts w:eastAsia="Calibri" w:cs="Arial"/>
                    <w:color w:val="FF0000"/>
                    <w:szCs w:val="20"/>
                  </w:rPr>
                </w:rPrChange>
              </w:rPr>
              <w:pPrChange w:author="SLAVÍK Lukáš, Ing." w:date="2021-11-04T10:37:07.9780143" w:id="1198212560">
                <w:pPr>
                  <w:jc w:val="left"/>
                </w:pPr>
              </w:pPrChange>
            </w:pPr>
            <w:r w:rsidRPr="55E026C1">
              <w:rPr>
                <w:rFonts w:ascii="Arial,Calibri" w:hAnsi="Arial,Calibri" w:eastAsia="Arial,Calibri" w:cs="Arial,Calibri"/>
                <w:color w:val="FF0000"/>
                <w:rPrChange w:author="SLAVÍK Lukáš, Ing." w:date="2021-11-04T10:37:07.9780143" w:id="1885317263">
                  <w:rPr>
                    <w:rFonts w:eastAsia="Calibri" w:cs="Arial"/>
                    <w:color w:val="FF0000"/>
                    <w:szCs w:val="20"/>
                  </w:rPr>
                </w:rPrChange>
              </w:rPr>
              <w:t>&lt;</w:t>
            </w:r>
            <w:r w:rsidRPr="00010026">
              <w:rPr>
                <w:color w:val="FF0000"/>
              </w:rPr>
              <w:t>v</w:t>
            </w:r>
            <w:r w:rsidRPr="55E026C1">
              <w:rPr>
                <w:rFonts w:ascii="Arial,Calibri" w:hAnsi="Arial,Calibri" w:eastAsia="Arial,Calibri" w:cs="Arial,Calibri"/>
                <w:color w:val="FF0000"/>
                <w:rPrChange w:author="SLAVÍK Lukáš, Ing." w:date="2021-11-04T10:37:07.9780143" w:id="2000937002">
                  <w:rPr>
                    <w:rFonts w:eastAsia="Calibri" w:cs="Arial"/>
                    <w:color w:val="FF0000"/>
                    <w:szCs w:val="20"/>
                  </w:rPr>
                </w:rPrChange>
              </w:rPr>
              <w:t>ypište seznam a důvod&gt;</w:t>
            </w:r>
          </w:p>
        </w:tc>
      </w:tr>
      <w:tr w:rsidRPr="00BF5681" w:rsidR="006757BF" w:rsidTr="55E026C1" w14:paraId="2DB9ABCF" w14:textId="77777777">
        <w:tc>
          <w:tcPr>
            <w:tcW w:w="2188" w:type="pct"/>
            <w:gridSpan w:val="2"/>
            <w:shd w:val="clear" w:color="auto" w:fill="D9D9D9" w:themeFill="background1" w:themeFillShade="D9"/>
            <w:tcMar/>
            <w:tcPrChange w:author="SLAVÍK Lukáš, Ing." w:date="2021-11-04T10:37:07.9780143" w:id="361199398">
              <w:tcPr>
                <w:tcW w:w="2188" w:type="pct"/>
                <w:gridSpan w:val="2"/>
                <w:shd w:val="clear" w:color="auto" w:fill="D9D9D9" w:themeFill="background1" w:themeFillShade="D9"/>
              </w:tcPr>
            </w:tcPrChange>
          </w:tcPr>
          <w:p w:rsidRPr="00E019A0" w:rsidR="006757BF" w:rsidP="55E026C1" w:rsidRDefault="006757BF" w14:paraId="28B3407D" w14:textId="77777777" w14:noSpellErr="1">
            <w:pPr>
              <w:spacing w:before="40" w:after="40"/>
              <w:jc w:val="left"/>
              <w:rPr>
                <w:rFonts w:ascii="Arial,Calibri" w:hAnsi="Arial,Calibri" w:eastAsia="Arial,Calibri" w:cs="Arial,Calibri"/>
                <w:b w:val="1"/>
                <w:bCs w:val="1"/>
                <w:rPrChange w:author="SLAVÍK Lukáš, Ing." w:date="2021-11-04T10:37:07.9780143" w:id="2011007516">
                  <w:rPr>
                    <w:rFonts w:eastAsia="Calibri" w:cs="Arial"/>
                    <w:b/>
                    <w:szCs w:val="20"/>
                  </w:rPr>
                </w:rPrChange>
              </w:rPr>
              <w:pPrChange w:author="SLAVÍK Lukáš, Ing." w:date="2021-11-04T10:37:07.9780143" w:id="1333237213">
                <w:pPr>
                  <w:jc w:val="left"/>
                </w:pPr>
              </w:pPrChange>
            </w:pPr>
            <w:r w:rsidRPr="55E026C1">
              <w:rPr>
                <w:rFonts w:ascii="Arial,Calibri" w:hAnsi="Arial,Calibri" w:eastAsia="Arial,Calibri" w:cs="Arial,Calibri"/>
                <w:b w:val="1"/>
                <w:bCs w:val="1"/>
                <w:rPrChange w:author="SLAVÍK Lukáš, Ing." w:date="2021-11-04T10:37:07.9780143" w:id="1922691069">
                  <w:rPr>
                    <w:rFonts w:eastAsia="Calibri" w:cs="Arial"/>
                    <w:b/>
                    <w:szCs w:val="20"/>
                  </w:rPr>
                </w:rPrChange>
              </w:rPr>
              <w:t>Ostatní:</w:t>
            </w:r>
          </w:p>
        </w:tc>
        <w:tc>
          <w:tcPr>
            <w:tcW w:w="2812" w:type="pct"/>
            <w:gridSpan w:val="2"/>
            <w:shd w:val="clear" w:color="auto" w:fill="auto"/>
            <w:tcMar/>
            <w:tcPrChange w:author="SLAVÍK Lukáš, Ing." w:date="2021-11-04T10:37:07.9780143" w:id="1650439655">
              <w:tcPr>
                <w:tcW w:w="2812" w:type="pct"/>
                <w:gridSpan w:val="2"/>
                <w:shd w:val="clear" w:color="auto" w:fill="auto"/>
              </w:tcPr>
            </w:tcPrChange>
          </w:tcPr>
          <w:p w:rsidRPr="00E019A0" w:rsidR="006757BF" w:rsidP="55E026C1" w:rsidRDefault="006757BF" w14:paraId="7FBDC19D" w14:textId="77777777" w14:noSpellErr="1">
            <w:pPr>
              <w:spacing w:before="40" w:after="40"/>
              <w:jc w:val="left"/>
              <w:rPr>
                <w:rFonts w:ascii="Arial,Calibri" w:hAnsi="Arial,Calibri" w:eastAsia="Arial,Calibri" w:cs="Arial,Calibri"/>
                <w:rPrChange w:author="SLAVÍK Lukáš, Ing." w:date="2021-11-04T10:37:07.9780143" w:id="1100895001">
                  <w:rPr>
                    <w:rFonts w:eastAsia="Calibri" w:cs="Arial"/>
                    <w:szCs w:val="20"/>
                  </w:rPr>
                </w:rPrChange>
              </w:rPr>
              <w:pPrChange w:author="SLAVÍK Lukáš, Ing." w:date="2021-11-04T10:37:07.9780143" w:id="838203880">
                <w:pPr>
                  <w:jc w:val="left"/>
                </w:pPr>
              </w:pPrChange>
            </w:pPr>
            <w:r w:rsidRPr="55E026C1">
              <w:rPr>
                <w:rFonts w:ascii="Arial,Calibri" w:hAnsi="Arial,Calibri" w:eastAsia="Arial,Calibri" w:cs="Arial,Calibri"/>
                <w:color w:val="FF0000"/>
                <w:rPrChange w:author="SLAVÍK Lukáš, Ing." w:date="2021-11-04T10:37:07.9780143" w:id="1613870649">
                  <w:rPr>
                    <w:rFonts w:eastAsia="Calibri" w:cs="Arial"/>
                    <w:color w:val="FF0000"/>
                    <w:szCs w:val="20"/>
                  </w:rPr>
                </w:rPrChange>
              </w:rPr>
              <w:t>&lt;případně vysvětlete další připravenost na práva dle GDPR nebo jejich neaplikovatelnost pro tento projekt&gt;</w:t>
            </w:r>
          </w:p>
        </w:tc>
      </w:tr>
    </w:tbl>
    <w:p w:rsidRPr="003F7B0D" w:rsidR="00AF4DD9" w:rsidP="00AF4DD9" w:rsidRDefault="00AF4DD9" w14:paraId="4700DCC5" w14:textId="77777777"/>
    <w:tbl>
      <w:tblPr>
        <w:tblStyle w:val="Mkatabulky"/>
        <w:tblW w:w="5000" w:type="pct"/>
        <w:tblLook w:val="06A0" w:firstRow="1" w:lastRow="0" w:firstColumn="1" w:lastColumn="0" w:noHBand="1" w:noVBand="1"/>
      </w:tblPr>
      <w:tblGrid>
        <w:gridCol w:w="11328"/>
      </w:tblGrid>
      <w:tr w:rsidRPr="00BF5681" w:rsidR="00AF4DD9" w:rsidTr="55E026C1" w14:paraId="4A7FBD45" w14:textId="77777777">
        <w:trPr>
          <w:tblHeader/>
        </w:trPr>
        <w:tc>
          <w:tcPr>
            <w:tcW w:w="5000" w:type="pct"/>
            <w:shd w:val="clear" w:color="auto" w:fill="CEEBF3"/>
            <w:tcMar/>
          </w:tcPr>
          <w:p w:rsidRPr="002C3CAF" w:rsidR="00AF4DD9" w:rsidP="55E026C1" w:rsidRDefault="00AF4DD9" w14:paraId="072250BB" w14:textId="673DD3A4" w14:noSpellErr="1">
            <w:pPr>
              <w:keepNext/>
              <w:spacing w:before="40" w:after="40"/>
              <w:jc w:val="left"/>
              <w:rPr>
                <w:rFonts w:ascii="Arial,Calibri" w:hAnsi="Arial,Calibri" w:eastAsia="Arial,Calibri" w:cs="Arial,Calibri"/>
                <w:rPrChange w:author="SLAVÍK Lukáš, Ing." w:date="2021-11-04T10:37:07.9780143" w:id="1441329881">
                  <w:rPr>
                    <w:rFonts w:eastAsia="Calibri" w:cs="Arial"/>
                    <w:szCs w:val="20"/>
                  </w:rPr>
                </w:rPrChange>
              </w:rPr>
              <w:pPrChange w:author="SLAVÍK Lukáš, Ing." w:date="2021-11-04T10:37:07.9780143" w:id="544100234">
                <w:pPr>
                  <w:keepNext/>
                  <w:jc w:val="left"/>
                </w:pPr>
              </w:pPrChange>
            </w:pPr>
            <w:bookmarkStart w:name="_Toc457998965" w:id="291"/>
            <w:bookmarkStart w:name="_Toc457999629" w:id="292"/>
            <w:bookmarkStart w:name="_Toc509581678" w:id="293"/>
            <w:bookmarkStart w:name="_Toc513797148" w:id="294"/>
            <w:bookmarkEnd w:id="291"/>
            <w:bookmarkEnd w:id="292"/>
            <w:r w:rsidRPr="55E026C1">
              <w:rPr>
                <w:rFonts w:ascii="Arial" w:hAnsi="Arial" w:eastAsia="Arial" w:cs="Arial"/>
                <w:rPrChange w:author="SLAVÍK Lukáš, Ing." w:date="2021-11-04T10:37:07.9780143" w:id="462105151">
                  <w:rPr>
                    <w:rFonts w:cs="Arial"/>
                  </w:rPr>
                </w:rPrChange>
              </w:rPr>
              <w:lastRenderedPageBreak/>
              <w:t xml:space="preserve">Tabulka </w:t>
            </w:r>
            <w:r w:rsidRPr="55E026C1">
              <w:rPr>
                <w:rPrChange w:author="SLAVÍK Lukáš, Ing." w:date="2021-11-04T10:37:07.9780143" w:id="691713900">
                  <w:rPr>
                    <w:rFonts w:cs="Arial"/>
                  </w:rPr>
                </w:rPrChange>
              </w:rPr>
              <w:fldChar w:fldCharType="begin"/>
            </w:r>
            <w:r w:rsidRPr="002C3CAF">
              <w:rPr>
                <w:rFonts w:cs="Arial"/>
              </w:rPr>
              <w:instrText xml:space="preserve"> SEQ Tabulka \* ARABIC </w:instrText>
            </w:r>
            <w:r w:rsidRPr="002C3CAF">
              <w:rPr>
                <w:rFonts w:cs="Arial"/>
              </w:rPr>
              <w:fldChar w:fldCharType="separate"/>
            </w:r>
            <w:r w:rsidRPr="55E026C1" w:rsidR="00F45D72">
              <w:rPr>
                <w:rFonts w:ascii="Arial" w:hAnsi="Arial" w:eastAsia="Arial" w:cs="Arial"/>
                <w:noProof/>
                <w:rPrChange w:author="SLAVÍK Lukáš, Ing." w:date="2021-11-04T10:37:07.9780143" w:id="1363609232">
                  <w:rPr>
                    <w:rFonts w:cs="Arial"/>
                    <w:noProof/>
                  </w:rPr>
                </w:rPrChange>
              </w:rPr>
              <w:t>27</w:t>
            </w:r>
            <w:r w:rsidRPr="55E026C1">
              <w:rPr>
                <w:rPrChange w:author="SLAVÍK Lukáš, Ing." w:date="2021-11-04T10:37:07.9780143" w:id="399284572">
                  <w:rPr>
                    <w:rFonts w:cs="Arial"/>
                    <w:noProof/>
                  </w:rPr>
                </w:rPrChange>
              </w:rPr>
              <w:fldChar w:fldCharType="end"/>
            </w:r>
            <w:r w:rsidRPr="55E026C1">
              <w:rPr>
                <w:rFonts w:ascii="Arial" w:hAnsi="Arial" w:eastAsia="Arial" w:cs="Arial"/>
                <w:rPrChange w:author="SLAVÍK Lukáš, Ing." w:date="2021-11-04T10:37:07.9780143" w:id="1648168936">
                  <w:rPr>
                    <w:rFonts w:cs="Arial"/>
                  </w:rPr>
                </w:rPrChange>
              </w:rPr>
              <w:t xml:space="preserve">: </w:t>
            </w:r>
            <w:r w:rsidRPr="55E026C1">
              <w:rPr>
                <w:rFonts w:ascii="Arial,Calibri" w:hAnsi="Arial,Calibri" w:eastAsia="Arial,Calibri" w:cs="Arial,Calibri"/>
                <w:b w:val="1"/>
                <w:bCs w:val="1"/>
                <w:rPrChange w:author="SLAVÍK Lukáš, Ing." w:date="2021-11-04T10:37:07.9780143" w:id="449889442">
                  <w:rPr>
                    <w:rFonts w:eastAsia="Calibri" w:cs="Arial"/>
                    <w:b/>
                    <w:szCs w:val="20"/>
                  </w:rPr>
                </w:rPrChange>
              </w:rPr>
              <w:t>Vysvětlení v kontextu datové architektury úřadu</w:t>
            </w:r>
            <w:bookmarkEnd w:id="293"/>
            <w:bookmarkEnd w:id="294"/>
          </w:p>
        </w:tc>
      </w:tr>
      <w:tr w:rsidRPr="00BF5681" w:rsidR="00AF4DD9" w:rsidTr="55E026C1" w14:paraId="35A43307" w14:textId="77777777">
        <w:tc>
          <w:tcPr>
            <w:tcW w:w="5000" w:type="pct"/>
            <w:shd w:val="clear" w:color="auto" w:fill="D9D9D9" w:themeFill="background1" w:themeFillShade="D9"/>
            <w:tcMar/>
          </w:tcPr>
          <w:p w:rsidRPr="00B07841" w:rsidR="00AF4DD9" w:rsidP="55E026C1" w:rsidRDefault="00AF4DD9" w14:paraId="218CE7C5" w14:textId="77777777" w14:noSpellErr="1">
            <w:pPr>
              <w:pStyle w:val="Odstavecseseznamem"/>
              <w:numPr>
                <w:ilvl w:val="0"/>
                <w:numId w:val="9"/>
              </w:numPr>
              <w:spacing w:before="40" w:after="40"/>
              <w:jc w:val="left"/>
              <w:rPr>
                <w:rFonts w:ascii="Arial,Calibri" w:hAnsi="Arial,Calibri" w:eastAsia="Arial,Calibri" w:cs="Arial,Calibri"/>
                <w:rPrChange w:author="SLAVÍK Lukáš, Ing." w:date="2021-11-04T10:37:07.9780143" w:id="1789658355">
                  <w:rPr>
                    <w:rFonts w:eastAsia="Calibri" w:cs="Arial"/>
                  </w:rPr>
                </w:rPrChange>
              </w:rPr>
              <w:pPrChange w:author="SLAVÍK Lukáš, Ing." w:date="2021-11-04T10:37:07.9780143" w:id="409291676">
                <w:pPr>
                  <w:pStyle w:val="Odstavecseseznamem"/>
                  <w:numPr>
                    <w:ilvl w:val="0"/>
                    <w:numId w:val="9"/>
                  </w:numPr>
                  <w:jc w:val="left"/>
                </w:pPr>
              </w:pPrChange>
            </w:pPr>
            <w:r w:rsidRPr="55E026C1">
              <w:rPr>
                <w:rFonts w:ascii="Arial" w:hAnsi="Arial" w:eastAsia="Arial" w:cs="Arial"/>
                <w:b w:val="1"/>
                <w:bCs w:val="1"/>
                <w:rPrChange w:author="SLAVÍK Lukáš, Ing." w:date="2021-11-04T10:37:07.9780143" w:id="1399999722">
                  <w:rPr>
                    <w:rFonts w:cs="Arial"/>
                    <w:b/>
                  </w:rPr>
                </w:rPrChange>
              </w:rPr>
              <w:t>jaké k </w:t>
            </w:r>
            <w:r w:rsidRPr="55E026C1">
              <w:rPr>
                <w:rFonts w:ascii="Arial" w:hAnsi="Arial" w:eastAsia="Arial" w:cs="Arial"/>
                <w:b w:val="1"/>
                <w:bCs w:val="1"/>
                <w:rPrChange w:author="SLAVÍK Lukáš, Ing." w:date="2021-11-04T10:37:07.9780143" w:id="1425084274">
                  <w:rPr>
                    <w:rFonts w:cs="Arial"/>
                    <w:b/>
                  </w:rPr>
                </w:rPrChange>
              </w:rPr>
              <w:t>projektu</w:t>
            </w:r>
            <w:r w:rsidRPr="55E026C1">
              <w:rPr>
                <w:rFonts w:ascii="Arial" w:hAnsi="Arial" w:eastAsia="Arial" w:cs="Arial"/>
                <w:b w:val="1"/>
                <w:bCs w:val="1"/>
                <w:rPrChange w:author="SLAVÍK Lukáš, Ing." w:date="2021-11-04T10:37:07.9780143" w:id="1214729858">
                  <w:rPr>
                    <w:rFonts w:cs="Arial"/>
                    <w:b/>
                  </w:rPr>
                </w:rPrChange>
              </w:rPr>
              <w:t xml:space="preserve"> existují či vznikají duplicity?</w:t>
            </w:r>
          </w:p>
        </w:tc>
      </w:tr>
      <w:tr w:rsidRPr="003F7B0D" w:rsidR="00AF4DD9" w:rsidTr="55E026C1" w14:paraId="6488B2A4" w14:textId="77777777">
        <w:tc>
          <w:tcPr>
            <w:tcW w:w="5000" w:type="pct"/>
            <w:shd w:val="clear" w:color="auto" w:fill="auto"/>
            <w:tcMar/>
          </w:tcPr>
          <w:p w:rsidRPr="003F7B0D" w:rsidR="00792F42" w:rsidP="00C37272" w:rsidRDefault="00792F42" w14:paraId="774671CD" w14:textId="12EEB9CE">
            <w:pPr>
              <w:keepNext/>
              <w:spacing w:before="40" w:after="40"/>
              <w:ind w:left="360"/>
              <w:jc w:val="left"/>
              <w:rPr>
                <w:rFonts w:cs="Arial"/>
                <w:b/>
                <w:bCs/>
              </w:rPr>
            </w:pPr>
          </w:p>
        </w:tc>
      </w:tr>
      <w:tr w:rsidRPr="008B68DB" w:rsidR="00AF4DD9" w:rsidTr="55E026C1" w14:paraId="32614A59" w14:textId="77777777">
        <w:tc>
          <w:tcPr>
            <w:tcW w:w="5000" w:type="pct"/>
            <w:shd w:val="clear" w:color="auto" w:fill="D9D9D9" w:themeFill="background1" w:themeFillShade="D9"/>
            <w:tcMar/>
          </w:tcPr>
          <w:p w:rsidRPr="00B07841" w:rsidR="00AF4DD9" w:rsidP="55E026C1" w:rsidRDefault="00AF4DD9" w14:paraId="6B3A3071" w14:textId="77777777" w14:noSpellErr="1">
            <w:pPr>
              <w:pStyle w:val="Odstavecseseznamem"/>
              <w:keepNext/>
              <w:numPr>
                <w:ilvl w:val="0"/>
                <w:numId w:val="9"/>
              </w:numPr>
              <w:spacing w:before="40" w:after="40"/>
              <w:jc w:val="left"/>
              <w:rPr>
                <w:rFonts w:ascii="Arial" w:hAnsi="Arial" w:eastAsia="Arial" w:cs="Arial"/>
                <w:b w:val="1"/>
                <w:bCs w:val="1"/>
                <w:rPrChange w:author="SLAVÍK Lukáš, Ing." w:date="2021-11-04T10:37:07.9780143" w:id="1800189227">
                  <w:rPr>
                    <w:rFonts w:cs="Arial"/>
                    <w:b/>
                  </w:rPr>
                </w:rPrChange>
              </w:rPr>
              <w:pPrChange w:author="SLAVÍK Lukáš, Ing." w:date="2021-11-04T10:37:07.9780143" w:id="359338373">
                <w:pPr>
                  <w:pStyle w:val="Odstavecseseznamem"/>
                  <w:keepNext/>
                  <w:numPr>
                    <w:ilvl w:val="0"/>
                    <w:numId w:val="9"/>
                  </w:numPr>
                  <w:jc w:val="left"/>
                </w:pPr>
              </w:pPrChange>
            </w:pPr>
            <w:r w:rsidRPr="55E026C1">
              <w:rPr>
                <w:rFonts w:ascii="Arial" w:hAnsi="Arial" w:eastAsia="Arial" w:cs="Arial"/>
                <w:b w:val="1"/>
                <w:bCs w:val="1"/>
                <w:rPrChange w:author="SLAVÍK Lukáš, Ing." w:date="2021-11-04T10:37:07.9780143" w:id="566390545">
                  <w:rPr>
                    <w:rFonts w:cs="Arial"/>
                    <w:b/>
                  </w:rPr>
                </w:rPrChange>
              </w:rPr>
              <w:t>jsou využity všechny sdílené služby</w:t>
            </w:r>
            <w:r w:rsidRPr="55E026C1">
              <w:rPr>
                <w:rFonts w:ascii="Arial" w:hAnsi="Arial" w:eastAsia="Arial" w:cs="Arial"/>
                <w:b w:val="1"/>
                <w:bCs w:val="1"/>
                <w:rPrChange w:author="SLAVÍK Lukáš, Ing." w:date="2021-11-04T10:37:07.9780143" w:id="756617897">
                  <w:rPr>
                    <w:rFonts w:cs="Arial"/>
                    <w:b/>
                  </w:rPr>
                </w:rPrChange>
              </w:rPr>
              <w:t>?</w:t>
            </w:r>
          </w:p>
        </w:tc>
      </w:tr>
      <w:tr w:rsidRPr="003F7B0D" w:rsidR="00AF4DD9" w:rsidTr="55E026C1" w14:paraId="6F5CEC69" w14:textId="77777777">
        <w:tc>
          <w:tcPr>
            <w:tcW w:w="5000" w:type="pct"/>
            <w:shd w:val="clear" w:color="auto" w:fill="auto"/>
            <w:tcMar/>
          </w:tcPr>
          <w:p w:rsidRPr="003F7B0D" w:rsidR="00792F42" w:rsidP="00C37272" w:rsidRDefault="00792F42" w14:paraId="596E165E" w14:textId="05EC9EE0">
            <w:pPr>
              <w:keepNext/>
              <w:spacing w:before="40" w:after="40"/>
              <w:ind w:left="360"/>
              <w:jc w:val="left"/>
              <w:rPr>
                <w:rFonts w:cs="Arial"/>
                <w:b/>
                <w:bCs/>
              </w:rPr>
            </w:pPr>
          </w:p>
        </w:tc>
      </w:tr>
      <w:tr w:rsidRPr="00397078" w:rsidR="00AF4DD9" w:rsidTr="55E026C1" w14:paraId="567B81E3" w14:textId="77777777">
        <w:tc>
          <w:tcPr>
            <w:tcW w:w="5000" w:type="pct"/>
            <w:shd w:val="clear" w:color="auto" w:fill="D9D9D9" w:themeFill="background1" w:themeFillShade="D9"/>
            <w:tcMar/>
          </w:tcPr>
          <w:p w:rsidRPr="00850DDA" w:rsidR="00AF4DD9" w:rsidP="55E026C1" w:rsidRDefault="00AF4DD9" w14:paraId="5AE6774C" w14:textId="77777777" w14:noSpellErr="1">
            <w:pPr>
              <w:keepNext/>
              <w:spacing w:before="40" w:after="40"/>
              <w:jc w:val="left"/>
              <w:rPr>
                <w:rFonts w:ascii="Arial,Calibri" w:hAnsi="Arial,Calibri" w:eastAsia="Arial,Calibri" w:cs="Arial,Calibri"/>
                <w:b w:val="1"/>
                <w:bCs w:val="1"/>
                <w:rPrChange w:author="SLAVÍK Lukáš, Ing." w:date="2021-11-04T10:37:07.9780143" w:id="809593068">
                  <w:rPr>
                    <w:rFonts w:eastAsia="Calibri" w:cs="Arial"/>
                    <w:b/>
                    <w:szCs w:val="20"/>
                  </w:rPr>
                </w:rPrChange>
              </w:rPr>
              <w:pPrChange w:author="SLAVÍK Lukáš, Ing." w:date="2021-11-04T10:37:07.9780143" w:id="1977789642">
                <w:pPr>
                  <w:keepNext/>
                  <w:jc w:val="left"/>
                </w:pPr>
              </w:pPrChange>
            </w:pPr>
            <w:r w:rsidRPr="55E026C1">
              <w:rPr>
                <w:rFonts w:ascii="Arial,Calibri" w:hAnsi="Arial,Calibri" w:eastAsia="Arial,Calibri" w:cs="Arial,Calibri"/>
                <w:b w:val="1"/>
                <w:bCs w:val="1"/>
                <w:rPrChange w:author="SLAVÍK Lukáš, Ing." w:date="2021-11-04T10:37:07.9780143" w:id="93079379">
                  <w:rPr>
                    <w:rFonts w:eastAsia="Calibri" w:cs="Arial"/>
                    <w:b/>
                    <w:szCs w:val="20"/>
                  </w:rPr>
                </w:rPrChange>
              </w:rPr>
              <w:t xml:space="preserve">Vysvětlení </w:t>
            </w:r>
            <w:r w:rsidRPr="55E026C1">
              <w:rPr>
                <w:rFonts w:ascii="Arial,Calibri" w:hAnsi="Arial,Calibri" w:eastAsia="Arial,Calibri" w:cs="Arial,Calibri"/>
                <w:b w:val="1"/>
                <w:bCs w:val="1"/>
                <w:rPrChange w:author="SLAVÍK Lukáš, Ing." w:date="2021-11-04T10:37:07.9780143" w:id="32086755">
                  <w:rPr>
                    <w:rFonts w:eastAsia="Calibri" w:cs="Arial"/>
                    <w:b/>
                    <w:szCs w:val="20"/>
                  </w:rPr>
                </w:rPrChange>
              </w:rPr>
              <w:t>datové</w:t>
            </w:r>
            <w:r w:rsidRPr="55E026C1">
              <w:rPr>
                <w:rFonts w:ascii="Arial,Calibri" w:hAnsi="Arial,Calibri" w:eastAsia="Arial,Calibri" w:cs="Arial,Calibri"/>
                <w:b w:val="1"/>
                <w:bCs w:val="1"/>
                <w:rPrChange w:author="SLAVÍK Lukáš, Ing." w:date="2021-11-04T10:37:07.9780143" w:id="1531128136">
                  <w:rPr>
                    <w:rFonts w:eastAsia="Calibri" w:cs="Arial"/>
                    <w:b/>
                    <w:szCs w:val="20"/>
                  </w:rPr>
                </w:rPrChange>
              </w:rPr>
              <w:t xml:space="preserve"> architektury </w:t>
            </w:r>
            <w:r w:rsidRPr="55E026C1">
              <w:rPr>
                <w:rFonts w:ascii="Arial" w:hAnsi="Arial" w:eastAsia="Arial" w:cs="Arial"/>
                <w:b w:val="1"/>
                <w:bCs w:val="1"/>
                <w:rPrChange w:author="SLAVÍK Lukáš, Ing." w:date="2021-11-04T10:37:07.9780143" w:id="1738963288">
                  <w:rPr>
                    <w:rFonts w:cs="Arial"/>
                    <w:b/>
                  </w:rPr>
                </w:rPrChange>
              </w:rPr>
              <w:t>projektu</w:t>
            </w:r>
            <w:r w:rsidRPr="55E026C1">
              <w:rPr>
                <w:rFonts w:ascii="Arial,Calibri" w:hAnsi="Arial,Calibri" w:eastAsia="Arial,Calibri" w:cs="Arial,Calibri"/>
                <w:b w:val="1"/>
                <w:bCs w:val="1"/>
                <w:rPrChange w:author="SLAVÍK Lukáš, Ing." w:date="2021-11-04T10:37:07.9780143" w:id="1479998819">
                  <w:rPr>
                    <w:rFonts w:eastAsia="Calibri" w:cs="Arial"/>
                    <w:b/>
                    <w:szCs w:val="20"/>
                  </w:rPr>
                </w:rPrChange>
              </w:rPr>
              <w:t>:</w:t>
            </w:r>
          </w:p>
        </w:tc>
      </w:tr>
      <w:tr w:rsidRPr="003F7B0D" w:rsidR="00AF4DD9" w:rsidTr="55E026C1" w14:paraId="48282464" w14:textId="77777777">
        <w:tc>
          <w:tcPr>
            <w:tcW w:w="5000" w:type="pct"/>
            <w:tcMar/>
          </w:tcPr>
          <w:p w:rsidR="00AF4DD9" w:rsidP="00C37272" w:rsidRDefault="00AF4DD9" w14:paraId="24FC9445" w14:textId="77777777">
            <w:pPr>
              <w:spacing w:before="40" w:after="40"/>
              <w:jc w:val="left"/>
              <w:rPr>
                <w:rFonts w:eastAsia="Calibri" w:cs="Arial"/>
                <w:szCs w:val="20"/>
              </w:rPr>
            </w:pPr>
          </w:p>
          <w:p w:rsidR="00792F42" w:rsidP="00C37272" w:rsidRDefault="00792F42" w14:paraId="55BB056E" w14:textId="77777777">
            <w:pPr>
              <w:spacing w:before="40" w:after="40"/>
              <w:jc w:val="left"/>
              <w:rPr>
                <w:rFonts w:eastAsia="Calibri" w:cs="Arial"/>
                <w:szCs w:val="20"/>
              </w:rPr>
            </w:pPr>
          </w:p>
          <w:p w:rsidRPr="003F7B0D" w:rsidR="00E10A0E" w:rsidP="00C37272" w:rsidRDefault="00E10A0E" w14:paraId="5B32D527" w14:textId="463AB83E">
            <w:pPr>
              <w:spacing w:before="40" w:after="40"/>
              <w:jc w:val="left"/>
              <w:rPr>
                <w:rFonts w:eastAsia="Calibri" w:cs="Arial"/>
                <w:szCs w:val="20"/>
              </w:rPr>
            </w:pPr>
          </w:p>
        </w:tc>
      </w:tr>
    </w:tbl>
    <w:p w:rsidRPr="001B6FF0" w:rsidR="00AF4DD9" w:rsidP="00AF4DD9" w:rsidRDefault="00AF4DD9" w14:paraId="4708E765" w14:textId="77777777" w14:noSpellErr="1">
      <w:pPr>
        <w:pStyle w:val="MVHeading3"/>
        <w:rPr/>
      </w:pPr>
      <w:bookmarkStart w:name="_Toc465074591" w:id="295"/>
      <w:bookmarkStart w:name="_Toc22220536" w:id="296"/>
      <w:r w:rsidRPr="003F7B0D">
        <w:rPr/>
        <w:t>Technologická architektura – vrstva IT technologie (HW a SW)</w:t>
      </w:r>
      <w:bookmarkEnd w:id="211"/>
      <w:bookmarkEnd w:id="212"/>
      <w:bookmarkEnd w:id="295"/>
      <w:bookmarkEnd w:id="296"/>
    </w:p>
    <w:tbl>
      <w:tblPr>
        <w:tblStyle w:val="Style1"/>
        <w:tblW w:w="5000" w:type="pct"/>
        <w:tblLook w:val="0620" w:firstRow="1" w:lastRow="0" w:firstColumn="0" w:lastColumn="0" w:noHBand="1" w:noVBand="1"/>
      </w:tblPr>
      <w:tblGrid>
        <w:gridCol w:w="1398"/>
        <w:gridCol w:w="1690"/>
        <w:gridCol w:w="4121"/>
        <w:gridCol w:w="4119"/>
      </w:tblGrid>
      <w:tr w:rsidRPr="00BF5681" w:rsidR="00AF4DD9" w:rsidTr="55E026C1" w14:paraId="4D9DD9AE" w14:textId="77777777">
        <w:trPr>
          <w:cnfStyle w:val="100000000000" w:firstRow="1" w:lastRow="0" w:firstColumn="0" w:lastColumn="0" w:oddVBand="0" w:evenVBand="0" w:oddHBand="0" w:evenHBand="0" w:firstRowFirstColumn="0" w:firstRowLastColumn="0" w:lastRowFirstColumn="0" w:lastRowLastColumn="0"/>
          <w:tblHeader/>
        </w:trPr>
        <w:tc>
          <w:tcPr>
            <w:cnfStyle w:val="000000000000" w:firstRow="0" w:lastRow="0" w:firstColumn="0" w:lastColumn="0" w:oddVBand="0" w:evenVBand="0" w:oddHBand="0" w:evenHBand="0" w:firstRowFirstColumn="0" w:firstRowLastColumn="0" w:lastRowFirstColumn="0" w:lastRowLastColumn="0"/>
            <w:tcW w:w="5000" w:type="pct"/>
            <w:gridSpan w:val="4"/>
            <w:tcBorders>
              <w:bottom w:val="single" w:color="auto" w:sz="4" w:space="0"/>
            </w:tcBorders>
            <w:tcMar/>
            <w:tcPrChange w:author="SLAVÍK Lukáš, Ing." w:date="2021-11-04T10:37:07.9780143" w:id="681031730">
              <w:tcPr>
                <w:tcW w:w="5000" w:type="pct"/>
                <w:gridSpan w:val="4"/>
                <w:tcBorders>
                  <w:bottom w:val="single" w:color="auto" w:sz="4" w:space="0"/>
                </w:tcBorders>
              </w:tcPr>
            </w:tcPrChange>
          </w:tcPr>
          <w:p w:rsidRPr="002C3CAF" w:rsidR="00AF4DD9" w:rsidP="55E026C1" w:rsidRDefault="00AF4DD9" w14:paraId="3BA1EA14" w14:textId="36CCDF00" w14:noSpellErr="1">
            <w:pPr>
              <w:keepNext/>
              <w:keepLines/>
              <w:spacing w:before="40" w:after="40"/>
              <w:rPr>
                <w:rFonts w:ascii="Arial" w:hAnsi="Arial" w:eastAsia="Arial" w:cs="Arial"/>
                <w:rPrChange w:author="SLAVÍK Lukáš, Ing." w:date="2021-11-04T10:37:07.9780143" w:id="1502993792">
                  <w:rPr>
                    <w:rFonts w:cs="Arial"/>
                  </w:rPr>
                </w:rPrChange>
              </w:rPr>
              <w:pPrChange w:author="SLAVÍK Lukáš, Ing." w:date="2021-11-04T10:37:07.9780143" w:id="1402172109">
                <w:pPr>
                  <w:keepNext/>
                  <w:keepLines/>
                </w:pPr>
              </w:pPrChange>
            </w:pPr>
            <w:bookmarkStart w:name="_Toc509581679" w:id="297"/>
            <w:bookmarkStart w:name="_Toc513797149" w:id="298"/>
            <w:r w:rsidRPr="55E026C1">
              <w:rPr>
                <w:rFonts w:ascii="Arial" w:hAnsi="Arial" w:eastAsia="Arial" w:cs="Arial"/>
                <w:b w:val="0"/>
                <w:bCs w:val="0"/>
                <w:rPrChange w:author="SLAVÍK Lukáš, Ing." w:date="2021-11-04T10:37:07.9780143" w:id="1862463483">
                  <w:rPr>
                    <w:rFonts w:cs="Arial"/>
                    <w:b w:val="0"/>
                  </w:rPr>
                </w:rPrChange>
              </w:rPr>
              <w:t xml:space="preserve">Tabulka </w:t>
            </w:r>
            <w:r w:rsidRPr="55E026C1">
              <w:rPr>
                <w:rPrChange w:author="SLAVÍK Lukáš, Ing." w:date="2021-11-04T10:37:07.9780143" w:id="571714625">
                  <w:rPr>
                    <w:rFonts w:cs="Arial"/>
                  </w:rPr>
                </w:rPrChange>
              </w:rPr>
              <w:fldChar w:fldCharType="begin"/>
            </w:r>
            <w:r w:rsidRPr="002C3CAF">
              <w:rPr>
                <w:rFonts w:cs="Arial"/>
                <w:b w:val="0"/>
              </w:rPr>
              <w:instrText xml:space="preserve"> SEQ Tabulka \* ARABIC </w:instrText>
            </w:r>
            <w:r w:rsidRPr="002C3CAF">
              <w:rPr>
                <w:rFonts w:cs="Arial"/>
              </w:rPr>
              <w:fldChar w:fldCharType="separate"/>
            </w:r>
            <w:r w:rsidRPr="55E026C1" w:rsidR="00F45D72">
              <w:rPr>
                <w:rFonts w:ascii="Arial" w:hAnsi="Arial" w:eastAsia="Arial" w:cs="Arial"/>
                <w:b w:val="0"/>
                <w:bCs w:val="0"/>
                <w:noProof/>
                <w:rPrChange w:author="SLAVÍK Lukáš, Ing." w:date="2021-11-04T10:37:07.9780143" w:id="1753641749">
                  <w:rPr>
                    <w:rFonts w:cs="Arial"/>
                    <w:b w:val="0"/>
                    <w:noProof/>
                  </w:rPr>
                </w:rPrChange>
              </w:rPr>
              <w:t>28</w:t>
            </w:r>
            <w:r w:rsidRPr="55E026C1">
              <w:rPr>
                <w:rPrChange w:author="SLAVÍK Lukáš, Ing." w:date="2021-11-04T10:37:07.9780143" w:id="1491249476">
                  <w:rPr>
                    <w:rFonts w:cs="Arial"/>
                  </w:rPr>
                </w:rPrChange>
              </w:rPr>
              <w:fldChar w:fldCharType="end"/>
            </w:r>
            <w:r w:rsidRPr="55E026C1">
              <w:rPr>
                <w:rFonts w:ascii="Arial" w:hAnsi="Arial" w:eastAsia="Arial" w:cs="Arial"/>
                <w:b w:val="0"/>
                <w:bCs w:val="0"/>
                <w:rPrChange w:author="SLAVÍK Lukáš, Ing." w:date="2021-11-04T10:37:07.9780143" w:id="1429825675">
                  <w:rPr>
                    <w:rFonts w:cs="Arial"/>
                    <w:b w:val="0"/>
                  </w:rPr>
                </w:rPrChange>
              </w:rPr>
              <w:t xml:space="preserve">: </w:t>
            </w:r>
            <w:r w:rsidRPr="55E026C1">
              <w:rPr>
                <w:rFonts w:ascii="Arial,Calibri" w:hAnsi="Arial,Calibri" w:eastAsia="Arial,Calibri" w:cs="Arial,Calibri"/>
                <w:rPrChange w:author="SLAVÍK Lukáš, Ing." w:date="2021-11-04T10:37:07.9780143" w:id="75046915">
                  <w:rPr>
                    <w:rFonts w:eastAsia="Calibri" w:cs="Arial"/>
                  </w:rPr>
                </w:rPrChange>
              </w:rPr>
              <w:t>Katalog uzlů a klíčových funkcí nebo služeb</w:t>
            </w:r>
            <w:bookmarkEnd w:id="297"/>
            <w:bookmarkEnd w:id="298"/>
          </w:p>
        </w:tc>
      </w:tr>
      <w:tr w:rsidRPr="00BF5681" w:rsidR="00AF4DD9" w:rsidTr="55E026C1" w14:paraId="0D2AA9C8" w14:textId="77777777">
        <w:trPr>
          <w:cnfStyle w:val="100000000000" w:firstRow="1" w:lastRow="0" w:firstColumn="0" w:lastColumn="0" w:oddVBand="0" w:evenVBand="0" w:oddHBand="0" w:evenHBand="0" w:firstRowFirstColumn="0" w:firstRowLastColumn="0" w:lastRowFirstColumn="0" w:lastRowLastColumn="0"/>
          <w:tblHeader/>
        </w:trPr>
        <w:tc>
          <w:tcPr>
            <w:cnfStyle w:val="000000000000" w:firstRow="0" w:lastRow="0" w:firstColumn="0" w:lastColumn="0" w:oddVBand="0" w:evenVBand="0" w:oddHBand="0" w:evenHBand="0" w:firstRowFirstColumn="0" w:firstRowLastColumn="0" w:lastRowFirstColumn="0" w:lastRowLastColumn="0"/>
            <w:tcW w:w="617" w:type="pct"/>
            <w:tcBorders>
              <w:top w:val="single" w:color="auto" w:sz="4" w:space="0"/>
            </w:tcBorders>
            <w:tcMar/>
            <w:tcPrChange w:author="SLAVÍK Lukáš, Ing." w:date="2021-11-04T10:37:07.9780143" w:id="1226194300">
              <w:tcPr>
                <w:tcW w:w="617" w:type="pct"/>
                <w:tcBorders>
                  <w:top w:val="single" w:color="auto" w:sz="4" w:space="0"/>
                </w:tcBorders>
              </w:tcPr>
            </w:tcPrChange>
          </w:tcPr>
          <w:p w:rsidRPr="003F7B0D" w:rsidR="00AF4DD9" w:rsidP="55E026C1" w:rsidRDefault="00AF4DD9" w14:paraId="3BB4CEF0" w14:textId="77777777" w14:noSpellErr="1">
            <w:pPr>
              <w:keepNext/>
              <w:keepLines/>
              <w:spacing w:before="40" w:after="40"/>
              <w:contextualSpacing w:val="0"/>
              <w:jc w:val="left"/>
              <w:rPr>
                <w:rFonts w:ascii="Arial" w:hAnsi="Arial" w:eastAsia="Arial" w:cs="Arial"/>
                <w:rPrChange w:author="SLAVÍK Lukáš, Ing." w:date="2021-11-04T10:37:07.9780143" w:id="937476295">
                  <w:rPr>
                    <w:rFonts w:cs="Arial"/>
                  </w:rPr>
                </w:rPrChange>
              </w:rPr>
              <w:pPrChange w:author="SLAVÍK Lukáš, Ing." w:date="2021-11-04T10:37:07.9780143" w:id="1045598211">
                <w:pPr>
                  <w:keepNext/>
                  <w:keepLines/>
                  <w:contextualSpacing w:val="0"/>
                  <w:jc w:val="left"/>
                </w:pPr>
              </w:pPrChange>
            </w:pPr>
            <w:r w:rsidRPr="55E026C1">
              <w:rPr>
                <w:rFonts w:ascii="Arial" w:hAnsi="Arial" w:eastAsia="Arial" w:cs="Arial"/>
                <w:rPrChange w:author="SLAVÍK Lukáš, Ing." w:date="2021-11-04T10:37:07.9780143" w:id="1216965029">
                  <w:rPr>
                    <w:rFonts w:cs="Arial"/>
                  </w:rPr>
                </w:rPrChange>
              </w:rPr>
              <w:t>ID</w:t>
            </w:r>
          </w:p>
        </w:tc>
        <w:tc>
          <w:tcPr>
            <w:cnfStyle w:val="000000000000" w:firstRow="0" w:lastRow="0" w:firstColumn="0" w:lastColumn="0" w:oddVBand="0" w:evenVBand="0" w:oddHBand="0" w:evenHBand="0" w:firstRowFirstColumn="0" w:firstRowLastColumn="0" w:lastRowFirstColumn="0" w:lastRowLastColumn="0"/>
            <w:tcW w:w="746" w:type="pct"/>
            <w:tcBorders>
              <w:top w:val="single" w:color="auto" w:sz="4" w:space="0"/>
            </w:tcBorders>
            <w:tcMar/>
            <w:tcPrChange w:author="SLAVÍK Lukáš, Ing." w:date="2021-11-04T10:37:07.9780143" w:id="1998617689">
              <w:tcPr>
                <w:tcW w:w="746" w:type="pct"/>
                <w:tcBorders>
                  <w:top w:val="single" w:color="auto" w:sz="4" w:space="0"/>
                </w:tcBorders>
              </w:tcPr>
            </w:tcPrChange>
          </w:tcPr>
          <w:p w:rsidRPr="003F7B0D" w:rsidR="00AF4DD9" w:rsidP="55E026C1" w:rsidRDefault="00AF4DD9" w14:paraId="2273A827" w14:textId="77777777" w14:noSpellErr="1">
            <w:pPr>
              <w:keepNext/>
              <w:keepLines/>
              <w:spacing w:before="40" w:after="40"/>
              <w:contextualSpacing w:val="0"/>
              <w:jc w:val="left"/>
              <w:rPr>
                <w:rFonts w:ascii="Arial" w:hAnsi="Arial" w:eastAsia="Arial" w:cs="Arial"/>
                <w:rPrChange w:author="SLAVÍK Lukáš, Ing." w:date="2021-11-04T10:37:07.9780143" w:id="1129677712">
                  <w:rPr>
                    <w:rFonts w:cs="Arial"/>
                  </w:rPr>
                </w:rPrChange>
              </w:rPr>
              <w:pPrChange w:author="SLAVÍK Lukáš, Ing." w:date="2021-11-04T10:37:07.9780143" w:id="1317845754">
                <w:pPr>
                  <w:keepNext/>
                  <w:keepLines/>
                  <w:contextualSpacing w:val="0"/>
                  <w:jc w:val="left"/>
                </w:pPr>
              </w:pPrChange>
            </w:pPr>
            <w:r w:rsidRPr="55E026C1">
              <w:rPr>
                <w:rFonts w:ascii="Arial" w:hAnsi="Arial" w:eastAsia="Arial" w:cs="Arial"/>
                <w:rPrChange w:author="SLAVÍK Lukáš, Ing." w:date="2021-11-04T10:37:07.9780143" w:id="1298928494">
                  <w:rPr>
                    <w:rFonts w:cs="Arial"/>
                  </w:rPr>
                </w:rPrChange>
              </w:rPr>
              <w:t>Typ prvku</w:t>
            </w:r>
          </w:p>
        </w:tc>
        <w:tc>
          <w:tcPr>
            <w:cnfStyle w:val="000000000000" w:firstRow="0" w:lastRow="0" w:firstColumn="0" w:lastColumn="0" w:oddVBand="0" w:evenVBand="0" w:oddHBand="0" w:evenHBand="0" w:firstRowFirstColumn="0" w:firstRowLastColumn="0" w:lastRowFirstColumn="0" w:lastRowLastColumn="0"/>
            <w:tcW w:w="1819" w:type="pct"/>
            <w:tcBorders>
              <w:top w:val="single" w:color="auto" w:sz="4" w:space="0"/>
            </w:tcBorders>
            <w:tcMar/>
            <w:tcPrChange w:author="SLAVÍK Lukáš, Ing." w:date="2021-11-04T10:37:07.9780143" w:id="1930309818">
              <w:tcPr>
                <w:tcW w:w="1819" w:type="pct"/>
                <w:tcBorders>
                  <w:top w:val="single" w:color="auto" w:sz="4" w:space="0"/>
                </w:tcBorders>
              </w:tcPr>
            </w:tcPrChange>
          </w:tcPr>
          <w:p w:rsidRPr="003F7B0D" w:rsidR="00AF4DD9" w:rsidP="55E026C1" w:rsidRDefault="00AF4DD9" w14:paraId="4A06A746" w14:textId="77777777" w14:noSpellErr="1">
            <w:pPr>
              <w:keepNext/>
              <w:keepLines/>
              <w:spacing w:before="40" w:after="40"/>
              <w:contextualSpacing w:val="0"/>
              <w:jc w:val="left"/>
              <w:rPr>
                <w:rFonts w:ascii="Arial" w:hAnsi="Arial" w:eastAsia="Arial" w:cs="Arial"/>
                <w:rPrChange w:author="SLAVÍK Lukáš, Ing." w:date="2021-11-04T10:37:07.9780143" w:id="808669920">
                  <w:rPr>
                    <w:rFonts w:cs="Arial"/>
                  </w:rPr>
                </w:rPrChange>
              </w:rPr>
              <w:pPrChange w:author="SLAVÍK Lukáš, Ing." w:date="2021-11-04T10:37:07.9780143" w:id="867570384">
                <w:pPr>
                  <w:keepNext/>
                  <w:keepLines/>
                  <w:contextualSpacing w:val="0"/>
                  <w:jc w:val="left"/>
                </w:pPr>
              </w:pPrChange>
            </w:pPr>
            <w:r w:rsidRPr="55E026C1">
              <w:rPr>
                <w:rFonts w:ascii="Arial" w:hAnsi="Arial" w:eastAsia="Arial" w:cs="Arial"/>
                <w:rPrChange w:author="SLAVÍK Lukáš, Ing." w:date="2021-11-04T10:37:07.9780143" w:id="857989749">
                  <w:rPr>
                    <w:rFonts w:cs="Arial"/>
                  </w:rPr>
                </w:rPrChange>
              </w:rPr>
              <w:t>Jméno prvku</w:t>
            </w:r>
          </w:p>
        </w:tc>
        <w:tc>
          <w:tcPr>
            <w:cnfStyle w:val="000000000000" w:firstRow="0" w:lastRow="0" w:firstColumn="0" w:lastColumn="0" w:oddVBand="0" w:evenVBand="0" w:oddHBand="0" w:evenHBand="0" w:firstRowFirstColumn="0" w:firstRowLastColumn="0" w:lastRowFirstColumn="0" w:lastRowLastColumn="0"/>
            <w:tcW w:w="1818" w:type="pct"/>
            <w:tcBorders>
              <w:top w:val="single" w:color="auto" w:sz="4" w:space="0"/>
            </w:tcBorders>
            <w:tcMar/>
            <w:tcPrChange w:author="SLAVÍK Lukáš, Ing." w:date="2021-11-04T10:37:07.9780143" w:id="95658908">
              <w:tcPr>
                <w:tcW w:w="1818" w:type="pct"/>
                <w:tcBorders>
                  <w:top w:val="single" w:color="auto" w:sz="4" w:space="0"/>
                </w:tcBorders>
              </w:tcPr>
            </w:tcPrChange>
          </w:tcPr>
          <w:p w:rsidR="00AF4DD9" w:rsidP="55E026C1" w:rsidRDefault="00AF4DD9" w14:paraId="7C4C10BA" w14:textId="77777777" w14:noSpellErr="1">
            <w:pPr>
              <w:keepNext/>
              <w:keepLines/>
              <w:spacing w:before="40" w:after="40"/>
              <w:jc w:val="left"/>
              <w:rPr>
                <w:rFonts w:ascii="Arial" w:hAnsi="Arial" w:eastAsia="Arial" w:cs="Arial"/>
                <w:rPrChange w:author="SLAVÍK Lukáš, Ing." w:date="2021-11-04T10:37:07.9780143" w:id="1325177232">
                  <w:rPr>
                    <w:rFonts w:cs="Arial"/>
                  </w:rPr>
                </w:rPrChange>
              </w:rPr>
              <w:pPrChange w:author="SLAVÍK Lukáš, Ing." w:date="2021-11-04T10:37:07.9780143" w:id="441594663">
                <w:pPr>
                  <w:keepNext/>
                  <w:keepLines/>
                  <w:jc w:val="left"/>
                </w:pPr>
              </w:pPrChange>
            </w:pPr>
            <w:r w:rsidRPr="55E026C1">
              <w:rPr>
                <w:rFonts w:ascii="Arial" w:hAnsi="Arial" w:eastAsia="Arial" w:cs="Arial"/>
                <w:rPrChange w:author="SLAVÍK Lukáš, Ing." w:date="2021-11-04T10:37:07.9780143" w:id="1591645326">
                  <w:rPr>
                    <w:rFonts w:cs="Arial"/>
                  </w:rPr>
                </w:rPrChange>
              </w:rPr>
              <w:t>Popis prvku</w:t>
            </w:r>
          </w:p>
        </w:tc>
      </w:tr>
      <w:tr w:rsidRPr="00077100" w:rsidR="00AF4DD9" w:rsidTr="55E026C1" w14:paraId="0C36062B" w14:textId="77777777">
        <w:tc>
          <w:tcPr>
            <w:cnfStyle w:val="000000000000" w:firstRow="0" w:lastRow="0" w:firstColumn="0" w:lastColumn="0" w:oddVBand="0" w:evenVBand="0" w:oddHBand="0" w:evenHBand="0" w:firstRowFirstColumn="0" w:firstRowLastColumn="0" w:lastRowFirstColumn="0" w:lastRowLastColumn="0"/>
            <w:tcW w:w="617" w:type="pct"/>
            <w:shd w:val="clear" w:color="auto" w:fill="auto"/>
            <w:tcMar/>
            <w:tcPrChange w:author="SLAVÍK Lukáš, Ing." w:date="2021-11-04T10:37:07.9780143" w:id="122501842">
              <w:tcPr>
                <w:tcW w:w="617" w:type="pct"/>
                <w:shd w:val="clear" w:color="auto" w:fill="auto"/>
              </w:tcPr>
            </w:tcPrChange>
          </w:tcPr>
          <w:p w:rsidRPr="003F7B0D" w:rsidR="00AF4DD9" w:rsidP="00C37272" w:rsidRDefault="00AF4DD9" w14:paraId="38C01B06" w14:textId="77777777">
            <w:pPr>
              <w:spacing w:before="40" w:after="40"/>
              <w:jc w:val="left"/>
              <w:rPr>
                <w:rFonts w:cs="Arial"/>
                <w:b/>
              </w:rPr>
            </w:pPr>
          </w:p>
        </w:tc>
        <w:tc>
          <w:tcPr>
            <w:cnfStyle w:val="000000000000" w:firstRow="0" w:lastRow="0" w:firstColumn="0" w:lastColumn="0" w:oddVBand="0" w:evenVBand="0" w:oddHBand="0" w:evenHBand="0" w:firstRowFirstColumn="0" w:firstRowLastColumn="0" w:lastRowFirstColumn="0" w:lastRowLastColumn="0"/>
            <w:tcW w:w="746" w:type="pct"/>
            <w:shd w:val="clear" w:color="auto" w:fill="auto"/>
            <w:tcMar/>
            <w:tcPrChange w:author="SLAVÍK Lukáš, Ing." w:date="2021-11-04T10:37:07.9780143" w:id="1651669143">
              <w:tcPr>
                <w:tcW w:w="746" w:type="pct"/>
                <w:shd w:val="clear" w:color="auto" w:fill="auto"/>
              </w:tcPr>
            </w:tcPrChange>
          </w:tcPr>
          <w:p w:rsidRPr="00077100" w:rsidR="00AF4DD9" w:rsidP="00C37272" w:rsidRDefault="00AF4DD9" w14:paraId="3CD985F4" w14:textId="77777777">
            <w:pPr>
              <w:spacing w:before="40" w:after="40"/>
              <w:jc w:val="left"/>
              <w:rPr>
                <w:rFonts w:cs="Arial"/>
                <w:b/>
              </w:rPr>
            </w:pPr>
          </w:p>
        </w:tc>
        <w:tc>
          <w:tcPr>
            <w:cnfStyle w:val="000000000000" w:firstRow="0" w:lastRow="0" w:firstColumn="0" w:lastColumn="0" w:oddVBand="0" w:evenVBand="0" w:oddHBand="0" w:evenHBand="0" w:firstRowFirstColumn="0" w:firstRowLastColumn="0" w:lastRowFirstColumn="0" w:lastRowLastColumn="0"/>
            <w:tcW w:w="1819" w:type="pct"/>
            <w:shd w:val="clear" w:color="auto" w:fill="auto"/>
            <w:tcMar/>
            <w:tcPrChange w:author="SLAVÍK Lukáš, Ing." w:date="2021-11-04T10:37:07.9780143" w:id="1240157834">
              <w:tcPr>
                <w:tcW w:w="1819" w:type="pct"/>
                <w:shd w:val="clear" w:color="auto" w:fill="auto"/>
              </w:tcPr>
            </w:tcPrChange>
          </w:tcPr>
          <w:p w:rsidRPr="00077100" w:rsidR="00AF4DD9" w:rsidP="00C37272" w:rsidRDefault="00AF4DD9" w14:paraId="7FF4B422" w14:textId="77777777">
            <w:pPr>
              <w:spacing w:before="40" w:after="40"/>
              <w:jc w:val="left"/>
              <w:rPr>
                <w:rFonts w:cs="Arial"/>
                <w:b/>
              </w:rPr>
            </w:pPr>
          </w:p>
        </w:tc>
        <w:tc>
          <w:tcPr>
            <w:cnfStyle w:val="000000000000" w:firstRow="0" w:lastRow="0" w:firstColumn="0" w:lastColumn="0" w:oddVBand="0" w:evenVBand="0" w:oddHBand="0" w:evenHBand="0" w:firstRowFirstColumn="0" w:firstRowLastColumn="0" w:lastRowFirstColumn="0" w:lastRowLastColumn="0"/>
            <w:tcW w:w="1818" w:type="pct"/>
            <w:tcMar/>
            <w:tcPrChange w:author="SLAVÍK Lukáš, Ing." w:date="2021-11-04T10:37:07.9780143" w:id="1581783894">
              <w:tcPr>
                <w:tcW w:w="1818" w:type="pct"/>
              </w:tcPr>
            </w:tcPrChange>
          </w:tcPr>
          <w:p w:rsidRPr="00077100" w:rsidR="00AF4DD9" w:rsidP="00C37272" w:rsidRDefault="00AF4DD9" w14:paraId="69AF7C07" w14:textId="77777777">
            <w:pPr>
              <w:spacing w:before="40" w:after="40"/>
              <w:jc w:val="left"/>
              <w:rPr>
                <w:rFonts w:cs="Arial"/>
                <w:b/>
              </w:rPr>
            </w:pPr>
          </w:p>
        </w:tc>
      </w:tr>
      <w:tr w:rsidRPr="00BF5681" w:rsidR="00792F42" w:rsidTr="55E026C1" w14:paraId="10CC7BDE" w14:textId="77777777">
        <w:tc>
          <w:tcPr>
            <w:cnfStyle w:val="000000000000" w:firstRow="0" w:lastRow="0" w:firstColumn="0" w:lastColumn="0" w:oddVBand="0" w:evenVBand="0" w:oddHBand="0" w:evenHBand="0" w:firstRowFirstColumn="0" w:firstRowLastColumn="0" w:lastRowFirstColumn="0" w:lastRowLastColumn="0"/>
            <w:tcW w:w="617" w:type="pct"/>
            <w:shd w:val="clear" w:color="auto" w:fill="auto"/>
            <w:tcMar/>
            <w:tcPrChange w:author="SLAVÍK Lukáš, Ing." w:date="2021-11-04T10:37:07.9780143" w:id="1717250512">
              <w:tcPr>
                <w:tcW w:w="617" w:type="pct"/>
                <w:shd w:val="clear" w:color="auto" w:fill="auto"/>
              </w:tcPr>
            </w:tcPrChange>
          </w:tcPr>
          <w:p w:rsidRPr="003F7B0D" w:rsidR="00792F42" w:rsidP="00C37272" w:rsidRDefault="00792F42" w14:paraId="6D5A63C7" w14:textId="77777777">
            <w:pPr>
              <w:spacing w:before="40" w:after="40"/>
              <w:jc w:val="left"/>
              <w:rPr>
                <w:rFonts w:cs="Arial"/>
                <w:b/>
              </w:rPr>
            </w:pPr>
          </w:p>
        </w:tc>
        <w:tc>
          <w:tcPr>
            <w:cnfStyle w:val="000000000000" w:firstRow="0" w:lastRow="0" w:firstColumn="0" w:lastColumn="0" w:oddVBand="0" w:evenVBand="0" w:oddHBand="0" w:evenHBand="0" w:firstRowFirstColumn="0" w:firstRowLastColumn="0" w:lastRowFirstColumn="0" w:lastRowLastColumn="0"/>
            <w:tcW w:w="746" w:type="pct"/>
            <w:shd w:val="clear" w:color="auto" w:fill="auto"/>
            <w:tcMar/>
            <w:tcPrChange w:author="SLAVÍK Lukáš, Ing." w:date="2021-11-04T10:37:07.9780143" w:id="1246724239">
              <w:tcPr>
                <w:tcW w:w="746" w:type="pct"/>
                <w:shd w:val="clear" w:color="auto" w:fill="auto"/>
              </w:tcPr>
            </w:tcPrChange>
          </w:tcPr>
          <w:p w:rsidRPr="003F7B0D" w:rsidR="00792F42" w:rsidP="00C37272" w:rsidRDefault="00792F42" w14:paraId="3FB2AB86" w14:textId="77777777">
            <w:pPr>
              <w:spacing w:before="40" w:after="40"/>
              <w:jc w:val="left"/>
              <w:rPr>
                <w:rFonts w:cs="Arial"/>
              </w:rPr>
            </w:pPr>
          </w:p>
        </w:tc>
        <w:tc>
          <w:tcPr>
            <w:cnfStyle w:val="000000000000" w:firstRow="0" w:lastRow="0" w:firstColumn="0" w:lastColumn="0" w:oddVBand="0" w:evenVBand="0" w:oddHBand="0" w:evenHBand="0" w:firstRowFirstColumn="0" w:firstRowLastColumn="0" w:lastRowFirstColumn="0" w:lastRowLastColumn="0"/>
            <w:tcW w:w="1819" w:type="pct"/>
            <w:shd w:val="clear" w:color="auto" w:fill="auto"/>
            <w:tcMar/>
            <w:tcPrChange w:author="SLAVÍK Lukáš, Ing." w:date="2021-11-04T10:37:07.9780143" w:id="1129589979">
              <w:tcPr>
                <w:tcW w:w="1819" w:type="pct"/>
                <w:shd w:val="clear" w:color="auto" w:fill="auto"/>
              </w:tcPr>
            </w:tcPrChange>
          </w:tcPr>
          <w:p w:rsidRPr="003F7B0D" w:rsidR="00792F42" w:rsidP="00C37272" w:rsidRDefault="00792F42" w14:paraId="446B129D" w14:textId="77777777">
            <w:pPr>
              <w:spacing w:before="40" w:after="40"/>
              <w:jc w:val="left"/>
              <w:rPr>
                <w:rFonts w:cs="Arial"/>
              </w:rPr>
            </w:pPr>
          </w:p>
        </w:tc>
        <w:tc>
          <w:tcPr>
            <w:cnfStyle w:val="000000000000" w:firstRow="0" w:lastRow="0" w:firstColumn="0" w:lastColumn="0" w:oddVBand="0" w:evenVBand="0" w:oddHBand="0" w:evenHBand="0" w:firstRowFirstColumn="0" w:firstRowLastColumn="0" w:lastRowFirstColumn="0" w:lastRowLastColumn="0"/>
            <w:tcW w:w="1818" w:type="pct"/>
            <w:tcMar/>
            <w:tcPrChange w:author="SLAVÍK Lukáš, Ing." w:date="2021-11-04T10:37:07.9780143" w:id="2029604479">
              <w:tcPr>
                <w:tcW w:w="1818" w:type="pct"/>
              </w:tcPr>
            </w:tcPrChange>
          </w:tcPr>
          <w:p w:rsidRPr="003F7B0D" w:rsidR="00792F42" w:rsidP="00C37272" w:rsidRDefault="00792F42" w14:paraId="5AB5F031" w14:textId="77777777">
            <w:pPr>
              <w:spacing w:before="40" w:after="40"/>
              <w:jc w:val="left"/>
              <w:rPr>
                <w:rFonts w:cs="Arial"/>
              </w:rPr>
            </w:pPr>
          </w:p>
        </w:tc>
      </w:tr>
      <w:tr w:rsidRPr="00077100" w:rsidR="00AF4DD9" w:rsidTr="55E026C1" w14:paraId="135E511C" w14:textId="77777777">
        <w:tc>
          <w:tcPr>
            <w:cnfStyle w:val="000000000000" w:firstRow="0" w:lastRow="0" w:firstColumn="0" w:lastColumn="0" w:oddVBand="0" w:evenVBand="0" w:oddHBand="0" w:evenHBand="0" w:firstRowFirstColumn="0" w:firstRowLastColumn="0" w:lastRowFirstColumn="0" w:lastRowLastColumn="0"/>
            <w:tcW w:w="617" w:type="pct"/>
            <w:shd w:val="clear" w:color="auto" w:fill="auto"/>
            <w:tcMar/>
            <w:tcPrChange w:author="SLAVÍK Lukáš, Ing." w:date="2021-11-04T10:37:07.9780143" w:id="1533303237">
              <w:tcPr>
                <w:tcW w:w="617" w:type="pct"/>
                <w:shd w:val="clear" w:color="auto" w:fill="auto"/>
              </w:tcPr>
            </w:tcPrChange>
          </w:tcPr>
          <w:p w:rsidRPr="003F7B0D" w:rsidR="00AF4DD9" w:rsidP="00C37272" w:rsidRDefault="00AF4DD9" w14:paraId="0F974922" w14:textId="77777777">
            <w:pPr>
              <w:spacing w:before="40" w:after="40"/>
              <w:jc w:val="left"/>
              <w:rPr>
                <w:rFonts w:cs="Arial"/>
                <w:b/>
              </w:rPr>
            </w:pPr>
          </w:p>
        </w:tc>
        <w:tc>
          <w:tcPr>
            <w:cnfStyle w:val="000000000000" w:firstRow="0" w:lastRow="0" w:firstColumn="0" w:lastColumn="0" w:oddVBand="0" w:evenVBand="0" w:oddHBand="0" w:evenHBand="0" w:firstRowFirstColumn="0" w:firstRowLastColumn="0" w:lastRowFirstColumn="0" w:lastRowLastColumn="0"/>
            <w:tcW w:w="746" w:type="pct"/>
            <w:shd w:val="clear" w:color="auto" w:fill="auto"/>
            <w:tcMar/>
            <w:tcPrChange w:author="SLAVÍK Lukáš, Ing." w:date="2021-11-04T10:37:07.9780143" w:id="1865736489">
              <w:tcPr>
                <w:tcW w:w="746" w:type="pct"/>
                <w:shd w:val="clear" w:color="auto" w:fill="auto"/>
              </w:tcPr>
            </w:tcPrChange>
          </w:tcPr>
          <w:p w:rsidRPr="00077100" w:rsidR="00AF4DD9" w:rsidP="00C37272" w:rsidRDefault="00AF4DD9" w14:paraId="39DD68F4" w14:textId="77777777">
            <w:pPr>
              <w:spacing w:before="40" w:after="40"/>
              <w:jc w:val="left"/>
              <w:rPr>
                <w:rFonts w:cs="Arial"/>
                <w:b/>
              </w:rPr>
            </w:pPr>
          </w:p>
        </w:tc>
        <w:tc>
          <w:tcPr>
            <w:cnfStyle w:val="000000000000" w:firstRow="0" w:lastRow="0" w:firstColumn="0" w:lastColumn="0" w:oddVBand="0" w:evenVBand="0" w:oddHBand="0" w:evenHBand="0" w:firstRowFirstColumn="0" w:firstRowLastColumn="0" w:lastRowFirstColumn="0" w:lastRowLastColumn="0"/>
            <w:tcW w:w="1819" w:type="pct"/>
            <w:shd w:val="clear" w:color="auto" w:fill="auto"/>
            <w:tcMar/>
            <w:tcPrChange w:author="SLAVÍK Lukáš, Ing." w:date="2021-11-04T10:37:07.9780143" w:id="1933189100">
              <w:tcPr>
                <w:tcW w:w="1819" w:type="pct"/>
                <w:shd w:val="clear" w:color="auto" w:fill="auto"/>
              </w:tcPr>
            </w:tcPrChange>
          </w:tcPr>
          <w:p w:rsidRPr="00077100" w:rsidR="00AF4DD9" w:rsidP="00C37272" w:rsidRDefault="00AF4DD9" w14:paraId="7E103D0B" w14:textId="77777777">
            <w:pPr>
              <w:spacing w:before="40" w:after="40"/>
              <w:jc w:val="left"/>
              <w:rPr>
                <w:rFonts w:cs="Arial"/>
                <w:b/>
              </w:rPr>
            </w:pPr>
          </w:p>
        </w:tc>
        <w:tc>
          <w:tcPr>
            <w:cnfStyle w:val="000000000000" w:firstRow="0" w:lastRow="0" w:firstColumn="0" w:lastColumn="0" w:oddVBand="0" w:evenVBand="0" w:oddHBand="0" w:evenHBand="0" w:firstRowFirstColumn="0" w:firstRowLastColumn="0" w:lastRowFirstColumn="0" w:lastRowLastColumn="0"/>
            <w:tcW w:w="1818" w:type="pct"/>
            <w:tcMar/>
            <w:tcPrChange w:author="SLAVÍK Lukáš, Ing." w:date="2021-11-04T10:37:07.9780143" w:id="2025658464">
              <w:tcPr>
                <w:tcW w:w="1818" w:type="pct"/>
              </w:tcPr>
            </w:tcPrChange>
          </w:tcPr>
          <w:p w:rsidRPr="00077100" w:rsidR="00AF4DD9" w:rsidP="00C37272" w:rsidRDefault="00AF4DD9" w14:paraId="5002B81F" w14:textId="77777777">
            <w:pPr>
              <w:spacing w:before="40" w:after="40"/>
              <w:jc w:val="left"/>
              <w:rPr>
                <w:rFonts w:cs="Arial"/>
                <w:b/>
              </w:rPr>
            </w:pPr>
          </w:p>
        </w:tc>
      </w:tr>
    </w:tbl>
    <w:p w:rsidRPr="003F7B0D" w:rsidR="00AF4DD9" w:rsidP="55E026C1" w:rsidRDefault="00AF4DD9" w14:paraId="245A5C77" w14:textId="77777777" w14:noSpellErr="1">
      <w:pPr>
        <w:keepNext/>
        <w:spacing w:before="240" w:after="0"/>
        <w:rPr>
          <w:rFonts w:ascii="Arial,Calibri" w:hAnsi="Arial,Calibri" w:eastAsia="Arial,Calibri" w:cs="Arial,Calibri"/>
          <w:b w:val="1"/>
          <w:bCs w:val="1"/>
          <w:rPrChange w:author="SLAVÍK Lukáš, Ing." w:date="2021-11-04T10:37:07.9780143" w:id="2117657694">
            <w:rPr>
              <w:rFonts w:eastAsia="Calibri" w:cs="Arial"/>
              <w:b/>
            </w:rPr>
          </w:rPrChange>
        </w:rPr>
        <w:pPrChange w:author="SLAVÍK Lukáš, Ing." w:date="2021-11-04T10:37:07.9780143" w:id="1350037359">
          <w:pPr>
            <w:keepNext/>
          </w:pPr>
        </w:pPrChange>
      </w:pPr>
      <w:r w:rsidRPr="55E026C1">
        <w:rPr>
          <w:rFonts w:ascii="Arial,Calibri" w:hAnsi="Arial,Calibri" w:eastAsia="Arial,Calibri" w:cs="Arial,Calibri"/>
          <w:b w:val="1"/>
          <w:bCs w:val="1"/>
          <w:rPrChange w:author="SLAVÍK Lukáš, Ing." w:date="2021-11-04T10:37:07.9780143" w:id="1835171779">
            <w:rPr>
              <w:rFonts w:eastAsia="Calibri" w:cs="Arial"/>
              <w:b/>
            </w:rPr>
          </w:rPrChange>
        </w:rPr>
        <w:t>Diagram</w:t>
      </w:r>
      <w:r w:rsidRPr="55E026C1">
        <w:rPr>
          <w:rFonts w:ascii="Arial,Calibri" w:hAnsi="Arial,Calibri" w:eastAsia="Arial,Calibri" w:cs="Arial,Calibri"/>
          <w:b w:val="1"/>
          <w:bCs w:val="1"/>
          <w:rPrChange w:author="SLAVÍK Lukáš, Ing." w:date="2021-11-04T10:37:07.9780143" w:id="1200334405">
            <w:rPr>
              <w:rFonts w:eastAsia="Calibri" w:cs="Arial"/>
              <w:b/>
            </w:rPr>
          </w:rPrChange>
        </w:rPr>
        <w:t xml:space="preserve"> technologické architektury – pohled struktury IT technologické architektury</w:t>
      </w:r>
    </w:p>
    <w:p w:rsidRPr="005C5B29" w:rsidR="00AF4DD9" w:rsidP="55E026C1" w:rsidRDefault="00AF4DD9" w14:paraId="399A0B09" w14:textId="77777777" w14:noSpellErr="1">
      <w:pPr>
        <w:spacing w:before="120" w:after="0"/>
        <w:jc w:val="center"/>
        <w:rPr>
          <w:rFonts w:ascii="Arial,Calibri" w:hAnsi="Arial,Calibri" w:eastAsia="Arial,Calibri" w:cs="Arial,Calibri"/>
          <w:i w:val="1"/>
          <w:iCs w:val="1"/>
          <w:color w:val="FF0000"/>
          <w:rPrChange w:author="SLAVÍK Lukáš, Ing." w:date="2021-11-04T10:37:07.9780143" w:id="1496909163">
            <w:rPr>
              <w:rFonts w:eastAsia="Calibri" w:cs="Arial"/>
              <w:i/>
              <w:color w:val="FF0000"/>
            </w:rPr>
          </w:rPrChange>
        </w:rPr>
        <w:pPrChange w:author="SLAVÍK Lukáš, Ing." w:date="2021-11-04T10:37:07.9780143" w:id="1966625249">
          <w:pPr>
            <w:jc w:val="center"/>
          </w:pPr>
        </w:pPrChange>
      </w:pPr>
      <w:r w:rsidRPr="55E026C1">
        <w:rPr>
          <w:rFonts w:ascii="Arial,Calibri" w:hAnsi="Arial,Calibri" w:eastAsia="Arial,Calibri" w:cs="Arial,Calibri"/>
          <w:i w:val="1"/>
          <w:iCs w:val="1"/>
          <w:color w:val="FF0000"/>
          <w:rPrChange w:author="SLAVÍK Lukáš, Ing." w:date="2021-11-04T10:37:07.9780143" w:id="1859219713">
            <w:rPr>
              <w:rFonts w:eastAsia="Calibri" w:cs="Arial"/>
              <w:i/>
              <w:color w:val="FF0000"/>
            </w:rPr>
          </w:rPrChange>
        </w:rPr>
        <w:t>&lt;</w:t>
      </w:r>
      <w:r w:rsidRPr="55E026C1">
        <w:rPr>
          <w:rFonts w:ascii="Arial,Calibri" w:hAnsi="Arial,Calibri" w:eastAsia="Arial,Calibri" w:cs="Arial,Calibri"/>
          <w:i w:val="1"/>
          <w:iCs w:val="1"/>
          <w:color w:val="FF0000"/>
          <w:rPrChange w:author="SLAVÍK Lukáš, Ing." w:date="2021-11-04T10:37:07.9780143" w:id="387486246">
            <w:rPr>
              <w:rFonts w:eastAsia="Calibri" w:cs="Arial"/>
              <w:i/>
              <w:color w:val="FF0000"/>
            </w:rPr>
          </w:rPrChange>
        </w:rPr>
        <w:t>zde vložte diagram</w:t>
      </w:r>
      <w:r w:rsidRPr="55E026C1">
        <w:rPr>
          <w:rFonts w:ascii="Arial,Calibri" w:hAnsi="Arial,Calibri" w:eastAsia="Arial,Calibri" w:cs="Arial,Calibri"/>
          <w:i w:val="1"/>
          <w:iCs w:val="1"/>
          <w:color w:val="FF0000"/>
          <w:rPrChange w:author="SLAVÍK Lukáš, Ing." w:date="2021-11-04T10:37:07.9780143" w:id="1330581023">
            <w:rPr>
              <w:rFonts w:eastAsia="Calibri" w:cs="Arial"/>
              <w:i/>
              <w:color w:val="FF0000"/>
            </w:rPr>
          </w:rPrChange>
        </w:rPr>
        <w:t>/y&gt;</w:t>
      </w:r>
    </w:p>
    <w:p w:rsidRPr="003F7B0D" w:rsidR="00AF4DD9" w:rsidP="00AF4DD9" w:rsidRDefault="00AF4DD9" w14:paraId="65A62EE2" w14:textId="77777777">
      <w:pPr>
        <w:spacing w:after="160"/>
        <w:contextualSpacing/>
        <w:rPr>
          <w:rFonts w:eastAsia="Calibri" w:cs="Arial"/>
        </w:rPr>
      </w:pPr>
    </w:p>
    <w:tbl>
      <w:tblPr>
        <w:tblStyle w:val="Style1"/>
        <w:tblW w:w="5000" w:type="pct"/>
        <w:tblLook w:val="06A0" w:firstRow="1" w:lastRow="0" w:firstColumn="1" w:lastColumn="0" w:noHBand="1" w:noVBand="1"/>
      </w:tblPr>
      <w:tblGrid>
        <w:gridCol w:w="1087"/>
        <w:gridCol w:w="6670"/>
        <w:gridCol w:w="3571"/>
      </w:tblGrid>
      <w:tr w:rsidRPr="00BF5681" w:rsidR="00AF4DD9" w:rsidDel="00D9265B" w:rsidTr="00010026" w14:paraId="4160C78F" w14:textId="62EA8650">
        <w:trPr>
          <w:cnfStyle w:val="100000000000" w:firstRow="1" w:lastRow="0" w:firstColumn="0" w:lastColumn="0" w:oddVBand="0" w:evenVBand="0" w:oddHBand="0" w:evenHBand="0" w:firstRowFirstColumn="0" w:firstRowLastColumn="0" w:lastRowFirstColumn="0" w:lastRowLastColumn="0"/>
          <w:tblHeader/>
          <w:del w:author="Šedivec Tomáš" w:date="2021-10-04T11:59:00Z" w:id="299"/>
        </w:trPr>
        <w:tc>
          <w:tcPr>
            <w:cnfStyle w:val="001000000000" w:firstRow="0" w:lastRow="0" w:firstColumn="1" w:lastColumn="0" w:oddVBand="0" w:evenVBand="0" w:oddHBand="0" w:evenHBand="0" w:firstRowFirstColumn="0" w:firstRowLastColumn="0" w:lastRowFirstColumn="0" w:lastRowLastColumn="0"/>
            <w:tcW w:w="5000" w:type="pct"/>
            <w:gridSpan w:val="3"/>
            <w:tcBorders>
              <w:bottom w:val="single" w:color="auto" w:sz="4" w:space="0"/>
            </w:tcBorders>
          </w:tcPr>
          <w:p w:rsidRPr="002C3CAF" w:rsidR="00AF4DD9" w:rsidDel="00D9265B" w:rsidP="00C37272" w:rsidRDefault="00AF4DD9" w14:paraId="33619368" w14:textId="153665C2">
            <w:pPr>
              <w:keepNext/>
              <w:spacing w:before="40" w:after="40"/>
              <w:contextualSpacing w:val="0"/>
              <w:rPr>
                <w:del w:author="Šedivec Tomáš" w:date="2021-10-04T11:59:00Z" w:id="300"/>
                <w:rFonts w:cs="Arial"/>
                <w:b w:val="0"/>
              </w:rPr>
            </w:pPr>
            <w:bookmarkStart w:name="_Toc509581680" w:id="301"/>
            <w:bookmarkStart w:name="_Toc513797150" w:id="302"/>
            <w:del w:author="Šedivec Tomáš" w:date="2021-10-04T11:59:00Z" w:id="303">
              <w:r w:rsidRPr="002C3CAF" w:rsidDel="00D9265B">
                <w:rPr>
                  <w:rFonts w:cs="Arial"/>
                  <w:b w:val="0"/>
                </w:rPr>
                <w:delText xml:space="preserve">Tabulka </w:delText>
              </w:r>
              <w:r w:rsidRPr="002C3CAF" w:rsidDel="00D9265B">
                <w:rPr>
                  <w:rFonts w:cs="Arial"/>
                </w:rPr>
                <w:fldChar w:fldCharType="begin"/>
              </w:r>
              <w:r w:rsidRPr="002C3CAF" w:rsidDel="00D9265B">
                <w:rPr>
                  <w:rFonts w:cs="Arial"/>
                  <w:b w:val="0"/>
                </w:rPr>
                <w:delInstrText xml:space="preserve"> SEQ Tabulka \* ARABIC </w:delInstrText>
              </w:r>
              <w:r w:rsidRPr="002C3CAF" w:rsidDel="00D9265B">
                <w:rPr>
                  <w:rFonts w:cs="Arial"/>
                </w:rPr>
                <w:fldChar w:fldCharType="separate"/>
              </w:r>
              <w:r w:rsidDel="00D9265B">
                <w:rPr>
                  <w:rFonts w:cs="Arial"/>
                  <w:b w:val="0"/>
                  <w:noProof/>
                </w:rPr>
                <w:delText>29</w:delText>
              </w:r>
              <w:r w:rsidRPr="002C3CAF" w:rsidDel="00D9265B">
                <w:rPr>
                  <w:rFonts w:cs="Arial"/>
                </w:rPr>
                <w:fldChar w:fldCharType="end"/>
              </w:r>
              <w:r w:rsidRPr="002C3CAF" w:rsidDel="00D9265B">
                <w:rPr>
                  <w:rFonts w:cs="Arial"/>
                  <w:b w:val="0"/>
                </w:rPr>
                <w:delText xml:space="preserve">: </w:delText>
              </w:r>
              <w:r w:rsidRPr="000C4BEA" w:rsidDel="00D9265B">
                <w:rPr>
                  <w:rFonts w:eastAsia="Calibri" w:cs="Arial"/>
                </w:rPr>
                <w:delText>Využití sdílených IT technologických a platform</w:delText>
              </w:r>
              <w:r w:rsidDel="00D9265B">
                <w:rPr>
                  <w:rFonts w:eastAsia="Calibri" w:cs="Arial"/>
                </w:rPr>
                <w:delText>ních</w:delText>
              </w:r>
              <w:r w:rsidRPr="000C4BEA" w:rsidDel="00D9265B">
                <w:rPr>
                  <w:rFonts w:eastAsia="Calibri" w:cs="Arial"/>
                </w:rPr>
                <w:delText xml:space="preserve"> služeb</w:delText>
              </w:r>
              <w:bookmarkEnd w:id="301"/>
              <w:bookmarkEnd w:id="302"/>
            </w:del>
          </w:p>
        </w:tc>
      </w:tr>
      <w:tr w:rsidRPr="00BF5681" w:rsidR="00AF4DD9" w:rsidDel="00D9265B" w:rsidTr="00010026" w14:paraId="4DD46656" w14:textId="3EE80E9F">
        <w:trPr>
          <w:cnfStyle w:val="100000000000" w:firstRow="1" w:lastRow="0" w:firstColumn="0" w:lastColumn="0" w:oddVBand="0" w:evenVBand="0" w:oddHBand="0" w:evenHBand="0" w:firstRowFirstColumn="0" w:firstRowLastColumn="0" w:lastRowFirstColumn="0" w:lastRowLastColumn="0"/>
          <w:tblHeader/>
          <w:del w:author="Šedivec Tomáš" w:date="2021-10-04T11:59:00Z" w:id="304"/>
        </w:trPr>
        <w:tc>
          <w:tcPr>
            <w:cnfStyle w:val="001000000000" w:firstRow="0" w:lastRow="0" w:firstColumn="1" w:lastColumn="0" w:oddVBand="0" w:evenVBand="0" w:oddHBand="0" w:evenHBand="0" w:firstRowFirstColumn="0" w:firstRowLastColumn="0" w:lastRowFirstColumn="0" w:lastRowLastColumn="0"/>
            <w:tcW w:w="480" w:type="pct"/>
            <w:tcBorders>
              <w:top w:val="single" w:color="auto" w:sz="4" w:space="0"/>
            </w:tcBorders>
          </w:tcPr>
          <w:p w:rsidRPr="003F7B0D" w:rsidR="00AF4DD9" w:rsidDel="00D9265B" w:rsidP="00C37272" w:rsidRDefault="00AF4DD9" w14:paraId="38D49D6E" w14:textId="5A2F85CD">
            <w:pPr>
              <w:spacing w:before="40" w:after="40"/>
              <w:contextualSpacing w:val="0"/>
              <w:jc w:val="left"/>
              <w:rPr>
                <w:del w:author="Šedivec Tomáš" w:date="2021-10-04T11:59:00Z" w:id="305"/>
                <w:rFonts w:cs="Arial"/>
              </w:rPr>
            </w:pPr>
            <w:del w:author="Šedivec Tomáš" w:date="2021-10-04T11:59:00Z" w:id="306">
              <w:r w:rsidRPr="003F7B0D" w:rsidDel="00D9265B">
                <w:rPr>
                  <w:rFonts w:cs="Arial"/>
                </w:rPr>
                <w:delText>Název</w:delText>
              </w:r>
            </w:del>
          </w:p>
        </w:tc>
        <w:tc>
          <w:tcPr>
            <w:tcW w:w="2944" w:type="pct"/>
            <w:tcBorders>
              <w:top w:val="single" w:color="auto" w:sz="4" w:space="0"/>
            </w:tcBorders>
          </w:tcPr>
          <w:p w:rsidRPr="003F7B0D" w:rsidR="00AF4DD9" w:rsidDel="00D9265B" w:rsidP="00C37272" w:rsidRDefault="00AF4DD9" w14:paraId="4FA84EB1" w14:textId="6C2CE209">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del w:author="Šedivec Tomáš" w:date="2021-10-04T11:59:00Z" w:id="307"/>
                <w:rFonts w:cs="Arial"/>
              </w:rPr>
            </w:pPr>
            <w:del w:author="Šedivec Tomáš" w:date="2021-10-04T11:59:00Z" w:id="308">
              <w:r w:rsidRPr="003F7B0D" w:rsidDel="00D9265B">
                <w:rPr>
                  <w:rFonts w:cs="Arial"/>
                </w:rPr>
                <w:delText>Popis</w:delText>
              </w:r>
            </w:del>
          </w:p>
        </w:tc>
        <w:tc>
          <w:tcPr>
            <w:tcW w:w="1576" w:type="pct"/>
            <w:tcBorders>
              <w:top w:val="single" w:color="auto" w:sz="4" w:space="0"/>
            </w:tcBorders>
          </w:tcPr>
          <w:p w:rsidRPr="003F7B0D" w:rsidR="00AF4DD9" w:rsidDel="00D9265B" w:rsidP="00C37272" w:rsidRDefault="00AF4DD9" w14:paraId="06DFABF4" w14:textId="10E867F0">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del w:author="Šedivec Tomáš" w:date="2021-10-04T11:59:00Z" w:id="309"/>
                <w:rFonts w:cs="Arial"/>
              </w:rPr>
            </w:pPr>
            <w:del w:author="Šedivec Tomáš" w:date="2021-10-04T11:59:00Z" w:id="310">
              <w:r w:rsidRPr="003F7B0D" w:rsidDel="00D9265B">
                <w:rPr>
                  <w:rFonts w:cs="Arial"/>
                </w:rPr>
                <w:delText>Použito</w:delText>
              </w:r>
            </w:del>
          </w:p>
        </w:tc>
      </w:tr>
      <w:tr w:rsidRPr="00BF5681" w:rsidR="00AF4DD9" w:rsidDel="00D9265B" w:rsidTr="00010026" w14:paraId="7E5E790E" w14:textId="0F2E5579">
        <w:trPr>
          <w:del w:author="Šedivec Tomáš" w:date="2021-10-04T11:59:00Z" w:id="311"/>
        </w:trPr>
        <w:tc>
          <w:tcPr>
            <w:cnfStyle w:val="001000000000" w:firstRow="0" w:lastRow="0" w:firstColumn="1" w:lastColumn="0" w:oddVBand="0" w:evenVBand="0" w:oddHBand="0" w:evenHBand="0" w:firstRowFirstColumn="0" w:firstRowLastColumn="0" w:lastRowFirstColumn="0" w:lastRowLastColumn="0"/>
            <w:tcW w:w="480" w:type="pct"/>
            <w:shd w:val="clear" w:color="auto" w:fill="D9D9D9" w:themeFill="background1" w:themeFillShade="D9"/>
          </w:tcPr>
          <w:p w:rsidRPr="003F7B0D" w:rsidR="00AF4DD9" w:rsidDel="00D9265B" w:rsidP="00C37272" w:rsidRDefault="00AF4DD9" w14:paraId="6866E202" w14:textId="6785B896">
            <w:pPr>
              <w:spacing w:before="40" w:after="40"/>
              <w:contextualSpacing w:val="0"/>
              <w:jc w:val="left"/>
              <w:rPr>
                <w:del w:author="Šedivec Tomáš" w:date="2021-10-04T11:59:00Z" w:id="312"/>
                <w:rFonts w:cs="Arial"/>
              </w:rPr>
            </w:pPr>
            <w:del w:author="Šedivec Tomáš" w:date="2021-10-04T11:59:00Z" w:id="313">
              <w:r w:rsidRPr="003F7B0D" w:rsidDel="00D9265B">
                <w:rPr>
                  <w:rFonts w:cs="Arial"/>
                </w:rPr>
                <w:delText>PaaS</w:delText>
              </w:r>
            </w:del>
          </w:p>
        </w:tc>
        <w:tc>
          <w:tcPr>
            <w:tcW w:w="2944" w:type="pct"/>
            <w:shd w:val="clear" w:color="auto" w:fill="D9D9D9" w:themeFill="background1" w:themeFillShade="D9"/>
          </w:tcPr>
          <w:p w:rsidRPr="003F7B0D" w:rsidR="00AF4DD9" w:rsidDel="00D9265B" w:rsidP="00C37272" w:rsidRDefault="00AF4DD9" w14:paraId="4DF94EBA" w14:textId="10072FA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del w:author="Šedivec Tomáš" w:date="2021-10-04T11:59:00Z" w:id="314"/>
                <w:rFonts w:cs="Arial"/>
              </w:rPr>
            </w:pPr>
            <w:del w:author="Šedivec Tomáš" w:date="2021-10-04T11:59:00Z" w:id="315">
              <w:r w:rsidRPr="003F7B0D" w:rsidDel="00D9265B">
                <w:rPr>
                  <w:rFonts w:cs="Arial"/>
                </w:rPr>
                <w:delText>Pronájem technologií v datovém centru externího subjektu</w:delText>
              </w:r>
            </w:del>
          </w:p>
        </w:tc>
        <w:customXmlDelRangeStart w:author="Šedivec Tomáš" w:date="2021-10-04T11:59:00Z" w:id="316"/>
        <w:sdt>
          <w:sdtPr>
            <w:rPr>
              <w:rFonts w:cs="Arial"/>
            </w:rPr>
            <w:id w:val="1775832838"/>
            <w:comboBox>
              <w:listItem w:displayText="Nerelevantní" w:value="Nerelevantní"/>
              <w:listItem w:displayText="Ne" w:value="Ne"/>
              <w:listItem w:displayText="Od NDC" w:value="Od NDC"/>
              <w:listItem w:displayText="Od třetí strany" w:value="Od třetí strany"/>
            </w:comboBox>
          </w:sdtPr>
          <w:sdtEndPr/>
          <w:sdtContent>
            <w:customXmlDelRangeEnd w:id="316"/>
            <w:tc>
              <w:tcPr>
                <w:tcW w:w="1576" w:type="pct"/>
                <w:shd w:val="clear" w:color="auto" w:fill="auto"/>
              </w:tcPr>
              <w:p w:rsidRPr="003F7B0D" w:rsidR="00AF4DD9" w:rsidDel="00D9265B" w:rsidP="00C37272" w:rsidRDefault="00AF4DD9" w14:paraId="704E13E7" w14:textId="69CD973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del w:author="Šedivec Tomáš" w:date="2021-10-04T11:59:00Z" w:id="317"/>
                    <w:rFonts w:cs="Arial"/>
                  </w:rPr>
                </w:pPr>
              </w:p>
            </w:tc>
            <w:customXmlDelRangeStart w:author="Šedivec Tomáš" w:date="2021-10-04T11:59:00Z" w:id="318"/>
          </w:sdtContent>
        </w:sdt>
        <w:customXmlDelRangeEnd w:id="318"/>
      </w:tr>
      <w:tr w:rsidRPr="00BF5681" w:rsidR="00AF4DD9" w:rsidDel="00D9265B" w:rsidTr="00010026" w14:paraId="38260DE5" w14:textId="38FD0C46">
        <w:trPr>
          <w:del w:author="Šedivec Tomáš" w:date="2021-10-04T11:59:00Z" w:id="319"/>
        </w:trPr>
        <w:tc>
          <w:tcPr>
            <w:cnfStyle w:val="001000000000" w:firstRow="0" w:lastRow="0" w:firstColumn="1" w:lastColumn="0" w:oddVBand="0" w:evenVBand="0" w:oddHBand="0" w:evenHBand="0" w:firstRowFirstColumn="0" w:firstRowLastColumn="0" w:lastRowFirstColumn="0" w:lastRowLastColumn="0"/>
            <w:tcW w:w="480" w:type="pct"/>
            <w:shd w:val="clear" w:color="auto" w:fill="D9D9D9" w:themeFill="background1" w:themeFillShade="D9"/>
          </w:tcPr>
          <w:p w:rsidRPr="003F7B0D" w:rsidR="00AF4DD9" w:rsidDel="00D9265B" w:rsidP="00C37272" w:rsidRDefault="00AF4DD9" w14:paraId="0956FCE9" w14:textId="16079B5E">
            <w:pPr>
              <w:spacing w:before="40" w:after="40"/>
              <w:contextualSpacing w:val="0"/>
              <w:jc w:val="left"/>
              <w:rPr>
                <w:del w:author="Šedivec Tomáš" w:date="2021-10-04T11:59:00Z" w:id="320"/>
                <w:rFonts w:cs="Arial"/>
              </w:rPr>
            </w:pPr>
            <w:del w:author="Šedivec Tomáš" w:date="2021-10-04T11:59:00Z" w:id="321">
              <w:r w:rsidDel="00D9265B">
                <w:rPr>
                  <w:rFonts w:cs="Arial"/>
                </w:rPr>
                <w:delText>eGC</w:delText>
              </w:r>
            </w:del>
          </w:p>
        </w:tc>
        <w:tc>
          <w:tcPr>
            <w:tcW w:w="2944" w:type="pct"/>
            <w:shd w:val="clear" w:color="auto" w:fill="D9D9D9" w:themeFill="background1" w:themeFillShade="D9"/>
          </w:tcPr>
          <w:p w:rsidRPr="003F7B0D" w:rsidR="00AF4DD9" w:rsidDel="00D9265B" w:rsidP="00D9265B" w:rsidRDefault="00536292" w14:paraId="69311CA2" w14:textId="1E154F4A">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del w:author="Šedivec Tomáš" w:date="2021-10-04T11:59:00Z" w:id="322"/>
                <w:rFonts w:cs="Arial"/>
              </w:rPr>
            </w:pPr>
            <w:del w:author="Šedivec Tomáš" w:date="2021-10-04T11:59:00Z" w:id="323">
              <w:r w:rsidDel="00D9265B">
                <w:rPr>
                  <w:rFonts w:cs="Arial"/>
                </w:rPr>
                <w:delText>Předpokládáte v</w:delText>
              </w:r>
              <w:r w:rsidRPr="003F7B0D" w:rsidDel="00D9265B" w:rsidR="00AF4DD9">
                <w:rPr>
                  <w:rFonts w:cs="Arial"/>
                </w:rPr>
                <w:delText xml:space="preserve">yužití </w:delText>
              </w:r>
              <w:r w:rsidDel="00D9265B" w:rsidR="00AF4DD9">
                <w:rPr>
                  <w:rFonts w:cs="Arial"/>
                </w:rPr>
                <w:delText xml:space="preserve">služeb eGovernment Cloudu </w:delText>
              </w:r>
              <w:r w:rsidDel="00D9265B">
                <w:rPr>
                  <w:rFonts w:cs="Arial"/>
                </w:rPr>
                <w:delText>v oblasti infrastruktury</w:delText>
              </w:r>
            </w:del>
            <w:del w:author="Šedivec Tomáš" w:date="2021-10-04T11:19:00Z" w:id="324">
              <w:r w:rsidDel="00684DBE">
                <w:rPr>
                  <w:rFonts w:cs="Arial"/>
                </w:rPr>
                <w:delText xml:space="preserve"> </w:delText>
              </w:r>
              <w:r w:rsidDel="00684DBE" w:rsidR="00AF4DD9">
                <w:rPr>
                  <w:rFonts w:cs="Arial"/>
                </w:rPr>
                <w:delText>pomocí Dynamického nákupního systému</w:delText>
              </w:r>
            </w:del>
            <w:del w:author="Šedivec Tomáš" w:date="2021-10-04T11:59:00Z" w:id="325">
              <w:r w:rsidDel="00D9265B" w:rsidR="00010026">
                <w:rPr>
                  <w:rFonts w:cs="Arial"/>
                </w:rPr>
                <w:delText>?</w:delText>
              </w:r>
            </w:del>
          </w:p>
        </w:tc>
        <w:customXmlDelRangeStart w:author="Šedivec Tomáš" w:date="2021-10-04T11:59:00Z" w:id="326"/>
        <w:sdt>
          <w:sdtPr>
            <w:rPr>
              <w:rFonts w:cs="Arial"/>
            </w:rPr>
            <w:id w:val="250858635"/>
            <w:comboBox>
              <w:listItem w:displayText="Ano" w:value="Ano"/>
              <w:listItem w:displayText="Ne" w:value="Ne"/>
              <w:listItem w:displayText="Nerelevantní" w:value="Nerelevantní"/>
            </w:comboBox>
          </w:sdtPr>
          <w:sdtEndPr/>
          <w:sdtContent>
            <w:customXmlDelRangeEnd w:id="326"/>
            <w:tc>
              <w:tcPr>
                <w:tcW w:w="1576" w:type="pct"/>
                <w:shd w:val="clear" w:color="auto" w:fill="auto"/>
              </w:tcPr>
              <w:p w:rsidRPr="003F7B0D" w:rsidR="00AF4DD9" w:rsidDel="00D9265B" w:rsidP="00C37272" w:rsidRDefault="00AF4DD9" w14:paraId="1C245037" w14:textId="5E45DB5B">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del w:author="Šedivec Tomáš" w:date="2021-10-04T11:59:00Z" w:id="327"/>
                    <w:rFonts w:cs="Arial"/>
                  </w:rPr>
                </w:pPr>
              </w:p>
            </w:tc>
            <w:customXmlDelRangeStart w:author="Šedivec Tomáš" w:date="2021-10-04T11:59:00Z" w:id="328"/>
          </w:sdtContent>
        </w:sdt>
        <w:customXmlDelRangeEnd w:id="328"/>
      </w:tr>
    </w:tbl>
    <w:p w:rsidRPr="003F7B0D" w:rsidR="00AF4DD9" w:rsidDel="00D9265B" w:rsidP="00AF4DD9" w:rsidRDefault="00AF4DD9" w14:paraId="26EFE1B6" w14:textId="428100D1">
      <w:pPr>
        <w:spacing w:after="160"/>
        <w:contextualSpacing/>
        <w:rPr>
          <w:del w:author="Šedivec Tomáš" w:date="2021-10-04T11:59:00Z" w:id="329"/>
          <w:rFonts w:eastAsia="Calibri" w:cs="Arial"/>
          <w:b/>
        </w:rPr>
      </w:pPr>
    </w:p>
    <w:tbl>
      <w:tblPr>
        <w:tblStyle w:val="Mkatabulky"/>
        <w:tblW w:w="5000" w:type="pct"/>
        <w:tblLook w:val="06A0" w:firstRow="1" w:lastRow="0" w:firstColumn="1" w:lastColumn="0" w:noHBand="1" w:noVBand="1"/>
      </w:tblPr>
      <w:tblGrid>
        <w:gridCol w:w="11328"/>
      </w:tblGrid>
      <w:tr w:rsidRPr="00BF5681" w:rsidR="00AF4DD9" w:rsidTr="55E026C1" w14:paraId="72F9AC8B" w14:textId="77777777">
        <w:trPr>
          <w:tblHeader/>
        </w:trPr>
        <w:tc>
          <w:tcPr>
            <w:tcW w:w="5000" w:type="pct"/>
            <w:shd w:val="clear" w:color="auto" w:fill="CEEBF3"/>
            <w:tcMar/>
          </w:tcPr>
          <w:p w:rsidRPr="002C3CAF" w:rsidR="00AF4DD9" w:rsidP="55E026C1" w:rsidRDefault="00AF4DD9" w14:paraId="5BB2BC96" w14:textId="5B121343" w14:noSpellErr="1">
            <w:pPr>
              <w:keepNext/>
              <w:spacing w:before="40" w:after="40"/>
              <w:jc w:val="left"/>
              <w:rPr>
                <w:rFonts w:ascii="Arial,Calibri" w:hAnsi="Arial,Calibri" w:eastAsia="Arial,Calibri" w:cs="Arial,Calibri"/>
                <w:rPrChange w:author="SLAVÍK Lukáš, Ing." w:date="2021-11-04T10:37:07.9780143" w:id="941634532">
                  <w:rPr/>
                </w:rPrChange>
              </w:rPr>
              <w:pPrChange w:author="SLAVÍK Lukáš, Ing." w:date="2021-11-04T10:37:07.9780143" w:id="792456929">
                <w:pPr>
                  <w:keepNext/>
                  <w:jc w:val="left"/>
                </w:pPr>
              </w:pPrChange>
            </w:pPr>
            <w:bookmarkStart w:name="_Toc457998967" w:id="330"/>
            <w:bookmarkStart w:name="_Toc457999631" w:id="331"/>
            <w:bookmarkStart w:name="_Toc457998980" w:id="332"/>
            <w:bookmarkStart w:name="_Toc457999644" w:id="333"/>
            <w:bookmarkStart w:name="_Toc457998981" w:id="334"/>
            <w:bookmarkStart w:name="_Toc457999645" w:id="335"/>
            <w:bookmarkStart w:name="_Toc457998984" w:id="336"/>
            <w:bookmarkStart w:name="_Toc457999648" w:id="337"/>
            <w:bookmarkStart w:name="_Toc457998986" w:id="338"/>
            <w:bookmarkStart w:name="_Toc457999650" w:id="339"/>
            <w:bookmarkStart w:name="_Toc457998989" w:id="340"/>
            <w:bookmarkStart w:name="_Toc457999653" w:id="341"/>
            <w:bookmarkStart w:name="_Toc509581681" w:id="342"/>
            <w:bookmarkStart w:name="_Toc513797151" w:id="343"/>
            <w:bookmarkStart w:name="_Ref437250529" w:id="344"/>
            <w:bookmarkStart w:name="_Toc437417896" w:id="345"/>
            <w:bookmarkEnd w:id="330"/>
            <w:bookmarkEnd w:id="331"/>
            <w:bookmarkEnd w:id="332"/>
            <w:bookmarkEnd w:id="333"/>
            <w:bookmarkEnd w:id="334"/>
            <w:bookmarkEnd w:id="335"/>
            <w:bookmarkEnd w:id="336"/>
            <w:bookmarkEnd w:id="337"/>
            <w:bookmarkEnd w:id="338"/>
            <w:bookmarkEnd w:id="339"/>
            <w:bookmarkEnd w:id="340"/>
            <w:bookmarkEnd w:id="341"/>
            <w:r w:rsidRPr="003AAEC4">
              <w:rPr>
                <w:rFonts w:ascii="Arial" w:hAnsi="Arial" w:eastAsia="Arial" w:cs="Arial"/>
                <w:rPrChange w:author="SLAVÍK Lukáš, Ing." w:date="2021-11-04T10:36:37.6903059" w:id="1706014259">
                  <w:rPr>
                    <w:rFonts w:cs="Arial"/>
                  </w:rPr>
                </w:rPrChange>
              </w:rPr>
              <w:t xml:space="preserve">Tabulka </w:t>
            </w:r>
            <w:r w:rsidRPr="55E026C1">
              <w:rPr>
                <w:rPrChange w:author="SLAVÍK Lukáš, Ing." w:date="2021-11-04T10:37:07.9780143" w:id="754591016">
                  <w:rPr>
                    <w:rFonts w:cs="Arial"/>
                  </w:rPr>
                </w:rPrChange>
              </w:rPr>
              <w:fldChar w:fldCharType="begin"/>
            </w:r>
            <w:r w:rsidRPr="002C3CAF">
              <w:rPr>
                <w:rFonts w:cs="Arial"/>
              </w:rPr>
              <w:instrText xml:space="preserve"> SEQ Tabulka \* ARABIC </w:instrText>
            </w:r>
            <w:r w:rsidRPr="002C3CAF">
              <w:rPr>
                <w:rFonts w:cs="Arial"/>
              </w:rPr>
              <w:fldChar w:fldCharType="separate"/>
            </w:r>
            <w:ins w:author="Šedivec Tomáš" w:date="2021-10-04T12:09:00Z" w:id="346">
              <w:r w:rsidRPr="003AAEC4" w:rsidR="00F45D72">
                <w:rPr>
                  <w:rFonts w:ascii="Arial" w:hAnsi="Arial" w:eastAsia="Arial" w:cs="Arial"/>
                  <w:noProof/>
                  <w:rPrChange w:author="SLAVÍK Lukáš, Ing." w:date="2021-11-04T10:36:37.6903059" w:id="256195040">
                    <w:rPr>
                      <w:rFonts w:cs="Arial"/>
                      <w:noProof/>
                    </w:rPr>
                  </w:rPrChange>
                </w:rPr>
                <w:t>29</w:t>
              </w:r>
            </w:ins>
            <w:del w:author="Šedivec Tomáš" w:date="2021-10-04T12:09:00Z" w:id="347">
              <w:r w:rsidDel="00F45D72">
                <w:rPr>
                  <w:rFonts w:cs="Arial"/>
                  <w:noProof/>
                </w:rPr>
                <w:delText>30</w:delText>
              </w:r>
            </w:del>
            <w:r w:rsidRPr="55E026C1">
              <w:rPr>
                <w:rPrChange w:author="SLAVÍK Lukáš, Ing." w:date="2021-11-04T10:37:07.9780143" w:id="508204331">
                  <w:rPr>
                    <w:rFonts w:cs="Arial"/>
                    <w:noProof/>
                  </w:rPr>
                </w:rPrChange>
              </w:rPr>
              <w:fldChar w:fldCharType="end"/>
            </w:r>
            <w:r w:rsidRPr="003AAEC4">
              <w:rPr>
                <w:rFonts w:ascii="Arial" w:hAnsi="Arial" w:eastAsia="Arial" w:cs="Arial"/>
                <w:rPrChange w:author="SLAVÍK Lukáš, Ing." w:date="2021-11-04T10:36:37.6903059" w:id="663567262">
                  <w:rPr>
                    <w:rFonts w:cs="Arial"/>
                  </w:rPr>
                </w:rPrChange>
              </w:rPr>
              <w:t xml:space="preserve">: </w:t>
            </w:r>
            <w:r w:rsidRPr="003AAEC4">
              <w:rPr>
                <w:rFonts w:ascii="Arial,Calibri" w:hAnsi="Arial,Calibri" w:eastAsia="Arial,Calibri" w:cs="Arial,Calibri"/>
                <w:b w:val="1"/>
                <w:bCs w:val="1"/>
                <w:rPrChange w:author="SLAVÍK Lukáš, Ing." w:date="2021-11-04T10:36:37.6903059" w:id="1815820098">
                  <w:rPr>
                    <w:rFonts w:eastAsia="Calibri" w:cs="Arial"/>
                    <w:b/>
                    <w:szCs w:val="20"/>
                  </w:rPr>
                </w:rPrChange>
              </w:rPr>
              <w:t>Vysvětlení v kontextu technologické architektury úřadu</w:t>
            </w:r>
            <w:bookmarkEnd w:id="342"/>
            <w:bookmarkEnd w:id="343"/>
          </w:p>
        </w:tc>
      </w:tr>
      <w:tr w:rsidRPr="008B68DB" w:rsidR="00AF4DD9" w:rsidTr="55E026C1" w14:paraId="66729CDD" w14:textId="77777777">
        <w:trPr>
          <w:tblHeader/>
        </w:trPr>
        <w:tc>
          <w:tcPr>
            <w:tcW w:w="5000" w:type="pct"/>
            <w:shd w:val="clear" w:color="auto" w:fill="D9D9D9" w:themeFill="background1" w:themeFillShade="D9"/>
            <w:tcMar/>
          </w:tcPr>
          <w:p w:rsidRPr="003F7B0D" w:rsidR="00AF4DD9" w:rsidP="55E026C1" w:rsidRDefault="00AF4DD9" w14:paraId="6F5D3978" w14:textId="77777777" w14:noSpellErr="1">
            <w:pPr>
              <w:pStyle w:val="Odstavecseseznamem"/>
              <w:keepNext/>
              <w:numPr>
                <w:ilvl w:val="0"/>
                <w:numId w:val="6"/>
              </w:numPr>
              <w:spacing w:before="40" w:after="40"/>
              <w:jc w:val="left"/>
              <w:rPr>
                <w:rFonts w:ascii="Arial" w:hAnsi="Arial" w:eastAsia="Arial" w:cs="Arial"/>
                <w:rPrChange w:author="SLAVÍK Lukáš, Ing." w:date="2021-11-04T10:37:07.9780143" w:id="1956137117">
                  <w:rPr>
                    <w:rFonts w:cs="Arial"/>
                  </w:rPr>
                </w:rPrChange>
              </w:rPr>
              <w:pPrChange w:author="SLAVÍK Lukáš, Ing." w:date="2021-11-04T10:37:07.9780143" w:id="622009070">
                <w:pPr>
                  <w:pStyle w:val="Odstavecseseznamem"/>
                  <w:keepNext/>
                  <w:numPr>
                    <w:ilvl w:val="0"/>
                    <w:numId w:val="6"/>
                  </w:numPr>
                  <w:jc w:val="left"/>
                </w:pPr>
              </w:pPrChange>
            </w:pPr>
            <w:r w:rsidRPr="55E026C1">
              <w:rPr>
                <w:rFonts w:ascii="Arial,Calibri" w:hAnsi="Arial,Calibri" w:eastAsia="Arial,Calibri" w:cs="Arial,Calibri"/>
                <w:b w:val="1"/>
                <w:bCs w:val="1"/>
                <w:rPrChange w:author="SLAVÍK Lukáš, Ing." w:date="2021-11-04T10:37:07.9780143" w:id="1049892690">
                  <w:rPr>
                    <w:rFonts w:eastAsia="Calibri" w:cs="Arial"/>
                    <w:b/>
                  </w:rPr>
                </w:rPrChange>
              </w:rPr>
              <w:t>jaké k funkčnímu celku existují či vznikají duplicity</w:t>
            </w:r>
            <w:r w:rsidRPr="55E026C1">
              <w:rPr>
                <w:rFonts w:ascii="Arial,Calibri" w:hAnsi="Arial,Calibri" w:eastAsia="Arial,Calibri" w:cs="Arial,Calibri"/>
                <w:b w:val="1"/>
                <w:bCs w:val="1"/>
                <w:rPrChange w:author="SLAVÍK Lukáš, Ing." w:date="2021-11-04T10:37:07.9780143" w:id="213282382">
                  <w:rPr>
                    <w:rFonts w:eastAsia="Calibri" w:cs="Arial"/>
                    <w:b/>
                  </w:rPr>
                </w:rPrChange>
              </w:rPr>
              <w:t>?</w:t>
            </w:r>
          </w:p>
        </w:tc>
      </w:tr>
      <w:tr w:rsidRPr="00BF5681" w:rsidR="00AF4DD9" w:rsidTr="55E026C1" w14:paraId="4174D200" w14:textId="77777777">
        <w:tc>
          <w:tcPr>
            <w:tcW w:w="5000" w:type="pct"/>
            <w:shd w:val="clear" w:color="auto" w:fill="auto"/>
            <w:tcMar/>
          </w:tcPr>
          <w:p w:rsidRPr="003F7B0D" w:rsidR="00AF4DD9" w:rsidP="00C37272" w:rsidRDefault="00AF4DD9" w14:paraId="55F8B641" w14:textId="77777777">
            <w:pPr>
              <w:spacing w:before="40" w:after="40"/>
              <w:jc w:val="left"/>
              <w:rPr>
                <w:rFonts w:eastAsia="Calibri" w:cs="Arial"/>
                <w:b/>
                <w:szCs w:val="20"/>
              </w:rPr>
            </w:pPr>
          </w:p>
        </w:tc>
      </w:tr>
      <w:tr w:rsidRPr="008B68DB" w:rsidR="00AF4DD9" w:rsidTr="55E026C1" w14:paraId="28C5414C" w14:textId="77777777">
        <w:tc>
          <w:tcPr>
            <w:tcW w:w="5000" w:type="pct"/>
            <w:shd w:val="clear" w:color="auto" w:fill="D9D9D9" w:themeFill="background1" w:themeFillShade="D9"/>
            <w:tcMar/>
          </w:tcPr>
          <w:p w:rsidRPr="003F7B0D" w:rsidR="00AF4DD9" w:rsidP="55E026C1" w:rsidRDefault="00AF4DD9" w14:paraId="39A9238A" w14:textId="77777777" w14:noSpellErr="1">
            <w:pPr>
              <w:pStyle w:val="Odstavecseseznamem"/>
              <w:numPr>
                <w:ilvl w:val="0"/>
                <w:numId w:val="6"/>
              </w:numPr>
              <w:spacing w:before="40" w:after="40"/>
              <w:jc w:val="left"/>
              <w:rPr>
                <w:rFonts w:ascii="Arial,Calibri" w:hAnsi="Arial,Calibri" w:eastAsia="Arial,Calibri" w:cs="Arial,Calibri"/>
                <w:b w:val="1"/>
                <w:bCs w:val="1"/>
                <w:rPrChange w:author="SLAVÍK Lukáš, Ing." w:date="2021-11-04T10:37:07.9780143" w:id="1110219258">
                  <w:rPr>
                    <w:rFonts w:eastAsia="Calibri" w:cs="Arial"/>
                    <w:b/>
                  </w:rPr>
                </w:rPrChange>
              </w:rPr>
              <w:pPrChange w:author="SLAVÍK Lukáš, Ing." w:date="2021-11-04T10:37:07.9780143" w:id="585372822">
                <w:pPr>
                  <w:pStyle w:val="Odstavecseseznamem"/>
                  <w:numPr>
                    <w:ilvl w:val="0"/>
                    <w:numId w:val="6"/>
                  </w:numPr>
                  <w:jc w:val="left"/>
                </w:pPr>
              </w:pPrChange>
            </w:pPr>
            <w:r w:rsidRPr="55E026C1">
              <w:rPr>
                <w:rFonts w:ascii="Arial,Calibri" w:hAnsi="Arial,Calibri" w:eastAsia="Arial,Calibri" w:cs="Arial,Calibri"/>
                <w:b w:val="1"/>
                <w:bCs w:val="1"/>
                <w:rPrChange w:author="SLAVÍK Lukáš, Ing." w:date="2021-11-04T10:37:07.9780143" w:id="923148">
                  <w:rPr>
                    <w:rFonts w:eastAsia="Calibri" w:cs="Arial"/>
                    <w:b/>
                  </w:rPr>
                </w:rPrChange>
              </w:rPr>
              <w:t>jsou využity všechny sdílené služby?</w:t>
            </w:r>
          </w:p>
        </w:tc>
      </w:tr>
      <w:tr w:rsidRPr="008B68DB" w:rsidR="00AF4DD9" w:rsidTr="55E026C1" w14:paraId="2B7EA5FD" w14:textId="77777777">
        <w:tc>
          <w:tcPr>
            <w:tcW w:w="5000" w:type="pct"/>
            <w:shd w:val="clear" w:color="auto" w:fill="auto"/>
            <w:tcMar/>
          </w:tcPr>
          <w:p w:rsidRPr="003F7B0D" w:rsidR="00AF4DD9" w:rsidP="00C37272" w:rsidRDefault="00AF4DD9" w14:paraId="3266C41F" w14:textId="77777777">
            <w:pPr>
              <w:spacing w:before="40" w:after="40"/>
              <w:jc w:val="left"/>
              <w:rPr>
                <w:rFonts w:eastAsia="Calibri" w:cs="Arial"/>
                <w:b/>
              </w:rPr>
            </w:pPr>
          </w:p>
        </w:tc>
      </w:tr>
      <w:tr w:rsidRPr="00BF5681" w:rsidR="00AF4DD9" w:rsidTr="55E026C1" w14:paraId="46CCFB6C" w14:textId="77777777">
        <w:tc>
          <w:tcPr>
            <w:tcW w:w="5000" w:type="pct"/>
            <w:shd w:val="clear" w:color="auto" w:fill="D9D9D9" w:themeFill="background1" w:themeFillShade="D9"/>
            <w:tcMar/>
          </w:tcPr>
          <w:p w:rsidRPr="003F7B0D" w:rsidR="00AF4DD9" w:rsidP="55E026C1" w:rsidRDefault="00AF4DD9" w14:paraId="34B2B4C0" w14:textId="77777777" w14:noSpellErr="1">
            <w:pPr>
              <w:keepNext/>
              <w:spacing w:before="40" w:after="40"/>
              <w:jc w:val="left"/>
              <w:rPr>
                <w:rFonts w:ascii="Arial,Calibri" w:hAnsi="Arial,Calibri" w:eastAsia="Arial,Calibri" w:cs="Arial,Calibri"/>
                <w:rPrChange w:author="SLAVÍK Lukáš, Ing." w:date="2021-11-04T10:37:07.9780143" w:id="1368747634">
                  <w:rPr>
                    <w:rFonts w:eastAsia="Calibri" w:cs="Arial"/>
                    <w:szCs w:val="20"/>
                  </w:rPr>
                </w:rPrChange>
              </w:rPr>
              <w:pPrChange w:author="SLAVÍK Lukáš, Ing." w:date="2021-11-04T10:37:07.9780143" w:id="1925640179">
                <w:pPr>
                  <w:keepNext/>
                  <w:jc w:val="left"/>
                </w:pPr>
              </w:pPrChange>
            </w:pPr>
            <w:r w:rsidRPr="55E026C1">
              <w:rPr>
                <w:rFonts w:ascii="Arial,Calibri" w:hAnsi="Arial,Calibri" w:eastAsia="Arial,Calibri" w:cs="Arial,Calibri"/>
                <w:b w:val="1"/>
                <w:bCs w:val="1"/>
                <w:rPrChange w:author="SLAVÍK Lukáš, Ing." w:date="2021-11-04T10:37:07.9780143" w:id="270818157">
                  <w:rPr>
                    <w:rFonts w:eastAsia="Calibri" w:cs="Arial"/>
                    <w:b/>
                    <w:szCs w:val="20"/>
                  </w:rPr>
                </w:rPrChange>
              </w:rPr>
              <w:t xml:space="preserve">Vysvětlení technologické architektury </w:t>
            </w:r>
            <w:r w:rsidRPr="55E026C1">
              <w:rPr>
                <w:rFonts w:ascii="Arial" w:hAnsi="Arial" w:eastAsia="Arial" w:cs="Arial"/>
                <w:b w:val="1"/>
                <w:bCs w:val="1"/>
                <w:rPrChange w:author="SLAVÍK Lukáš, Ing." w:date="2021-11-04T10:37:07.9780143" w:id="1394021040">
                  <w:rPr>
                    <w:rFonts w:cs="Arial"/>
                    <w:b/>
                  </w:rPr>
                </w:rPrChange>
              </w:rPr>
              <w:t>projektu</w:t>
            </w:r>
            <w:r w:rsidRPr="55E026C1">
              <w:rPr>
                <w:rFonts w:ascii="Arial,Calibri" w:hAnsi="Arial,Calibri" w:eastAsia="Arial,Calibri" w:cs="Arial,Calibri"/>
                <w:b w:val="1"/>
                <w:bCs w:val="1"/>
                <w:rPrChange w:author="SLAVÍK Lukáš, Ing." w:date="2021-11-04T10:37:07.9780143" w:id="1312047086">
                  <w:rPr>
                    <w:rFonts w:eastAsia="Calibri" w:cs="Arial"/>
                    <w:b/>
                    <w:szCs w:val="20"/>
                  </w:rPr>
                </w:rPrChange>
              </w:rPr>
              <w:t>:</w:t>
            </w:r>
          </w:p>
        </w:tc>
      </w:tr>
      <w:tr w:rsidRPr="00BF5681" w:rsidR="00AF4DD9" w:rsidTr="55E026C1" w14:paraId="7520C359" w14:textId="77777777">
        <w:tc>
          <w:tcPr>
            <w:tcW w:w="5000" w:type="pct"/>
            <w:tcMar/>
          </w:tcPr>
          <w:p w:rsidR="00AF4DD9" w:rsidP="00C37272" w:rsidRDefault="00AF4DD9" w14:paraId="6B8AC969" w14:textId="77777777">
            <w:pPr>
              <w:spacing w:before="40" w:after="40"/>
              <w:jc w:val="left"/>
              <w:rPr>
                <w:rFonts w:eastAsia="Calibri" w:cs="Arial"/>
                <w:szCs w:val="20"/>
              </w:rPr>
            </w:pPr>
          </w:p>
          <w:p w:rsidR="00E10A0E" w:rsidP="00C37272" w:rsidRDefault="00E10A0E" w14:paraId="1619492C" w14:textId="77777777">
            <w:pPr>
              <w:spacing w:before="40" w:after="40"/>
              <w:jc w:val="left"/>
              <w:rPr>
                <w:rFonts w:eastAsia="Calibri" w:cs="Arial"/>
                <w:szCs w:val="20"/>
              </w:rPr>
            </w:pPr>
          </w:p>
          <w:p w:rsidRPr="003F7B0D" w:rsidR="00E10A0E" w:rsidP="00C37272" w:rsidRDefault="00E10A0E" w14:paraId="40D637A0" w14:textId="2CB0CF9B">
            <w:pPr>
              <w:spacing w:before="40" w:after="40"/>
              <w:jc w:val="left"/>
              <w:rPr>
                <w:rFonts w:eastAsia="Calibri" w:cs="Arial"/>
                <w:szCs w:val="20"/>
              </w:rPr>
            </w:pPr>
          </w:p>
        </w:tc>
      </w:tr>
    </w:tbl>
    <w:p w:rsidRPr="00FD10A1" w:rsidR="00AF4DD9" w:rsidP="00AF4DD9" w:rsidRDefault="00AF4DD9" w14:paraId="04F31F74" w14:textId="77777777" w14:noSpellErr="1">
      <w:pPr>
        <w:pStyle w:val="MVHeading3"/>
        <w:rPr/>
      </w:pPr>
      <w:bookmarkStart w:name="_Toc465074592" w:id="348"/>
      <w:bookmarkStart w:name="_Toc22220537" w:id="349"/>
      <w:r w:rsidRPr="003F7B0D">
        <w:rPr/>
        <w:t>Technologická architektura – vrstva komunikační infrastruktury</w:t>
      </w:r>
      <w:bookmarkEnd w:id="344"/>
      <w:bookmarkEnd w:id="345"/>
      <w:bookmarkEnd w:id="348"/>
      <w:bookmarkEnd w:id="349"/>
    </w:p>
    <w:tbl>
      <w:tblPr>
        <w:tblStyle w:val="Style1"/>
        <w:tblW w:w="5000" w:type="pct"/>
        <w:tblLook w:val="0620" w:firstRow="1" w:lastRow="0" w:firstColumn="0" w:lastColumn="0" w:noHBand="1" w:noVBand="1"/>
      </w:tblPr>
      <w:tblGrid>
        <w:gridCol w:w="1398"/>
        <w:gridCol w:w="1690"/>
        <w:gridCol w:w="4121"/>
        <w:gridCol w:w="4119"/>
      </w:tblGrid>
      <w:tr w:rsidRPr="00BF5681" w:rsidR="00AF4DD9" w:rsidTr="55E026C1" w14:paraId="6BE58EDD" w14:textId="77777777">
        <w:trPr>
          <w:cnfStyle w:val="100000000000" w:firstRow="1" w:lastRow="0" w:firstColumn="0" w:lastColumn="0" w:oddVBand="0" w:evenVBand="0" w:oddHBand="0" w:evenHBand="0" w:firstRowFirstColumn="0" w:firstRowLastColumn="0" w:lastRowFirstColumn="0" w:lastRowLastColumn="0"/>
          <w:tblHeader/>
        </w:trPr>
        <w:tc>
          <w:tcPr>
            <w:cnfStyle w:val="000000000000" w:firstRow="0" w:lastRow="0" w:firstColumn="0" w:lastColumn="0" w:oddVBand="0" w:evenVBand="0" w:oddHBand="0" w:evenHBand="0" w:firstRowFirstColumn="0" w:firstRowLastColumn="0" w:lastRowFirstColumn="0" w:lastRowLastColumn="0"/>
            <w:tcW w:w="5000" w:type="pct"/>
            <w:gridSpan w:val="4"/>
            <w:tcBorders>
              <w:bottom w:val="single" w:color="auto" w:sz="4" w:space="0"/>
            </w:tcBorders>
            <w:tcMar/>
            <w:tcPrChange w:author="SLAVÍK Lukáš, Ing." w:date="2021-11-04T10:37:07.9780143" w:id="940993476">
              <w:tcPr>
                <w:tcW w:w="5000" w:type="pct"/>
                <w:gridSpan w:val="4"/>
                <w:tcBorders>
                  <w:bottom w:val="single" w:color="auto" w:sz="4" w:space="0"/>
                </w:tcBorders>
              </w:tcPr>
            </w:tcPrChange>
          </w:tcPr>
          <w:p w:rsidRPr="002C3CAF" w:rsidR="00AF4DD9" w:rsidP="55E026C1" w:rsidRDefault="00AF4DD9" w14:paraId="7E0A4AD3" w14:textId="49B3D6B1" w14:noSpellErr="1">
            <w:pPr>
              <w:keepNext/>
              <w:keepLines/>
              <w:spacing w:before="40" w:after="40"/>
              <w:rPr>
                <w:rFonts w:ascii="Arial" w:hAnsi="Arial" w:eastAsia="Arial" w:cs="Arial"/>
                <w:rPrChange w:author="SLAVÍK Lukáš, Ing." w:date="2021-11-04T10:37:07.9780143" w:id="1832405244">
                  <w:rPr/>
                </w:rPrChange>
              </w:rPr>
              <w:pPrChange w:author="SLAVÍK Lukáš, Ing." w:date="2021-11-04T10:37:07.9780143" w:id="919152550">
                <w:pPr>
                  <w:keepNext/>
                  <w:keepLines/>
                </w:pPr>
              </w:pPrChange>
            </w:pPr>
            <w:bookmarkStart w:name="_Toc509581682" w:id="350"/>
            <w:bookmarkStart w:name="_Toc513797152" w:id="351"/>
            <w:r w:rsidRPr="003AAEC4">
              <w:rPr>
                <w:rFonts w:ascii="Arial" w:hAnsi="Arial" w:eastAsia="Arial" w:cs="Arial"/>
                <w:b w:val="0"/>
                <w:bCs w:val="0"/>
                <w:rPrChange w:author="SLAVÍK Lukáš, Ing." w:date="2021-11-04T10:36:37.6903059" w:id="1639200869">
                  <w:rPr>
                    <w:rFonts w:cs="Arial"/>
                    <w:b w:val="0"/>
                  </w:rPr>
                </w:rPrChange>
              </w:rPr>
              <w:t xml:space="preserve">Tabulka </w:t>
            </w:r>
            <w:r w:rsidRPr="55E026C1">
              <w:rPr>
                <w:rPrChange w:author="SLAVÍK Lukáš, Ing." w:date="2021-11-04T10:37:07.9780143" w:id="982372728">
                  <w:rPr>
                    <w:rFonts w:cs="Arial"/>
                  </w:rPr>
                </w:rPrChange>
              </w:rPr>
              <w:fldChar w:fldCharType="begin"/>
            </w:r>
            <w:r w:rsidRPr="002C3CAF">
              <w:rPr>
                <w:rFonts w:cs="Arial"/>
                <w:b w:val="0"/>
              </w:rPr>
              <w:instrText xml:space="preserve"> SEQ Tabulka \* ARABIC </w:instrText>
            </w:r>
            <w:r w:rsidRPr="002C3CAF">
              <w:rPr>
                <w:rFonts w:cs="Arial"/>
              </w:rPr>
              <w:fldChar w:fldCharType="separate"/>
            </w:r>
            <w:ins w:author="Šedivec Tomáš" w:date="2021-10-04T12:09:00Z" w:id="352">
              <w:r w:rsidRPr="003AAEC4" w:rsidR="00F45D72">
                <w:rPr>
                  <w:rFonts w:ascii="Arial" w:hAnsi="Arial" w:eastAsia="Arial" w:cs="Arial"/>
                  <w:b w:val="0"/>
                  <w:bCs w:val="0"/>
                  <w:noProof/>
                  <w:rPrChange w:author="SLAVÍK Lukáš, Ing." w:date="2021-11-04T10:36:37.6903059" w:id="726000194">
                    <w:rPr>
                      <w:rFonts w:cs="Arial"/>
                      <w:b w:val="0"/>
                      <w:noProof/>
                    </w:rPr>
                  </w:rPrChange>
                </w:rPr>
                <w:t>30</w:t>
              </w:r>
            </w:ins>
            <w:del w:author="Šedivec Tomáš" w:date="2021-10-04T12:09:00Z" w:id="353">
              <w:r w:rsidDel="00F45D72">
                <w:rPr>
                  <w:rFonts w:cs="Arial"/>
                  <w:b w:val="0"/>
                  <w:noProof/>
                </w:rPr>
                <w:delText>31</w:delText>
              </w:r>
            </w:del>
            <w:r w:rsidRPr="55E026C1">
              <w:rPr>
                <w:rPrChange w:author="SLAVÍK Lukáš, Ing." w:date="2021-11-04T10:37:07.9780143" w:id="2068693545">
                  <w:rPr>
                    <w:rFonts w:cs="Arial"/>
                  </w:rPr>
                </w:rPrChange>
              </w:rPr>
              <w:fldChar w:fldCharType="end"/>
            </w:r>
            <w:r w:rsidRPr="003AAEC4">
              <w:rPr>
                <w:rFonts w:ascii="Arial" w:hAnsi="Arial" w:eastAsia="Arial" w:cs="Arial"/>
                <w:b w:val="0"/>
                <w:bCs w:val="0"/>
                <w:rPrChange w:author="SLAVÍK Lukáš, Ing." w:date="2021-11-04T10:36:37.6903059" w:id="360713365">
                  <w:rPr>
                    <w:rFonts w:cs="Arial"/>
                    <w:b w:val="0"/>
                  </w:rPr>
                </w:rPrChange>
              </w:rPr>
              <w:t xml:space="preserve">: </w:t>
            </w:r>
            <w:r w:rsidRPr="003AAEC4">
              <w:rPr>
                <w:rFonts w:ascii="Arial,Calibri" w:hAnsi="Arial,Calibri" w:eastAsia="Arial,Calibri" w:cs="Arial,Calibri"/>
                <w:rPrChange w:author="SLAVÍK Lukáš, Ing." w:date="2021-11-04T10:36:37.6903059" w:id="1237323687">
                  <w:rPr>
                    <w:rFonts w:eastAsia="Calibri" w:cs="Arial"/>
                  </w:rPr>
                </w:rPrChange>
              </w:rPr>
              <w:t>Katalog infrastrukturních komunikačních funkcí, sítí, cest a klíčových služeb</w:t>
            </w:r>
            <w:bookmarkEnd w:id="350"/>
            <w:bookmarkEnd w:id="351"/>
          </w:p>
        </w:tc>
      </w:tr>
      <w:tr w:rsidRPr="00BF5681" w:rsidR="00AF4DD9" w:rsidTr="55E026C1" w14:paraId="6E95B202" w14:textId="77777777">
        <w:trPr>
          <w:cnfStyle w:val="100000000000" w:firstRow="1" w:lastRow="0" w:firstColumn="0" w:lastColumn="0" w:oddVBand="0" w:evenVBand="0" w:oddHBand="0" w:evenHBand="0" w:firstRowFirstColumn="0" w:firstRowLastColumn="0" w:lastRowFirstColumn="0" w:lastRowLastColumn="0"/>
          <w:tblHeader/>
        </w:trPr>
        <w:tc>
          <w:tcPr>
            <w:cnfStyle w:val="000000000000" w:firstRow="0" w:lastRow="0" w:firstColumn="0" w:lastColumn="0" w:oddVBand="0" w:evenVBand="0" w:oddHBand="0" w:evenHBand="0" w:firstRowFirstColumn="0" w:firstRowLastColumn="0" w:lastRowFirstColumn="0" w:lastRowLastColumn="0"/>
            <w:tcW w:w="617" w:type="pct"/>
            <w:tcBorders>
              <w:top w:val="single" w:color="auto" w:sz="4" w:space="0"/>
            </w:tcBorders>
            <w:tcMar/>
            <w:tcPrChange w:author="SLAVÍK Lukáš, Ing." w:date="2021-11-04T10:37:07.9780143" w:id="2081785254">
              <w:tcPr>
                <w:tcW w:w="617" w:type="pct"/>
                <w:tcBorders>
                  <w:top w:val="single" w:color="auto" w:sz="4" w:space="0"/>
                </w:tcBorders>
              </w:tcPr>
            </w:tcPrChange>
          </w:tcPr>
          <w:p w:rsidRPr="003F7B0D" w:rsidR="00AF4DD9" w:rsidP="55E026C1" w:rsidRDefault="00AF4DD9" w14:paraId="60A6AB32" w14:textId="77777777" w14:noSpellErr="1">
            <w:pPr>
              <w:keepNext/>
              <w:keepLines/>
              <w:spacing w:before="40" w:after="40"/>
              <w:contextualSpacing w:val="0"/>
              <w:jc w:val="left"/>
              <w:rPr>
                <w:rFonts w:ascii="Arial" w:hAnsi="Arial" w:eastAsia="Arial" w:cs="Arial"/>
                <w:rPrChange w:author="SLAVÍK Lukáš, Ing." w:date="2021-11-04T10:37:07.9780143" w:id="87375050">
                  <w:rPr>
                    <w:rFonts w:cs="Arial"/>
                  </w:rPr>
                </w:rPrChange>
              </w:rPr>
              <w:pPrChange w:author="SLAVÍK Lukáš, Ing." w:date="2021-11-04T10:37:07.9780143" w:id="1055355463">
                <w:pPr>
                  <w:keepNext/>
                  <w:keepLines/>
                  <w:contextualSpacing w:val="0"/>
                  <w:jc w:val="left"/>
                </w:pPr>
              </w:pPrChange>
            </w:pPr>
            <w:r w:rsidRPr="55E026C1">
              <w:rPr>
                <w:rFonts w:ascii="Arial" w:hAnsi="Arial" w:eastAsia="Arial" w:cs="Arial"/>
                <w:rPrChange w:author="SLAVÍK Lukáš, Ing." w:date="2021-11-04T10:37:07.9780143" w:id="2126953708">
                  <w:rPr>
                    <w:rFonts w:cs="Arial"/>
                  </w:rPr>
                </w:rPrChange>
              </w:rPr>
              <w:t>ID</w:t>
            </w:r>
          </w:p>
        </w:tc>
        <w:tc>
          <w:tcPr>
            <w:cnfStyle w:val="000000000000" w:firstRow="0" w:lastRow="0" w:firstColumn="0" w:lastColumn="0" w:oddVBand="0" w:evenVBand="0" w:oddHBand="0" w:evenHBand="0" w:firstRowFirstColumn="0" w:firstRowLastColumn="0" w:lastRowFirstColumn="0" w:lastRowLastColumn="0"/>
            <w:tcW w:w="746" w:type="pct"/>
            <w:tcBorders>
              <w:top w:val="single" w:color="auto" w:sz="4" w:space="0"/>
            </w:tcBorders>
            <w:tcMar/>
            <w:tcPrChange w:author="SLAVÍK Lukáš, Ing." w:date="2021-11-04T10:37:07.9780143" w:id="403559305">
              <w:tcPr>
                <w:tcW w:w="746" w:type="pct"/>
                <w:tcBorders>
                  <w:top w:val="single" w:color="auto" w:sz="4" w:space="0"/>
                </w:tcBorders>
              </w:tcPr>
            </w:tcPrChange>
          </w:tcPr>
          <w:p w:rsidRPr="003F7B0D" w:rsidR="00AF4DD9" w:rsidP="55E026C1" w:rsidRDefault="00AF4DD9" w14:paraId="75028131" w14:textId="77777777" w14:noSpellErr="1">
            <w:pPr>
              <w:keepNext/>
              <w:keepLines/>
              <w:spacing w:before="40" w:after="40"/>
              <w:contextualSpacing w:val="0"/>
              <w:jc w:val="left"/>
              <w:rPr>
                <w:rFonts w:ascii="Arial" w:hAnsi="Arial" w:eastAsia="Arial" w:cs="Arial"/>
                <w:rPrChange w:author="SLAVÍK Lukáš, Ing." w:date="2021-11-04T10:37:07.9780143" w:id="132881200">
                  <w:rPr>
                    <w:rFonts w:cs="Arial"/>
                  </w:rPr>
                </w:rPrChange>
              </w:rPr>
              <w:pPrChange w:author="SLAVÍK Lukáš, Ing." w:date="2021-11-04T10:37:07.9780143" w:id="1513223041">
                <w:pPr>
                  <w:keepNext/>
                  <w:keepLines/>
                  <w:contextualSpacing w:val="0"/>
                  <w:jc w:val="left"/>
                </w:pPr>
              </w:pPrChange>
            </w:pPr>
            <w:r w:rsidRPr="55E026C1">
              <w:rPr>
                <w:rFonts w:ascii="Arial" w:hAnsi="Arial" w:eastAsia="Arial" w:cs="Arial"/>
                <w:rPrChange w:author="SLAVÍK Lukáš, Ing." w:date="2021-11-04T10:37:07.9780143" w:id="1659778621">
                  <w:rPr>
                    <w:rFonts w:cs="Arial"/>
                  </w:rPr>
                </w:rPrChange>
              </w:rPr>
              <w:t>Typ prvku</w:t>
            </w:r>
          </w:p>
        </w:tc>
        <w:tc>
          <w:tcPr>
            <w:cnfStyle w:val="000000000000" w:firstRow="0" w:lastRow="0" w:firstColumn="0" w:lastColumn="0" w:oddVBand="0" w:evenVBand="0" w:oddHBand="0" w:evenHBand="0" w:firstRowFirstColumn="0" w:firstRowLastColumn="0" w:lastRowFirstColumn="0" w:lastRowLastColumn="0"/>
            <w:tcW w:w="1819" w:type="pct"/>
            <w:tcBorders>
              <w:top w:val="single" w:color="auto" w:sz="4" w:space="0"/>
            </w:tcBorders>
            <w:tcMar/>
            <w:tcPrChange w:author="SLAVÍK Lukáš, Ing." w:date="2021-11-04T10:37:07.9780143" w:id="1619213280">
              <w:tcPr>
                <w:tcW w:w="1819" w:type="pct"/>
                <w:tcBorders>
                  <w:top w:val="single" w:color="auto" w:sz="4" w:space="0"/>
                </w:tcBorders>
              </w:tcPr>
            </w:tcPrChange>
          </w:tcPr>
          <w:p w:rsidRPr="003F7B0D" w:rsidR="00AF4DD9" w:rsidP="55E026C1" w:rsidRDefault="00AF4DD9" w14:paraId="7C232172" w14:textId="77777777" w14:noSpellErr="1">
            <w:pPr>
              <w:keepNext/>
              <w:keepLines/>
              <w:spacing w:before="40" w:after="40"/>
              <w:contextualSpacing w:val="0"/>
              <w:jc w:val="left"/>
              <w:rPr>
                <w:rFonts w:ascii="Arial" w:hAnsi="Arial" w:eastAsia="Arial" w:cs="Arial"/>
                <w:rPrChange w:author="SLAVÍK Lukáš, Ing." w:date="2021-11-04T10:37:07.9780143" w:id="1630157622">
                  <w:rPr>
                    <w:rFonts w:cs="Arial"/>
                  </w:rPr>
                </w:rPrChange>
              </w:rPr>
              <w:pPrChange w:author="SLAVÍK Lukáš, Ing." w:date="2021-11-04T10:37:07.9780143" w:id="729975413">
                <w:pPr>
                  <w:keepNext/>
                  <w:keepLines/>
                  <w:contextualSpacing w:val="0"/>
                  <w:jc w:val="left"/>
                </w:pPr>
              </w:pPrChange>
            </w:pPr>
            <w:r w:rsidRPr="55E026C1">
              <w:rPr>
                <w:rFonts w:ascii="Arial" w:hAnsi="Arial" w:eastAsia="Arial" w:cs="Arial"/>
                <w:rPrChange w:author="SLAVÍK Lukáš, Ing." w:date="2021-11-04T10:37:07.9780143" w:id="1251502895">
                  <w:rPr>
                    <w:rFonts w:cs="Arial"/>
                  </w:rPr>
                </w:rPrChange>
              </w:rPr>
              <w:t>Jméno prvku</w:t>
            </w:r>
          </w:p>
        </w:tc>
        <w:tc>
          <w:tcPr>
            <w:cnfStyle w:val="000000000000" w:firstRow="0" w:lastRow="0" w:firstColumn="0" w:lastColumn="0" w:oddVBand="0" w:evenVBand="0" w:oddHBand="0" w:evenHBand="0" w:firstRowFirstColumn="0" w:firstRowLastColumn="0" w:lastRowFirstColumn="0" w:lastRowLastColumn="0"/>
            <w:tcW w:w="1818" w:type="pct"/>
            <w:tcBorders>
              <w:top w:val="single" w:color="auto" w:sz="4" w:space="0"/>
            </w:tcBorders>
            <w:tcMar/>
            <w:tcPrChange w:author="SLAVÍK Lukáš, Ing." w:date="2021-11-04T10:37:07.9780143" w:id="2069238975">
              <w:tcPr>
                <w:tcW w:w="1818" w:type="pct"/>
                <w:tcBorders>
                  <w:top w:val="single" w:color="auto" w:sz="4" w:space="0"/>
                </w:tcBorders>
              </w:tcPr>
            </w:tcPrChange>
          </w:tcPr>
          <w:p w:rsidR="00AF4DD9" w:rsidP="55E026C1" w:rsidRDefault="00AF4DD9" w14:paraId="6AC6FAF0" w14:textId="77777777" w14:noSpellErr="1">
            <w:pPr>
              <w:keepNext/>
              <w:keepLines/>
              <w:spacing w:before="40" w:after="40"/>
              <w:jc w:val="left"/>
              <w:rPr>
                <w:rFonts w:ascii="Arial" w:hAnsi="Arial" w:eastAsia="Arial" w:cs="Arial"/>
                <w:rPrChange w:author="SLAVÍK Lukáš, Ing." w:date="2021-11-04T10:37:07.9780143" w:id="1606116208">
                  <w:rPr>
                    <w:rFonts w:cs="Arial"/>
                  </w:rPr>
                </w:rPrChange>
              </w:rPr>
              <w:pPrChange w:author="SLAVÍK Lukáš, Ing." w:date="2021-11-04T10:37:07.9780143" w:id="1155834318">
                <w:pPr>
                  <w:keepNext/>
                  <w:keepLines/>
                  <w:jc w:val="left"/>
                </w:pPr>
              </w:pPrChange>
            </w:pPr>
            <w:r w:rsidRPr="55E026C1">
              <w:rPr>
                <w:rFonts w:ascii="Arial" w:hAnsi="Arial" w:eastAsia="Arial" w:cs="Arial"/>
                <w:rPrChange w:author="SLAVÍK Lukáš, Ing." w:date="2021-11-04T10:37:07.9780143" w:id="887815702">
                  <w:rPr>
                    <w:rFonts w:cs="Arial"/>
                  </w:rPr>
                </w:rPrChange>
              </w:rPr>
              <w:t>Popis prvku</w:t>
            </w:r>
          </w:p>
        </w:tc>
      </w:tr>
      <w:tr w:rsidRPr="00BF5681" w:rsidR="00AF4DD9" w:rsidTr="55E026C1" w14:paraId="3F76DD3C" w14:textId="77777777">
        <w:tc>
          <w:tcPr>
            <w:cnfStyle w:val="000000000000" w:firstRow="0" w:lastRow="0" w:firstColumn="0" w:lastColumn="0" w:oddVBand="0" w:evenVBand="0" w:oddHBand="0" w:evenHBand="0" w:firstRowFirstColumn="0" w:firstRowLastColumn="0" w:lastRowFirstColumn="0" w:lastRowLastColumn="0"/>
            <w:tcW w:w="617" w:type="pct"/>
            <w:shd w:val="clear" w:color="auto" w:fill="auto"/>
            <w:tcMar/>
            <w:tcPrChange w:author="SLAVÍK Lukáš, Ing." w:date="2021-11-04T10:36:37.6903059" w:id="2040486543">
              <w:tcPr>
                <w:tcW w:w="617" w:type="pct"/>
                <w:shd w:val="clear" w:color="auto" w:fill="auto"/>
              </w:tcPr>
            </w:tcPrChange>
          </w:tcPr>
          <w:p w:rsidRPr="003F7B0D" w:rsidR="00AF4DD9" w:rsidP="00C37272" w:rsidRDefault="00AF4DD9" w14:paraId="7FDAFB6C" w14:textId="77777777">
            <w:pPr>
              <w:spacing w:before="40" w:after="40"/>
              <w:contextualSpacing w:val="0"/>
              <w:jc w:val="left"/>
              <w:rPr>
                <w:rFonts w:cs="Arial"/>
                <w:b/>
              </w:rPr>
            </w:pPr>
          </w:p>
        </w:tc>
        <w:tc>
          <w:tcPr>
            <w:cnfStyle w:val="000000000000" w:firstRow="0" w:lastRow="0" w:firstColumn="0" w:lastColumn="0" w:oddVBand="0" w:evenVBand="0" w:oddHBand="0" w:evenHBand="0" w:firstRowFirstColumn="0" w:firstRowLastColumn="0" w:lastRowFirstColumn="0" w:lastRowLastColumn="0"/>
            <w:tcW w:w="746" w:type="pct"/>
            <w:shd w:val="clear" w:color="auto" w:fill="auto"/>
            <w:tcMar/>
            <w:tcPrChange w:author="SLAVÍK Lukáš, Ing." w:date="2021-11-04T10:36:37.6903059" w:id="560018215">
              <w:tcPr>
                <w:tcW w:w="746" w:type="pct"/>
                <w:shd w:val="clear" w:color="auto" w:fill="auto"/>
              </w:tcPr>
            </w:tcPrChange>
          </w:tcPr>
          <w:p w:rsidRPr="003F7B0D" w:rsidR="00AF4DD9" w:rsidP="00C37272" w:rsidRDefault="00AF4DD9" w14:paraId="0EEC5274" w14:textId="77777777">
            <w:pPr>
              <w:spacing w:before="40" w:after="40"/>
              <w:contextualSpacing w:val="0"/>
              <w:jc w:val="left"/>
              <w:rPr>
                <w:rFonts w:cs="Arial"/>
              </w:rPr>
            </w:pPr>
          </w:p>
        </w:tc>
        <w:tc>
          <w:tcPr>
            <w:cnfStyle w:val="000000000000" w:firstRow="0" w:lastRow="0" w:firstColumn="0" w:lastColumn="0" w:oddVBand="0" w:evenVBand="0" w:oddHBand="0" w:evenHBand="0" w:firstRowFirstColumn="0" w:firstRowLastColumn="0" w:lastRowFirstColumn="0" w:lastRowLastColumn="0"/>
            <w:tcW w:w="1819" w:type="pct"/>
            <w:shd w:val="clear" w:color="auto" w:fill="auto"/>
            <w:tcMar/>
            <w:tcPrChange w:author="SLAVÍK Lukáš, Ing." w:date="2021-11-04T10:36:37.6903059" w:id="2088966589">
              <w:tcPr>
                <w:tcW w:w="1819" w:type="pct"/>
                <w:shd w:val="clear" w:color="auto" w:fill="auto"/>
              </w:tcPr>
            </w:tcPrChange>
          </w:tcPr>
          <w:p w:rsidRPr="003F7B0D" w:rsidR="00AF4DD9" w:rsidP="00C37272" w:rsidRDefault="00AF4DD9" w14:paraId="1B23D521" w14:textId="77777777">
            <w:pPr>
              <w:spacing w:before="40" w:after="40"/>
              <w:contextualSpacing w:val="0"/>
              <w:jc w:val="left"/>
              <w:rPr>
                <w:rFonts w:cs="Arial"/>
              </w:rPr>
            </w:pPr>
          </w:p>
        </w:tc>
        <w:tc>
          <w:tcPr>
            <w:cnfStyle w:val="000000000000" w:firstRow="0" w:lastRow="0" w:firstColumn="0" w:lastColumn="0" w:oddVBand="0" w:evenVBand="0" w:oddHBand="0" w:evenHBand="0" w:firstRowFirstColumn="0" w:firstRowLastColumn="0" w:lastRowFirstColumn="0" w:lastRowLastColumn="0"/>
            <w:tcW w:w="1818" w:type="pct"/>
            <w:tcMar/>
            <w:tcPrChange w:author="SLAVÍK Lukáš, Ing." w:date="2021-11-04T10:36:37.6903059" w:id="1322689634">
              <w:tcPr>
                <w:tcW w:w="1818" w:type="pct"/>
              </w:tcPr>
            </w:tcPrChange>
          </w:tcPr>
          <w:p w:rsidRPr="003F7B0D" w:rsidR="00AF4DD9" w:rsidP="00C37272" w:rsidRDefault="00AF4DD9" w14:paraId="48B4142D" w14:textId="77777777">
            <w:pPr>
              <w:spacing w:before="40" w:after="40"/>
              <w:jc w:val="left"/>
              <w:rPr>
                <w:rFonts w:cs="Arial"/>
              </w:rPr>
            </w:pPr>
          </w:p>
        </w:tc>
      </w:tr>
      <w:tr w:rsidRPr="00BF5681" w:rsidR="00AF4DD9" w:rsidTr="55E026C1" w14:paraId="3650B622" w14:textId="77777777">
        <w:tc>
          <w:tcPr>
            <w:cnfStyle w:val="000000000000" w:firstRow="0" w:lastRow="0" w:firstColumn="0" w:lastColumn="0" w:oddVBand="0" w:evenVBand="0" w:oddHBand="0" w:evenHBand="0" w:firstRowFirstColumn="0" w:firstRowLastColumn="0" w:lastRowFirstColumn="0" w:lastRowLastColumn="0"/>
            <w:tcW w:w="617" w:type="pct"/>
            <w:shd w:val="clear" w:color="auto" w:fill="auto"/>
            <w:tcMar/>
            <w:tcPrChange w:author="SLAVÍK Lukáš, Ing." w:date="2021-11-04T10:36:37.6903059" w:id="1288096141">
              <w:tcPr>
                <w:tcW w:w="617" w:type="pct"/>
                <w:shd w:val="clear" w:color="auto" w:fill="auto"/>
              </w:tcPr>
            </w:tcPrChange>
          </w:tcPr>
          <w:p w:rsidRPr="003F7B0D" w:rsidR="00AF4DD9" w:rsidP="00C37272" w:rsidRDefault="00AF4DD9" w14:paraId="4E122D4C" w14:textId="77777777">
            <w:pPr>
              <w:spacing w:before="40" w:after="40"/>
              <w:contextualSpacing w:val="0"/>
              <w:jc w:val="left"/>
              <w:rPr>
                <w:rFonts w:cs="Arial"/>
                <w:b/>
              </w:rPr>
            </w:pPr>
          </w:p>
        </w:tc>
        <w:tc>
          <w:tcPr>
            <w:cnfStyle w:val="000000000000" w:firstRow="0" w:lastRow="0" w:firstColumn="0" w:lastColumn="0" w:oddVBand="0" w:evenVBand="0" w:oddHBand="0" w:evenHBand="0" w:firstRowFirstColumn="0" w:firstRowLastColumn="0" w:lastRowFirstColumn="0" w:lastRowLastColumn="0"/>
            <w:tcW w:w="746" w:type="pct"/>
            <w:shd w:val="clear" w:color="auto" w:fill="auto"/>
            <w:tcMar/>
            <w:tcPrChange w:author="SLAVÍK Lukáš, Ing." w:date="2021-11-04T10:36:37.6903059" w:id="1057641453">
              <w:tcPr>
                <w:tcW w:w="746" w:type="pct"/>
                <w:shd w:val="clear" w:color="auto" w:fill="auto"/>
              </w:tcPr>
            </w:tcPrChange>
          </w:tcPr>
          <w:p w:rsidRPr="003F7B0D" w:rsidR="00AF4DD9" w:rsidP="00C37272" w:rsidRDefault="00AF4DD9" w14:paraId="2A60A908" w14:textId="77777777">
            <w:pPr>
              <w:spacing w:before="40" w:after="40"/>
              <w:contextualSpacing w:val="0"/>
              <w:jc w:val="left"/>
              <w:rPr>
                <w:rFonts w:cs="Arial"/>
              </w:rPr>
            </w:pPr>
          </w:p>
        </w:tc>
        <w:tc>
          <w:tcPr>
            <w:cnfStyle w:val="000000000000" w:firstRow="0" w:lastRow="0" w:firstColumn="0" w:lastColumn="0" w:oddVBand="0" w:evenVBand="0" w:oddHBand="0" w:evenHBand="0" w:firstRowFirstColumn="0" w:firstRowLastColumn="0" w:lastRowFirstColumn="0" w:lastRowLastColumn="0"/>
            <w:tcW w:w="1819" w:type="pct"/>
            <w:shd w:val="clear" w:color="auto" w:fill="auto"/>
            <w:tcMar/>
            <w:tcPrChange w:author="SLAVÍK Lukáš, Ing." w:date="2021-11-04T10:36:37.6903059" w:id="2077248476">
              <w:tcPr>
                <w:tcW w:w="1819" w:type="pct"/>
                <w:shd w:val="clear" w:color="auto" w:fill="auto"/>
              </w:tcPr>
            </w:tcPrChange>
          </w:tcPr>
          <w:p w:rsidRPr="003F7B0D" w:rsidR="00AF4DD9" w:rsidP="00C37272" w:rsidRDefault="00AF4DD9" w14:paraId="59416B60" w14:textId="77777777">
            <w:pPr>
              <w:spacing w:before="40" w:after="40"/>
              <w:contextualSpacing w:val="0"/>
              <w:jc w:val="left"/>
              <w:rPr>
                <w:rFonts w:cs="Arial"/>
              </w:rPr>
            </w:pPr>
          </w:p>
        </w:tc>
        <w:tc>
          <w:tcPr>
            <w:cnfStyle w:val="000000000000" w:firstRow="0" w:lastRow="0" w:firstColumn="0" w:lastColumn="0" w:oddVBand="0" w:evenVBand="0" w:oddHBand="0" w:evenHBand="0" w:firstRowFirstColumn="0" w:firstRowLastColumn="0" w:lastRowFirstColumn="0" w:lastRowLastColumn="0"/>
            <w:tcW w:w="1818" w:type="pct"/>
            <w:tcMar/>
            <w:tcPrChange w:author="SLAVÍK Lukáš, Ing." w:date="2021-11-04T10:36:37.6903059" w:id="141658722">
              <w:tcPr>
                <w:tcW w:w="1818" w:type="pct"/>
              </w:tcPr>
            </w:tcPrChange>
          </w:tcPr>
          <w:p w:rsidRPr="003F7B0D" w:rsidR="00AF4DD9" w:rsidP="00C37272" w:rsidRDefault="00AF4DD9" w14:paraId="3DC1290D" w14:textId="77777777">
            <w:pPr>
              <w:spacing w:before="40" w:after="40"/>
              <w:jc w:val="left"/>
              <w:rPr>
                <w:rFonts w:cs="Arial"/>
              </w:rPr>
            </w:pPr>
          </w:p>
        </w:tc>
      </w:tr>
    </w:tbl>
    <w:p w:rsidR="00AF4DD9" w:rsidP="55E026C1" w:rsidRDefault="00AF4DD9" w14:paraId="51680B18" w14:textId="77777777" w14:noSpellErr="1">
      <w:pPr>
        <w:keepNext/>
        <w:spacing w:before="240" w:after="0"/>
        <w:rPr>
          <w:rFonts w:ascii="Arial,Calibri" w:hAnsi="Arial,Calibri" w:eastAsia="Arial,Calibri" w:cs="Arial,Calibri"/>
          <w:b w:val="1"/>
          <w:bCs w:val="1"/>
          <w:rPrChange w:author="SLAVÍK Lukáš, Ing." w:date="2021-11-04T10:37:07.9780143" w:id="1975751716">
            <w:rPr>
              <w:rFonts w:eastAsia="Calibri" w:cs="Arial"/>
              <w:b/>
            </w:rPr>
          </w:rPrChange>
        </w:rPr>
        <w:pPrChange w:author="SLAVÍK Lukáš, Ing." w:date="2021-11-04T10:37:07.9780143" w:id="622453061">
          <w:pPr>
            <w:keepNext/>
          </w:pPr>
        </w:pPrChange>
      </w:pPr>
      <w:r w:rsidRPr="55E026C1">
        <w:rPr>
          <w:rFonts w:ascii="Arial,Calibri" w:hAnsi="Arial,Calibri" w:eastAsia="Arial,Calibri" w:cs="Arial,Calibri"/>
          <w:b w:val="1"/>
          <w:bCs w:val="1"/>
          <w:rPrChange w:author="SLAVÍK Lukáš, Ing." w:date="2021-11-04T10:37:07.9780143" w:id="1855656309">
            <w:rPr>
              <w:rFonts w:eastAsia="Calibri" w:cs="Arial"/>
              <w:b/>
            </w:rPr>
          </w:rPrChange>
        </w:rPr>
        <w:t>Diagram</w:t>
      </w:r>
      <w:r w:rsidRPr="55E026C1">
        <w:rPr>
          <w:rFonts w:ascii="Arial,Calibri" w:hAnsi="Arial,Calibri" w:eastAsia="Arial,Calibri" w:cs="Arial,Calibri"/>
          <w:b w:val="1"/>
          <w:bCs w:val="1"/>
          <w:rPrChange w:author="SLAVÍK Lukáš, Ing." w:date="2021-11-04T10:37:07.9780143" w:id="261064303">
            <w:rPr>
              <w:rFonts w:eastAsia="Calibri" w:cs="Arial"/>
              <w:b/>
            </w:rPr>
          </w:rPrChange>
        </w:rPr>
        <w:t xml:space="preserve"> technologické architektury – pohled struktury komunikační infrastruktury</w:t>
      </w:r>
    </w:p>
    <w:p w:rsidR="00252B81" w:rsidP="00AF4DD9" w:rsidRDefault="00252B81" w14:paraId="5CA75295" w14:textId="77777777">
      <w:pPr>
        <w:spacing w:before="240" w:after="160"/>
        <w:contextualSpacing/>
        <w:jc w:val="center"/>
        <w:rPr>
          <w:rFonts w:eastAsia="Calibri" w:cs="Arial"/>
          <w:i/>
          <w:color w:val="FF0000"/>
        </w:rPr>
      </w:pPr>
    </w:p>
    <w:p w:rsidRPr="005C5B29" w:rsidR="00AF4DD9" w:rsidP="55E026C1" w:rsidRDefault="00AF4DD9" w14:paraId="1F7E8245" w14:textId="207C53CB" w14:noSpellErr="1">
      <w:pPr>
        <w:spacing w:before="240" w:after="160"/>
        <w:contextualSpacing/>
        <w:jc w:val="center"/>
        <w:rPr>
          <w:rFonts w:ascii="Arial,Calibri" w:hAnsi="Arial,Calibri" w:eastAsia="Arial,Calibri" w:cs="Arial,Calibri"/>
          <w:i w:val="1"/>
          <w:iCs w:val="1"/>
          <w:color w:val="FF0000"/>
          <w:rPrChange w:author="SLAVÍK Lukáš, Ing." w:date="2021-11-04T10:37:07.9780143" w:id="531891204">
            <w:rPr>
              <w:rFonts w:eastAsia="Calibri" w:cs="Arial"/>
              <w:i/>
              <w:color w:val="FF0000"/>
            </w:rPr>
          </w:rPrChange>
        </w:rPr>
        <w:pPrChange w:author="SLAVÍK Lukáš, Ing." w:date="2021-11-04T10:37:07.9780143" w:id="1503968130">
          <w:pPr>
            <w:contextualSpacing/>
            <w:jc w:val="center"/>
          </w:pPr>
        </w:pPrChange>
      </w:pPr>
      <w:r w:rsidRPr="55E026C1">
        <w:rPr>
          <w:rFonts w:ascii="Arial,Calibri" w:hAnsi="Arial,Calibri" w:eastAsia="Arial,Calibri" w:cs="Arial,Calibri"/>
          <w:i w:val="1"/>
          <w:iCs w:val="1"/>
          <w:color w:val="FF0000"/>
          <w:rPrChange w:author="SLAVÍK Lukáš, Ing." w:date="2021-11-04T10:37:07.9780143" w:id="1515394473">
            <w:rPr>
              <w:rFonts w:eastAsia="Calibri" w:cs="Arial"/>
              <w:i/>
              <w:color w:val="FF0000"/>
            </w:rPr>
          </w:rPrChange>
        </w:rPr>
        <w:t>&lt;zde vložte diagram</w:t>
      </w:r>
      <w:r w:rsidRPr="55E026C1">
        <w:rPr>
          <w:rFonts w:ascii="Arial,Calibri" w:hAnsi="Arial,Calibri" w:eastAsia="Arial,Calibri" w:cs="Arial,Calibri"/>
          <w:i w:val="1"/>
          <w:iCs w:val="1"/>
          <w:color w:val="FF0000"/>
          <w:rPrChange w:author="SLAVÍK Lukáš, Ing." w:date="2021-11-04T10:37:07.9780143" w:id="1143464812">
            <w:rPr>
              <w:rFonts w:eastAsia="Calibri" w:cs="Arial"/>
              <w:i/>
              <w:color w:val="FF0000"/>
            </w:rPr>
          </w:rPrChange>
        </w:rPr>
        <w:t>/y</w:t>
      </w:r>
      <w:r w:rsidRPr="55E026C1">
        <w:rPr>
          <w:rFonts w:ascii="Arial,Calibri" w:hAnsi="Arial,Calibri" w:eastAsia="Arial,Calibri" w:cs="Arial,Calibri"/>
          <w:i w:val="1"/>
          <w:iCs w:val="1"/>
          <w:color w:val="FF0000"/>
          <w:rPrChange w:author="SLAVÍK Lukáš, Ing." w:date="2021-11-04T10:37:07.9780143" w:id="298523302">
            <w:rPr>
              <w:rFonts w:eastAsia="Calibri" w:cs="Arial"/>
              <w:i/>
              <w:color w:val="FF0000"/>
            </w:rPr>
          </w:rPrChange>
        </w:rPr>
        <w:t>&gt;</w:t>
      </w:r>
    </w:p>
    <w:p w:rsidRPr="003F7B0D" w:rsidR="00AF4DD9" w:rsidP="00AF4DD9" w:rsidRDefault="00AF4DD9" w14:paraId="53584FC8" w14:textId="77777777">
      <w:pPr>
        <w:spacing w:after="160"/>
        <w:contextualSpacing/>
        <w:rPr>
          <w:rFonts w:eastAsia="Calibri" w:cs="Arial"/>
        </w:rPr>
      </w:pPr>
    </w:p>
    <w:tbl>
      <w:tblPr>
        <w:tblStyle w:val="Style1"/>
        <w:tblW w:w="5000" w:type="pct"/>
        <w:tblLook w:val="06A0" w:firstRow="1" w:lastRow="0" w:firstColumn="1" w:lastColumn="0" w:noHBand="1" w:noVBand="1"/>
      </w:tblPr>
      <w:tblGrid>
        <w:gridCol w:w="1087"/>
        <w:gridCol w:w="6006"/>
        <w:gridCol w:w="1575"/>
        <w:gridCol w:w="2660"/>
      </w:tblGrid>
      <w:tr w:rsidRPr="00BF5681" w:rsidR="00AF4DD9" w:rsidTr="55E026C1" w14:paraId="68B4089C"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4"/>
            <w:tcMar/>
            <w:tcPrChange w:author="SLAVÍK Lukáš, Ing." w:date="2021-11-04T10:37:07.9780143" w:id="1447115363">
              <w:tcPr>
                <w:cnfStyle w:val="001000000000" w:firstRow="0" w:lastRow="0" w:firstColumn="1" w:lastColumn="0" w:oddVBand="0" w:evenVBand="0" w:oddHBand="0" w:evenHBand="0" w:firstRowFirstColumn="0" w:firstRowLastColumn="0" w:lastRowFirstColumn="0" w:lastRowLastColumn="0"/>
                <w:tcW w:w="5000" w:type="pct"/>
                <w:gridSpan w:val="4"/>
              </w:tcPr>
            </w:tcPrChange>
          </w:tcPr>
          <w:p w:rsidRPr="002C3CAF" w:rsidR="00AF4DD9" w:rsidP="55E026C1" w:rsidRDefault="00AF4DD9" w14:paraId="7DF986C4" w14:textId="77C6558A" w14:noSpellErr="1">
            <w:pPr>
              <w:keepNext/>
              <w:spacing w:before="40" w:after="40"/>
              <w:contextualSpacing w:val="0"/>
              <w:rPr>
                <w:rFonts w:ascii="Arial" w:hAnsi="Arial" w:eastAsia="Arial" w:cs="Arial"/>
                <w:b w:val="0"/>
                <w:bCs w:val="0"/>
                <w:rPrChange w:author="SLAVÍK Lukáš, Ing." w:date="2021-11-04T10:37:07.9780143" w:id="2028681331">
                  <w:rPr/>
                </w:rPrChange>
              </w:rPr>
              <w:pPrChange w:author="SLAVÍK Lukáš, Ing." w:date="2021-11-04T10:37:07.9780143" w:id="1807263327">
                <w:pPr>
                  <w:keepNext/>
                  <w:contextualSpacing w:val="0"/>
                </w:pPr>
              </w:pPrChange>
            </w:pPr>
            <w:bookmarkStart w:name="_Toc509581683" w:id="354"/>
            <w:bookmarkStart w:name="_Toc513797153" w:id="355"/>
            <w:r w:rsidRPr="003AAEC4">
              <w:rPr>
                <w:rFonts w:ascii="Arial" w:hAnsi="Arial" w:eastAsia="Arial" w:cs="Arial"/>
                <w:b w:val="0"/>
                <w:bCs w:val="0"/>
                <w:rPrChange w:author="SLAVÍK Lukáš, Ing." w:date="2021-11-04T10:36:37.6903059" w:id="2022290632">
                  <w:rPr>
                    <w:rFonts w:cs="Arial"/>
                    <w:b w:val="0"/>
                  </w:rPr>
                </w:rPrChange>
              </w:rPr>
              <w:lastRenderedPageBreak/>
              <w:t xml:space="preserve">Tabulka </w:t>
            </w:r>
            <w:r w:rsidRPr="55E026C1">
              <w:rPr>
                <w:rPrChange w:author="SLAVÍK Lukáš, Ing." w:date="2021-11-04T10:37:07.9780143" w:id="1438070769">
                  <w:rPr>
                    <w:rFonts w:cs="Arial"/>
                  </w:rPr>
                </w:rPrChange>
              </w:rPr>
              <w:fldChar w:fldCharType="begin"/>
            </w:r>
            <w:r w:rsidRPr="002C3CAF">
              <w:rPr>
                <w:rFonts w:cs="Arial"/>
                <w:b w:val="0"/>
              </w:rPr>
              <w:instrText xml:space="preserve"> SEQ Tabulka \* ARABIC </w:instrText>
            </w:r>
            <w:r w:rsidRPr="002C3CAF">
              <w:rPr>
                <w:rFonts w:cs="Arial"/>
              </w:rPr>
              <w:fldChar w:fldCharType="separate"/>
            </w:r>
            <w:ins w:author="Šedivec Tomáš" w:date="2021-10-04T12:09:00Z" w:id="356">
              <w:r w:rsidRPr="003AAEC4" w:rsidR="00F45D72">
                <w:rPr>
                  <w:rFonts w:ascii="Arial" w:hAnsi="Arial" w:eastAsia="Arial" w:cs="Arial"/>
                  <w:b w:val="0"/>
                  <w:bCs w:val="0"/>
                  <w:noProof/>
                  <w:rPrChange w:author="SLAVÍK Lukáš, Ing." w:date="2021-11-04T10:36:37.6903059" w:id="447507003">
                    <w:rPr>
                      <w:rFonts w:cs="Arial"/>
                      <w:b w:val="0"/>
                      <w:noProof/>
                    </w:rPr>
                  </w:rPrChange>
                </w:rPr>
                <w:t>31</w:t>
              </w:r>
            </w:ins>
            <w:del w:author="Šedivec Tomáš" w:date="2021-10-04T12:09:00Z" w:id="357">
              <w:r w:rsidDel="00F45D72">
                <w:rPr>
                  <w:rFonts w:cs="Arial"/>
                  <w:b w:val="0"/>
                  <w:noProof/>
                </w:rPr>
                <w:delText>32</w:delText>
              </w:r>
            </w:del>
            <w:r w:rsidRPr="55E026C1">
              <w:rPr>
                <w:rPrChange w:author="SLAVÍK Lukáš, Ing." w:date="2021-11-04T10:37:07.9780143" w:id="507580909">
                  <w:rPr>
                    <w:rFonts w:cs="Arial"/>
                  </w:rPr>
                </w:rPrChange>
              </w:rPr>
              <w:fldChar w:fldCharType="end"/>
            </w:r>
            <w:r w:rsidRPr="003AAEC4">
              <w:rPr>
                <w:rFonts w:ascii="Arial" w:hAnsi="Arial" w:eastAsia="Arial" w:cs="Arial"/>
                <w:b w:val="0"/>
                <w:bCs w:val="0"/>
                <w:rPrChange w:author="SLAVÍK Lukáš, Ing." w:date="2021-11-04T10:36:37.6903059" w:id="1440458676">
                  <w:rPr>
                    <w:rFonts w:cs="Arial"/>
                    <w:b w:val="0"/>
                  </w:rPr>
                </w:rPrChange>
              </w:rPr>
              <w:t xml:space="preserve">: </w:t>
            </w:r>
            <w:r w:rsidRPr="003AAEC4">
              <w:rPr>
                <w:rFonts w:ascii="Arial,Calibri" w:hAnsi="Arial,Calibri" w:eastAsia="Arial,Calibri" w:cs="Arial,Calibri"/>
                <w:rPrChange w:author="SLAVÍK Lukáš, Ing." w:date="2021-11-04T10:36:37.6903059" w:id="1106730371">
                  <w:rPr>
                    <w:rFonts w:eastAsia="Calibri" w:cs="Arial"/>
                  </w:rPr>
                </w:rPrChange>
              </w:rPr>
              <w:t>Využití sdílených služeb komunikační infrastruktury</w:t>
            </w:r>
            <w:bookmarkEnd w:id="354"/>
            <w:bookmarkEnd w:id="355"/>
          </w:p>
        </w:tc>
      </w:tr>
      <w:tr w:rsidRPr="00BF5681" w:rsidR="00AF4DD9" w:rsidTr="55E026C1" w14:paraId="77A7BB83"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80" w:type="pct"/>
            <w:tcMar/>
          </w:tcPr>
          <w:p w:rsidRPr="003F7B0D" w:rsidR="00AF4DD9" w:rsidP="55E026C1" w:rsidRDefault="00AF4DD9" w14:paraId="5DBB28CE" w14:textId="77777777" w14:noSpellErr="1">
            <w:pPr>
              <w:keepNext/>
              <w:jc w:val="left"/>
              <w:rPr>
                <w:rFonts w:ascii="Arial" w:hAnsi="Arial" w:eastAsia="Arial" w:cs="Arial"/>
                <w:rPrChange w:author="SLAVÍK Lukáš, Ing." w:date="2021-11-04T10:37:07.9780143" w:id="1280363667">
                  <w:rPr>
                    <w:rFonts w:cs="Arial"/>
                  </w:rPr>
                </w:rPrChange>
              </w:rPr>
              <w:pPrChange w:author="SLAVÍK Lukáš, Ing." w:date="2021-11-04T10:37:07.9780143" w:id="1662370943">
                <w:pPr>
                  <w:keepNext/>
                  <w:jc w:val="left"/>
                </w:pPr>
              </w:pPrChange>
            </w:pPr>
            <w:r w:rsidRPr="55E026C1">
              <w:rPr>
                <w:rFonts w:ascii="Arial" w:hAnsi="Arial" w:eastAsia="Arial" w:cs="Arial"/>
                <w:rPrChange w:author="SLAVÍK Lukáš, Ing." w:date="2021-11-04T10:37:07.9780143" w:id="423083979">
                  <w:rPr>
                    <w:rFonts w:cs="Arial"/>
                  </w:rPr>
                </w:rPrChange>
              </w:rPr>
              <w:t>Název</w:t>
            </w:r>
          </w:p>
        </w:tc>
        <w:tc>
          <w:tcPr>
            <w:cnfStyle w:val="000000000000" w:firstRow="0" w:lastRow="0" w:firstColumn="0" w:lastColumn="0" w:oddVBand="0" w:evenVBand="0" w:oddHBand="0" w:evenHBand="0" w:firstRowFirstColumn="0" w:firstRowLastColumn="0" w:lastRowFirstColumn="0" w:lastRowLastColumn="0"/>
            <w:tcW w:w="2651" w:type="pct"/>
            <w:tcMar/>
            <w:tcPrChange w:author="SLAVÍK Lukáš, Ing." w:date="2021-11-04T10:36:37.6903059" w:id="263565718">
              <w:tcPr>
                <w:tcW w:w="2651" w:type="pct"/>
              </w:tcPr>
            </w:tcPrChange>
          </w:tcPr>
          <w:p w:rsidRPr="003F7B0D" w:rsidR="00AF4DD9" w:rsidP="55E026C1" w:rsidRDefault="00AF4DD9" w14:paraId="70194265" w14:textId="77777777" w14:noSpellErr="1">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523124693">
                  <w:rPr>
                    <w:rFonts w:cs="Arial"/>
                  </w:rPr>
                </w:rPrChange>
              </w:rPr>
              <w:pPrChange w:author="SLAVÍK Lukáš, Ing." w:date="2021-11-04T10:37:07.9780143" w:id="1979070418">
                <w:pPr>
                  <w:keepNext/>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631637424">
                  <w:rPr>
                    <w:rFonts w:cs="Arial"/>
                  </w:rPr>
                </w:rPrChange>
              </w:rPr>
              <w:t>Popis</w:t>
            </w:r>
          </w:p>
        </w:tc>
        <w:tc>
          <w:tcPr>
            <w:cnfStyle w:val="000000000000" w:firstRow="0" w:lastRow="0" w:firstColumn="0" w:lastColumn="0" w:oddVBand="0" w:evenVBand="0" w:oddHBand="0" w:evenHBand="0" w:firstRowFirstColumn="0" w:firstRowLastColumn="0" w:lastRowFirstColumn="0" w:lastRowLastColumn="0"/>
            <w:tcW w:w="695" w:type="pct"/>
            <w:tcMar/>
            <w:tcPrChange w:author="SLAVÍK Lukáš, Ing." w:date="2021-11-04T10:36:37.6903059" w:id="135735889">
              <w:tcPr>
                <w:tcW w:w="695" w:type="pct"/>
              </w:tcPr>
            </w:tcPrChange>
          </w:tcPr>
          <w:p w:rsidRPr="003F7B0D" w:rsidR="00AF4DD9" w:rsidP="55E026C1" w:rsidRDefault="00AF4DD9" w14:paraId="14151B8C" w14:textId="77777777" w14:noSpellErr="1">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367664631">
                  <w:rPr>
                    <w:rFonts w:cs="Arial"/>
                  </w:rPr>
                </w:rPrChange>
              </w:rPr>
              <w:pPrChange w:author="SLAVÍK Lukáš, Ing." w:date="2021-11-04T10:37:07.9780143" w:id="1938009815">
                <w:pPr>
                  <w:keepNext/>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192017515">
                  <w:rPr>
                    <w:rFonts w:cs="Arial"/>
                  </w:rPr>
                </w:rPrChange>
              </w:rPr>
              <w:t>Použito</w:t>
            </w:r>
          </w:p>
        </w:tc>
        <w:tc>
          <w:tcPr>
            <w:cnfStyle w:val="000000000000" w:firstRow="0" w:lastRow="0" w:firstColumn="0" w:lastColumn="0" w:oddVBand="0" w:evenVBand="0" w:oddHBand="0" w:evenHBand="0" w:firstRowFirstColumn="0" w:firstRowLastColumn="0" w:lastRowFirstColumn="0" w:lastRowLastColumn="0"/>
            <w:tcW w:w="1174" w:type="pct"/>
            <w:tcMar/>
            <w:tcPrChange w:author="SLAVÍK Lukáš, Ing." w:date="2021-11-04T10:36:37.6903059" w:id="400139615">
              <w:tcPr>
                <w:tcW w:w="1174" w:type="pct"/>
              </w:tcPr>
            </w:tcPrChange>
          </w:tcPr>
          <w:p w:rsidRPr="003F7B0D" w:rsidR="00AF4DD9" w:rsidP="55E026C1" w:rsidRDefault="00AF4DD9" w14:paraId="08CE9145" w14:textId="77777777" w14:noSpellErr="1">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351110962">
                  <w:rPr>
                    <w:rFonts w:cs="Arial"/>
                  </w:rPr>
                </w:rPrChange>
              </w:rPr>
              <w:pPrChange w:author="SLAVÍK Lukáš, Ing." w:date="2021-11-04T10:37:07.9780143" w:id="1409534113">
                <w:pPr>
                  <w:keepNext/>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702564649">
                  <w:rPr>
                    <w:rFonts w:cs="Arial"/>
                  </w:rPr>
                </w:rPrChange>
              </w:rPr>
              <w:t>Č. žádosti o výjimku</w:t>
            </w:r>
          </w:p>
        </w:tc>
      </w:tr>
      <w:tr w:rsidRPr="00BF5681" w:rsidR="00AF4DD9" w:rsidTr="55E026C1" w14:paraId="48A388D3" w14:textId="77777777">
        <w:tc>
          <w:tcPr>
            <w:cnfStyle w:val="001000000000" w:firstRow="0" w:lastRow="0" w:firstColumn="1" w:lastColumn="0" w:oddVBand="0" w:evenVBand="0" w:oddHBand="0" w:evenHBand="0" w:firstRowFirstColumn="0" w:firstRowLastColumn="0" w:lastRowFirstColumn="0" w:lastRowLastColumn="0"/>
            <w:tcW w:w="480" w:type="pct"/>
            <w:shd w:val="clear" w:color="auto" w:fill="D9D9D9" w:themeFill="background1" w:themeFillShade="D9"/>
            <w:tcMar/>
          </w:tcPr>
          <w:p w:rsidRPr="003F7B0D" w:rsidR="00AF4DD9" w:rsidP="55E026C1" w:rsidRDefault="00AF4DD9" w14:paraId="78D17A4F" w14:textId="77777777" w14:noSpellErr="1">
            <w:pPr>
              <w:jc w:val="left"/>
              <w:rPr>
                <w:rFonts w:ascii="Arial" w:hAnsi="Arial" w:eastAsia="Arial" w:cs="Arial"/>
                <w:rPrChange w:author="SLAVÍK Lukáš, Ing." w:date="2021-11-04T10:37:07.9780143" w:id="1242296042">
                  <w:rPr>
                    <w:rFonts w:cs="Arial"/>
                  </w:rPr>
                </w:rPrChange>
              </w:rPr>
              <w:pPrChange w:author="SLAVÍK Lukáš, Ing." w:date="2021-11-04T10:37:07.9780143" w:id="375323131">
                <w:pPr>
                  <w:jc w:val="left"/>
                </w:pPr>
              </w:pPrChange>
            </w:pPr>
            <w:r w:rsidRPr="55E026C1">
              <w:rPr>
                <w:rFonts w:ascii="Arial" w:hAnsi="Arial" w:eastAsia="Arial" w:cs="Arial"/>
                <w:rPrChange w:author="SLAVÍK Lukáš, Ing." w:date="2021-11-04T10:37:07.9780143" w:id="911269786">
                  <w:rPr>
                    <w:rFonts w:cs="Arial"/>
                  </w:rPr>
                </w:rPrChange>
              </w:rPr>
              <w:t>CMS</w:t>
            </w:r>
          </w:p>
        </w:tc>
        <w:tc>
          <w:tcPr>
            <w:cnfStyle w:val="000000000000" w:firstRow="0" w:lastRow="0" w:firstColumn="0" w:lastColumn="0" w:oddVBand="0" w:evenVBand="0" w:oddHBand="0" w:evenHBand="0" w:firstRowFirstColumn="0" w:firstRowLastColumn="0" w:lastRowFirstColumn="0" w:lastRowLastColumn="0"/>
            <w:tcW w:w="2651" w:type="pct"/>
            <w:shd w:val="clear" w:color="auto" w:fill="D9D9D9" w:themeFill="background1" w:themeFillShade="D9"/>
            <w:tcMar/>
            <w:tcPrChange w:author="SLAVÍK Lukáš, Ing." w:date="2021-11-04T10:36:37.6903059" w:id="915971574">
              <w:tcPr>
                <w:tcW w:w="2651" w:type="pct"/>
                <w:shd w:val="clear" w:color="auto" w:fill="D9D9D9" w:themeFill="background1" w:themeFillShade="D9"/>
              </w:tcPr>
            </w:tcPrChange>
          </w:tcPr>
          <w:p w:rsidRPr="003F7B0D" w:rsidR="00AF4DD9" w:rsidP="55E026C1" w:rsidRDefault="00AF4DD9" w14:paraId="174E344B" w14:textId="77777777" w14:noSpellErr="1">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2101868587">
                  <w:rPr>
                    <w:rFonts w:cs="Arial"/>
                  </w:rPr>
                </w:rPrChange>
              </w:rPr>
              <w:pPrChange w:author="SLAVÍK Lukáš, Ing." w:date="2021-11-04T10:37:07.9780143" w:id="877200160">
                <w:pPr>
                  <w:contextualSpacing w:val="0"/>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1575895138">
                  <w:rPr>
                    <w:rFonts w:cs="Arial"/>
                  </w:rPr>
                </w:rPrChange>
              </w:rPr>
              <w:t xml:space="preserve">Pro publikaci </w:t>
            </w:r>
            <w:r w:rsidRPr="55E026C1">
              <w:rPr>
                <w:rFonts w:ascii="Arial" w:hAnsi="Arial" w:eastAsia="Arial" w:cs="Arial"/>
                <w:rPrChange w:author="SLAVÍK Lukáš, Ing." w:date="2021-11-04T10:37:07.9780143" w:id="1945873442">
                  <w:rPr>
                    <w:rFonts w:cs="Arial"/>
                  </w:rPr>
                </w:rPrChange>
              </w:rPr>
              <w:t>s</w:t>
            </w:r>
            <w:r w:rsidRPr="55E026C1">
              <w:rPr>
                <w:rFonts w:ascii="Arial" w:hAnsi="Arial" w:eastAsia="Arial" w:cs="Arial"/>
                <w:rPrChange w:author="SLAVÍK Lukáš, Ing." w:date="2021-11-04T10:37:07.9780143" w:id="730608407">
                  <w:rPr>
                    <w:rFonts w:cs="Arial"/>
                  </w:rPr>
                </w:rPrChange>
              </w:rPr>
              <w:t>luž</w:t>
            </w:r>
            <w:r w:rsidRPr="55E026C1">
              <w:rPr>
                <w:rFonts w:ascii="Arial" w:hAnsi="Arial" w:eastAsia="Arial" w:cs="Arial"/>
                <w:rPrChange w:author="SLAVÍK Lukáš, Ing." w:date="2021-11-04T10:37:07.9780143" w:id="1226161704">
                  <w:rPr>
                    <w:rFonts w:cs="Arial"/>
                  </w:rPr>
                </w:rPrChange>
              </w:rPr>
              <w:t>eb tohoto projektu</w:t>
            </w:r>
            <w:r w:rsidRPr="55E026C1">
              <w:rPr>
                <w:rFonts w:ascii="Arial" w:hAnsi="Arial" w:eastAsia="Arial" w:cs="Arial"/>
                <w:rPrChange w:author="SLAVÍK Lukáš, Ing." w:date="2021-11-04T10:37:07.9780143" w:id="1881677015">
                  <w:rPr>
                    <w:rFonts w:cs="Arial"/>
                  </w:rPr>
                </w:rPrChange>
              </w:rPr>
              <w:t xml:space="preserve"> je využito Centrální místo služeb – aplikace jsou publikovány prostřednictvím CMS</w:t>
            </w:r>
            <w:r w:rsidRPr="55E026C1">
              <w:rPr>
                <w:rFonts w:ascii="Arial" w:hAnsi="Arial" w:eastAsia="Arial" w:cs="Arial"/>
                <w:rPrChange w:author="SLAVÍK Lukáš, Ing." w:date="2021-11-04T10:37:07.9780143" w:id="542290587">
                  <w:rPr>
                    <w:rFonts w:cs="Arial"/>
                  </w:rPr>
                </w:rPrChange>
              </w:rPr>
              <w:t xml:space="preserve"> </w:t>
            </w:r>
          </w:p>
        </w:tc>
        <w:sdt>
          <w:sdtPr>
            <w:rPr>
              <w:rFonts w:cs="Arial"/>
            </w:rPr>
            <w:id w:val="137617619"/>
            <w:showingPlcHdr/>
            <w:comboBox>
              <w:listItem w:displayText="Ano" w:value="Ano"/>
              <w:listItem w:displayText="Nerelevantní" w:value="Nerelevantní"/>
              <w:listItem w:displayText="Ne, žádáme výjimku" w:value="Ne, žádáme výjimku"/>
            </w:comboBox>
          </w:sdtPr>
          <w:sdtEndPr/>
          <w:sdtContent>
            <w:tc>
              <w:tcPr>
                <w:tcW w:w="695" w:type="pct"/>
                <w:shd w:val="clear" w:color="auto" w:fill="auto"/>
              </w:tcPr>
              <w:p w:rsidRPr="003F7B0D" w:rsidR="00AF4DD9" w:rsidP="00C37272" w:rsidRDefault="00AF4DD9" w14:paraId="2E38E402" w14:textId="77777777">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sidRPr="003F7B0D">
                  <w:rPr>
                    <w:rStyle w:val="Zstupntext"/>
                    <w:rFonts w:cs="Arial"/>
                    <w:i/>
                    <w:color w:val="FF0000"/>
                  </w:rPr>
                  <w:t>Zvolte položku.</w:t>
                </w:r>
              </w:p>
            </w:tc>
          </w:sdtContent>
        </w:sdt>
        <w:tc>
          <w:tcPr>
            <w:cnfStyle w:val="000000000000" w:firstRow="0" w:lastRow="0" w:firstColumn="0" w:lastColumn="0" w:oddVBand="0" w:evenVBand="0" w:oddHBand="0" w:evenHBand="0" w:firstRowFirstColumn="0" w:firstRowLastColumn="0" w:lastRowFirstColumn="0" w:lastRowLastColumn="0"/>
            <w:tcW w:w="1174" w:type="pct"/>
            <w:shd w:val="clear" w:color="auto" w:fill="auto"/>
            <w:tcMar/>
            <w:tcPrChange w:author="SLAVÍK Lukáš, Ing." w:date="2021-11-04T10:36:37.6903059" w:id="1285117288">
              <w:tcPr>
                <w:tcW w:w="1174" w:type="pct"/>
                <w:shd w:val="clear" w:color="auto" w:fill="auto"/>
              </w:tcPr>
            </w:tcPrChange>
          </w:tcPr>
          <w:p w:rsidRPr="003F7B0D" w:rsidR="00AF4DD9" w:rsidP="00C37272" w:rsidRDefault="00AF4DD9" w14:paraId="578FF47F" w14:textId="77777777">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Pr="00BF5681" w:rsidR="00AF4DD9" w:rsidTr="55E026C1" w14:paraId="7C3C83E4" w14:textId="77777777">
        <w:tc>
          <w:tcPr>
            <w:cnfStyle w:val="001000000000" w:firstRow="0" w:lastRow="0" w:firstColumn="1" w:lastColumn="0" w:oddVBand="0" w:evenVBand="0" w:oddHBand="0" w:evenHBand="0" w:firstRowFirstColumn="0" w:firstRowLastColumn="0" w:lastRowFirstColumn="0" w:lastRowLastColumn="0"/>
            <w:tcW w:w="480" w:type="pct"/>
            <w:shd w:val="clear" w:color="auto" w:fill="D9D9D9" w:themeFill="background1" w:themeFillShade="D9"/>
            <w:tcMar/>
          </w:tcPr>
          <w:p w:rsidRPr="003F7B0D" w:rsidR="00AF4DD9" w:rsidP="55E026C1" w:rsidRDefault="00AF4DD9" w14:paraId="44C4D494" w14:textId="77777777" w14:noSpellErr="1">
            <w:pPr>
              <w:jc w:val="left"/>
              <w:rPr>
                <w:rFonts w:ascii="Arial" w:hAnsi="Arial" w:eastAsia="Arial" w:cs="Arial"/>
                <w:rPrChange w:author="SLAVÍK Lukáš, Ing." w:date="2021-11-04T10:37:07.9780143" w:id="1565752971">
                  <w:rPr>
                    <w:rFonts w:cs="Arial"/>
                  </w:rPr>
                </w:rPrChange>
              </w:rPr>
              <w:pPrChange w:author="SLAVÍK Lukáš, Ing." w:date="2021-11-04T10:37:07.9780143" w:id="689594025">
                <w:pPr>
                  <w:jc w:val="left"/>
                </w:pPr>
              </w:pPrChange>
            </w:pPr>
            <w:r w:rsidRPr="55E026C1">
              <w:rPr>
                <w:rFonts w:ascii="Arial" w:hAnsi="Arial" w:eastAsia="Arial" w:cs="Arial"/>
                <w:rPrChange w:author="SLAVÍK Lukáš, Ing." w:date="2021-11-04T10:37:07.9780143" w:id="9753854">
                  <w:rPr>
                    <w:rFonts w:cs="Arial"/>
                  </w:rPr>
                </w:rPrChange>
              </w:rPr>
              <w:t>KIVS</w:t>
            </w:r>
          </w:p>
        </w:tc>
        <w:tc>
          <w:tcPr>
            <w:cnfStyle w:val="000000000000" w:firstRow="0" w:lastRow="0" w:firstColumn="0" w:lastColumn="0" w:oddVBand="0" w:evenVBand="0" w:oddHBand="0" w:evenHBand="0" w:firstRowFirstColumn="0" w:firstRowLastColumn="0" w:lastRowFirstColumn="0" w:lastRowLastColumn="0"/>
            <w:tcW w:w="2651" w:type="pct"/>
            <w:shd w:val="clear" w:color="auto" w:fill="D9D9D9" w:themeFill="background1" w:themeFillShade="D9"/>
            <w:tcMar/>
            <w:tcPrChange w:author="SLAVÍK Lukáš, Ing." w:date="2021-11-04T10:36:37.6903059" w:id="1501524000">
              <w:tcPr>
                <w:tcW w:w="2651" w:type="pct"/>
                <w:shd w:val="clear" w:color="auto" w:fill="D9D9D9" w:themeFill="background1" w:themeFillShade="D9"/>
              </w:tcPr>
            </w:tcPrChange>
          </w:tcPr>
          <w:p w:rsidRPr="003F7B0D" w:rsidR="00AF4DD9" w:rsidP="55E026C1" w:rsidRDefault="00AF4DD9" w14:paraId="4E1C0802" w14:textId="77777777" w14:noSpellErr="1">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782175367">
                  <w:rPr>
                    <w:rFonts w:cs="Arial"/>
                  </w:rPr>
                </w:rPrChange>
              </w:rPr>
              <w:pPrChange w:author="SLAVÍK Lukáš, Ing." w:date="2021-11-04T10:37:07.9780143" w:id="683849426">
                <w:pPr>
                  <w:contextualSpacing w:val="0"/>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2000836808">
                  <w:rPr>
                    <w:rFonts w:cs="Arial"/>
                  </w:rPr>
                </w:rPrChange>
              </w:rPr>
              <w:t>Využití komunikační infrastruktury veřejné správy, tj. fyzického propojení infrastruktury úřadů připojení k CMS</w:t>
            </w:r>
          </w:p>
        </w:tc>
        <w:sdt>
          <w:sdtPr>
            <w:rPr>
              <w:rFonts w:cs="Arial"/>
            </w:rPr>
            <w:id w:val="-808313033"/>
            <w:showingPlcHdr/>
            <w:comboBox>
              <w:listItem w:displayText="Ano" w:value="Ano"/>
              <w:listItem w:displayText="Nerelevantní" w:value="Nerelevantní"/>
              <w:listItem w:displayText="Ne, žádáme výjimku" w:value="Ne, žádáme výjimku"/>
            </w:comboBox>
          </w:sdtPr>
          <w:sdtEndPr/>
          <w:sdtContent>
            <w:tc>
              <w:tcPr>
                <w:tcW w:w="695" w:type="pct"/>
                <w:shd w:val="clear" w:color="auto" w:fill="auto"/>
              </w:tcPr>
              <w:p w:rsidRPr="003F7B0D" w:rsidR="00AF4DD9" w:rsidP="00C37272" w:rsidRDefault="00AF4DD9" w14:paraId="246C1131" w14:textId="77777777">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sidRPr="003F7B0D">
                  <w:rPr>
                    <w:rStyle w:val="Zstupntext"/>
                    <w:rFonts w:cs="Arial"/>
                    <w:i/>
                    <w:color w:val="FF0000"/>
                  </w:rPr>
                  <w:t>Zvolte položku.</w:t>
                </w:r>
              </w:p>
            </w:tc>
          </w:sdtContent>
        </w:sdt>
        <w:tc>
          <w:tcPr>
            <w:cnfStyle w:val="000000000000" w:firstRow="0" w:lastRow="0" w:firstColumn="0" w:lastColumn="0" w:oddVBand="0" w:evenVBand="0" w:oddHBand="0" w:evenHBand="0" w:firstRowFirstColumn="0" w:firstRowLastColumn="0" w:lastRowFirstColumn="0" w:lastRowLastColumn="0"/>
            <w:tcW w:w="1174" w:type="pct"/>
            <w:shd w:val="clear" w:color="auto" w:fill="auto"/>
            <w:tcMar/>
            <w:tcPrChange w:author="SLAVÍK Lukáš, Ing." w:date="2021-11-04T10:36:37.6903059" w:id="1436683316">
              <w:tcPr>
                <w:tcW w:w="1174" w:type="pct"/>
                <w:shd w:val="clear" w:color="auto" w:fill="auto"/>
              </w:tcPr>
            </w:tcPrChange>
          </w:tcPr>
          <w:p w:rsidRPr="003F7B0D" w:rsidR="00AF4DD9" w:rsidP="00C37272" w:rsidRDefault="00AF4DD9" w14:paraId="60DC3DD2" w14:textId="77777777">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Pr="00BF5681" w:rsidR="00AF4DD9" w:rsidTr="55E026C1" w14:paraId="7742D28D" w14:textId="77777777">
        <w:tc>
          <w:tcPr>
            <w:cnfStyle w:val="001000000000" w:firstRow="0" w:lastRow="0" w:firstColumn="1" w:lastColumn="0" w:oddVBand="0" w:evenVBand="0" w:oddHBand="0" w:evenHBand="0" w:firstRowFirstColumn="0" w:firstRowLastColumn="0" w:lastRowFirstColumn="0" w:lastRowLastColumn="0"/>
            <w:tcW w:w="480" w:type="pct"/>
            <w:shd w:val="clear" w:color="auto" w:fill="D9D9D9" w:themeFill="background1" w:themeFillShade="D9"/>
            <w:tcMar/>
          </w:tcPr>
          <w:p w:rsidRPr="003F7B0D" w:rsidR="00AF4DD9" w:rsidP="55E026C1" w:rsidRDefault="00AF4DD9" w14:paraId="389CC388" w14:textId="77777777" w14:noSpellErr="1">
            <w:pPr>
              <w:jc w:val="left"/>
              <w:rPr>
                <w:rFonts w:ascii="Arial" w:hAnsi="Arial" w:eastAsia="Arial" w:cs="Arial"/>
                <w:rPrChange w:author="SLAVÍK Lukáš, Ing." w:date="2021-11-04T10:37:07.9780143" w:id="328437114">
                  <w:rPr>
                    <w:rFonts w:cs="Arial"/>
                  </w:rPr>
                </w:rPrChange>
              </w:rPr>
              <w:pPrChange w:author="SLAVÍK Lukáš, Ing." w:date="2021-11-04T10:37:07.9780143" w:id="688882939">
                <w:pPr>
                  <w:jc w:val="left"/>
                </w:pPr>
              </w:pPrChange>
            </w:pPr>
            <w:r w:rsidRPr="55E026C1">
              <w:rPr>
                <w:rFonts w:ascii="Arial" w:hAnsi="Arial" w:eastAsia="Arial" w:cs="Arial"/>
                <w:rPrChange w:author="SLAVÍK Lukáš, Ing." w:date="2021-11-04T10:37:07.9780143" w:id="1536802341">
                  <w:rPr>
                    <w:rFonts w:cs="Arial"/>
                  </w:rPr>
                </w:rPrChange>
              </w:rPr>
              <w:t>NDC</w:t>
            </w:r>
          </w:p>
        </w:tc>
        <w:tc>
          <w:tcPr>
            <w:cnfStyle w:val="000000000000" w:firstRow="0" w:lastRow="0" w:firstColumn="0" w:lastColumn="0" w:oddVBand="0" w:evenVBand="0" w:oddHBand="0" w:evenHBand="0" w:firstRowFirstColumn="0" w:firstRowLastColumn="0" w:lastRowFirstColumn="0" w:lastRowLastColumn="0"/>
            <w:tcW w:w="2651" w:type="pct"/>
            <w:shd w:val="clear" w:color="auto" w:fill="D9D9D9" w:themeFill="background1" w:themeFillShade="D9"/>
            <w:tcMar/>
            <w:tcPrChange w:author="SLAVÍK Lukáš, Ing." w:date="2021-11-04T10:36:37.6903059" w:id="1133586124">
              <w:tcPr>
                <w:tcW w:w="2651" w:type="pct"/>
                <w:shd w:val="clear" w:color="auto" w:fill="D9D9D9" w:themeFill="background1" w:themeFillShade="D9"/>
              </w:tcPr>
            </w:tcPrChange>
          </w:tcPr>
          <w:p w:rsidRPr="003F7B0D" w:rsidR="00AF4DD9" w:rsidP="55E026C1" w:rsidRDefault="00AF4DD9" w14:paraId="7105FC10" w14:textId="77777777" w14:noSpellErr="1">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174157779">
                  <w:rPr>
                    <w:rFonts w:cs="Arial"/>
                  </w:rPr>
                </w:rPrChange>
              </w:rPr>
              <w:pPrChange w:author="SLAVÍK Lukáš, Ing." w:date="2021-11-04T10:37:07.9780143" w:id="1236694642">
                <w:pPr>
                  <w:contextualSpacing w:val="0"/>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1727277788">
                  <w:rPr>
                    <w:rFonts w:cs="Arial"/>
                  </w:rPr>
                </w:rPrChange>
              </w:rPr>
              <w:t>Umístění technologií do Národních datových center v perimetru CMS</w:t>
            </w:r>
          </w:p>
        </w:tc>
        <w:sdt>
          <w:sdtPr>
            <w:rPr>
              <w:rFonts w:cs="Arial"/>
            </w:rPr>
            <w:id w:val="-1200095486"/>
            <w:showingPlcHdr/>
            <w:comboBox>
              <w:listItem w:displayText="Ano" w:value="Ano"/>
              <w:listItem w:displayText="Nerelevantní" w:value="Nerelevantní"/>
              <w:listItem w:displayText="Ne" w:value="Ne"/>
            </w:comboBox>
          </w:sdtPr>
          <w:sdtEndPr/>
          <w:sdtContent>
            <w:tc>
              <w:tcPr>
                <w:tcW w:w="695" w:type="pct"/>
                <w:shd w:val="clear" w:color="auto" w:fill="auto"/>
              </w:tcPr>
              <w:p w:rsidRPr="003F7B0D" w:rsidR="00AF4DD9" w:rsidP="00C37272" w:rsidRDefault="00AF4DD9" w14:paraId="0DA3F2D8" w14:textId="77777777">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sidRPr="003F7B0D">
                  <w:rPr>
                    <w:rStyle w:val="Zstupntext"/>
                    <w:rFonts w:cs="Arial"/>
                    <w:i/>
                    <w:color w:val="FF0000"/>
                  </w:rPr>
                  <w:t>Zvolte položku.</w:t>
                </w:r>
              </w:p>
            </w:tc>
          </w:sdtContent>
        </w:sdt>
        <w:tc>
          <w:tcPr>
            <w:cnfStyle w:val="000000000000" w:firstRow="0" w:lastRow="0" w:firstColumn="0" w:lastColumn="0" w:oddVBand="0" w:evenVBand="0" w:oddHBand="0" w:evenHBand="0" w:firstRowFirstColumn="0" w:firstRowLastColumn="0" w:lastRowFirstColumn="0" w:lastRowLastColumn="0"/>
            <w:tcW w:w="1174" w:type="pct"/>
            <w:shd w:val="clear" w:color="auto" w:fill="D9D9D9" w:themeFill="background1" w:themeFillShade="D9"/>
            <w:tcMar/>
            <w:tcPrChange w:author="SLAVÍK Lukáš, Ing." w:date="2021-11-04T10:36:37.6903059" w:id="1372503415">
              <w:tcPr>
                <w:tcW w:w="1174" w:type="pct"/>
                <w:shd w:val="clear" w:color="auto" w:fill="D9D9D9" w:themeFill="background1" w:themeFillShade="D9"/>
              </w:tcPr>
            </w:tcPrChange>
          </w:tcPr>
          <w:p w:rsidRPr="003F7B0D" w:rsidR="00AF4DD9" w:rsidP="00C37272" w:rsidRDefault="00AF4DD9" w14:paraId="65A7F3DA" w14:textId="77777777">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Pr="00BF5681" w:rsidR="00AF4DD9" w:rsidTr="55E026C1" w14:paraId="69348266" w14:textId="77777777">
        <w:tc>
          <w:tcPr>
            <w:cnfStyle w:val="001000000000" w:firstRow="0" w:lastRow="0" w:firstColumn="1" w:lastColumn="0" w:oddVBand="0" w:evenVBand="0" w:oddHBand="0" w:evenHBand="0" w:firstRowFirstColumn="0" w:firstRowLastColumn="0" w:lastRowFirstColumn="0" w:lastRowLastColumn="0"/>
            <w:tcW w:w="480" w:type="pct"/>
            <w:shd w:val="clear" w:color="auto" w:fill="D9D9D9" w:themeFill="background1" w:themeFillShade="D9"/>
            <w:tcMar/>
          </w:tcPr>
          <w:p w:rsidRPr="003F7B0D" w:rsidR="00AF4DD9" w:rsidP="55E026C1" w:rsidRDefault="00AF4DD9" w14:paraId="59945BB0" w14:textId="77777777">
            <w:pPr>
              <w:jc w:val="left"/>
              <w:rPr>
                <w:rFonts w:ascii="Arial" w:hAnsi="Arial" w:eastAsia="Arial" w:cs="Arial"/>
                <w:rPrChange w:author="SLAVÍK Lukáš, Ing." w:date="2021-11-04T10:37:07.9780143" w:id="898388642">
                  <w:rPr>
                    <w:rFonts w:cs="Arial"/>
                  </w:rPr>
                </w:rPrChange>
              </w:rPr>
              <w:pPrChange w:author="SLAVÍK Lukáš, Ing." w:date="2021-11-04T10:37:07.9780143" w:id="695798187">
                <w:pPr>
                  <w:jc w:val="left"/>
                </w:pPr>
              </w:pPrChange>
            </w:pPr>
            <w:proofErr w:type="spellStart"/>
            <w:r w:rsidRPr="55E026C1">
              <w:rPr>
                <w:rFonts w:ascii="Arial" w:hAnsi="Arial" w:eastAsia="Arial" w:cs="Arial"/>
                <w:rPrChange w:author="SLAVÍK Lukáš, Ing." w:date="2021-11-04T10:37:07.9780143" w:id="1000001180">
                  <w:rPr>
                    <w:rFonts w:cs="Arial"/>
                  </w:rPr>
                </w:rPrChange>
              </w:rPr>
              <w:t>Housing</w:t>
            </w:r>
            <w:proofErr w:type="spellEnd"/>
            <w:r w:rsidRPr="55E026C1">
              <w:rPr>
                <w:rFonts w:ascii="Arial" w:hAnsi="Arial" w:eastAsia="Arial" w:cs="Arial"/>
                <w:rPrChange w:author="SLAVÍK Lukáš, Ing." w:date="2021-11-04T10:37:07.9780143" w:id="1998335745">
                  <w:rPr>
                    <w:rFonts w:cs="Arial"/>
                  </w:rPr>
                </w:rPrChange>
              </w:rPr>
              <w:t xml:space="preserve"> (</w:t>
            </w:r>
            <w:proofErr w:type="spellStart"/>
            <w:r w:rsidRPr="55E026C1">
              <w:rPr>
                <w:rFonts w:ascii="Arial" w:hAnsi="Arial" w:eastAsia="Arial" w:cs="Arial"/>
                <w:rPrChange w:author="SLAVÍK Lukáš, Ing." w:date="2021-11-04T10:37:07.9780143" w:id="619865471">
                  <w:rPr>
                    <w:rFonts w:cs="Arial"/>
                  </w:rPr>
                </w:rPrChange>
              </w:rPr>
              <w:t>IaaS</w:t>
            </w:r>
            <w:proofErr w:type="spellEnd"/>
            <w:r w:rsidRPr="55E026C1">
              <w:rPr>
                <w:rFonts w:ascii="Arial" w:hAnsi="Arial" w:eastAsia="Arial" w:cs="Arial"/>
                <w:rPrChange w:author="SLAVÍK Lukáš, Ing." w:date="2021-11-04T10:37:07.9780143" w:id="1107032929">
                  <w:rPr>
                    <w:rFonts w:cs="Arial"/>
                  </w:rPr>
                </w:rPrChange>
              </w:rPr>
              <w:t>)</w:t>
            </w:r>
          </w:p>
        </w:tc>
        <w:tc>
          <w:tcPr>
            <w:cnfStyle w:val="000000000000" w:firstRow="0" w:lastRow="0" w:firstColumn="0" w:lastColumn="0" w:oddVBand="0" w:evenVBand="0" w:oddHBand="0" w:evenHBand="0" w:firstRowFirstColumn="0" w:firstRowLastColumn="0" w:lastRowFirstColumn="0" w:lastRowLastColumn="0"/>
            <w:tcW w:w="2651" w:type="pct"/>
            <w:shd w:val="clear" w:color="auto" w:fill="D9D9D9" w:themeFill="background1" w:themeFillShade="D9"/>
            <w:tcMar/>
            <w:tcPrChange w:author="SLAVÍK Lukáš, Ing." w:date="2021-11-04T10:36:37.6903059" w:id="843136037">
              <w:tcPr>
                <w:tcW w:w="2651" w:type="pct"/>
                <w:shd w:val="clear" w:color="auto" w:fill="D9D9D9" w:themeFill="background1" w:themeFillShade="D9"/>
              </w:tcPr>
            </w:tcPrChange>
          </w:tcPr>
          <w:p w:rsidRPr="003F7B0D" w:rsidR="00AF4DD9" w:rsidP="55E026C1" w:rsidRDefault="00AF4DD9" w14:paraId="2B8E6181" w14:textId="77777777" w14:noSpellErr="1">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365308150">
                  <w:rPr>
                    <w:rFonts w:cs="Arial"/>
                  </w:rPr>
                </w:rPrChange>
              </w:rPr>
              <w:pPrChange w:author="SLAVÍK Lukáš, Ing." w:date="2021-11-04T10:37:07.9780143" w:id="1153091660">
                <w:pPr>
                  <w:contextualSpacing w:val="0"/>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1238451577">
                  <w:rPr>
                    <w:rFonts w:cs="Arial"/>
                  </w:rPr>
                </w:rPrChange>
              </w:rPr>
              <w:t>Využití umístění vlastní HW infrastruktury do prostor datového centra třetí strany</w:t>
            </w:r>
          </w:p>
        </w:tc>
        <w:sdt>
          <w:sdtPr>
            <w:rPr>
              <w:rFonts w:cs="Arial"/>
            </w:rPr>
            <w:id w:val="813608757"/>
            <w:showingPlcHdr/>
            <w:comboBox>
              <w:listItem w:displayText="Ano" w:value="Ano"/>
              <w:listItem w:displayText="Nerelevantní" w:value="Nerelevantní"/>
              <w:listItem w:displayText="Ne" w:value="Ne"/>
            </w:comboBox>
          </w:sdtPr>
          <w:sdtEndPr/>
          <w:sdtContent>
            <w:tc>
              <w:tcPr>
                <w:tcW w:w="695" w:type="pct"/>
                <w:shd w:val="clear" w:color="auto" w:fill="auto"/>
              </w:tcPr>
              <w:p w:rsidRPr="003F7B0D" w:rsidR="00AF4DD9" w:rsidP="00C37272" w:rsidRDefault="00AF4DD9" w14:paraId="103F614A" w14:textId="77777777">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sidRPr="003F7B0D">
                  <w:rPr>
                    <w:rStyle w:val="Zstupntext"/>
                    <w:rFonts w:cs="Arial"/>
                    <w:i/>
                    <w:color w:val="FF0000"/>
                  </w:rPr>
                  <w:t>Zvolte položku.</w:t>
                </w:r>
              </w:p>
            </w:tc>
          </w:sdtContent>
        </w:sdt>
        <w:tc>
          <w:tcPr>
            <w:cnfStyle w:val="000000000000" w:firstRow="0" w:lastRow="0" w:firstColumn="0" w:lastColumn="0" w:oddVBand="0" w:evenVBand="0" w:oddHBand="0" w:evenHBand="0" w:firstRowFirstColumn="0" w:firstRowLastColumn="0" w:lastRowFirstColumn="0" w:lastRowLastColumn="0"/>
            <w:tcW w:w="1174" w:type="pct"/>
            <w:shd w:val="clear" w:color="auto" w:fill="D9D9D9" w:themeFill="background1" w:themeFillShade="D9"/>
            <w:tcMar/>
            <w:tcPrChange w:author="SLAVÍK Lukáš, Ing." w:date="2021-11-04T10:36:37.6903059" w:id="1394081067">
              <w:tcPr>
                <w:tcW w:w="1174" w:type="pct"/>
                <w:shd w:val="clear" w:color="auto" w:fill="D9D9D9" w:themeFill="background1" w:themeFillShade="D9"/>
              </w:tcPr>
            </w:tcPrChange>
          </w:tcPr>
          <w:p w:rsidRPr="003F7B0D" w:rsidR="00AF4DD9" w:rsidP="00C37272" w:rsidRDefault="00AF4DD9" w14:paraId="6A841C09" w14:textId="77777777">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bl>
    <w:p w:rsidRPr="003F7B0D" w:rsidR="00AF4DD9" w:rsidP="00AF4DD9" w:rsidRDefault="00AF4DD9" w14:paraId="1E7B69EF" w14:textId="77777777">
      <w:pPr>
        <w:rPr>
          <w:rFonts w:eastAsia="Calibri" w:cs="Arial"/>
          <w:b/>
        </w:rPr>
      </w:pPr>
      <w:bookmarkStart w:name="_Toc437417897" w:id="358"/>
    </w:p>
    <w:tbl>
      <w:tblPr>
        <w:tblStyle w:val="Mkatabulky"/>
        <w:tblW w:w="5000" w:type="pct"/>
        <w:tblLook w:val="06A0" w:firstRow="1" w:lastRow="0" w:firstColumn="1" w:lastColumn="0" w:noHBand="1" w:noVBand="1"/>
      </w:tblPr>
      <w:tblGrid>
        <w:gridCol w:w="11328"/>
      </w:tblGrid>
      <w:tr w:rsidRPr="00BF5681" w:rsidR="00AF4DD9" w:rsidTr="55E026C1" w14:paraId="13FC86A7" w14:textId="77777777">
        <w:trPr>
          <w:tblHeader/>
        </w:trPr>
        <w:tc>
          <w:tcPr>
            <w:tcW w:w="5000" w:type="pct"/>
            <w:shd w:val="clear" w:color="auto" w:fill="CEEBF3"/>
            <w:tcMar/>
          </w:tcPr>
          <w:p w:rsidRPr="002C3CAF" w:rsidR="00AF4DD9" w:rsidP="55E026C1" w:rsidRDefault="00AF4DD9" w14:paraId="7F9BB85B" w14:textId="21C6B42B" w14:noSpellErr="1">
            <w:pPr>
              <w:keepNext/>
              <w:spacing w:before="40" w:after="40"/>
              <w:jc w:val="left"/>
              <w:rPr>
                <w:rFonts w:ascii="Arial,Calibri" w:hAnsi="Arial,Calibri" w:eastAsia="Arial,Calibri" w:cs="Arial,Calibri"/>
                <w:rPrChange w:author="SLAVÍK Lukáš, Ing." w:date="2021-11-04T10:37:07.9780143" w:id="1858666922">
                  <w:rPr/>
                </w:rPrChange>
              </w:rPr>
              <w:pPrChange w:author="SLAVÍK Lukáš, Ing." w:date="2021-11-04T10:37:07.9780143" w:id="1608122929">
                <w:pPr>
                  <w:keepNext/>
                  <w:jc w:val="left"/>
                </w:pPr>
              </w:pPrChange>
            </w:pPr>
            <w:bookmarkStart w:name="_Toc457999005" w:id="359"/>
            <w:bookmarkStart w:name="_Toc457999669" w:id="360"/>
            <w:bookmarkStart w:name="_Toc457999006" w:id="361"/>
            <w:bookmarkStart w:name="_Toc457999670" w:id="362"/>
            <w:bookmarkStart w:name="_Toc457999009" w:id="363"/>
            <w:bookmarkStart w:name="_Toc457999673" w:id="364"/>
            <w:bookmarkStart w:name="_Toc457999011" w:id="365"/>
            <w:bookmarkStart w:name="_Toc457999675" w:id="366"/>
            <w:bookmarkStart w:name="_Toc457999014" w:id="367"/>
            <w:bookmarkStart w:name="_Toc457999678" w:id="368"/>
            <w:bookmarkStart w:name="_Toc509581684" w:id="369"/>
            <w:bookmarkStart w:name="_Toc513797154" w:id="370"/>
            <w:bookmarkEnd w:id="359"/>
            <w:bookmarkEnd w:id="360"/>
            <w:bookmarkEnd w:id="361"/>
            <w:bookmarkEnd w:id="362"/>
            <w:bookmarkEnd w:id="363"/>
            <w:bookmarkEnd w:id="364"/>
            <w:bookmarkEnd w:id="365"/>
            <w:bookmarkEnd w:id="366"/>
            <w:bookmarkEnd w:id="367"/>
            <w:bookmarkEnd w:id="368"/>
            <w:r w:rsidRPr="003AAEC4">
              <w:rPr>
                <w:rFonts w:ascii="Arial" w:hAnsi="Arial" w:eastAsia="Arial" w:cs="Arial"/>
                <w:rPrChange w:author="SLAVÍK Lukáš, Ing." w:date="2021-11-04T10:36:37.6903059" w:id="664772944">
                  <w:rPr>
                    <w:rFonts w:cs="Arial"/>
                  </w:rPr>
                </w:rPrChange>
              </w:rPr>
              <w:t xml:space="preserve">Tabulka </w:t>
            </w:r>
            <w:r w:rsidRPr="55E026C1">
              <w:rPr>
                <w:rPrChange w:author="SLAVÍK Lukáš, Ing." w:date="2021-11-04T10:37:07.9780143" w:id="1057436988">
                  <w:rPr>
                    <w:rFonts w:cs="Arial"/>
                  </w:rPr>
                </w:rPrChange>
              </w:rPr>
              <w:fldChar w:fldCharType="begin"/>
            </w:r>
            <w:r w:rsidRPr="002C3CAF">
              <w:rPr>
                <w:rFonts w:cs="Arial"/>
              </w:rPr>
              <w:instrText xml:space="preserve"> SEQ Tabulka \* ARABIC </w:instrText>
            </w:r>
            <w:r w:rsidRPr="002C3CAF">
              <w:rPr>
                <w:rFonts w:cs="Arial"/>
              </w:rPr>
              <w:fldChar w:fldCharType="separate"/>
            </w:r>
            <w:ins w:author="Šedivec Tomáš" w:date="2021-10-04T12:09:00Z" w:id="371">
              <w:r w:rsidRPr="003AAEC4" w:rsidR="00F45D72">
                <w:rPr>
                  <w:rFonts w:ascii="Arial" w:hAnsi="Arial" w:eastAsia="Arial" w:cs="Arial"/>
                  <w:noProof/>
                  <w:rPrChange w:author="SLAVÍK Lukáš, Ing." w:date="2021-11-04T10:36:37.6903059" w:id="461974219">
                    <w:rPr>
                      <w:rFonts w:cs="Arial"/>
                      <w:noProof/>
                    </w:rPr>
                  </w:rPrChange>
                </w:rPr>
                <w:t>32</w:t>
              </w:r>
            </w:ins>
            <w:del w:author="Šedivec Tomáš" w:date="2021-10-04T12:09:00Z" w:id="372">
              <w:r w:rsidDel="00F45D72">
                <w:rPr>
                  <w:rFonts w:cs="Arial"/>
                  <w:noProof/>
                </w:rPr>
                <w:delText>33</w:delText>
              </w:r>
            </w:del>
            <w:r w:rsidRPr="55E026C1">
              <w:rPr>
                <w:rPrChange w:author="SLAVÍK Lukáš, Ing." w:date="2021-11-04T10:37:07.9780143" w:id="566217603">
                  <w:rPr>
                    <w:rFonts w:cs="Arial"/>
                  </w:rPr>
                </w:rPrChange>
              </w:rPr>
              <w:fldChar w:fldCharType="end"/>
            </w:r>
            <w:r w:rsidRPr="003AAEC4">
              <w:rPr>
                <w:rFonts w:ascii="Arial" w:hAnsi="Arial" w:eastAsia="Arial" w:cs="Arial"/>
                <w:rPrChange w:author="SLAVÍK Lukáš, Ing." w:date="2021-11-04T10:36:37.6903059" w:id="889469765">
                  <w:rPr>
                    <w:rFonts w:cs="Arial"/>
                  </w:rPr>
                </w:rPrChange>
              </w:rPr>
              <w:t xml:space="preserve">: </w:t>
            </w:r>
            <w:r w:rsidRPr="003AAEC4">
              <w:rPr>
                <w:rFonts w:ascii="Arial,Calibri" w:hAnsi="Arial,Calibri" w:eastAsia="Arial,Calibri" w:cs="Arial,Calibri"/>
                <w:b w:val="1"/>
                <w:bCs w:val="1"/>
                <w:rPrChange w:author="SLAVÍK Lukáš, Ing." w:date="2021-11-04T10:36:37.6903059" w:id="1728684327">
                  <w:rPr>
                    <w:rFonts w:eastAsia="Calibri" w:cs="Arial"/>
                    <w:b/>
                    <w:szCs w:val="20"/>
                  </w:rPr>
                </w:rPrChange>
              </w:rPr>
              <w:t>Vysvětlení v kontextu architektury komunikační infrastruktury úřadu</w:t>
            </w:r>
            <w:bookmarkEnd w:id="369"/>
            <w:bookmarkEnd w:id="370"/>
          </w:p>
        </w:tc>
      </w:tr>
      <w:tr w:rsidRPr="008B68DB" w:rsidR="00AF4DD9" w:rsidTr="55E026C1" w14:paraId="2DE08ABB" w14:textId="77777777">
        <w:tc>
          <w:tcPr>
            <w:tcW w:w="5000" w:type="pct"/>
            <w:shd w:val="clear" w:color="auto" w:fill="D9D9D9" w:themeFill="background1" w:themeFillShade="D9"/>
            <w:tcMar/>
          </w:tcPr>
          <w:p w:rsidRPr="003F7B0D" w:rsidR="00AF4DD9" w:rsidP="55E026C1" w:rsidRDefault="00AF4DD9" w14:paraId="59C6776E" w14:textId="77777777" w14:noSpellErr="1">
            <w:pPr>
              <w:pStyle w:val="Odstavecseseznamem"/>
              <w:keepNext/>
              <w:numPr>
                <w:ilvl w:val="0"/>
                <w:numId w:val="7"/>
              </w:numPr>
              <w:spacing w:before="40" w:after="40"/>
              <w:jc w:val="left"/>
              <w:rPr>
                <w:rFonts w:ascii="Arial" w:hAnsi="Arial" w:eastAsia="Arial" w:cs="Arial"/>
                <w:rPrChange w:author="SLAVÍK Lukáš, Ing." w:date="2021-11-04T10:37:07.9780143" w:id="773359723">
                  <w:rPr>
                    <w:rFonts w:cs="Arial"/>
                  </w:rPr>
                </w:rPrChange>
              </w:rPr>
              <w:pPrChange w:author="SLAVÍK Lukáš, Ing." w:date="2021-11-04T10:37:07.9780143" w:id="211909065">
                <w:pPr>
                  <w:pStyle w:val="Odstavecseseznamem"/>
                  <w:keepNext/>
                  <w:numPr>
                    <w:ilvl w:val="0"/>
                    <w:numId w:val="7"/>
                  </w:numPr>
                  <w:jc w:val="left"/>
                </w:pPr>
              </w:pPrChange>
            </w:pPr>
            <w:r w:rsidRPr="55E026C1">
              <w:rPr>
                <w:rFonts w:ascii="Arial,Calibri" w:hAnsi="Arial,Calibri" w:eastAsia="Arial,Calibri" w:cs="Arial,Calibri"/>
                <w:b w:val="1"/>
                <w:bCs w:val="1"/>
                <w:rPrChange w:author="SLAVÍK Lukáš, Ing." w:date="2021-11-04T10:37:07.9780143" w:id="273098431">
                  <w:rPr>
                    <w:rFonts w:eastAsia="Calibri" w:cs="Arial"/>
                    <w:b/>
                  </w:rPr>
                </w:rPrChange>
              </w:rPr>
              <w:t>jaké k </w:t>
            </w:r>
            <w:r w:rsidRPr="55E026C1">
              <w:rPr>
                <w:rFonts w:ascii="Arial,Calibri" w:hAnsi="Arial,Calibri" w:eastAsia="Arial,Calibri" w:cs="Arial,Calibri"/>
                <w:b w:val="1"/>
                <w:bCs w:val="1"/>
                <w:rPrChange w:author="SLAVÍK Lukáš, Ing." w:date="2021-11-04T10:37:07.9780143" w:id="768141681">
                  <w:rPr>
                    <w:rFonts w:eastAsia="Calibri" w:cs="Arial"/>
                    <w:b/>
                  </w:rPr>
                </w:rPrChange>
              </w:rPr>
              <w:t>projektu</w:t>
            </w:r>
            <w:r w:rsidRPr="55E026C1">
              <w:rPr>
                <w:rFonts w:ascii="Arial,Calibri" w:hAnsi="Arial,Calibri" w:eastAsia="Arial,Calibri" w:cs="Arial,Calibri"/>
                <w:b w:val="1"/>
                <w:bCs w:val="1"/>
                <w:rPrChange w:author="SLAVÍK Lukáš, Ing." w:date="2021-11-04T10:37:07.9780143" w:id="870111811">
                  <w:rPr>
                    <w:rFonts w:eastAsia="Calibri" w:cs="Arial"/>
                    <w:b/>
                  </w:rPr>
                </w:rPrChange>
              </w:rPr>
              <w:t xml:space="preserve"> existují či vznikají duplicity a proč</w:t>
            </w:r>
            <w:r w:rsidRPr="55E026C1">
              <w:rPr>
                <w:rFonts w:ascii="Arial,Calibri" w:hAnsi="Arial,Calibri" w:eastAsia="Arial,Calibri" w:cs="Arial,Calibri"/>
                <w:b w:val="1"/>
                <w:bCs w:val="1"/>
                <w:rPrChange w:author="SLAVÍK Lukáš, Ing." w:date="2021-11-04T10:37:07.9780143" w:id="733501409">
                  <w:rPr>
                    <w:rFonts w:eastAsia="Calibri" w:cs="Arial"/>
                    <w:b/>
                  </w:rPr>
                </w:rPrChange>
              </w:rPr>
              <w:t>?</w:t>
            </w:r>
          </w:p>
        </w:tc>
      </w:tr>
      <w:tr w:rsidRPr="00BF5681" w:rsidR="00AF4DD9" w:rsidTr="55E026C1" w14:paraId="4BB915B0" w14:textId="77777777">
        <w:tc>
          <w:tcPr>
            <w:tcW w:w="5000" w:type="pct"/>
            <w:shd w:val="clear" w:color="auto" w:fill="auto"/>
            <w:tcMar/>
          </w:tcPr>
          <w:p w:rsidRPr="003F7B0D" w:rsidR="00AF4DD9" w:rsidP="00C37272" w:rsidRDefault="00AF4DD9" w14:paraId="1A37049F" w14:textId="77777777">
            <w:pPr>
              <w:spacing w:before="40" w:after="40"/>
              <w:jc w:val="left"/>
              <w:rPr>
                <w:rFonts w:eastAsia="Calibri" w:cs="Arial"/>
                <w:b/>
                <w:szCs w:val="20"/>
              </w:rPr>
            </w:pPr>
          </w:p>
        </w:tc>
      </w:tr>
      <w:tr w:rsidRPr="008B68DB" w:rsidR="00AF4DD9" w:rsidTr="55E026C1" w14:paraId="0E28DC2D" w14:textId="77777777">
        <w:tc>
          <w:tcPr>
            <w:tcW w:w="5000" w:type="pct"/>
            <w:tcBorders>
              <w:bottom w:val="single" w:color="auto" w:sz="4" w:space="0"/>
            </w:tcBorders>
            <w:shd w:val="clear" w:color="auto" w:fill="D9D9D9" w:themeFill="background1" w:themeFillShade="D9"/>
            <w:tcMar/>
            <w:tcPrChange w:author="SLAVÍK Lukáš, Ing." w:date="2021-11-04T10:37:07.9780143" w:id="314712098">
              <w:tcPr>
                <w:tcW w:w="5000" w:type="pct"/>
                <w:tcBorders>
                  <w:bottom w:val="single" w:color="auto" w:sz="4" w:space="0"/>
                </w:tcBorders>
                <w:shd w:val="clear" w:color="auto" w:fill="D9D9D9" w:themeFill="background1" w:themeFillShade="D9"/>
              </w:tcPr>
            </w:tcPrChange>
          </w:tcPr>
          <w:p w:rsidRPr="008B68DB" w:rsidR="00AF4DD9" w:rsidP="55E026C1" w:rsidRDefault="00AF4DD9" w14:paraId="1681D72F" w14:textId="77777777" w14:noSpellErr="1">
            <w:pPr>
              <w:pStyle w:val="Odstavecseseznamem"/>
              <w:keepNext/>
              <w:numPr>
                <w:ilvl w:val="0"/>
                <w:numId w:val="7"/>
              </w:numPr>
              <w:spacing w:before="40" w:after="40"/>
              <w:jc w:val="left"/>
              <w:rPr>
                <w:rFonts w:ascii="Arial,Calibri" w:hAnsi="Arial,Calibri" w:eastAsia="Arial,Calibri" w:cs="Arial,Calibri"/>
                <w:b w:val="1"/>
                <w:bCs w:val="1"/>
                <w:rPrChange w:author="SLAVÍK Lukáš, Ing." w:date="2021-11-04T10:37:07.9780143" w:id="1486390744">
                  <w:rPr>
                    <w:rFonts w:eastAsia="Calibri" w:cs="Arial"/>
                    <w:b/>
                  </w:rPr>
                </w:rPrChange>
              </w:rPr>
              <w:pPrChange w:author="SLAVÍK Lukáš, Ing." w:date="2021-11-04T10:37:07.9780143" w:id="468699039">
                <w:pPr>
                  <w:pStyle w:val="Odstavecseseznamem"/>
                  <w:keepNext/>
                  <w:numPr>
                    <w:ilvl w:val="0"/>
                    <w:numId w:val="7"/>
                  </w:numPr>
                  <w:jc w:val="left"/>
                </w:pPr>
              </w:pPrChange>
            </w:pPr>
            <w:r w:rsidRPr="55E026C1">
              <w:rPr>
                <w:rFonts w:ascii="Arial,Calibri" w:hAnsi="Arial,Calibri" w:eastAsia="Arial,Calibri" w:cs="Arial,Calibri"/>
                <w:b w:val="1"/>
                <w:bCs w:val="1"/>
                <w:rPrChange w:author="SLAVÍK Lukáš, Ing." w:date="2021-11-04T10:37:07.9780143" w:id="773387541">
                  <w:rPr>
                    <w:rFonts w:eastAsia="Calibri" w:cs="Arial"/>
                    <w:b/>
                  </w:rPr>
                </w:rPrChange>
              </w:rPr>
              <w:t>jsou využity všechny sdílené služby?</w:t>
            </w:r>
          </w:p>
        </w:tc>
      </w:tr>
      <w:tr w:rsidRPr="008B68DB" w:rsidR="00AF4DD9" w:rsidTr="55E026C1" w14:paraId="4157EFC1" w14:textId="77777777">
        <w:tc>
          <w:tcPr>
            <w:tcW w:w="5000" w:type="pct"/>
            <w:shd w:val="clear" w:color="auto" w:fill="auto"/>
            <w:tcMar/>
          </w:tcPr>
          <w:p w:rsidRPr="003F7B0D" w:rsidR="00AF4DD9" w:rsidP="00C37272" w:rsidRDefault="00AF4DD9" w14:paraId="5093635E" w14:textId="77777777">
            <w:pPr>
              <w:keepNext/>
              <w:spacing w:before="40" w:after="40"/>
              <w:jc w:val="left"/>
              <w:rPr>
                <w:rFonts w:eastAsia="Calibri" w:cs="Arial"/>
                <w:b/>
              </w:rPr>
            </w:pPr>
          </w:p>
        </w:tc>
      </w:tr>
      <w:tr w:rsidRPr="00BF5681" w:rsidR="00AF4DD9" w:rsidTr="55E026C1" w14:paraId="375317BA" w14:textId="77777777">
        <w:tc>
          <w:tcPr>
            <w:tcW w:w="5000" w:type="pct"/>
            <w:shd w:val="clear" w:color="auto" w:fill="D9D9D9" w:themeFill="background1" w:themeFillShade="D9"/>
            <w:tcMar/>
          </w:tcPr>
          <w:p w:rsidRPr="003F7B0D" w:rsidR="00AF4DD9" w:rsidP="55E026C1" w:rsidRDefault="00AF4DD9" w14:paraId="65959A73" w14:textId="77777777" w14:noSpellErr="1">
            <w:pPr>
              <w:keepNext/>
              <w:spacing w:before="40" w:after="40"/>
              <w:jc w:val="left"/>
              <w:rPr>
                <w:rFonts w:ascii="Arial,Calibri" w:hAnsi="Arial,Calibri" w:eastAsia="Arial,Calibri" w:cs="Arial,Calibri"/>
                <w:rPrChange w:author="SLAVÍK Lukáš, Ing." w:date="2021-11-04T10:37:07.9780143" w:id="1981014315">
                  <w:rPr>
                    <w:rFonts w:eastAsia="Calibri" w:cs="Arial"/>
                    <w:szCs w:val="20"/>
                  </w:rPr>
                </w:rPrChange>
              </w:rPr>
              <w:pPrChange w:author="SLAVÍK Lukáš, Ing." w:date="2021-11-04T10:37:07.9780143" w:id="2125717257">
                <w:pPr>
                  <w:keepNext/>
                  <w:jc w:val="left"/>
                </w:pPr>
              </w:pPrChange>
            </w:pPr>
            <w:r w:rsidRPr="55E026C1">
              <w:rPr>
                <w:rFonts w:ascii="Arial,Calibri" w:hAnsi="Arial,Calibri" w:eastAsia="Arial,Calibri" w:cs="Arial,Calibri"/>
                <w:b w:val="1"/>
                <w:bCs w:val="1"/>
                <w:rPrChange w:author="SLAVÍK Lukáš, Ing." w:date="2021-11-04T10:37:07.9780143" w:id="403163507">
                  <w:rPr>
                    <w:rFonts w:eastAsia="Calibri" w:cs="Arial"/>
                    <w:b/>
                    <w:szCs w:val="20"/>
                  </w:rPr>
                </w:rPrChange>
              </w:rPr>
              <w:t xml:space="preserve">Vysvětlení architektury komunikační infrastruktury </w:t>
            </w:r>
            <w:r w:rsidRPr="55E026C1">
              <w:rPr>
                <w:rFonts w:ascii="Arial" w:hAnsi="Arial" w:eastAsia="Arial" w:cs="Arial"/>
                <w:b w:val="1"/>
                <w:bCs w:val="1"/>
                <w:rPrChange w:author="SLAVÍK Lukáš, Ing." w:date="2021-11-04T10:37:07.9780143" w:id="1652617089">
                  <w:rPr>
                    <w:rFonts w:cs="Arial"/>
                    <w:b/>
                  </w:rPr>
                </w:rPrChange>
              </w:rPr>
              <w:t>projektu</w:t>
            </w:r>
            <w:r w:rsidRPr="55E026C1">
              <w:rPr>
                <w:rFonts w:ascii="Arial,Calibri" w:hAnsi="Arial,Calibri" w:eastAsia="Arial,Calibri" w:cs="Arial,Calibri"/>
                <w:b w:val="1"/>
                <w:bCs w:val="1"/>
                <w:rPrChange w:author="SLAVÍK Lukáš, Ing." w:date="2021-11-04T10:37:07.9780143" w:id="1213368100">
                  <w:rPr>
                    <w:rFonts w:eastAsia="Calibri" w:cs="Arial"/>
                    <w:b/>
                    <w:szCs w:val="20"/>
                  </w:rPr>
                </w:rPrChange>
              </w:rPr>
              <w:t>:</w:t>
            </w:r>
          </w:p>
        </w:tc>
      </w:tr>
      <w:tr w:rsidRPr="00BF5681" w:rsidR="00AF4DD9" w:rsidTr="55E026C1" w14:paraId="74AA1C6B" w14:textId="77777777">
        <w:tc>
          <w:tcPr>
            <w:tcW w:w="5000" w:type="pct"/>
            <w:tcMar/>
          </w:tcPr>
          <w:p w:rsidR="00AF4DD9" w:rsidP="00C37272" w:rsidRDefault="00AF4DD9" w14:paraId="06C37FBE" w14:textId="77777777">
            <w:pPr>
              <w:spacing w:before="40" w:after="40"/>
              <w:jc w:val="left"/>
              <w:rPr>
                <w:rFonts w:eastAsia="Calibri" w:cs="Arial"/>
                <w:szCs w:val="20"/>
              </w:rPr>
            </w:pPr>
          </w:p>
          <w:p w:rsidRPr="003F7B0D" w:rsidR="00252B81" w:rsidP="00C37272" w:rsidRDefault="00252B81" w14:paraId="09C20E45" w14:textId="04E2AAEA">
            <w:pPr>
              <w:spacing w:before="40" w:after="40"/>
              <w:jc w:val="left"/>
              <w:rPr>
                <w:rFonts w:eastAsia="Calibri" w:cs="Arial"/>
                <w:szCs w:val="20"/>
              </w:rPr>
            </w:pPr>
          </w:p>
        </w:tc>
      </w:tr>
    </w:tbl>
    <w:p w:rsidRPr="00BD6BA6" w:rsidR="00AF4DD9" w:rsidP="00AF4DD9" w:rsidRDefault="00AF4DD9" w14:paraId="3D112D48" w14:textId="77777777" w14:noSpellErr="1">
      <w:pPr>
        <w:pStyle w:val="MVHeading3"/>
        <w:rPr/>
      </w:pPr>
      <w:bookmarkStart w:name="_Toc465074593" w:id="373"/>
      <w:bookmarkStart w:name="_Toc22220538" w:id="374"/>
      <w:r w:rsidRPr="003F7B0D">
        <w:rPr/>
        <w:t>Bezpečnostní architektura</w:t>
      </w:r>
      <w:bookmarkEnd w:id="358"/>
      <w:bookmarkEnd w:id="373"/>
      <w:bookmarkEnd w:id="374"/>
    </w:p>
    <w:tbl>
      <w:tblPr>
        <w:tblStyle w:val="Style1"/>
        <w:tblW w:w="5000" w:type="pct"/>
        <w:tblLook w:val="0620" w:firstRow="1" w:lastRow="0" w:firstColumn="0" w:lastColumn="0" w:noHBand="1" w:noVBand="1"/>
      </w:tblPr>
      <w:tblGrid>
        <w:gridCol w:w="2104"/>
        <w:gridCol w:w="2173"/>
        <w:gridCol w:w="7051"/>
      </w:tblGrid>
      <w:tr w:rsidRPr="00BF5681" w:rsidR="00AF4DD9" w:rsidTr="55E026C1" w14:paraId="281B1B09" w14:textId="77777777">
        <w:trPr>
          <w:cnfStyle w:val="100000000000" w:firstRow="1" w:lastRow="0" w:firstColumn="0" w:lastColumn="0" w:oddVBand="0" w:evenVBand="0" w:oddHBand="0" w:evenHBand="0" w:firstRowFirstColumn="0" w:firstRowLastColumn="0" w:lastRowFirstColumn="0" w:lastRowLastColumn="0"/>
          <w:tblHeader/>
        </w:trPr>
        <w:tc>
          <w:tcPr>
            <w:cnfStyle w:val="000000000000" w:firstRow="0" w:lastRow="0" w:firstColumn="0" w:lastColumn="0" w:oddVBand="0" w:evenVBand="0" w:oddHBand="0" w:evenHBand="0" w:firstRowFirstColumn="0" w:firstRowLastColumn="0" w:lastRowFirstColumn="0" w:lastRowLastColumn="0"/>
            <w:tcW w:w="5000" w:type="pct"/>
            <w:gridSpan w:val="3"/>
            <w:tcMar/>
            <w:tcPrChange w:author="SLAVÍK Lukáš, Ing." w:date="2021-11-04T10:37:07.9780143" w:id="1803912833">
              <w:tcPr>
                <w:tcW w:w="5000" w:type="pct"/>
                <w:gridSpan w:val="3"/>
              </w:tcPr>
            </w:tcPrChange>
          </w:tcPr>
          <w:p w:rsidRPr="002C3CAF" w:rsidR="00AF4DD9" w:rsidP="55E026C1" w:rsidRDefault="00AF4DD9" w14:paraId="5702F919" w14:textId="00D05C03" w14:noSpellErr="1">
            <w:pPr>
              <w:keepNext/>
              <w:keepLines/>
              <w:spacing w:before="40" w:after="40"/>
              <w:contextualSpacing w:val="0"/>
              <w:rPr>
                <w:rFonts w:ascii="Arial" w:hAnsi="Arial" w:eastAsia="Arial" w:cs="Arial"/>
                <w:b w:val="0"/>
                <w:bCs w:val="0"/>
                <w:rPrChange w:author="SLAVÍK Lukáš, Ing." w:date="2021-11-04T10:37:07.9780143" w:id="401207474">
                  <w:rPr/>
                </w:rPrChange>
              </w:rPr>
              <w:pPrChange w:author="SLAVÍK Lukáš, Ing." w:date="2021-11-04T10:37:07.9780143" w:id="52996435">
                <w:pPr>
                  <w:keepNext/>
                  <w:keepLines/>
                  <w:contextualSpacing w:val="0"/>
                </w:pPr>
              </w:pPrChange>
            </w:pPr>
            <w:bookmarkStart w:name="_Toc509581685" w:id="375"/>
            <w:bookmarkStart w:name="_Toc513797155" w:id="376"/>
            <w:r w:rsidRPr="003AAEC4">
              <w:rPr>
                <w:rFonts w:ascii="Arial" w:hAnsi="Arial" w:eastAsia="Arial" w:cs="Arial"/>
                <w:b w:val="0"/>
                <w:bCs w:val="0"/>
                <w:rPrChange w:author="SLAVÍK Lukáš, Ing." w:date="2021-11-04T10:36:37.6903059" w:id="1522954768">
                  <w:rPr>
                    <w:rFonts w:cs="Arial"/>
                    <w:b w:val="0"/>
                  </w:rPr>
                </w:rPrChange>
              </w:rPr>
              <w:t xml:space="preserve">Tabulka </w:t>
            </w:r>
            <w:r w:rsidRPr="55E026C1">
              <w:rPr>
                <w:rPrChange w:author="SLAVÍK Lukáš, Ing." w:date="2021-11-04T10:37:07.9780143" w:id="1557325795">
                  <w:rPr>
                    <w:rFonts w:cs="Arial"/>
                  </w:rPr>
                </w:rPrChange>
              </w:rPr>
              <w:fldChar w:fldCharType="begin"/>
            </w:r>
            <w:r w:rsidRPr="002C3CAF">
              <w:rPr>
                <w:rFonts w:cs="Arial"/>
                <w:b w:val="0"/>
              </w:rPr>
              <w:instrText xml:space="preserve"> SEQ Tabulka \* ARABIC </w:instrText>
            </w:r>
            <w:r w:rsidRPr="002C3CAF">
              <w:rPr>
                <w:rFonts w:cs="Arial"/>
              </w:rPr>
              <w:fldChar w:fldCharType="separate"/>
            </w:r>
            <w:ins w:author="Šedivec Tomáš" w:date="2021-10-04T12:09:00Z" w:id="377">
              <w:r w:rsidRPr="003AAEC4" w:rsidR="00F45D72">
                <w:rPr>
                  <w:rFonts w:ascii="Arial" w:hAnsi="Arial" w:eastAsia="Arial" w:cs="Arial"/>
                  <w:b w:val="0"/>
                  <w:bCs w:val="0"/>
                  <w:noProof/>
                  <w:rPrChange w:author="SLAVÍK Lukáš, Ing." w:date="2021-11-04T10:36:37.6903059" w:id="1732022659">
                    <w:rPr>
                      <w:rFonts w:cs="Arial"/>
                      <w:b w:val="0"/>
                      <w:noProof/>
                    </w:rPr>
                  </w:rPrChange>
                </w:rPr>
                <w:t>33</w:t>
              </w:r>
            </w:ins>
            <w:del w:author="Šedivec Tomáš" w:date="2021-10-04T12:09:00Z" w:id="378">
              <w:r w:rsidDel="00F45D72">
                <w:rPr>
                  <w:rFonts w:cs="Arial"/>
                  <w:b w:val="0"/>
                  <w:noProof/>
                </w:rPr>
                <w:delText>34</w:delText>
              </w:r>
            </w:del>
            <w:r w:rsidRPr="55E026C1">
              <w:rPr>
                <w:rPrChange w:author="SLAVÍK Lukáš, Ing." w:date="2021-11-04T10:37:07.9780143" w:id="1831298852">
                  <w:rPr>
                    <w:rFonts w:cs="Arial"/>
                  </w:rPr>
                </w:rPrChange>
              </w:rPr>
              <w:fldChar w:fldCharType="end"/>
            </w:r>
            <w:r w:rsidRPr="003AAEC4">
              <w:rPr>
                <w:rFonts w:ascii="Arial" w:hAnsi="Arial" w:eastAsia="Arial" w:cs="Arial"/>
                <w:b w:val="0"/>
                <w:bCs w:val="0"/>
                <w:rPrChange w:author="SLAVÍK Lukáš, Ing." w:date="2021-11-04T10:36:37.6903059" w:id="1641361760">
                  <w:rPr>
                    <w:rFonts w:cs="Arial"/>
                    <w:b w:val="0"/>
                  </w:rPr>
                </w:rPrChange>
              </w:rPr>
              <w:t xml:space="preserve">: </w:t>
            </w:r>
            <w:r w:rsidRPr="003AAEC4">
              <w:rPr>
                <w:rFonts w:ascii="Arial" w:hAnsi="Arial" w:eastAsia="Arial" w:cs="Arial"/>
                <w:rPrChange w:author="SLAVÍK Lukáš, Ing." w:date="2021-11-04T10:36:37.6903059" w:id="1764393884">
                  <w:rPr>
                    <w:rFonts w:cs="Arial"/>
                  </w:rPr>
                </w:rPrChange>
              </w:rPr>
              <w:t xml:space="preserve">Katalog bezpečnostní architektury </w:t>
            </w:r>
            <w:r w:rsidRPr="003AAEC4">
              <w:rPr>
                <w:rFonts w:ascii="Arial" w:hAnsi="Arial" w:eastAsia="Arial" w:cs="Arial"/>
                <w:rPrChange w:author="SLAVÍK Lukáš, Ing." w:date="2021-11-04T10:36:37.6903059" w:id="1994946604">
                  <w:rPr>
                    <w:rFonts w:cs="Arial"/>
                  </w:rPr>
                </w:rPrChange>
              </w:rPr>
              <w:t>projektu</w:t>
            </w:r>
            <w:bookmarkEnd w:id="375"/>
            <w:bookmarkEnd w:id="376"/>
          </w:p>
        </w:tc>
      </w:tr>
      <w:tr w:rsidRPr="00BF5681" w:rsidR="00AF4DD9" w:rsidTr="55E026C1" w14:paraId="1C77D9F2" w14:textId="77777777">
        <w:trPr>
          <w:cnfStyle w:val="100000000000" w:firstRow="1" w:lastRow="0" w:firstColumn="0" w:lastColumn="0" w:oddVBand="0" w:evenVBand="0" w:oddHBand="0" w:evenHBand="0" w:firstRowFirstColumn="0" w:firstRowLastColumn="0" w:lastRowFirstColumn="0" w:lastRowLastColumn="0"/>
          <w:tblHeader/>
        </w:trPr>
        <w:tc>
          <w:tcPr>
            <w:cnfStyle w:val="000000000000" w:firstRow="0" w:lastRow="0" w:firstColumn="0" w:lastColumn="0" w:oddVBand="0" w:evenVBand="0" w:oddHBand="0" w:evenHBand="0" w:firstRowFirstColumn="0" w:firstRowLastColumn="0" w:lastRowFirstColumn="0" w:lastRowLastColumn="0"/>
            <w:tcW w:w="929" w:type="pct"/>
            <w:tcMar/>
            <w:tcPrChange w:author="SLAVÍK Lukáš, Ing." w:date="2021-11-04T10:36:37.6903059" w:id="1067738336">
              <w:tcPr>
                <w:tcW w:w="929" w:type="pct"/>
              </w:tcPr>
            </w:tcPrChange>
          </w:tcPr>
          <w:p w:rsidRPr="003F7B0D" w:rsidR="00AF4DD9" w:rsidP="55E026C1" w:rsidRDefault="00AF4DD9" w14:paraId="32E8F1C6" w14:textId="77777777" w14:noSpellErr="1">
            <w:pPr>
              <w:keepNext/>
              <w:keepLines/>
              <w:jc w:val="left"/>
              <w:rPr>
                <w:rFonts w:ascii="Arial" w:hAnsi="Arial" w:eastAsia="Arial" w:cs="Arial"/>
                <w:rPrChange w:author="SLAVÍK Lukáš, Ing." w:date="2021-11-04T10:37:07.9780143" w:id="662228023">
                  <w:rPr>
                    <w:rFonts w:cs="Arial"/>
                  </w:rPr>
                </w:rPrChange>
              </w:rPr>
              <w:pPrChange w:author="SLAVÍK Lukáš, Ing." w:date="2021-11-04T10:37:07.9780143" w:id="1829739972">
                <w:pPr>
                  <w:keepNext/>
                  <w:keepLines/>
                  <w:jc w:val="left"/>
                </w:pPr>
              </w:pPrChange>
            </w:pPr>
            <w:r w:rsidRPr="55E026C1">
              <w:rPr>
                <w:rFonts w:ascii="Arial" w:hAnsi="Arial" w:eastAsia="Arial" w:cs="Arial"/>
                <w:rPrChange w:author="SLAVÍK Lukáš, Ing." w:date="2021-11-04T10:37:07.9780143" w:id="374127535">
                  <w:rPr>
                    <w:rFonts w:cs="Arial"/>
                  </w:rPr>
                </w:rPrChange>
              </w:rPr>
              <w:t>Dotčený nebo bezpečnostní prvek</w:t>
            </w:r>
          </w:p>
        </w:tc>
        <w:tc>
          <w:tcPr>
            <w:cnfStyle w:val="000000000000" w:firstRow="0" w:lastRow="0" w:firstColumn="0" w:lastColumn="0" w:oddVBand="0" w:evenVBand="0" w:oddHBand="0" w:evenHBand="0" w:firstRowFirstColumn="0" w:firstRowLastColumn="0" w:lastRowFirstColumn="0" w:lastRowLastColumn="0"/>
            <w:tcW w:w="959" w:type="pct"/>
            <w:tcMar/>
            <w:tcPrChange w:author="SLAVÍK Lukáš, Ing." w:date="2021-11-04T10:36:37.6903059" w:id="130593316">
              <w:tcPr>
                <w:tcW w:w="959" w:type="pct"/>
              </w:tcPr>
            </w:tcPrChange>
          </w:tcPr>
          <w:p w:rsidRPr="003F7B0D" w:rsidR="00AF4DD9" w:rsidP="55E026C1" w:rsidRDefault="00AF4DD9" w14:paraId="2D901A0A" w14:textId="77777777" w14:noSpellErr="1">
            <w:pPr>
              <w:keepNext/>
              <w:keepLines/>
              <w:spacing w:before="40" w:after="40"/>
              <w:contextualSpacing w:val="0"/>
              <w:jc w:val="left"/>
              <w:rPr>
                <w:rFonts w:ascii="Arial" w:hAnsi="Arial" w:eastAsia="Arial" w:cs="Arial"/>
                <w:rPrChange w:author="SLAVÍK Lukáš, Ing." w:date="2021-11-04T10:37:07.9780143" w:id="5601400">
                  <w:rPr>
                    <w:rFonts w:cs="Arial"/>
                  </w:rPr>
                </w:rPrChange>
              </w:rPr>
              <w:pPrChange w:author="SLAVÍK Lukáš, Ing." w:date="2021-11-04T10:37:07.9780143" w:id="1522805598">
                <w:pPr>
                  <w:keepNext/>
                  <w:keepLines/>
                  <w:contextualSpacing w:val="0"/>
                  <w:jc w:val="left"/>
                </w:pPr>
              </w:pPrChange>
            </w:pPr>
            <w:r w:rsidRPr="55E026C1">
              <w:rPr>
                <w:rFonts w:ascii="Arial" w:hAnsi="Arial" w:eastAsia="Arial" w:cs="Arial"/>
                <w:rPrChange w:author="SLAVÍK Lukáš, Ing." w:date="2021-11-04T10:37:07.9780143" w:id="1884595654">
                  <w:rPr>
                    <w:rFonts w:cs="Arial"/>
                  </w:rPr>
                </w:rPrChange>
              </w:rPr>
              <w:t xml:space="preserve">Hrozba / riziko </w:t>
            </w:r>
          </w:p>
        </w:tc>
        <w:tc>
          <w:tcPr>
            <w:cnfStyle w:val="000000000000" w:firstRow="0" w:lastRow="0" w:firstColumn="0" w:lastColumn="0" w:oddVBand="0" w:evenVBand="0" w:oddHBand="0" w:evenHBand="0" w:firstRowFirstColumn="0" w:firstRowLastColumn="0" w:lastRowFirstColumn="0" w:lastRowLastColumn="0"/>
            <w:tcW w:w="3112" w:type="pct"/>
            <w:tcMar/>
            <w:tcPrChange w:author="SLAVÍK Lukáš, Ing." w:date="2021-11-04T10:36:37.6903059" w:id="1124732010">
              <w:tcPr>
                <w:tcW w:w="3112" w:type="pct"/>
              </w:tcPr>
            </w:tcPrChange>
          </w:tcPr>
          <w:p w:rsidRPr="003F7B0D" w:rsidR="00AF4DD9" w:rsidP="55E026C1" w:rsidRDefault="00AF4DD9" w14:paraId="0C43B4B2" w14:textId="77777777" w14:noSpellErr="1">
            <w:pPr>
              <w:keepNext/>
              <w:keepLines/>
              <w:spacing w:before="40" w:after="40"/>
              <w:contextualSpacing w:val="0"/>
              <w:jc w:val="left"/>
              <w:rPr>
                <w:rFonts w:ascii="Arial" w:hAnsi="Arial" w:eastAsia="Arial" w:cs="Arial"/>
                <w:rPrChange w:author="SLAVÍK Lukáš, Ing." w:date="2021-11-04T10:37:07.9780143" w:id="1771059125">
                  <w:rPr>
                    <w:rFonts w:cs="Arial"/>
                  </w:rPr>
                </w:rPrChange>
              </w:rPr>
              <w:pPrChange w:author="SLAVÍK Lukáš, Ing." w:date="2021-11-04T10:37:07.9780143" w:id="327773062">
                <w:pPr>
                  <w:keepNext/>
                  <w:keepLines/>
                  <w:contextualSpacing w:val="0"/>
                  <w:jc w:val="left"/>
                </w:pPr>
              </w:pPrChange>
            </w:pPr>
            <w:r w:rsidRPr="55E026C1">
              <w:rPr>
                <w:rFonts w:ascii="Arial" w:hAnsi="Arial" w:eastAsia="Arial" w:cs="Arial"/>
                <w:rPrChange w:author="SLAVÍK Lukáš, Ing." w:date="2021-11-04T10:37:07.9780143" w:id="1725043040">
                  <w:rPr>
                    <w:rFonts w:cs="Arial"/>
                  </w:rPr>
                </w:rPrChange>
              </w:rPr>
              <w:t>Vysvětlení způsobu zmírnění hrozby / rizika prvkem architektury</w:t>
            </w:r>
            <w:r w:rsidRPr="55E026C1">
              <w:rPr>
                <w:rFonts w:ascii="Arial" w:hAnsi="Arial" w:eastAsia="Arial" w:cs="Arial"/>
                <w:rPrChange w:author="SLAVÍK Lukáš, Ing." w:date="2021-11-04T10:37:07.9780143" w:id="1326007971">
                  <w:rPr>
                    <w:rFonts w:cs="Arial"/>
                  </w:rPr>
                </w:rPrChange>
              </w:rPr>
              <w:t xml:space="preserve"> včetně technických a organizačních opatření</w:t>
            </w:r>
          </w:p>
        </w:tc>
      </w:tr>
      <w:tr w:rsidRPr="00BF5681" w:rsidR="00AF4DD9" w:rsidTr="55E026C1" w14:paraId="0D5ABC79" w14:textId="77777777">
        <w:tc>
          <w:tcPr>
            <w:cnfStyle w:val="000000000000" w:firstRow="0" w:lastRow="0" w:firstColumn="0" w:lastColumn="0" w:oddVBand="0" w:evenVBand="0" w:oddHBand="0" w:evenHBand="0" w:firstRowFirstColumn="0" w:firstRowLastColumn="0" w:lastRowFirstColumn="0" w:lastRowLastColumn="0"/>
            <w:tcW w:w="929" w:type="pct"/>
            <w:shd w:val="clear" w:color="auto" w:fill="auto"/>
            <w:tcMar/>
            <w:tcPrChange w:author="SLAVÍK Lukáš, Ing." w:date="2021-11-04T10:36:37.6903059" w:id="1259372870">
              <w:tcPr>
                <w:tcW w:w="929" w:type="pct"/>
                <w:shd w:val="clear" w:color="auto" w:fill="auto"/>
              </w:tcPr>
            </w:tcPrChange>
          </w:tcPr>
          <w:p w:rsidRPr="003F7B0D" w:rsidR="00AF4DD9" w:rsidP="00C37272" w:rsidRDefault="00AF4DD9" w14:paraId="3CF0E51E" w14:textId="77777777">
            <w:pPr>
              <w:jc w:val="left"/>
              <w:rPr>
                <w:rFonts w:cs="Arial"/>
              </w:rPr>
            </w:pPr>
          </w:p>
        </w:tc>
        <w:tc>
          <w:tcPr>
            <w:cnfStyle w:val="000000000000" w:firstRow="0" w:lastRow="0" w:firstColumn="0" w:lastColumn="0" w:oddVBand="0" w:evenVBand="0" w:oddHBand="0" w:evenHBand="0" w:firstRowFirstColumn="0" w:firstRowLastColumn="0" w:lastRowFirstColumn="0" w:lastRowLastColumn="0"/>
            <w:tcW w:w="959" w:type="pct"/>
            <w:shd w:val="clear" w:color="auto" w:fill="auto"/>
            <w:tcMar/>
            <w:tcPrChange w:author="SLAVÍK Lukáš, Ing." w:date="2021-11-04T10:36:37.6903059" w:id="1818219536">
              <w:tcPr>
                <w:tcW w:w="959" w:type="pct"/>
                <w:shd w:val="clear" w:color="auto" w:fill="auto"/>
              </w:tcPr>
            </w:tcPrChange>
          </w:tcPr>
          <w:p w:rsidRPr="003F7B0D" w:rsidR="00AF4DD9" w:rsidP="00C37272" w:rsidRDefault="00AF4DD9" w14:paraId="00927F54" w14:textId="77777777">
            <w:pPr>
              <w:spacing w:before="40" w:after="40"/>
              <w:contextualSpacing w:val="0"/>
              <w:jc w:val="left"/>
              <w:rPr>
                <w:rFonts w:cs="Arial"/>
              </w:rPr>
            </w:pPr>
          </w:p>
        </w:tc>
        <w:tc>
          <w:tcPr>
            <w:cnfStyle w:val="000000000000" w:firstRow="0" w:lastRow="0" w:firstColumn="0" w:lastColumn="0" w:oddVBand="0" w:evenVBand="0" w:oddHBand="0" w:evenHBand="0" w:firstRowFirstColumn="0" w:firstRowLastColumn="0" w:lastRowFirstColumn="0" w:lastRowLastColumn="0"/>
            <w:tcW w:w="3112" w:type="pct"/>
            <w:shd w:val="clear" w:color="auto" w:fill="auto"/>
            <w:tcMar/>
            <w:tcPrChange w:author="SLAVÍK Lukáš, Ing." w:date="2021-11-04T10:36:37.6903059" w:id="267823416">
              <w:tcPr>
                <w:tcW w:w="3112" w:type="pct"/>
                <w:shd w:val="clear" w:color="auto" w:fill="auto"/>
              </w:tcPr>
            </w:tcPrChange>
          </w:tcPr>
          <w:p w:rsidRPr="003F7B0D" w:rsidR="00AF4DD9" w:rsidP="00C37272" w:rsidRDefault="00AF4DD9" w14:paraId="0F2B5B50" w14:textId="77777777">
            <w:pPr>
              <w:spacing w:before="40" w:after="40"/>
              <w:contextualSpacing w:val="0"/>
              <w:jc w:val="left"/>
              <w:rPr>
                <w:rFonts w:cs="Arial"/>
              </w:rPr>
            </w:pPr>
          </w:p>
        </w:tc>
      </w:tr>
      <w:tr w:rsidRPr="00BF5681" w:rsidR="00AF4DD9" w:rsidTr="55E026C1" w14:paraId="5B3C3D4B" w14:textId="77777777">
        <w:tc>
          <w:tcPr>
            <w:cnfStyle w:val="000000000000" w:firstRow="0" w:lastRow="0" w:firstColumn="0" w:lastColumn="0" w:oddVBand="0" w:evenVBand="0" w:oddHBand="0" w:evenHBand="0" w:firstRowFirstColumn="0" w:firstRowLastColumn="0" w:lastRowFirstColumn="0" w:lastRowLastColumn="0"/>
            <w:tcW w:w="929" w:type="pct"/>
            <w:shd w:val="clear" w:color="auto" w:fill="auto"/>
            <w:tcMar/>
            <w:tcPrChange w:author="SLAVÍK Lukáš, Ing." w:date="2021-11-04T10:36:37.6903059" w:id="1219073665">
              <w:tcPr>
                <w:tcW w:w="929" w:type="pct"/>
                <w:shd w:val="clear" w:color="auto" w:fill="auto"/>
              </w:tcPr>
            </w:tcPrChange>
          </w:tcPr>
          <w:p w:rsidRPr="003F7B0D" w:rsidR="00AF4DD9" w:rsidP="00C37272" w:rsidRDefault="00AF4DD9" w14:paraId="6CFD139B" w14:textId="77777777">
            <w:pPr>
              <w:jc w:val="left"/>
              <w:rPr>
                <w:rFonts w:cs="Arial"/>
              </w:rPr>
            </w:pPr>
          </w:p>
        </w:tc>
        <w:tc>
          <w:tcPr>
            <w:cnfStyle w:val="000000000000" w:firstRow="0" w:lastRow="0" w:firstColumn="0" w:lastColumn="0" w:oddVBand="0" w:evenVBand="0" w:oddHBand="0" w:evenHBand="0" w:firstRowFirstColumn="0" w:firstRowLastColumn="0" w:lastRowFirstColumn="0" w:lastRowLastColumn="0"/>
            <w:tcW w:w="959" w:type="pct"/>
            <w:shd w:val="clear" w:color="auto" w:fill="auto"/>
            <w:tcMar/>
            <w:tcPrChange w:author="SLAVÍK Lukáš, Ing." w:date="2021-11-04T10:36:37.6903059" w:id="1153267401">
              <w:tcPr>
                <w:tcW w:w="959" w:type="pct"/>
                <w:shd w:val="clear" w:color="auto" w:fill="auto"/>
              </w:tcPr>
            </w:tcPrChange>
          </w:tcPr>
          <w:p w:rsidRPr="003F7B0D" w:rsidR="00AF4DD9" w:rsidP="00C37272" w:rsidRDefault="00AF4DD9" w14:paraId="43E618DB" w14:textId="77777777">
            <w:pPr>
              <w:spacing w:before="40" w:after="40"/>
              <w:contextualSpacing w:val="0"/>
              <w:jc w:val="left"/>
              <w:rPr>
                <w:rFonts w:cs="Arial"/>
              </w:rPr>
            </w:pPr>
          </w:p>
        </w:tc>
        <w:tc>
          <w:tcPr>
            <w:cnfStyle w:val="000000000000" w:firstRow="0" w:lastRow="0" w:firstColumn="0" w:lastColumn="0" w:oddVBand="0" w:evenVBand="0" w:oddHBand="0" w:evenHBand="0" w:firstRowFirstColumn="0" w:firstRowLastColumn="0" w:lastRowFirstColumn="0" w:lastRowLastColumn="0"/>
            <w:tcW w:w="3112" w:type="pct"/>
            <w:shd w:val="clear" w:color="auto" w:fill="auto"/>
            <w:tcMar/>
            <w:tcPrChange w:author="SLAVÍK Lukáš, Ing." w:date="2021-11-04T10:36:37.6903059" w:id="755369255">
              <w:tcPr>
                <w:tcW w:w="3112" w:type="pct"/>
                <w:shd w:val="clear" w:color="auto" w:fill="auto"/>
              </w:tcPr>
            </w:tcPrChange>
          </w:tcPr>
          <w:p w:rsidRPr="003F7B0D" w:rsidR="00AF4DD9" w:rsidP="00C37272" w:rsidRDefault="00AF4DD9" w14:paraId="6D546F3C" w14:textId="77777777">
            <w:pPr>
              <w:spacing w:before="40" w:after="40"/>
              <w:contextualSpacing w:val="0"/>
              <w:jc w:val="left"/>
              <w:rPr>
                <w:rFonts w:cs="Arial"/>
              </w:rPr>
            </w:pPr>
          </w:p>
        </w:tc>
      </w:tr>
    </w:tbl>
    <w:p w:rsidR="00AF4DD9" w:rsidP="00AF4DD9" w:rsidRDefault="00AF4DD9" w14:paraId="310840B0" w14:textId="79F5D92A">
      <w:pPr>
        <w:rPr>
          <w:ins w:author="Šedivec Tomáš" w:date="2021-06-04T12:37:00Z" w:id="379"/>
          <w:rFonts w:cs="Arial"/>
        </w:rPr>
      </w:pPr>
      <w:bookmarkStart w:name="_Toc437417898" w:id="380"/>
    </w:p>
    <w:tbl>
      <w:tblPr>
        <w:tblStyle w:val="Mkatabulky"/>
        <w:tblW w:w="11335" w:type="dxa"/>
        <w:tblLook w:val="04A0" w:firstRow="1" w:lastRow="0" w:firstColumn="1" w:lastColumn="0" w:noHBand="0" w:noVBand="1"/>
        <w:tblPrChange w:author="Šedivec Tomáš" w:date="2021-06-04T12:37:00Z" w:id="381">
          <w:tblPr>
            <w:tblStyle w:val="Mkatabulky"/>
            <w:tblW w:w="0" w:type="auto"/>
            <w:tblLook w:val="04A0" w:firstRow="1" w:lastRow="0" w:firstColumn="1" w:lastColumn="0" w:noHBand="0" w:noVBand="1"/>
          </w:tblPr>
        </w:tblPrChange>
      </w:tblPr>
      <w:tblGrid>
        <w:gridCol w:w="2547"/>
        <w:gridCol w:w="4678"/>
        <w:gridCol w:w="4110"/>
        <w:tblGridChange w:id="382">
          <w:tblGrid>
            <w:gridCol w:w="3539"/>
            <w:gridCol w:w="3686"/>
            <w:gridCol w:w="1837"/>
          </w:tblGrid>
        </w:tblGridChange>
      </w:tblGrid>
      <w:tr w:rsidRPr="00052693" w:rsidR="00052693" w:rsidTr="55E026C1" w14:paraId="035E1F18" w14:textId="77777777">
        <w:trPr>
          <w:trHeight w:val="274"/>
          <w:ins w:author="Šedivec Tomáš" w:date="2021-06-04T12:37:00Z" w:id="383"/>
          <w:trPrChange w:author="Šedivec Tomáš" w:date="2021-06-04T12:37:00Z" w:id="384">
            <w:trPr>
              <w:trHeight w:val="274"/>
            </w:trPr>
          </w:trPrChange>
        </w:trPr>
        <w:tc>
          <w:tcPr>
            <w:tcW w:w="11335" w:type="dxa"/>
            <w:gridSpan w:val="3"/>
            <w:shd w:val="clear" w:color="auto" w:fill="B6DDE8" w:themeFill="accent5" w:themeFillTint="66"/>
            <w:tcMar/>
            <w:tcPrChange w:author="SLAVÍK Lukáš, Ing." w:date="2021-11-04T10:37:07.9780143" w:id="385">
              <w:tcPr>
                <w:tcW w:w="9062" w:type="dxa"/>
                <w:gridSpan w:val="3"/>
                <w:shd w:val="clear" w:color="auto" w:fill="B6DDE8" w:themeFill="accent5" w:themeFillTint="66"/>
              </w:tcPr>
            </w:tcPrChange>
          </w:tcPr>
          <w:p w:rsidRPr="00052693" w:rsidR="00052693" w:rsidP="55E026C1" w:rsidRDefault="00052693" w14:paraId="6D417623" w14:textId="512B96CD" w14:noSpellErr="1">
            <w:pPr>
              <w:rPr>
                <w:rFonts w:ascii="Arial" w:hAnsi="Arial" w:eastAsia="Arial" w:cs="Arial"/>
                <w:rPrChange w:author="SLAVÍK Lukáš, Ing." w:date="2021-11-04T10:37:07.9780143" w:id="736560437">
                  <w:rPr/>
                </w:rPrChange>
              </w:rPr>
              <w:pPrChange w:author="SLAVÍK Lukáš, Ing." w:date="2021-11-04T10:37:07.9780143" w:id="1560316413">
                <w:pPr/>
              </w:pPrChange>
            </w:pPr>
            <w:bookmarkStart w:name="_Hlk72309701" w:id="387"/>
            <w:ins w:author="Šedivec Tomáš" w:date="2021-06-04T12:37:00Z" w:id="388">
              <w:r w:rsidRPr="003AAEC4">
                <w:rPr>
                  <w:rFonts w:ascii="Arial" w:hAnsi="Arial" w:eastAsia="Arial" w:cs="Arial"/>
                  <w:rPrChange w:author="SLAVÍK Lukáš, Ing." w:date="2021-11-04T10:36:37.6903059" w:id="1205977862">
                    <w:rPr>
                      <w:rFonts w:cs="Arial"/>
                    </w:rPr>
                  </w:rPrChange>
                </w:rPr>
                <w:t xml:space="preserve">Tabulka </w:t>
              </w:r>
            </w:ins>
            <w:ins w:author="Šedivec Tomáš" w:date="2021-06-04T12:38:00Z" w:id="389">
              <w:r w:rsidRPr="55E026C1">
                <w:rPr>
                  <w:rPrChange w:author="SLAVÍK Lukáš, Ing." w:date="2021-11-04T10:37:07.9780143" w:id="1185878828">
                    <w:rPr>
                      <w:rFonts w:cs="Arial"/>
                    </w:rPr>
                  </w:rPrChange>
                </w:rPr>
                <w:fldChar w:fldCharType="begin"/>
              </w:r>
              <w:r w:rsidRPr="002C3CAF">
                <w:rPr>
                  <w:rFonts w:cs="Arial"/>
                  <w:b/>
                </w:rPr>
                <w:instrText xml:space="preserve"> SEQ Tabulka \* ARABIC </w:instrText>
              </w:r>
              <w:r w:rsidRPr="002C3CAF">
                <w:rPr>
                  <w:rFonts w:cs="Arial"/>
                </w:rPr>
                <w:fldChar w:fldCharType="separate"/>
              </w:r>
            </w:ins>
            <w:ins w:author="Šedivec Tomáš" w:date="2021-10-04T12:09:00Z" w:id="390">
              <w:r w:rsidRPr="003AAEC4" w:rsidR="00F45D72">
                <w:rPr>
                  <w:rFonts w:ascii="Arial" w:hAnsi="Arial" w:eastAsia="Arial" w:cs="Arial"/>
                  <w:b w:val="1"/>
                  <w:bCs w:val="1"/>
                  <w:noProof/>
                  <w:rPrChange w:author="SLAVÍK Lukáš, Ing." w:date="2021-11-04T10:36:37.6903059" w:id="189103510">
                    <w:rPr>
                      <w:rFonts w:cs="Arial"/>
                      <w:b/>
                      <w:noProof/>
                    </w:rPr>
                  </w:rPrChange>
                </w:rPr>
                <w:t>34</w:t>
              </w:r>
            </w:ins>
            <w:ins w:author="Šedivec Tomáš" w:date="2021-06-04T12:38:00Z" w:id="391">
              <w:r w:rsidRPr="55E026C1">
                <w:rPr>
                  <w:rPrChange w:author="SLAVÍK Lukáš, Ing." w:date="2021-11-04T10:37:07.9780143" w:id="1451322657">
                    <w:rPr>
                      <w:rFonts w:cs="Arial"/>
                    </w:rPr>
                  </w:rPrChange>
                </w:rPr>
                <w:fldChar w:fldCharType="end"/>
              </w:r>
            </w:ins>
            <w:ins w:author="Šedivec Tomáš" w:date="2021-06-04T12:37:00Z" w:id="392">
              <w:r w:rsidRPr="003AAEC4">
                <w:rPr>
                  <w:rFonts w:ascii="Arial" w:hAnsi="Arial" w:eastAsia="Arial" w:cs="Arial"/>
                  <w:rPrChange w:author="SLAVÍK Lukáš, Ing." w:date="2021-11-04T10:36:37.6903059" w:id="214505416">
                    <w:rPr>
                      <w:rFonts w:cs="Arial"/>
                    </w:rPr>
                  </w:rPrChange>
                </w:rPr>
                <w:t xml:space="preserve">: </w:t>
              </w:r>
              <w:r w:rsidRPr="003AAEC4">
                <w:rPr>
                  <w:rFonts w:ascii="Arial" w:hAnsi="Arial" w:eastAsia="Arial" w:cs="Arial"/>
                  <w:b w:val="1"/>
                  <w:bCs w:val="1"/>
                  <w:rPrChange w:author="SLAVÍK Lukáš, Ing." w:date="2021-11-04T10:36:37.6903059" w:id="683167409">
                    <w:rPr>
                      <w:rFonts w:cs="Arial"/>
                      <w:b/>
                    </w:rPr>
                  </w:rPrChange>
                </w:rPr>
                <w:t>Dopady narušení bezpečnosti informací v systému</w:t>
              </w:r>
            </w:ins>
          </w:p>
        </w:tc>
      </w:tr>
      <w:tr w:rsidRPr="00052693" w:rsidR="00052693" w:rsidTr="55E026C1" w14:paraId="26F17A12" w14:textId="77777777">
        <w:trPr>
          <w:trHeight w:val="1134"/>
          <w:ins w:author="Šedivec Tomáš" w:date="2021-06-04T12:37:00Z" w:id="393"/>
          <w:trPrChange w:author="Šedivec Tomáš" w:date="2021-10-04T11:23:00Z" w:id="394">
            <w:trPr>
              <w:trHeight w:val="1134"/>
            </w:trPr>
          </w:trPrChange>
        </w:trPr>
        <w:tc>
          <w:tcPr>
            <w:tcW w:w="2547" w:type="dxa"/>
            <w:shd w:val="clear" w:color="auto" w:fill="D9D9D9" w:themeFill="background1" w:themeFillShade="D9"/>
            <w:tcMar/>
            <w:tcPrChange w:author="Šedivec Tomáš" w:date="2021-10-04T11:23:00Z" w:id="395">
              <w:tcPr>
                <w:tcW w:w="3539" w:type="dxa"/>
                <w:shd w:val="clear" w:color="auto" w:fill="BFBFBF" w:themeFill="background1" w:themeFillShade="BF"/>
              </w:tcPr>
            </w:tcPrChange>
          </w:tcPr>
          <w:p w:rsidRPr="00052693" w:rsidR="00052693" w:rsidP="55E026C1" w:rsidRDefault="00052693" w14:paraId="4CDB914B" w14:textId="7BD2EB16" w14:noSpellErr="1">
            <w:pPr>
              <w:rPr>
                <w:rFonts w:ascii="Arial" w:hAnsi="Arial" w:eastAsia="Arial" w:cs="Arial"/>
                <w:b w:val="1"/>
                <w:bCs w:val="1"/>
                <w:rPrChange w:author="SLAVÍK Lukáš, Ing." w:date="2021-11-04T10:37:07.9780143" w:id="1871592147">
                  <w:rPr/>
                </w:rPrChange>
              </w:rPr>
              <w:pPrChange w:author="SLAVÍK Lukáš, Ing." w:date="2021-11-04T10:37:07.9780143" w:id="1774930960">
                <w:pPr/>
              </w:pPrChange>
            </w:pPr>
            <w:ins w:author="Šedivec Tomáš" w:date="2021-06-04T12:37:00Z" w:id="397">
              <w:r w:rsidRPr="003AAEC4">
                <w:rPr>
                  <w:rFonts w:ascii="Arial" w:hAnsi="Arial" w:eastAsia="Arial" w:cs="Arial"/>
                  <w:b w:val="1"/>
                  <w:bCs w:val="1"/>
                  <w:rPrChange w:author="SLAVÍK Lukáš, Ing." w:date="2021-11-04T10:36:37.6903059" w:id="1495962210">
                    <w:rPr>
                      <w:rFonts w:cs="Arial"/>
                      <w:b/>
                    </w:rPr>
                  </w:rPrChange>
                </w:rPr>
                <w:t xml:space="preserve">Možné dopady v případě narušení dostupnosti </w:t>
              </w:r>
            </w:ins>
          </w:p>
        </w:tc>
        <w:tc>
          <w:tcPr>
            <w:tcW w:w="8788" w:type="dxa"/>
            <w:gridSpan w:val="2"/>
            <w:tcMar/>
            <w:tcPrChange w:author="SLAVÍK Lukáš, Ing." w:date="2021-11-04T10:37:07.9780143" w:id="398">
              <w:tcPr>
                <w:tcW w:w="5523" w:type="dxa"/>
                <w:gridSpan w:val="2"/>
              </w:tcPr>
            </w:tcPrChange>
          </w:tcPr>
          <w:p w:rsidRPr="00052693" w:rsidR="00052693" w:rsidP="55E026C1" w:rsidRDefault="00D26B50" w14:paraId="1E61BF38" w14:textId="234A642A" w14:noSpellErr="1">
            <w:pPr>
              <w:rPr>
                <w:rFonts w:ascii="Arial" w:hAnsi="Arial" w:eastAsia="Arial" w:cs="Arial"/>
                <w:rPrChange w:author="SLAVÍK Lukáš, Ing." w:date="2021-11-04T10:37:07.9780143" w:id="1099800513">
                  <w:rPr/>
                </w:rPrChange>
              </w:rPr>
              <w:pPrChange w:author="SLAVÍK Lukáš, Ing." w:date="2021-11-04T10:37:07.9780143" w:id="1525040891">
                <w:pPr/>
              </w:pPrChange>
            </w:pPr>
            <w:ins w:author="Šedivec Tomáš" w:date="2021-10-05T15:52:00Z" w:id="400">
              <w:r w:rsidRPr="55E026C1">
                <w:rPr>
                  <w:rFonts w:ascii="Arial" w:hAnsi="Arial" w:eastAsia="Arial" w:cs="Arial"/>
                  <w:i w:val="1"/>
                  <w:iCs w:val="1"/>
                  <w:color w:val="FF0000"/>
                  <w:rPrChange w:author="SLAVÍK Lukáš, Ing." w:date="2021-11-04T10:37:07.9780143" w:id="1646091089">
                    <w:rPr>
                      <w:rFonts w:cs="Arial"/>
                      <w:i/>
                      <w:color w:val="FF0000"/>
                    </w:rPr>
                  </w:rPrChange>
                </w:rPr>
                <w:t>&lt;</w:t>
              </w:r>
            </w:ins>
            <w:ins w:author="Šedivec Tomáš" w:date="2021-10-05T15:51:00Z" w:id="401">
              <w:r w:rsidRPr="55E026C1">
                <w:rPr>
                  <w:rFonts w:ascii="Arial" w:hAnsi="Arial" w:eastAsia="Arial" w:cs="Arial"/>
                  <w:i w:val="1"/>
                  <w:iCs w:val="1"/>
                  <w:color w:val="FF0000"/>
                  <w:rPrChange w:author="SLAVÍK Lukáš, Ing." w:date="2021-11-04T10:37:07.9780143" w:id="402">
                    <w:rPr>
                      <w:rFonts w:cs="Arial"/>
                      <w:i/>
                    </w:rPr>
                  </w:rPrChange>
                </w:rPr>
                <w:t>Vyplňte např.: „V případě narušení dostupnosti informací v systému bude omezeno vykonávání agendy dle zákona č. 134/2016 Sb. o zadávání veřejných zakázek.  Tato nedostupnost by se teoreticky mohla dotknout až 5000 uživatelů předmětného systému. V konečném důsledku by mohlo dojít k výraznému zdržení zadávacích řízení vedených naší organizací. “</w:t>
              </w:r>
            </w:ins>
            <w:ins w:author="Šedivec Tomáš" w:date="2021-10-05T15:52:00Z" w:id="403">
              <w:r w:rsidRPr="55E026C1">
                <w:rPr>
                  <w:rFonts w:ascii="Arial" w:hAnsi="Arial" w:eastAsia="Arial" w:cs="Arial"/>
                  <w:i w:val="1"/>
                  <w:iCs w:val="1"/>
                  <w:color w:val="FF0000"/>
                  <w:rPrChange w:author="SLAVÍK Lukáš, Ing." w:date="2021-11-04T10:37:07.9780143" w:id="1553108935">
                    <w:rPr>
                      <w:rFonts w:cs="Arial"/>
                      <w:i/>
                      <w:color w:val="FF0000"/>
                    </w:rPr>
                  </w:rPrChange>
                </w:rPr>
                <w:t>&gt;</w:t>
              </w:r>
            </w:ins>
          </w:p>
        </w:tc>
      </w:tr>
      <w:tr w:rsidRPr="00052693" w:rsidR="00052693" w:rsidTr="55E026C1" w14:paraId="32F38FAD" w14:textId="77777777">
        <w:trPr>
          <w:trHeight w:val="1134"/>
          <w:ins w:author="Šedivec Tomáš" w:date="2021-06-04T12:37:00Z" w:id="404"/>
          <w:trPrChange w:author="Šedivec Tomáš" w:date="2021-10-04T11:23:00Z" w:id="405">
            <w:trPr>
              <w:trHeight w:val="1134"/>
            </w:trPr>
          </w:trPrChange>
        </w:trPr>
        <w:tc>
          <w:tcPr>
            <w:tcW w:w="2547" w:type="dxa"/>
            <w:shd w:val="clear" w:color="auto" w:fill="D9D9D9" w:themeFill="background1" w:themeFillShade="D9"/>
            <w:tcMar/>
            <w:tcPrChange w:author="Šedivec Tomáš" w:date="2021-10-04T11:23:00Z" w:id="406">
              <w:tcPr>
                <w:tcW w:w="3539" w:type="dxa"/>
                <w:shd w:val="clear" w:color="auto" w:fill="BFBFBF" w:themeFill="background1" w:themeFillShade="BF"/>
              </w:tcPr>
            </w:tcPrChange>
          </w:tcPr>
          <w:p w:rsidRPr="00052693" w:rsidR="00052693" w:rsidP="55E026C1" w:rsidRDefault="00052693" w14:paraId="18E4DD42" w14:textId="5A059768" w14:noSpellErr="1">
            <w:pPr>
              <w:rPr>
                <w:rFonts w:ascii="Arial" w:hAnsi="Arial" w:eastAsia="Arial" w:cs="Arial"/>
                <w:b w:val="1"/>
                <w:bCs w:val="1"/>
                <w:rPrChange w:author="SLAVÍK Lukáš, Ing." w:date="2021-11-04T10:37:07.9780143" w:id="999535368">
                  <w:rPr/>
                </w:rPrChange>
              </w:rPr>
              <w:pPrChange w:author="SLAVÍK Lukáš, Ing." w:date="2021-11-04T10:37:07.9780143" w:id="1589220359">
                <w:pPr/>
              </w:pPrChange>
            </w:pPr>
            <w:ins w:author="Šedivec Tomáš" w:date="2021-06-04T12:37:00Z" w:id="408">
              <w:r w:rsidRPr="003AAEC4">
                <w:rPr>
                  <w:rFonts w:ascii="Arial" w:hAnsi="Arial" w:eastAsia="Arial" w:cs="Arial"/>
                  <w:b w:val="1"/>
                  <w:bCs w:val="1"/>
                  <w:rPrChange w:author="SLAVÍK Lukáš, Ing." w:date="2021-11-04T10:36:37.6903059" w:id="815600603">
                    <w:rPr>
                      <w:rFonts w:cs="Arial"/>
                      <w:b/>
                    </w:rPr>
                  </w:rPrChange>
                </w:rPr>
                <w:t>Možné dopady v pří</w:t>
              </w:r>
              <w:r w:rsidRPr="003AAEC4" w:rsidR="00D26B50">
                <w:rPr>
                  <w:rFonts w:ascii="Arial" w:hAnsi="Arial" w:eastAsia="Arial" w:cs="Arial"/>
                  <w:b w:val="1"/>
                  <w:bCs w:val="1"/>
                  <w:rPrChange w:author="SLAVÍK Lukáš, Ing." w:date="2021-11-04T10:36:37.6903059" w:id="265173367">
                    <w:rPr>
                      <w:rFonts w:cs="Arial"/>
                      <w:b/>
                    </w:rPr>
                  </w:rPrChange>
                </w:rPr>
                <w:t xml:space="preserve">padě narušení důvěrnosti </w:t>
              </w:r>
            </w:ins>
          </w:p>
        </w:tc>
        <w:tc>
          <w:tcPr>
            <w:tcW w:w="8788" w:type="dxa"/>
            <w:gridSpan w:val="2"/>
            <w:tcMar/>
            <w:tcPrChange w:author="SLAVÍK Lukáš, Ing." w:date="2021-11-04T10:37:07.9780143" w:id="409">
              <w:tcPr>
                <w:tcW w:w="5523" w:type="dxa"/>
                <w:gridSpan w:val="2"/>
              </w:tcPr>
            </w:tcPrChange>
          </w:tcPr>
          <w:p w:rsidRPr="00052693" w:rsidR="00052693" w:rsidP="55E026C1" w:rsidRDefault="00D26B50" w14:paraId="1F08E2DA" w14:textId="7716F220" w14:noSpellErr="1">
            <w:pPr>
              <w:rPr>
                <w:rFonts w:ascii="Arial" w:hAnsi="Arial" w:eastAsia="Arial" w:cs="Arial"/>
                <w:rPrChange w:author="SLAVÍK Lukáš, Ing." w:date="2021-11-04T10:37:07.9780143" w:id="978410750">
                  <w:rPr/>
                </w:rPrChange>
              </w:rPr>
              <w:pPrChange w:author="SLAVÍK Lukáš, Ing." w:date="2021-11-04T10:37:07.9780143" w:id="1687524581">
                <w:pPr/>
              </w:pPrChange>
            </w:pPr>
            <w:ins w:author="Šedivec Tomáš" w:date="2021-10-05T15:52:00Z" w:id="411">
              <w:r w:rsidRPr="55E026C1">
                <w:rPr>
                  <w:rFonts w:ascii="Arial" w:hAnsi="Arial" w:eastAsia="Arial" w:cs="Arial"/>
                  <w:i w:val="1"/>
                  <w:iCs w:val="1"/>
                  <w:color w:val="FF0000"/>
                  <w:rPrChange w:author="SLAVÍK Lukáš, Ing." w:date="2021-11-04T10:37:07.9780143" w:id="855092933">
                    <w:rPr>
                      <w:rFonts w:cs="Arial"/>
                      <w:i/>
                      <w:color w:val="FF0000"/>
                    </w:rPr>
                  </w:rPrChange>
                </w:rPr>
                <w:t>&lt;</w:t>
              </w:r>
            </w:ins>
            <w:ins w:author="Šedivec Tomáš" w:date="2021-10-05T15:51:00Z" w:id="412">
              <w:r w:rsidRPr="55E026C1">
                <w:rPr>
                  <w:rFonts w:ascii="Arial" w:hAnsi="Arial" w:eastAsia="Arial" w:cs="Arial"/>
                  <w:i w:val="1"/>
                  <w:iCs w:val="1"/>
                  <w:color w:val="FF0000"/>
                  <w:rPrChange w:author="SLAVÍK Lukáš, Ing." w:date="2021-11-04T10:37:07.9780143" w:id="413">
                    <w:rPr>
                      <w:rFonts w:cs="Arial"/>
                      <w:i/>
                    </w:rPr>
                  </w:rPrChange>
                </w:rPr>
                <w:t>Vyplňte např.: „Narušení důvěrnosti informací v systému může mít dopad na snížení důvěryhodnosti organizace vůči veřejnosti a ostatním partnerským organizacím. V posuzovaném systému jsou zpracovávány osobní údaje zhruba 10 000 osob, přičemž nejsou zpracovávány zvláštní kategorie osobních údajů (citlivé osobní údaje).“</w:t>
              </w:r>
            </w:ins>
            <w:ins w:author="Šedivec Tomáš" w:date="2021-10-05T15:52:00Z" w:id="414">
              <w:r w:rsidRPr="55E026C1">
                <w:rPr>
                  <w:rFonts w:ascii="Arial" w:hAnsi="Arial" w:eastAsia="Arial" w:cs="Arial"/>
                  <w:i w:val="1"/>
                  <w:iCs w:val="1"/>
                  <w:color w:val="FF0000"/>
                  <w:rPrChange w:author="SLAVÍK Lukáš, Ing." w:date="2021-11-04T10:37:07.9780143" w:id="1319506980">
                    <w:rPr>
                      <w:rFonts w:cs="Arial"/>
                      <w:i/>
                      <w:color w:val="FF0000"/>
                    </w:rPr>
                  </w:rPrChange>
                </w:rPr>
                <w:t>&gt;</w:t>
              </w:r>
            </w:ins>
          </w:p>
        </w:tc>
      </w:tr>
      <w:tr w:rsidRPr="00052693" w:rsidR="00D26B50" w:rsidTr="55E026C1" w14:paraId="057D2536" w14:textId="77777777">
        <w:trPr>
          <w:trHeight w:val="1134"/>
          <w:ins w:author="Šedivec Tomáš" w:date="2021-06-04T12:37:00Z" w:id="415"/>
          <w:trPrChange w:author="Šedivec Tomáš" w:date="2021-10-04T11:23:00Z" w:id="416">
            <w:trPr>
              <w:trHeight w:val="1134"/>
            </w:trPr>
          </w:trPrChange>
        </w:trPr>
        <w:tc>
          <w:tcPr>
            <w:tcW w:w="2547" w:type="dxa"/>
            <w:shd w:val="clear" w:color="auto" w:fill="D9D9D9" w:themeFill="background1" w:themeFillShade="D9"/>
            <w:tcMar/>
            <w:tcPrChange w:author="Šedivec Tomáš" w:date="2021-10-04T11:23:00Z" w:id="417">
              <w:tcPr>
                <w:tcW w:w="3539" w:type="dxa"/>
                <w:shd w:val="clear" w:color="auto" w:fill="BFBFBF" w:themeFill="background1" w:themeFillShade="BF"/>
              </w:tcPr>
            </w:tcPrChange>
          </w:tcPr>
          <w:p w:rsidRPr="00052693" w:rsidR="00D26B50" w:rsidP="55E026C1" w:rsidRDefault="00D26B50" w14:paraId="44DBA874" w14:textId="70EE2D99" w14:noSpellErr="1">
            <w:pPr>
              <w:rPr>
                <w:rFonts w:ascii="Arial" w:hAnsi="Arial" w:eastAsia="Arial" w:cs="Arial"/>
                <w:b w:val="1"/>
                <w:bCs w:val="1"/>
                <w:rPrChange w:author="SLAVÍK Lukáš, Ing." w:date="2021-11-04T10:37:07.9780143" w:id="1727738377">
                  <w:rPr/>
                </w:rPrChange>
              </w:rPr>
              <w:pPrChange w:author="SLAVÍK Lukáš, Ing." w:date="2021-11-04T10:37:07.9780143" w:id="575416926">
                <w:pPr/>
              </w:pPrChange>
            </w:pPr>
            <w:ins w:author="Šedivec Tomáš" w:date="2021-06-04T12:37:00Z" w:id="419">
              <w:r w:rsidRPr="003AAEC4">
                <w:rPr>
                  <w:rFonts w:ascii="Arial" w:hAnsi="Arial" w:eastAsia="Arial" w:cs="Arial"/>
                  <w:b w:val="1"/>
                  <w:bCs w:val="1"/>
                  <w:rPrChange w:author="SLAVÍK Lukáš, Ing." w:date="2021-11-04T10:36:37.6903059" w:id="1312055710">
                    <w:rPr>
                      <w:rFonts w:cs="Arial"/>
                      <w:b/>
                    </w:rPr>
                  </w:rPrChange>
                </w:rPr>
                <w:t>Možné dopady v př</w:t>
              </w:r>
              <w:r w:rsidRPr="003AAEC4">
                <w:rPr>
                  <w:rFonts w:ascii="Arial" w:hAnsi="Arial" w:eastAsia="Arial" w:cs="Arial"/>
                  <w:b w:val="1"/>
                  <w:bCs w:val="1"/>
                  <w:rPrChange w:author="SLAVÍK Lukáš, Ing." w:date="2021-11-04T10:36:37.6903059" w:id="791238330">
                    <w:rPr>
                      <w:rFonts w:cs="Arial"/>
                      <w:b/>
                    </w:rPr>
                  </w:rPrChange>
                </w:rPr>
                <w:t xml:space="preserve">ípadě narušení integrity </w:t>
              </w:r>
            </w:ins>
          </w:p>
        </w:tc>
        <w:tc>
          <w:tcPr>
            <w:tcW w:w="8788" w:type="dxa"/>
            <w:gridSpan w:val="2"/>
            <w:tcMar/>
            <w:tcPrChange w:author="SLAVÍK Lukáš, Ing." w:date="2021-11-04T10:37:07.9780143" w:id="420">
              <w:tcPr>
                <w:tcW w:w="5523" w:type="dxa"/>
                <w:gridSpan w:val="2"/>
              </w:tcPr>
            </w:tcPrChange>
          </w:tcPr>
          <w:p w:rsidRPr="00052693" w:rsidR="00D26B50" w:rsidP="55E026C1" w:rsidRDefault="00D26B50" w14:paraId="39DA445B" w14:textId="1EDA9195" w14:noSpellErr="1">
            <w:pPr>
              <w:rPr>
                <w:rFonts w:ascii="Arial" w:hAnsi="Arial" w:eastAsia="Arial" w:cs="Arial"/>
                <w:rPrChange w:author="SLAVÍK Lukáš, Ing." w:date="2021-11-04T10:37:07.9780143" w:id="14033686">
                  <w:rPr/>
                </w:rPrChange>
              </w:rPr>
              <w:pPrChange w:author="SLAVÍK Lukáš, Ing." w:date="2021-11-04T10:37:07.9780143" w:id="1607362042">
                <w:pPr/>
              </w:pPrChange>
            </w:pPr>
            <w:ins w:author="Šedivec Tomáš" w:date="2021-10-05T15:52:00Z" w:id="422">
              <w:r w:rsidRPr="55E026C1">
                <w:rPr>
                  <w:rFonts w:ascii="Arial" w:hAnsi="Arial" w:eastAsia="Arial" w:cs="Arial"/>
                  <w:i w:val="1"/>
                  <w:iCs w:val="1"/>
                  <w:color w:val="FF0000"/>
                  <w:rPrChange w:author="SLAVÍK Lukáš, Ing." w:date="2021-11-04T10:37:07.9780143" w:id="1057642108">
                    <w:rPr>
                      <w:rFonts w:cs="Arial"/>
                      <w:i/>
                      <w:color w:val="FF0000"/>
                    </w:rPr>
                  </w:rPrChange>
                </w:rPr>
                <w:t>&lt;</w:t>
              </w:r>
            </w:ins>
            <w:ins w:author="Šedivec Tomáš" w:date="2021-10-05T15:51:00Z" w:id="423">
              <w:r w:rsidRPr="55E026C1">
                <w:rPr>
                  <w:rFonts w:ascii="Arial" w:hAnsi="Arial" w:eastAsia="Arial" w:cs="Arial"/>
                  <w:i w:val="1"/>
                  <w:iCs w:val="1"/>
                  <w:color w:val="FF0000"/>
                  <w:rPrChange w:author="SLAVÍK Lukáš, Ing." w:date="2021-11-04T10:37:07.9780143" w:id="424">
                    <w:rPr>
                      <w:rFonts w:cs="Arial"/>
                      <w:i/>
                    </w:rPr>
                  </w:rPrChange>
                </w:rPr>
                <w:t>Vyplňte např.: „Při narušení integrity informací v systému může dojít ke změně údajů v tomto systému, v důsledku čehož bude rozhodováno podle chybných informací a budou probíhat operace nezávisle na vůli organizace. Takovéto narušení navíc nemusí být ihned patrné, v důsledku čehož může dojít k následným omezením, které budou mít dopad na poskytování služeb. Dopady zde mohou být závažnější než v případě nedostupnosti služby.“</w:t>
              </w:r>
            </w:ins>
            <w:ins w:author="Šedivec Tomáš" w:date="2021-10-05T15:52:00Z" w:id="425">
              <w:r w:rsidRPr="55E026C1">
                <w:rPr>
                  <w:rFonts w:ascii="Arial" w:hAnsi="Arial" w:eastAsia="Arial" w:cs="Arial"/>
                  <w:i w:val="1"/>
                  <w:iCs w:val="1"/>
                  <w:color w:val="FF0000"/>
                  <w:rPrChange w:author="SLAVÍK Lukáš, Ing." w:date="2021-11-04T10:37:07.9780143" w:id="402145067">
                    <w:rPr>
                      <w:rFonts w:cs="Arial"/>
                      <w:i/>
                      <w:color w:val="FF0000"/>
                    </w:rPr>
                  </w:rPrChange>
                </w:rPr>
                <w:t>&gt;</w:t>
              </w:r>
            </w:ins>
          </w:p>
        </w:tc>
      </w:tr>
      <w:tr w:rsidRPr="00052693" w:rsidR="00D26B50" w:rsidTr="55E026C1" w14:paraId="52E40076" w14:textId="77777777">
        <w:trPr>
          <w:trHeight w:val="450"/>
          <w:ins w:author="Šedivec Tomáš" w:date="2021-06-04T12:37:00Z" w:id="426"/>
          <w:trPrChange w:author="Šedivec Tomáš" w:date="2021-10-04T11:23:00Z" w:id="427">
            <w:trPr>
              <w:trHeight w:val="450"/>
            </w:trPr>
          </w:trPrChange>
        </w:trPr>
        <w:tc>
          <w:tcPr>
            <w:tcW w:w="7225" w:type="dxa"/>
            <w:gridSpan w:val="2"/>
            <w:shd w:val="clear" w:color="auto" w:fill="D9D9D9" w:themeFill="background1" w:themeFillShade="D9"/>
            <w:tcMar/>
            <w:tcPrChange w:author="SLAVÍK Lukáš, Ing." w:date="2021-11-04T10:37:07.9780143" w:id="428">
              <w:tcPr>
                <w:tcW w:w="7225" w:type="dxa"/>
                <w:gridSpan w:val="2"/>
                <w:shd w:val="clear" w:color="auto" w:fill="BFBFBF" w:themeFill="background1" w:themeFillShade="BF"/>
              </w:tcPr>
            </w:tcPrChange>
          </w:tcPr>
          <w:p w:rsidRPr="00052693" w:rsidR="00D26B50" w:rsidP="55E026C1" w:rsidRDefault="00D26B50" w14:paraId="2D094D67" w14:textId="77777777" w14:noSpellErr="1">
            <w:pPr>
              <w:rPr>
                <w:rFonts w:ascii="Arial" w:hAnsi="Arial" w:eastAsia="Arial" w:cs="Arial"/>
                <w:b w:val="1"/>
                <w:bCs w:val="1"/>
                <w:rPrChange w:author="SLAVÍK Lukáš, Ing." w:date="2021-11-04T10:37:07.9780143" w:id="1961221262">
                  <w:rPr/>
                </w:rPrChange>
              </w:rPr>
              <w:pPrChange w:author="SLAVÍK Lukáš, Ing." w:date="2021-11-04T10:37:07.9780143" w:id="618191330">
                <w:pPr/>
              </w:pPrChange>
            </w:pPr>
            <w:ins w:author="Šedivec Tomáš" w:date="2021-06-04T12:37:00Z" w:id="430">
              <w:r w:rsidRPr="003AAEC4">
                <w:rPr>
                  <w:rFonts w:ascii="Arial" w:hAnsi="Arial" w:eastAsia="Arial" w:cs="Arial"/>
                  <w:b w:val="1"/>
                  <w:bCs w:val="1"/>
                  <w:rPrChange w:author="SLAVÍK Lukáš, Ing." w:date="2021-11-04T10:36:37.6903059" w:id="543673229">
                    <w:rPr>
                      <w:rFonts w:cs="Arial"/>
                      <w:b/>
                    </w:rPr>
                  </w:rPrChange>
                </w:rPr>
                <w:t>Je v rámci Vaší organizace určen jakýkoliv prvek kritické infrastruktury?</w:t>
              </w:r>
            </w:ins>
          </w:p>
        </w:tc>
        <w:tc>
          <w:tcPr>
            <w:tcW w:w="4110" w:type="dxa"/>
            <w:tcMar/>
            <w:vAlign w:val="center"/>
            <w:tcPrChange w:author="SLAVÍK Lukáš, Ing." w:date="2021-11-04T10:37:07.9780143" w:id="431">
              <w:tcPr>
                <w:tcW w:w="1837" w:type="dxa"/>
                <w:vAlign w:val="center"/>
              </w:tcPr>
            </w:tcPrChange>
          </w:tcPr>
          <w:p w:rsidRPr="00052693" w:rsidR="00D26B50" w:rsidP="55E026C1" w:rsidRDefault="00D26B50" w14:paraId="58EB3884" w14:textId="77777777" w14:noSpellErr="1">
            <w:pPr>
              <w:rPr>
                <w:rFonts w:ascii="Arial" w:hAnsi="Arial" w:eastAsia="Arial" w:cs="Arial"/>
                <w:rPrChange w:author="SLAVÍK Lukáš, Ing." w:date="2021-11-04T10:37:07.9780143" w:id="803300932">
                  <w:rPr/>
                </w:rPrChange>
              </w:rPr>
              <w:pPrChange w:author="SLAVÍK Lukáš, Ing." w:date="2021-11-04T10:37:07.9780143" w:id="1440291023">
                <w:pPr/>
              </w:pPrChange>
            </w:pPr>
            <w:ins w:author="Šedivec Tomáš" w:date="2021-06-04T12:37:00Z" w:id="433">
              <w:r w:rsidRPr="003AAEC4">
                <w:rPr>
                  <w:rFonts w:ascii="Arial" w:hAnsi="Arial" w:eastAsia="Arial" w:cs="Arial"/>
                  <w:rPrChange w:author="SLAVÍK Lukáš, Ing." w:date="2021-11-04T10:36:37.6903059" w:id="204077471">
                    <w:rPr>
                      <w:rFonts w:cs="Arial"/>
                    </w:rPr>
                  </w:rPrChange>
                </w:rPr>
                <w:t xml:space="preserve">ANO </w:t>
              </w:r>
            </w:ins>
            <w:customXmlInsRangeStart w:author="Šedivec Tomáš" w:date="2021-06-04T12:37:00Z" w:id="434"/>
            <w:sdt>
              <w:sdtPr>
                <w:rPr>
                  <w:rFonts w:cs="Arial"/>
                </w:rPr>
                <w:id w:val="-1317334834"/>
                <w14:checkbox>
                  <w14:checked w14:val="0"/>
                  <w14:checkedState w14:val="2612" w14:font="MS Gothic"/>
                  <w14:uncheckedState w14:val="2610" w14:font="MS Gothic"/>
                </w14:checkbox>
              </w:sdtPr>
              <w:sdtEndPr/>
              <w:sdtContent>
                <w:customXmlInsRangeEnd w:id="434"/>
                <w:ins w:author="Šedivec Tomáš" w:date="2021-06-04T12:37:00Z" w:id="435">
                  <w:r w:rsidRPr="00052693">
                    <w:rPr>
                      <w:rFonts w:ascii="Segoe UI Symbol" w:hAnsi="Segoe UI Symbol" w:cs="Segoe UI Symbol"/>
                    </w:rPr>
                    <w:t>☐</w:t>
                  </w:r>
                </w:ins>
                <w:customXmlInsRangeStart w:author="Šedivec Tomáš" w:date="2021-06-04T12:37:00Z" w:id="436"/>
              </w:sdtContent>
            </w:sdt>
            <w:customXmlInsRangeEnd w:id="436"/>
            <w:ins w:author="Šedivec Tomáš" w:date="2021-06-04T12:37:00Z" w:id="437">
              <w:r w:rsidRPr="003AAEC4">
                <w:rPr>
                  <w:rFonts w:ascii="Arial" w:hAnsi="Arial" w:eastAsia="Arial" w:cs="Arial"/>
                  <w:rPrChange w:author="SLAVÍK Lukáš, Ing." w:date="2021-11-04T10:36:37.6903059" w:id="498984394">
                    <w:rPr>
                      <w:rFonts w:cs="Arial"/>
                    </w:rPr>
                  </w:rPrChange>
                </w:rPr>
                <w:t xml:space="preserve"> / NE </w:t>
              </w:r>
            </w:ins>
            <w:customXmlInsRangeStart w:author="Šedivec Tomáš" w:date="2021-06-04T12:37:00Z" w:id="438"/>
            <w:sdt>
              <w:sdtPr>
                <w:rPr>
                  <w:rFonts w:cs="Arial"/>
                </w:rPr>
                <w:id w:val="-188139573"/>
                <w14:checkbox>
                  <w14:checked w14:val="0"/>
                  <w14:checkedState w14:val="2612" w14:font="MS Gothic"/>
                  <w14:uncheckedState w14:val="2610" w14:font="MS Gothic"/>
                </w14:checkbox>
              </w:sdtPr>
              <w:sdtEndPr/>
              <w:sdtContent>
                <w:customXmlInsRangeEnd w:id="438"/>
                <w:ins w:author="Šedivec Tomáš" w:date="2021-06-04T12:37:00Z" w:id="439">
                  <w:r w:rsidRPr="00052693">
                    <w:rPr>
                      <w:rFonts w:ascii="Segoe UI Symbol" w:hAnsi="Segoe UI Symbol" w:cs="Segoe UI Symbol"/>
                    </w:rPr>
                    <w:t>☐</w:t>
                  </w:r>
                </w:ins>
                <w:customXmlInsRangeStart w:author="Šedivec Tomáš" w:date="2021-06-04T12:37:00Z" w:id="440"/>
              </w:sdtContent>
            </w:sdt>
            <w:customXmlInsRangeEnd w:id="440"/>
          </w:p>
        </w:tc>
      </w:tr>
      <w:tr w:rsidRPr="00052693" w:rsidR="00D26B50" w:rsidTr="55E026C1" w14:paraId="1BA0969D" w14:textId="77777777">
        <w:trPr>
          <w:trHeight w:val="1136"/>
          <w:ins w:author="Šedivec Tomáš" w:date="2021-06-04T12:37:00Z" w:id="441"/>
          <w:trPrChange w:author="Šedivec Tomáš" w:date="2021-10-04T11:23:00Z" w:id="442">
            <w:trPr>
              <w:trHeight w:val="1136"/>
            </w:trPr>
          </w:trPrChange>
        </w:trPr>
        <w:tc>
          <w:tcPr>
            <w:tcW w:w="2547" w:type="dxa"/>
            <w:shd w:val="clear" w:color="auto" w:fill="D9D9D9" w:themeFill="background1" w:themeFillShade="D9"/>
            <w:tcMar/>
            <w:tcPrChange w:author="Šedivec Tomáš" w:date="2021-10-04T11:23:00Z" w:id="443">
              <w:tcPr>
                <w:tcW w:w="3539" w:type="dxa"/>
                <w:shd w:val="clear" w:color="auto" w:fill="BFBFBF" w:themeFill="background1" w:themeFillShade="BF"/>
              </w:tcPr>
            </w:tcPrChange>
          </w:tcPr>
          <w:p w:rsidRPr="00052693" w:rsidR="00D26B50" w:rsidP="55E026C1" w:rsidRDefault="00D26B50" w14:paraId="0FF286E9" w14:textId="77777777" w14:noSpellErr="1">
            <w:pPr>
              <w:rPr>
                <w:rFonts w:ascii="Arial" w:hAnsi="Arial" w:eastAsia="Arial" w:cs="Arial"/>
                <w:b w:val="1"/>
                <w:bCs w:val="1"/>
                <w:rPrChange w:author="SLAVÍK Lukáš, Ing." w:date="2021-11-04T10:37:07.9780143" w:id="1702561038">
                  <w:rPr/>
                </w:rPrChange>
              </w:rPr>
              <w:pPrChange w:author="SLAVÍK Lukáš, Ing." w:date="2021-11-04T10:37:07.9780143" w:id="930124939">
                <w:pPr/>
              </w:pPrChange>
            </w:pPr>
            <w:ins w:author="Šedivec Tomáš" w:date="2021-06-04T12:37:00Z" w:id="445">
              <w:r w:rsidRPr="003AAEC4">
                <w:rPr>
                  <w:rFonts w:ascii="Arial" w:hAnsi="Arial" w:eastAsia="Arial" w:cs="Arial"/>
                  <w:b w:val="1"/>
                  <w:bCs w:val="1"/>
                  <w:rPrChange w:author="SLAVÍK Lukáš, Ing." w:date="2021-11-04T10:36:37.6903059" w:id="631985874">
                    <w:rPr>
                      <w:rFonts w:cs="Arial"/>
                      <w:b/>
                      <w:bCs/>
                    </w:rPr>
                  </w:rPrChange>
                </w:rPr>
                <w:t>Případně specifikujte ty určené prvky KI, jejichž činnost významně nebo zcela ovlivňuje tento posuzovaný informační systém:</w:t>
              </w:r>
            </w:ins>
          </w:p>
        </w:tc>
        <w:tc>
          <w:tcPr>
            <w:tcW w:w="8788" w:type="dxa"/>
            <w:gridSpan w:val="2"/>
            <w:tcMar/>
            <w:tcPrChange w:author="SLAVÍK Lukáš, Ing." w:date="2021-11-04T10:37:07.9780143" w:id="446">
              <w:tcPr>
                <w:tcW w:w="5523" w:type="dxa"/>
                <w:gridSpan w:val="2"/>
              </w:tcPr>
            </w:tcPrChange>
          </w:tcPr>
          <w:p w:rsidRPr="00052693" w:rsidR="00D26B50" w:rsidP="00D26B50" w:rsidRDefault="00D26B50" w14:paraId="662E5C87" w14:textId="77777777">
            <w:pPr>
              <w:rPr>
                <w:ins w:author="Šedivec Tomáš" w:date="2021-06-04T12:37:00Z" w:id="447"/>
                <w:rFonts w:cs="Arial"/>
              </w:rPr>
            </w:pPr>
          </w:p>
        </w:tc>
      </w:tr>
      <w:bookmarkEnd w:id="387"/>
    </w:tbl>
    <w:p w:rsidR="00052693" w:rsidP="00AF4DD9" w:rsidRDefault="00052693" w14:paraId="6799222E" w14:textId="217DA086">
      <w:pPr>
        <w:rPr>
          <w:ins w:author="Šedivec Tomáš" w:date="2021-06-04T12:37:00Z" w:id="448"/>
          <w:rFonts w:cs="Arial"/>
        </w:rPr>
      </w:pPr>
    </w:p>
    <w:p w:rsidR="00052693" w:rsidP="00AF4DD9" w:rsidRDefault="00052693" w14:paraId="6B83FE1B" w14:textId="77777777">
      <w:pPr>
        <w:rPr>
          <w:rFonts w:cs="Arial"/>
        </w:rPr>
      </w:pPr>
    </w:p>
    <w:tbl>
      <w:tblPr>
        <w:tblStyle w:val="Mkatabulky"/>
        <w:tblW w:w="5000" w:type="pct"/>
        <w:tblLook w:val="06A0" w:firstRow="1" w:lastRow="0" w:firstColumn="1" w:lastColumn="0" w:noHBand="1" w:noVBand="1"/>
      </w:tblPr>
      <w:tblGrid>
        <w:gridCol w:w="11328"/>
      </w:tblGrid>
      <w:tr w:rsidRPr="00BF5681" w:rsidR="00AF4DD9" w:rsidTr="55E026C1" w14:paraId="1D3C6B46" w14:textId="77777777">
        <w:trPr>
          <w:tblHeader/>
        </w:trPr>
        <w:tc>
          <w:tcPr>
            <w:tcW w:w="5000" w:type="pct"/>
            <w:shd w:val="clear" w:color="auto" w:fill="CEEBF3"/>
            <w:tcMar/>
          </w:tcPr>
          <w:p w:rsidRPr="002C3CAF" w:rsidR="00AF4DD9" w:rsidP="55E026C1" w:rsidRDefault="00AF4DD9" w14:paraId="24A65CA2" w14:textId="69ACC5EF" w14:noSpellErr="1">
            <w:pPr>
              <w:keepNext/>
              <w:spacing w:before="40" w:after="40"/>
              <w:jc w:val="left"/>
              <w:rPr>
                <w:rFonts w:ascii="Arial,Calibri" w:hAnsi="Arial,Calibri" w:eastAsia="Arial,Calibri" w:cs="Arial,Calibri"/>
                <w:rPrChange w:author="SLAVÍK Lukáš, Ing." w:date="2021-11-04T10:37:07.9780143" w:id="1835250682">
                  <w:rPr/>
                </w:rPrChange>
              </w:rPr>
              <w:pPrChange w:author="SLAVÍK Lukáš, Ing." w:date="2021-11-04T10:37:07.9780143" w:id="439107715">
                <w:pPr>
                  <w:keepNext/>
                  <w:jc w:val="left"/>
                </w:pPr>
              </w:pPrChange>
            </w:pPr>
            <w:bookmarkStart w:name="_Toc509581687" w:id="449"/>
            <w:bookmarkStart w:name="_Toc513797157" w:id="450"/>
            <w:r w:rsidRPr="003AAEC4">
              <w:rPr>
                <w:rFonts w:ascii="Arial" w:hAnsi="Arial" w:eastAsia="Arial" w:cs="Arial"/>
                <w:rPrChange w:author="SLAVÍK Lukáš, Ing." w:date="2021-11-04T10:36:37.6903059" w:id="890266172">
                  <w:rPr>
                    <w:rFonts w:cs="Arial"/>
                  </w:rPr>
                </w:rPrChange>
              </w:rPr>
              <w:t xml:space="preserve">Tabulka </w:t>
            </w:r>
            <w:r w:rsidRPr="55E026C1">
              <w:rPr>
                <w:rPrChange w:author="SLAVÍK Lukáš, Ing." w:date="2021-11-04T10:37:07.9780143" w:id="476973874">
                  <w:rPr>
                    <w:rFonts w:cs="Arial"/>
                  </w:rPr>
                </w:rPrChange>
              </w:rPr>
              <w:fldChar w:fldCharType="begin"/>
            </w:r>
            <w:r w:rsidRPr="002C3CAF">
              <w:rPr>
                <w:rFonts w:cs="Arial"/>
              </w:rPr>
              <w:instrText xml:space="preserve"> SEQ Tabulka \* ARABIC </w:instrText>
            </w:r>
            <w:r w:rsidRPr="002C3CAF">
              <w:rPr>
                <w:rFonts w:cs="Arial"/>
              </w:rPr>
              <w:fldChar w:fldCharType="separate"/>
            </w:r>
            <w:ins w:author="Šedivec Tomáš" w:date="2021-10-04T12:09:00Z" w:id="451">
              <w:r w:rsidRPr="003AAEC4" w:rsidR="00F45D72">
                <w:rPr>
                  <w:rFonts w:ascii="Arial" w:hAnsi="Arial" w:eastAsia="Arial" w:cs="Arial"/>
                  <w:noProof/>
                  <w:rPrChange w:author="SLAVÍK Lukáš, Ing." w:date="2021-11-04T10:36:37.6903059" w:id="888094034">
                    <w:rPr>
                      <w:rFonts w:cs="Arial"/>
                      <w:noProof/>
                    </w:rPr>
                  </w:rPrChange>
                </w:rPr>
                <w:t>35</w:t>
              </w:r>
            </w:ins>
            <w:del w:author="Šedivec Tomáš" w:date="2021-06-04T12:38:00Z" w:id="452">
              <w:r w:rsidDel="00052693">
                <w:rPr>
                  <w:rFonts w:cs="Arial"/>
                  <w:noProof/>
                </w:rPr>
                <w:delText>35</w:delText>
              </w:r>
            </w:del>
            <w:r w:rsidRPr="55E026C1">
              <w:rPr>
                <w:rPrChange w:author="SLAVÍK Lukáš, Ing." w:date="2021-11-04T10:37:07.9780143" w:id="953890247">
                  <w:rPr>
                    <w:rFonts w:cs="Arial"/>
                  </w:rPr>
                </w:rPrChange>
              </w:rPr>
              <w:fldChar w:fldCharType="end"/>
            </w:r>
            <w:r w:rsidRPr="003AAEC4">
              <w:rPr>
                <w:rFonts w:ascii="Arial" w:hAnsi="Arial" w:eastAsia="Arial" w:cs="Arial"/>
                <w:rPrChange w:author="SLAVÍK Lukáš, Ing." w:date="2021-11-04T10:36:37.6903059" w:id="1468847746">
                  <w:rPr>
                    <w:rFonts w:cs="Arial"/>
                  </w:rPr>
                </w:rPrChange>
              </w:rPr>
              <w:t xml:space="preserve">: </w:t>
            </w:r>
            <w:r w:rsidRPr="003AAEC4">
              <w:rPr>
                <w:rFonts w:ascii="Arial,Calibri" w:hAnsi="Arial,Calibri" w:eastAsia="Arial,Calibri" w:cs="Arial,Calibri"/>
                <w:b w:val="1"/>
                <w:bCs w:val="1"/>
                <w:rPrChange w:author="SLAVÍK Lukáš, Ing." w:date="2021-11-04T10:36:37.6903059" w:id="1210546561">
                  <w:rPr>
                    <w:rFonts w:eastAsia="Calibri" w:cs="Arial"/>
                    <w:b/>
                    <w:szCs w:val="20"/>
                  </w:rPr>
                </w:rPrChange>
              </w:rPr>
              <w:t xml:space="preserve">Vysvětlení bezpečnostní architektury </w:t>
            </w:r>
            <w:r w:rsidRPr="003AAEC4">
              <w:rPr>
                <w:rFonts w:ascii="Arial,Calibri" w:hAnsi="Arial,Calibri" w:eastAsia="Arial,Calibri" w:cs="Arial,Calibri"/>
                <w:b w:val="1"/>
                <w:bCs w:val="1"/>
                <w:rPrChange w:author="SLAVÍK Lukáš, Ing." w:date="2021-11-04T10:36:37.6903059" w:id="1481494224">
                  <w:rPr>
                    <w:rFonts w:eastAsia="Calibri" w:cs="Arial"/>
                    <w:b/>
                    <w:szCs w:val="20"/>
                  </w:rPr>
                </w:rPrChange>
              </w:rPr>
              <w:t>projektu</w:t>
            </w:r>
            <w:bookmarkEnd w:id="449"/>
            <w:bookmarkEnd w:id="450"/>
          </w:p>
        </w:tc>
      </w:tr>
      <w:tr w:rsidRPr="00BF5681" w:rsidR="00AF4DD9" w:rsidTr="55E026C1" w14:paraId="4CA0359C" w14:textId="77777777">
        <w:tc>
          <w:tcPr>
            <w:tcW w:w="5000" w:type="pct"/>
            <w:tcMar/>
          </w:tcPr>
          <w:p w:rsidR="00AF4DD9" w:rsidP="00C37272" w:rsidRDefault="00AF4DD9" w14:paraId="1E973E99" w14:textId="77777777">
            <w:pPr>
              <w:spacing w:before="40" w:after="40"/>
              <w:jc w:val="left"/>
              <w:rPr>
                <w:rFonts w:eastAsia="Calibri" w:cs="Arial"/>
                <w:szCs w:val="20"/>
              </w:rPr>
            </w:pPr>
          </w:p>
          <w:p w:rsidRPr="003F7B0D" w:rsidR="00792F42" w:rsidP="00C37272" w:rsidRDefault="00792F42" w14:paraId="31EC2DA7" w14:textId="248F0A9F">
            <w:pPr>
              <w:spacing w:before="40" w:after="40"/>
              <w:jc w:val="left"/>
              <w:rPr>
                <w:rFonts w:eastAsia="Calibri" w:cs="Arial"/>
                <w:szCs w:val="20"/>
              </w:rPr>
            </w:pPr>
          </w:p>
        </w:tc>
      </w:tr>
    </w:tbl>
    <w:p w:rsidRPr="00FD10A1" w:rsidR="00AF4DD9" w:rsidP="00AF4DD9" w:rsidRDefault="00AF4DD9" w14:paraId="393588A0" w14:textId="77777777" w14:noSpellErr="1">
      <w:pPr>
        <w:pStyle w:val="MVHeading3"/>
        <w:rPr/>
      </w:pPr>
      <w:bookmarkStart w:name="_Toc465074594" w:id="453"/>
      <w:bookmarkStart w:name="_Toc22220539" w:id="454"/>
      <w:r w:rsidRPr="003F7B0D">
        <w:rPr/>
        <w:t>Shoda s pravidly, standardizace a dlouhodobá udržitelnost</w:t>
      </w:r>
      <w:bookmarkEnd w:id="380"/>
      <w:bookmarkEnd w:id="453"/>
      <w:bookmarkEnd w:id="454"/>
    </w:p>
    <w:tbl>
      <w:tblPr>
        <w:tblStyle w:val="Mkatabulky"/>
        <w:tblW w:w="5000" w:type="pct"/>
        <w:tblLook w:val="06A0" w:firstRow="1" w:lastRow="0" w:firstColumn="1" w:lastColumn="0" w:noHBand="1" w:noVBand="1"/>
      </w:tblPr>
      <w:tblGrid>
        <w:gridCol w:w="4065"/>
        <w:gridCol w:w="1742"/>
        <w:gridCol w:w="5521"/>
      </w:tblGrid>
      <w:tr w:rsidRPr="00BF5681" w:rsidR="00AF4DD9" w:rsidTr="55E026C1" w14:paraId="54E1A098" w14:textId="77777777">
        <w:trPr>
          <w:tblHeader/>
        </w:trPr>
        <w:tc>
          <w:tcPr>
            <w:tcW w:w="5000" w:type="pct"/>
            <w:gridSpan w:val="3"/>
            <w:shd w:val="clear" w:color="auto" w:fill="CEEBF3"/>
            <w:tcMar/>
            <w:tcPrChange w:author="SLAVÍK Lukáš, Ing." w:date="2021-11-04T10:37:07.9780143" w:id="1567163305">
              <w:tcPr>
                <w:tcW w:w="5000" w:type="pct"/>
                <w:gridSpan w:val="3"/>
                <w:shd w:val="clear" w:color="auto" w:fill="CEEBF3"/>
              </w:tcPr>
            </w:tcPrChange>
          </w:tcPr>
          <w:p w:rsidRPr="002C3CAF" w:rsidR="00AF4DD9" w:rsidP="55E026C1" w:rsidRDefault="00AF4DD9" w14:paraId="55C72BA1" w14:textId="10C85671" w14:noSpellErr="1">
            <w:pPr>
              <w:keepNext/>
              <w:spacing w:before="40" w:after="40"/>
              <w:jc w:val="left"/>
              <w:rPr>
                <w:rFonts w:ascii="Arial,Calibri" w:hAnsi="Arial,Calibri" w:eastAsia="Arial,Calibri" w:cs="Arial,Calibri"/>
                <w:rPrChange w:author="SLAVÍK Lukáš, Ing." w:date="2021-11-04T10:37:07.9780143" w:id="345718656">
                  <w:rPr/>
                </w:rPrChange>
              </w:rPr>
              <w:pPrChange w:author="SLAVÍK Lukáš, Ing." w:date="2021-11-04T10:37:07.9780143" w:id="981367662">
                <w:pPr>
                  <w:keepNext/>
                  <w:jc w:val="left"/>
                </w:pPr>
              </w:pPrChange>
            </w:pPr>
            <w:bookmarkStart w:name="_Toc509581688" w:id="455"/>
            <w:bookmarkStart w:name="_Toc513797158" w:id="456"/>
            <w:r w:rsidRPr="003AAEC4">
              <w:rPr>
                <w:rFonts w:ascii="Arial" w:hAnsi="Arial" w:eastAsia="Arial" w:cs="Arial"/>
                <w:rPrChange w:author="SLAVÍK Lukáš, Ing." w:date="2021-11-04T10:36:37.6903059" w:id="2084328491">
                  <w:rPr>
                    <w:rFonts w:cs="Arial"/>
                  </w:rPr>
                </w:rPrChange>
              </w:rPr>
              <w:t xml:space="preserve">Tabulka </w:t>
            </w:r>
            <w:r w:rsidRPr="55E026C1">
              <w:rPr>
                <w:rPrChange w:author="SLAVÍK Lukáš, Ing." w:date="2021-11-04T10:37:07.9780143" w:id="767995603">
                  <w:rPr>
                    <w:rFonts w:cs="Arial"/>
                  </w:rPr>
                </w:rPrChange>
              </w:rPr>
              <w:fldChar w:fldCharType="begin"/>
            </w:r>
            <w:r w:rsidRPr="002C3CAF">
              <w:rPr>
                <w:rFonts w:cs="Arial"/>
              </w:rPr>
              <w:instrText xml:space="preserve"> SEQ Tabulka \* ARABIC </w:instrText>
            </w:r>
            <w:r w:rsidRPr="002C3CAF">
              <w:rPr>
                <w:rFonts w:cs="Arial"/>
              </w:rPr>
              <w:fldChar w:fldCharType="separate"/>
            </w:r>
            <w:ins w:author="Šedivec Tomáš" w:date="2021-10-04T12:09:00Z" w:id="457">
              <w:r w:rsidRPr="003AAEC4" w:rsidR="00F45D72">
                <w:rPr>
                  <w:rFonts w:ascii="Arial" w:hAnsi="Arial" w:eastAsia="Arial" w:cs="Arial"/>
                  <w:noProof/>
                  <w:rPrChange w:author="SLAVÍK Lukáš, Ing." w:date="2021-11-04T10:36:37.6903059" w:id="769078083">
                    <w:rPr>
                      <w:rFonts w:cs="Arial"/>
                      <w:noProof/>
                    </w:rPr>
                  </w:rPrChange>
                </w:rPr>
                <w:t>36</w:t>
              </w:r>
            </w:ins>
            <w:del w:author="Šedivec Tomáš" w:date="2021-06-04T12:38:00Z" w:id="458">
              <w:r w:rsidDel="00052693">
                <w:rPr>
                  <w:rFonts w:cs="Arial"/>
                  <w:noProof/>
                </w:rPr>
                <w:delText>36</w:delText>
              </w:r>
            </w:del>
            <w:r w:rsidRPr="55E026C1">
              <w:rPr>
                <w:rPrChange w:author="SLAVÍK Lukáš, Ing." w:date="2021-11-04T10:37:07.9780143" w:id="596837673">
                  <w:rPr>
                    <w:rFonts w:cs="Arial"/>
                    <w:noProof/>
                  </w:rPr>
                </w:rPrChange>
              </w:rPr>
              <w:fldChar w:fldCharType="end"/>
            </w:r>
            <w:r w:rsidRPr="003AAEC4">
              <w:rPr>
                <w:rFonts w:ascii="Arial" w:hAnsi="Arial" w:eastAsia="Arial" w:cs="Arial"/>
                <w:rPrChange w:author="SLAVÍK Lukáš, Ing." w:date="2021-11-04T10:36:37.6903059" w:id="2035124785">
                  <w:rPr>
                    <w:rFonts w:cs="Arial"/>
                  </w:rPr>
                </w:rPrChange>
              </w:rPr>
              <w:t xml:space="preserve">: </w:t>
            </w:r>
            <w:r w:rsidRPr="003AAEC4">
              <w:rPr>
                <w:rFonts w:ascii="Arial,Calibri" w:hAnsi="Arial,Calibri" w:eastAsia="Arial,Calibri" w:cs="Arial,Calibri"/>
                <w:b w:val="1"/>
                <w:bCs w:val="1"/>
                <w:rPrChange w:author="SLAVÍK Lukáš, Ing." w:date="2021-11-04T10:36:37.6903059" w:id="1987830295">
                  <w:rPr>
                    <w:rFonts w:eastAsia="Calibri" w:cs="Arial"/>
                    <w:b/>
                    <w:szCs w:val="20"/>
                  </w:rPr>
                </w:rPrChange>
              </w:rPr>
              <w:t>Uveďte, které licence standardizovaných SW produktů</w:t>
            </w:r>
            <w:r w:rsidRPr="003AAEC4">
              <w:rPr>
                <w:rFonts w:ascii="Arial,Calibri" w:hAnsi="Arial,Calibri" w:eastAsia="Arial,Calibri" w:cs="Arial,Calibri"/>
                <w:b w:val="1"/>
                <w:bCs w:val="1"/>
                <w:rPrChange w:author="SLAVÍK Lukáš, Ing." w:date="2021-11-04T10:36:37.6903059" w:id="717288852">
                  <w:rPr>
                    <w:rFonts w:eastAsia="Calibri" w:cs="Arial"/>
                    <w:b/>
                    <w:szCs w:val="20"/>
                  </w:rPr>
                </w:rPrChange>
              </w:rPr>
              <w:t xml:space="preserve"> nebo HW produktů</w:t>
            </w:r>
            <w:r w:rsidRPr="003AAEC4">
              <w:rPr>
                <w:rFonts w:ascii="Arial,Calibri" w:hAnsi="Arial,Calibri" w:eastAsia="Arial,Calibri" w:cs="Arial,Calibri"/>
                <w:b w:val="1"/>
                <w:bCs w:val="1"/>
                <w:rPrChange w:author="SLAVÍK Lukáš, Ing." w:date="2021-11-04T10:36:37.6903059" w:id="1243946022">
                  <w:rPr>
                    <w:rFonts w:eastAsia="Calibri" w:cs="Arial"/>
                    <w:b/>
                    <w:szCs w:val="20"/>
                  </w:rPr>
                </w:rPrChange>
              </w:rPr>
              <w:t xml:space="preserve"> budete pořizovat formou centrálních rámcových smluv zajištěných Ministerstve</w:t>
            </w:r>
            <w:r w:rsidRPr="003AAEC4" w:rsidR="00792F42">
              <w:rPr>
                <w:rFonts w:ascii="Arial,Calibri" w:hAnsi="Arial,Calibri" w:eastAsia="Arial,Calibri" w:cs="Arial,Calibri"/>
                <w:b w:val="1"/>
                <w:bCs w:val="1"/>
                <w:rPrChange w:author="SLAVÍK Lukáš, Ing." w:date="2021-11-04T10:36:37.6903059" w:id="1890680110">
                  <w:rPr>
                    <w:rFonts w:eastAsia="Calibri" w:cs="Arial"/>
                    <w:b/>
                    <w:szCs w:val="20"/>
                  </w:rPr>
                </w:rPrChange>
              </w:rPr>
              <w:t>m vnitra. Pokud tuto formu</w:t>
            </w:r>
            <w:r w:rsidRPr="003AAEC4">
              <w:rPr>
                <w:rFonts w:ascii="Arial,Calibri" w:hAnsi="Arial,Calibri" w:eastAsia="Arial,Calibri" w:cs="Arial,Calibri"/>
                <w:b w:val="1"/>
                <w:bCs w:val="1"/>
                <w:rPrChange w:author="SLAVÍK Lukáš, Ing." w:date="2021-11-04T10:36:37.6903059" w:id="536024818">
                  <w:rPr>
                    <w:rFonts w:eastAsia="Calibri" w:cs="Arial"/>
                    <w:b/>
                    <w:szCs w:val="20"/>
                  </w:rPr>
                </w:rPrChange>
              </w:rPr>
              <w:t xml:space="preserve"> nevyužijete, vysvětlete proč:</w:t>
            </w:r>
            <w:bookmarkEnd w:id="455"/>
            <w:bookmarkEnd w:id="456"/>
          </w:p>
        </w:tc>
      </w:tr>
      <w:tr w:rsidRPr="00BF5681" w:rsidR="00AF4DD9" w:rsidTr="55E026C1" w14:paraId="5B831338" w14:textId="77777777">
        <w:tc>
          <w:tcPr>
            <w:tcW w:w="5000" w:type="pct"/>
            <w:gridSpan w:val="3"/>
            <w:tcMar/>
            <w:tcPrChange w:author="SLAVÍK Lukáš, Ing." w:date="2021-11-04T10:37:07.9780143" w:id="1914229000">
              <w:tcPr>
                <w:tcW w:w="5000" w:type="pct"/>
                <w:gridSpan w:val="3"/>
              </w:tcPr>
            </w:tcPrChange>
          </w:tcPr>
          <w:p w:rsidR="00AF4DD9" w:rsidP="00C37272" w:rsidRDefault="00AF4DD9" w14:paraId="4CB63C57" w14:textId="77777777">
            <w:pPr>
              <w:spacing w:before="40" w:after="40"/>
              <w:jc w:val="left"/>
              <w:rPr>
                <w:rFonts w:eastAsia="Calibri" w:cs="Arial"/>
                <w:szCs w:val="20"/>
              </w:rPr>
            </w:pPr>
          </w:p>
          <w:p w:rsidRPr="003F7B0D" w:rsidR="00792F42" w:rsidP="00C37272" w:rsidRDefault="00792F42" w14:paraId="6EDAD0A4" w14:textId="00A81EE7">
            <w:pPr>
              <w:spacing w:before="40" w:after="40"/>
              <w:jc w:val="left"/>
              <w:rPr>
                <w:rFonts w:eastAsia="Calibri" w:cs="Arial"/>
                <w:szCs w:val="20"/>
              </w:rPr>
            </w:pPr>
          </w:p>
        </w:tc>
      </w:tr>
      <w:tr w:rsidRPr="00BF5681" w:rsidR="00AF4DD9" w:rsidTr="55E026C1" w14:paraId="0488B0D7" w14:textId="77777777">
        <w:tc>
          <w:tcPr>
            <w:tcW w:w="1794" w:type="pct"/>
            <w:shd w:val="clear" w:color="auto" w:fill="D9D9D9" w:themeFill="background1" w:themeFillShade="D9"/>
            <w:tcMar/>
          </w:tcPr>
          <w:p w:rsidRPr="00165035" w:rsidR="00AF4DD9" w:rsidP="55E026C1" w:rsidRDefault="00AF4DD9" w14:paraId="4E853E0F" w14:textId="77777777" w14:noSpellErr="1">
            <w:pPr>
              <w:keepNext/>
              <w:spacing w:before="40" w:after="40"/>
              <w:jc w:val="left"/>
              <w:rPr>
                <w:rFonts w:ascii="Arial" w:hAnsi="Arial" w:eastAsia="Arial" w:cs="Arial"/>
                <w:rPrChange w:author="SLAVÍK Lukáš, Ing." w:date="2021-11-04T10:37:07.9780143" w:id="920155032">
                  <w:rPr>
                    <w:rFonts w:cs="Arial"/>
                  </w:rPr>
                </w:rPrChange>
              </w:rPr>
              <w:pPrChange w:author="SLAVÍK Lukáš, Ing." w:date="2021-11-04T10:37:07.9780143" w:id="1285956039">
                <w:pPr>
                  <w:keepNext/>
                  <w:jc w:val="left"/>
                </w:pPr>
              </w:pPrChange>
            </w:pPr>
            <w:r w:rsidRPr="55E026C1">
              <w:rPr>
                <w:rFonts w:ascii="Arial,Times New Roman" w:hAnsi="Arial,Times New Roman" w:eastAsia="Arial,Times New Roman" w:cs="Arial,Times New Roman"/>
                <w:b w:val="1"/>
                <w:bCs w:val="1"/>
                <w:lang w:eastAsia="ja-JP"/>
                <w:rPrChange w:author="SLAVÍK Lukáš, Ing." w:date="2021-11-04T10:37:07.9780143" w:id="1553981018">
                  <w:rPr>
                    <w:rFonts w:eastAsia="Times New Roman" w:cs="Arial"/>
                    <w:b/>
                    <w:bCs/>
                    <w:szCs w:val="20"/>
                    <w:lang w:eastAsia="ja-JP"/>
                  </w:rPr>
                </w:rPrChange>
              </w:rPr>
              <w:t>R</w:t>
            </w:r>
            <w:r w:rsidRPr="55E026C1">
              <w:rPr>
                <w:rFonts w:ascii="Arial,Times New Roman" w:hAnsi="Arial,Times New Roman" w:eastAsia="Arial,Times New Roman" w:cs="Arial,Times New Roman"/>
                <w:b w:val="1"/>
                <w:bCs w:val="1"/>
                <w:lang w:eastAsia="ja-JP"/>
                <w:rPrChange w:author="SLAVÍK Lukáš, Ing." w:date="2021-11-04T10:37:07.9780143" w:id="1273502261">
                  <w:rPr>
                    <w:rFonts w:eastAsia="Times New Roman" w:cs="Arial"/>
                    <w:b/>
                    <w:bCs/>
                    <w:szCs w:val="20"/>
                    <w:lang w:eastAsia="ja-JP"/>
                  </w:rPr>
                </w:rPrChange>
              </w:rPr>
              <w:t>ámec</w:t>
            </w:r>
          </w:p>
        </w:tc>
        <w:tc>
          <w:tcPr>
            <w:tcW w:w="769" w:type="pct"/>
            <w:shd w:val="clear" w:color="auto" w:fill="D9D9D9" w:themeFill="background1" w:themeFillShade="D9"/>
            <w:tcMar/>
          </w:tcPr>
          <w:p w:rsidRPr="003F5FB0" w:rsidR="00AF4DD9" w:rsidP="55E026C1" w:rsidRDefault="00AF4DD9" w14:paraId="68AAA2CF" w14:textId="77777777" w14:noSpellErr="1">
            <w:pPr>
              <w:keepNext/>
              <w:spacing w:before="40" w:after="40"/>
              <w:jc w:val="left"/>
              <w:rPr>
                <w:rFonts w:ascii="Arial,Times New Roman" w:hAnsi="Arial,Times New Roman" w:eastAsia="Arial,Times New Roman" w:cs="Arial,Times New Roman"/>
                <w:b w:val="1"/>
                <w:bCs w:val="1"/>
                <w:lang w:eastAsia="ja-JP"/>
                <w:rPrChange w:author="SLAVÍK Lukáš, Ing." w:date="2021-11-04T10:37:07.9780143" w:id="964100676">
                  <w:rPr>
                    <w:rFonts w:eastAsia="Times New Roman" w:cs="Arial"/>
                    <w:b/>
                    <w:bCs/>
                    <w:szCs w:val="20"/>
                    <w:lang w:eastAsia="ja-JP"/>
                  </w:rPr>
                </w:rPrChange>
              </w:rPr>
              <w:pPrChange w:author="SLAVÍK Lukáš, Ing." w:date="2021-11-04T10:37:07.9780143" w:id="778964125">
                <w:pPr>
                  <w:keepNext/>
                  <w:jc w:val="left"/>
                </w:pPr>
              </w:pPrChange>
            </w:pPr>
            <w:r w:rsidRPr="55E026C1">
              <w:rPr>
                <w:rFonts w:ascii="Arial,Times New Roman" w:hAnsi="Arial,Times New Roman" w:eastAsia="Arial,Times New Roman" w:cs="Arial,Times New Roman"/>
                <w:b w:val="1"/>
                <w:bCs w:val="1"/>
                <w:lang w:eastAsia="ja-JP"/>
                <w:rPrChange w:author="SLAVÍK Lukáš, Ing." w:date="2021-11-04T10:37:07.9780143" w:id="1554636372">
                  <w:rPr>
                    <w:rFonts w:eastAsia="Times New Roman" w:cs="Arial"/>
                    <w:b/>
                    <w:bCs/>
                    <w:szCs w:val="20"/>
                    <w:lang w:eastAsia="ja-JP"/>
                  </w:rPr>
                </w:rPrChange>
              </w:rPr>
              <w:t>Odpověď</w:t>
            </w:r>
          </w:p>
        </w:tc>
        <w:tc>
          <w:tcPr>
            <w:tcW w:w="2437" w:type="pct"/>
            <w:shd w:val="clear" w:color="auto" w:fill="D9D9D9" w:themeFill="background1" w:themeFillShade="D9"/>
            <w:tcMar/>
          </w:tcPr>
          <w:p w:rsidRPr="003F5FB0" w:rsidR="00AF4DD9" w:rsidP="55E026C1" w:rsidRDefault="00AF4DD9" w14:paraId="7534C579" w14:textId="77777777" w14:noSpellErr="1">
            <w:pPr>
              <w:keepNext/>
              <w:spacing w:before="40" w:after="40"/>
              <w:jc w:val="left"/>
              <w:rPr>
                <w:rFonts w:ascii="Arial,Times New Roman" w:hAnsi="Arial,Times New Roman" w:eastAsia="Arial,Times New Roman" w:cs="Arial,Times New Roman"/>
                <w:b w:val="1"/>
                <w:bCs w:val="1"/>
                <w:lang w:eastAsia="ja-JP"/>
                <w:rPrChange w:author="SLAVÍK Lukáš, Ing." w:date="2021-11-04T10:37:07.9780143" w:id="883961278">
                  <w:rPr>
                    <w:rFonts w:eastAsia="Times New Roman" w:cs="Arial"/>
                    <w:b/>
                    <w:bCs/>
                    <w:szCs w:val="20"/>
                    <w:lang w:eastAsia="ja-JP"/>
                  </w:rPr>
                </w:rPrChange>
              </w:rPr>
              <w:pPrChange w:author="SLAVÍK Lukáš, Ing." w:date="2021-11-04T10:37:07.9780143" w:id="2121554915">
                <w:pPr>
                  <w:keepNext/>
                  <w:jc w:val="left"/>
                </w:pPr>
              </w:pPrChange>
            </w:pPr>
            <w:r w:rsidRPr="55E026C1">
              <w:rPr>
                <w:rFonts w:ascii="Arial,Times New Roman" w:hAnsi="Arial,Times New Roman" w:eastAsia="Arial,Times New Roman" w:cs="Arial,Times New Roman"/>
                <w:b w:val="1"/>
                <w:bCs w:val="1"/>
                <w:lang w:eastAsia="ja-JP"/>
                <w:rPrChange w:author="SLAVÍK Lukáš, Ing." w:date="2021-11-04T10:37:07.9780143" w:id="395208965">
                  <w:rPr>
                    <w:rFonts w:eastAsia="Times New Roman" w:cs="Arial"/>
                    <w:b/>
                    <w:bCs/>
                    <w:szCs w:val="20"/>
                    <w:lang w:eastAsia="ja-JP"/>
                  </w:rPr>
                </w:rPrChange>
              </w:rPr>
              <w:t>Vysvětlení důvodů nepoužití</w:t>
            </w:r>
          </w:p>
        </w:tc>
      </w:tr>
      <w:tr w:rsidRPr="00BF5681" w:rsidR="00AF4DD9" w:rsidTr="55E026C1" w14:paraId="5829FDCE" w14:textId="77777777">
        <w:tc>
          <w:tcPr>
            <w:tcW w:w="1794" w:type="pct"/>
            <w:tcMar/>
          </w:tcPr>
          <w:p w:rsidRPr="00E019A0" w:rsidR="00AF4DD9" w:rsidP="00C37272" w:rsidRDefault="00594FA8" w14:paraId="0AF4E194" w14:textId="70A8DE20">
            <w:pPr>
              <w:shd w:val="clear" w:color="auto" w:fill="FFFFFF"/>
              <w:spacing w:after="0"/>
              <w:rPr>
                <w:rFonts w:eastAsia="Calibri" w:cs="Arial"/>
                <w:szCs w:val="20"/>
              </w:rPr>
            </w:pPr>
            <w:hyperlink w:history="1" r:id="rId65">
              <w:r w:rsidRPr="00E019A0" w:rsidR="00AF4DD9">
                <w:rPr>
                  <w:rStyle w:val="Hypertextovodkaz"/>
                  <w:rFonts w:eastAsia="Calibri" w:cs="Arial"/>
                  <w:szCs w:val="20"/>
                </w:rPr>
                <w:t>Centrální nákup produktů Cisco Systems</w:t>
              </w:r>
            </w:hyperlink>
          </w:p>
        </w:tc>
        <w:sdt>
          <w:sdtPr>
            <w:rPr>
              <w:rFonts w:cs="Arial"/>
            </w:rPr>
            <w:id w:val="-2140485441"/>
            <w:showingPlcHdr/>
            <w:comboBox>
              <w:listItem w:displayText="Ano" w:value="Ano"/>
              <w:listItem w:displayText="Ne" w:value="Ne"/>
            </w:comboBox>
          </w:sdtPr>
          <w:sdtEndPr/>
          <w:sdtContent>
            <w:tc>
              <w:tcPr>
                <w:tcW w:w="769" w:type="pct"/>
                <w:shd w:val="clear" w:color="auto" w:fill="FFFFFF" w:themeFill="background1"/>
              </w:tcPr>
              <w:p w:rsidR="00AF4DD9" w:rsidP="00C37272" w:rsidRDefault="00AF4DD9" w14:paraId="6F7EAA74" w14:textId="77777777">
                <w:pPr>
                  <w:spacing w:before="40" w:after="40"/>
                  <w:jc w:val="left"/>
                  <w:rPr>
                    <w:rFonts w:eastAsia="Calibri" w:cs="Arial"/>
                    <w:szCs w:val="20"/>
                  </w:rPr>
                </w:pPr>
                <w:r w:rsidRPr="003F7B0D">
                  <w:rPr>
                    <w:rStyle w:val="Zstupntext"/>
                    <w:rFonts w:cs="Arial"/>
                    <w:i/>
                    <w:color w:val="FF0000"/>
                  </w:rPr>
                  <w:t>Zvolte položku.</w:t>
                </w:r>
              </w:p>
            </w:tc>
          </w:sdtContent>
        </w:sdt>
        <w:tc>
          <w:tcPr>
            <w:tcW w:w="2437" w:type="pct"/>
            <w:shd w:val="clear" w:color="auto" w:fill="FFFFFF" w:themeFill="background1"/>
            <w:tcMar/>
          </w:tcPr>
          <w:p w:rsidR="00AF4DD9" w:rsidP="00C37272" w:rsidRDefault="00AF4DD9" w14:paraId="695E0D1D" w14:textId="77777777">
            <w:pPr>
              <w:spacing w:before="40" w:after="40"/>
              <w:jc w:val="left"/>
              <w:rPr>
                <w:rFonts w:eastAsia="Calibri" w:cs="Arial"/>
                <w:szCs w:val="20"/>
              </w:rPr>
            </w:pPr>
          </w:p>
        </w:tc>
      </w:tr>
      <w:tr w:rsidRPr="00BF5681" w:rsidR="00AF4DD9" w:rsidTr="55E026C1" w14:paraId="72D00CFE" w14:textId="77777777">
        <w:tc>
          <w:tcPr>
            <w:tcW w:w="1794" w:type="pct"/>
            <w:tcMar/>
          </w:tcPr>
          <w:p w:rsidRPr="00E019A0" w:rsidR="00AF4DD9" w:rsidP="00C37272" w:rsidRDefault="00594FA8" w14:paraId="5DFAB3BB" w14:textId="195E70DB">
            <w:pPr>
              <w:shd w:val="clear" w:color="auto" w:fill="FFFFFF"/>
              <w:spacing w:after="0"/>
              <w:rPr>
                <w:rFonts w:eastAsia="Calibri" w:cs="Arial"/>
                <w:szCs w:val="20"/>
              </w:rPr>
            </w:pPr>
            <w:hyperlink w:history="1" r:id="rId66">
              <w:r w:rsidRPr="00E019A0" w:rsidR="00AF4DD9">
                <w:rPr>
                  <w:rStyle w:val="Hypertextovodkaz"/>
                  <w:rFonts w:eastAsia="Calibri" w:cs="Arial"/>
                  <w:szCs w:val="20"/>
                </w:rPr>
                <w:t>Centrální nákup produktů IBM</w:t>
              </w:r>
            </w:hyperlink>
          </w:p>
        </w:tc>
        <w:sdt>
          <w:sdtPr>
            <w:rPr>
              <w:rFonts w:cs="Arial"/>
            </w:rPr>
            <w:id w:val="779220288"/>
            <w:showingPlcHdr/>
            <w:comboBox>
              <w:listItem w:displayText="Ano" w:value="Ano"/>
              <w:listItem w:displayText="Ne" w:value="Ne"/>
            </w:comboBox>
          </w:sdtPr>
          <w:sdtEndPr/>
          <w:sdtContent>
            <w:tc>
              <w:tcPr>
                <w:tcW w:w="769" w:type="pct"/>
                <w:shd w:val="clear" w:color="auto" w:fill="FFFFFF" w:themeFill="background1"/>
              </w:tcPr>
              <w:p w:rsidR="00AF4DD9" w:rsidP="00C37272" w:rsidRDefault="00AF4DD9" w14:paraId="75CDFC59" w14:textId="77777777">
                <w:pPr>
                  <w:spacing w:before="40" w:after="40"/>
                  <w:jc w:val="left"/>
                  <w:rPr>
                    <w:rFonts w:eastAsia="Calibri" w:cs="Arial"/>
                    <w:szCs w:val="20"/>
                  </w:rPr>
                </w:pPr>
                <w:r w:rsidRPr="003F7B0D">
                  <w:rPr>
                    <w:rStyle w:val="Zstupntext"/>
                    <w:rFonts w:cs="Arial"/>
                    <w:i/>
                    <w:color w:val="FF0000"/>
                  </w:rPr>
                  <w:t>Zvolte položku.</w:t>
                </w:r>
              </w:p>
            </w:tc>
          </w:sdtContent>
        </w:sdt>
        <w:tc>
          <w:tcPr>
            <w:tcW w:w="2437" w:type="pct"/>
            <w:shd w:val="clear" w:color="auto" w:fill="FFFFFF" w:themeFill="background1"/>
            <w:tcMar/>
          </w:tcPr>
          <w:p w:rsidR="00AF4DD9" w:rsidP="00C37272" w:rsidRDefault="00AF4DD9" w14:paraId="7A56E65A" w14:textId="77777777">
            <w:pPr>
              <w:spacing w:before="40" w:after="40"/>
              <w:jc w:val="left"/>
              <w:rPr>
                <w:rFonts w:eastAsia="Calibri" w:cs="Arial"/>
                <w:szCs w:val="20"/>
              </w:rPr>
            </w:pPr>
          </w:p>
        </w:tc>
      </w:tr>
      <w:tr w:rsidRPr="00BF5681" w:rsidR="00AF4DD9" w:rsidTr="55E026C1" w14:paraId="1B7A06E6" w14:textId="77777777">
        <w:tc>
          <w:tcPr>
            <w:tcW w:w="1794" w:type="pct"/>
            <w:tcMar/>
          </w:tcPr>
          <w:p w:rsidRPr="00E019A0" w:rsidR="00AF4DD9" w:rsidP="00C37272" w:rsidRDefault="00594FA8" w14:paraId="328F67AE" w14:textId="571C4584">
            <w:pPr>
              <w:shd w:val="clear" w:color="auto" w:fill="FFFFFF"/>
              <w:spacing w:after="0"/>
              <w:rPr>
                <w:rFonts w:eastAsia="Calibri" w:cs="Arial"/>
                <w:szCs w:val="20"/>
              </w:rPr>
            </w:pPr>
            <w:hyperlink w:history="1" r:id="rId67">
              <w:r w:rsidRPr="00E019A0" w:rsidR="00AF4DD9">
                <w:rPr>
                  <w:rStyle w:val="Hypertextovodkaz"/>
                  <w:rFonts w:eastAsia="Calibri" w:cs="Arial"/>
                  <w:szCs w:val="20"/>
                </w:rPr>
                <w:t>Centrální nákup produktů Microsoft</w:t>
              </w:r>
            </w:hyperlink>
          </w:p>
        </w:tc>
        <w:sdt>
          <w:sdtPr>
            <w:rPr>
              <w:rFonts w:cs="Arial"/>
            </w:rPr>
            <w:id w:val="1085422127"/>
            <w:showingPlcHdr/>
            <w:comboBox>
              <w:listItem w:displayText="Ano" w:value="Ano"/>
              <w:listItem w:displayText="Ne" w:value="Ne"/>
            </w:comboBox>
          </w:sdtPr>
          <w:sdtEndPr/>
          <w:sdtContent>
            <w:tc>
              <w:tcPr>
                <w:tcW w:w="769" w:type="pct"/>
                <w:shd w:val="clear" w:color="auto" w:fill="FFFFFF" w:themeFill="background1"/>
              </w:tcPr>
              <w:p w:rsidR="00AF4DD9" w:rsidP="00C37272" w:rsidRDefault="00AF4DD9" w14:paraId="42895E58" w14:textId="77777777">
                <w:pPr>
                  <w:spacing w:before="40" w:after="40"/>
                  <w:jc w:val="left"/>
                  <w:rPr>
                    <w:rFonts w:eastAsia="Calibri" w:cs="Arial"/>
                    <w:szCs w:val="20"/>
                  </w:rPr>
                </w:pPr>
                <w:r w:rsidRPr="003F7B0D">
                  <w:rPr>
                    <w:rStyle w:val="Zstupntext"/>
                    <w:rFonts w:cs="Arial"/>
                    <w:i/>
                    <w:color w:val="FF0000"/>
                  </w:rPr>
                  <w:t>Zvolte položku.</w:t>
                </w:r>
              </w:p>
            </w:tc>
          </w:sdtContent>
        </w:sdt>
        <w:tc>
          <w:tcPr>
            <w:tcW w:w="2437" w:type="pct"/>
            <w:shd w:val="clear" w:color="auto" w:fill="FFFFFF" w:themeFill="background1"/>
            <w:tcMar/>
          </w:tcPr>
          <w:p w:rsidR="00AF4DD9" w:rsidP="00C37272" w:rsidRDefault="00AF4DD9" w14:paraId="2AF53188" w14:textId="77777777">
            <w:pPr>
              <w:spacing w:before="40" w:after="40"/>
              <w:jc w:val="left"/>
              <w:rPr>
                <w:rFonts w:eastAsia="Calibri" w:cs="Arial"/>
                <w:szCs w:val="20"/>
              </w:rPr>
            </w:pPr>
          </w:p>
        </w:tc>
      </w:tr>
      <w:tr w:rsidRPr="00BF5681" w:rsidR="00AF4DD9" w:rsidTr="55E026C1" w14:paraId="40573E7D" w14:textId="77777777">
        <w:tc>
          <w:tcPr>
            <w:tcW w:w="1794" w:type="pct"/>
            <w:tcMar/>
          </w:tcPr>
          <w:p w:rsidR="00AF4DD9" w:rsidP="00C37272" w:rsidRDefault="00594FA8" w14:paraId="33676CE3" w14:textId="72A3CF7D">
            <w:pPr>
              <w:shd w:val="clear" w:color="auto" w:fill="FFFFFF"/>
              <w:spacing w:after="0"/>
              <w:rPr>
                <w:rFonts w:eastAsia="Calibri" w:cs="Arial"/>
                <w:szCs w:val="20"/>
              </w:rPr>
            </w:pPr>
            <w:hyperlink w:history="1" r:id="rId68">
              <w:r w:rsidRPr="00E019A0" w:rsidR="00AF4DD9">
                <w:rPr>
                  <w:rStyle w:val="Hypertextovodkaz"/>
                  <w:rFonts w:eastAsia="Calibri" w:cs="Arial"/>
                  <w:szCs w:val="20"/>
                </w:rPr>
                <w:t>Centrální nákup produktů Oracle</w:t>
              </w:r>
            </w:hyperlink>
          </w:p>
        </w:tc>
        <w:sdt>
          <w:sdtPr>
            <w:rPr>
              <w:rFonts w:cs="Arial"/>
            </w:rPr>
            <w:id w:val="1713226099"/>
            <w:showingPlcHdr/>
            <w:comboBox>
              <w:listItem w:displayText="Ano" w:value="Ano"/>
              <w:listItem w:displayText="Ne" w:value="Ne"/>
            </w:comboBox>
          </w:sdtPr>
          <w:sdtEndPr/>
          <w:sdtContent>
            <w:tc>
              <w:tcPr>
                <w:tcW w:w="769" w:type="pct"/>
                <w:shd w:val="clear" w:color="auto" w:fill="FFFFFF" w:themeFill="background1"/>
              </w:tcPr>
              <w:p w:rsidR="00AF4DD9" w:rsidP="00C37272" w:rsidRDefault="00AF4DD9" w14:paraId="21C9174F" w14:textId="77777777">
                <w:pPr>
                  <w:spacing w:before="40" w:after="40"/>
                  <w:jc w:val="left"/>
                  <w:rPr>
                    <w:rFonts w:eastAsia="Calibri" w:cs="Arial"/>
                    <w:szCs w:val="20"/>
                  </w:rPr>
                </w:pPr>
                <w:r w:rsidRPr="003F7B0D">
                  <w:rPr>
                    <w:rStyle w:val="Zstupntext"/>
                    <w:rFonts w:cs="Arial"/>
                    <w:i/>
                    <w:color w:val="FF0000"/>
                  </w:rPr>
                  <w:t>Zvolte položku.</w:t>
                </w:r>
              </w:p>
            </w:tc>
          </w:sdtContent>
        </w:sdt>
        <w:tc>
          <w:tcPr>
            <w:tcW w:w="2437" w:type="pct"/>
            <w:shd w:val="clear" w:color="auto" w:fill="FFFFFF" w:themeFill="background1"/>
            <w:tcMar/>
          </w:tcPr>
          <w:p w:rsidR="00AF4DD9" w:rsidP="00C37272" w:rsidRDefault="00AF4DD9" w14:paraId="3A8FF92E" w14:textId="77777777">
            <w:pPr>
              <w:spacing w:before="40" w:after="40"/>
              <w:jc w:val="left"/>
              <w:rPr>
                <w:rFonts w:eastAsia="Calibri" w:cs="Arial"/>
                <w:szCs w:val="20"/>
              </w:rPr>
            </w:pPr>
          </w:p>
        </w:tc>
      </w:tr>
      <w:tr w:rsidRPr="00BF5681" w:rsidR="00AF4DD9" w:rsidTr="55E026C1" w14:paraId="7520D38D" w14:textId="77777777">
        <w:tc>
          <w:tcPr>
            <w:tcW w:w="1794" w:type="pct"/>
            <w:tcMar/>
          </w:tcPr>
          <w:p w:rsidR="00AF4DD9" w:rsidP="00C37272" w:rsidRDefault="00594FA8" w14:paraId="6E052703" w14:textId="115BD5E4">
            <w:pPr>
              <w:shd w:val="clear" w:color="auto" w:fill="FFFFFF"/>
              <w:spacing w:after="0"/>
              <w:rPr>
                <w:rFonts w:eastAsia="Calibri" w:cs="Arial"/>
                <w:szCs w:val="20"/>
              </w:rPr>
            </w:pPr>
            <w:hyperlink w:history="1" r:id="rId69">
              <w:r w:rsidRPr="00E019A0" w:rsidR="00AF4DD9">
                <w:rPr>
                  <w:rStyle w:val="Hypertextovodkaz"/>
                  <w:rFonts w:eastAsia="Calibri" w:cs="Arial"/>
                  <w:szCs w:val="20"/>
                </w:rPr>
                <w:t>Centrální nákup produktů VMware</w:t>
              </w:r>
            </w:hyperlink>
          </w:p>
        </w:tc>
        <w:sdt>
          <w:sdtPr>
            <w:rPr>
              <w:rFonts w:cs="Arial"/>
            </w:rPr>
            <w:id w:val="-380938419"/>
            <w:showingPlcHdr/>
            <w:comboBox>
              <w:listItem w:displayText="Ano" w:value="Ano"/>
              <w:listItem w:displayText="Ne" w:value="Ne"/>
            </w:comboBox>
          </w:sdtPr>
          <w:sdtEndPr/>
          <w:sdtContent>
            <w:tc>
              <w:tcPr>
                <w:tcW w:w="769" w:type="pct"/>
                <w:shd w:val="clear" w:color="auto" w:fill="FFFFFF" w:themeFill="background1"/>
              </w:tcPr>
              <w:p w:rsidR="00AF4DD9" w:rsidP="00C37272" w:rsidRDefault="00AF4DD9" w14:paraId="56B6839E" w14:textId="77777777">
                <w:pPr>
                  <w:spacing w:before="40" w:after="40"/>
                  <w:jc w:val="left"/>
                  <w:rPr>
                    <w:rFonts w:eastAsia="Calibri" w:cs="Arial"/>
                    <w:szCs w:val="20"/>
                  </w:rPr>
                </w:pPr>
                <w:r w:rsidRPr="003F7B0D">
                  <w:rPr>
                    <w:rStyle w:val="Zstupntext"/>
                    <w:rFonts w:cs="Arial"/>
                    <w:i/>
                    <w:color w:val="FF0000"/>
                  </w:rPr>
                  <w:t>Zvolte položku.</w:t>
                </w:r>
              </w:p>
            </w:tc>
          </w:sdtContent>
        </w:sdt>
        <w:tc>
          <w:tcPr>
            <w:tcW w:w="2437" w:type="pct"/>
            <w:shd w:val="clear" w:color="auto" w:fill="FFFFFF" w:themeFill="background1"/>
            <w:tcMar/>
          </w:tcPr>
          <w:p w:rsidR="00AF4DD9" w:rsidP="00C37272" w:rsidRDefault="00AF4DD9" w14:paraId="32E42309" w14:textId="77777777">
            <w:pPr>
              <w:spacing w:before="40" w:after="40"/>
              <w:jc w:val="left"/>
              <w:rPr>
                <w:rFonts w:eastAsia="Calibri" w:cs="Arial"/>
                <w:szCs w:val="20"/>
              </w:rPr>
            </w:pPr>
          </w:p>
        </w:tc>
      </w:tr>
      <w:tr w:rsidRPr="00BF5681" w:rsidR="00AF4DD9" w:rsidTr="55E026C1" w14:paraId="130DE362" w14:textId="77777777">
        <w:tc>
          <w:tcPr>
            <w:tcW w:w="1794" w:type="pct"/>
            <w:tcMar/>
          </w:tcPr>
          <w:p w:rsidR="00AF4DD9" w:rsidP="00C37272" w:rsidRDefault="00594FA8" w14:paraId="0760CCC6" w14:textId="0B293977">
            <w:pPr>
              <w:shd w:val="clear" w:color="auto" w:fill="FFFFFF"/>
              <w:spacing w:after="0"/>
              <w:rPr>
                <w:rFonts w:eastAsia="Calibri" w:cs="Arial"/>
                <w:szCs w:val="20"/>
              </w:rPr>
            </w:pPr>
            <w:hyperlink w:history="1" r:id="rId70">
              <w:r w:rsidRPr="00E019A0" w:rsidR="00AF4DD9">
                <w:rPr>
                  <w:rStyle w:val="Hypertextovodkaz"/>
                  <w:rFonts w:eastAsia="Calibri" w:cs="Arial"/>
                  <w:szCs w:val="20"/>
                </w:rPr>
                <w:t>Centrální nákup ICT komodit</w:t>
              </w:r>
            </w:hyperlink>
          </w:p>
        </w:tc>
        <w:sdt>
          <w:sdtPr>
            <w:rPr>
              <w:rFonts w:cs="Arial"/>
            </w:rPr>
            <w:id w:val="1039862229"/>
            <w:showingPlcHdr/>
            <w:comboBox>
              <w:listItem w:displayText="Ano" w:value="Ano"/>
              <w:listItem w:displayText="Ne" w:value="Ne"/>
            </w:comboBox>
          </w:sdtPr>
          <w:sdtEndPr/>
          <w:sdtContent>
            <w:tc>
              <w:tcPr>
                <w:tcW w:w="769" w:type="pct"/>
                <w:shd w:val="clear" w:color="auto" w:fill="FFFFFF" w:themeFill="background1"/>
              </w:tcPr>
              <w:p w:rsidR="00AF4DD9" w:rsidP="00C37272" w:rsidRDefault="00AF4DD9" w14:paraId="279C87D8" w14:textId="77777777">
                <w:pPr>
                  <w:spacing w:before="40" w:after="40"/>
                  <w:jc w:val="left"/>
                  <w:rPr>
                    <w:rFonts w:eastAsia="Calibri" w:cs="Arial"/>
                    <w:szCs w:val="20"/>
                  </w:rPr>
                </w:pPr>
                <w:r w:rsidRPr="003F7B0D">
                  <w:rPr>
                    <w:rStyle w:val="Zstupntext"/>
                    <w:rFonts w:cs="Arial"/>
                    <w:i/>
                    <w:color w:val="FF0000"/>
                  </w:rPr>
                  <w:t>Zvolte položku.</w:t>
                </w:r>
              </w:p>
            </w:tc>
          </w:sdtContent>
        </w:sdt>
        <w:tc>
          <w:tcPr>
            <w:tcW w:w="2437" w:type="pct"/>
            <w:shd w:val="clear" w:color="auto" w:fill="FFFFFF" w:themeFill="background1"/>
            <w:tcMar/>
          </w:tcPr>
          <w:p w:rsidR="00AF4DD9" w:rsidP="00C37272" w:rsidRDefault="00AF4DD9" w14:paraId="3B1440FC" w14:textId="77777777">
            <w:pPr>
              <w:spacing w:before="40" w:after="40"/>
              <w:jc w:val="left"/>
              <w:rPr>
                <w:rFonts w:eastAsia="Calibri" w:cs="Arial"/>
                <w:szCs w:val="20"/>
              </w:rPr>
            </w:pPr>
          </w:p>
        </w:tc>
      </w:tr>
      <w:tr w:rsidRPr="00BF5681" w:rsidR="00AF4DD9" w:rsidTr="55E026C1" w14:paraId="7ADC2F0A" w14:textId="77777777">
        <w:tc>
          <w:tcPr>
            <w:tcW w:w="1794" w:type="pct"/>
            <w:tcMar/>
          </w:tcPr>
          <w:p w:rsidR="00AF4DD9" w:rsidP="00C37272" w:rsidRDefault="00594FA8" w14:paraId="16D8E64B" w14:textId="478E2F18">
            <w:pPr>
              <w:shd w:val="clear" w:color="auto" w:fill="FFFFFF"/>
              <w:spacing w:after="0"/>
            </w:pPr>
            <w:hyperlink w:history="1" r:id="rId71">
              <w:r w:rsidRPr="0026100F" w:rsidR="00AF4DD9">
                <w:rPr>
                  <w:rStyle w:val="Hypertextovodkaz"/>
                </w:rPr>
                <w:t>Centrální soutěžení KIVS</w:t>
              </w:r>
            </w:hyperlink>
          </w:p>
        </w:tc>
        <w:sdt>
          <w:sdtPr>
            <w:rPr>
              <w:rFonts w:cs="Arial"/>
            </w:rPr>
            <w:id w:val="914133815"/>
            <w:showingPlcHdr/>
            <w:comboBox>
              <w:listItem w:displayText="Ano" w:value="Ano"/>
              <w:listItem w:displayText="Ne" w:value="Ne"/>
            </w:comboBox>
          </w:sdtPr>
          <w:sdtEndPr/>
          <w:sdtContent>
            <w:tc>
              <w:tcPr>
                <w:tcW w:w="769" w:type="pct"/>
                <w:shd w:val="clear" w:color="auto" w:fill="FFFFFF" w:themeFill="background1"/>
              </w:tcPr>
              <w:p w:rsidR="00AF4DD9" w:rsidP="00C37272" w:rsidRDefault="00AF4DD9" w14:paraId="1A078DDC" w14:textId="77777777">
                <w:pPr>
                  <w:spacing w:before="40" w:after="40"/>
                  <w:jc w:val="left"/>
                  <w:rPr>
                    <w:rFonts w:cs="Arial"/>
                  </w:rPr>
                </w:pPr>
                <w:r w:rsidRPr="003F7B0D">
                  <w:rPr>
                    <w:rStyle w:val="Zstupntext"/>
                    <w:rFonts w:cs="Arial"/>
                    <w:i/>
                    <w:color w:val="FF0000"/>
                  </w:rPr>
                  <w:t>Zvolte položku.</w:t>
                </w:r>
              </w:p>
            </w:tc>
          </w:sdtContent>
        </w:sdt>
        <w:tc>
          <w:tcPr>
            <w:tcW w:w="2437" w:type="pct"/>
            <w:shd w:val="clear" w:color="auto" w:fill="FFFFFF" w:themeFill="background1"/>
            <w:tcMar/>
          </w:tcPr>
          <w:p w:rsidR="00AF4DD9" w:rsidP="00C37272" w:rsidRDefault="00AF4DD9" w14:paraId="2ED9F6C2" w14:textId="77777777">
            <w:pPr>
              <w:spacing w:before="40" w:after="40"/>
              <w:jc w:val="left"/>
              <w:rPr>
                <w:rFonts w:cs="Arial"/>
              </w:rPr>
            </w:pPr>
          </w:p>
        </w:tc>
      </w:tr>
    </w:tbl>
    <w:p w:rsidR="00AF4DD9" w:rsidP="00AF4DD9" w:rsidRDefault="00AF4DD9" w14:paraId="6C05862B" w14:textId="4957A202">
      <w:pPr>
        <w:rPr>
          <w:ins w:author="Šedivec Tomáš" w:date="2021-10-04T11:29:00Z" w:id="459"/>
          <w:rFonts w:cs="Arial"/>
        </w:rPr>
      </w:pPr>
    </w:p>
    <w:tbl>
      <w:tblPr>
        <w:tblStyle w:val="Style1"/>
        <w:tblW w:w="5000" w:type="pct"/>
        <w:tblLook w:val="06A0" w:firstRow="1" w:lastRow="0" w:firstColumn="1" w:lastColumn="0" w:noHBand="1" w:noVBand="1"/>
      </w:tblPr>
      <w:tblGrid>
        <w:gridCol w:w="2320"/>
        <w:gridCol w:w="1819"/>
        <w:gridCol w:w="7189"/>
      </w:tblGrid>
      <w:tr w:rsidRPr="00BF5681" w:rsidR="0006551E" w:rsidTr="55E026C1" w14:paraId="0ECD65C3" w14:textId="77777777">
        <w:trPr>
          <w:cnfStyle w:val="100000000000" w:firstRow="1" w:lastRow="0" w:firstColumn="0" w:lastColumn="0" w:oddVBand="0" w:evenVBand="0" w:oddHBand="0" w:evenHBand="0" w:firstRowFirstColumn="0" w:firstRowLastColumn="0" w:lastRowFirstColumn="0" w:lastRowLastColumn="0"/>
          <w:tblHeader/>
          <w:ins w:author="Šedivec Tomáš" w:date="2021-10-04T11:29:00Z" w:id="460"/>
        </w:trPr>
        <w:tc>
          <w:tcPr>
            <w:cnfStyle w:val="001000000000" w:firstRow="0" w:lastRow="0" w:firstColumn="1" w:lastColumn="0" w:oddVBand="0" w:evenVBand="0" w:oddHBand="0" w:evenHBand="0" w:firstRowFirstColumn="0" w:firstRowLastColumn="0" w:lastRowFirstColumn="0" w:lastRowLastColumn="0"/>
            <w:tcW w:w="5000" w:type="pct"/>
            <w:gridSpan w:val="3"/>
            <w:tcMar/>
            <w:tcPrChange w:author="SLAVÍK Lukáš, Ing." w:date="2021-11-04T10:37:07.9780143" w:id="1238744585">
              <w:tcPr>
                <w:cnfStyle w:val="001000000000" w:firstRow="0" w:lastRow="0" w:firstColumn="1" w:lastColumn="0" w:oddVBand="0" w:evenVBand="0" w:oddHBand="0" w:evenHBand="0" w:firstRowFirstColumn="0" w:firstRowLastColumn="0" w:lastRowFirstColumn="0" w:lastRowLastColumn="0"/>
                <w:tcW w:w="5000" w:type="pct"/>
                <w:gridSpan w:val="3"/>
              </w:tcPr>
            </w:tcPrChange>
          </w:tcPr>
          <w:p w:rsidRPr="002C3CAF" w:rsidR="0006551E" w:rsidP="55E026C1" w:rsidRDefault="0006551E" w14:paraId="127788F2" w14:textId="42E47583">
            <w:pPr>
              <w:keepNext/>
              <w:spacing w:before="40" w:after="40"/>
              <w:contextualSpacing w:val="0"/>
              <w:rPr>
                <w:ins w:author="Šedivec Tomáš" w:date="2021-10-04T11:29:00Z" w:id="461"/>
                <w:rFonts w:ascii="Arial" w:hAnsi="Arial" w:eastAsia="Arial" w:cs="Arial"/>
                <w:b w:val="0"/>
                <w:bCs w:val="0"/>
                <w:rPrChange w:author="SLAVÍK Lukáš, Ing." w:date="2021-11-04T10:37:07.9780143" w:id="1879622249">
                  <w:rPr>
                    <w:ins w:author="Šedivec Tomáš" w:date="2021-10-04T11:29:00Z" w:id="35068087"/>
                    <w:rFonts w:cs="Arial"/>
                    <w:b w:val="0"/>
                  </w:rPr>
                </w:rPrChange>
              </w:rPr>
              <w:pPrChange w:author="SLAVÍK Lukáš, Ing." w:date="2021-11-04T10:37:07.9780143" w:id="679055007">
                <w:pPr>
                  <w:keepNext/>
                  <w:contextualSpacing w:val="0"/>
                </w:pPr>
              </w:pPrChange>
            </w:pPr>
            <w:ins w:author="Šedivec Tomáš" w:date="2021-10-04T11:29:00Z" w:id="462">
              <w:r w:rsidRPr="55E026C1">
                <w:rPr>
                  <w:rFonts w:ascii="Arial" w:hAnsi="Arial" w:eastAsia="Arial" w:cs="Arial"/>
                  <w:b w:val="0"/>
                  <w:bCs w:val="0"/>
                  <w:rPrChange w:author="SLAVÍK Lukáš, Ing." w:date="2021-11-04T10:37:07.9780143" w:id="267497031">
                    <w:rPr>
                      <w:rFonts w:cs="Arial"/>
                      <w:b w:val="0"/>
                    </w:rPr>
                  </w:rPrChange>
                </w:rPr>
                <w:t xml:space="preserve">Tabulka </w:t>
              </w:r>
              <w:r w:rsidRPr="55E026C1">
                <w:rPr>
                  <w:rPrChange w:author="SLAVÍK Lukáš, Ing." w:date="2021-11-04T10:37:07.9780143" w:id="1392819730">
                    <w:rPr>
                      <w:rFonts w:cs="Arial"/>
                    </w:rPr>
                  </w:rPrChange>
                </w:rPr>
                <w:fldChar w:fldCharType="begin"/>
              </w:r>
              <w:r w:rsidRPr="002C3CAF">
                <w:rPr>
                  <w:rFonts w:cs="Arial"/>
                  <w:b w:val="0"/>
                </w:rPr>
                <w:instrText xml:space="preserve"> SEQ Tabulka \* ARABIC </w:instrText>
              </w:r>
              <w:r w:rsidRPr="002C3CAF">
                <w:rPr>
                  <w:rFonts w:cs="Arial"/>
                </w:rPr>
                <w:fldChar w:fldCharType="separate"/>
              </w:r>
            </w:ins>
            <w:ins w:author="Šedivec Tomáš" w:date="2021-10-04T12:09:00Z" w:id="463">
              <w:r w:rsidRPr="55E026C1" w:rsidR="00F45D72">
                <w:rPr>
                  <w:rFonts w:ascii="Arial" w:hAnsi="Arial" w:eastAsia="Arial" w:cs="Arial"/>
                  <w:b w:val="0"/>
                  <w:bCs w:val="0"/>
                  <w:noProof/>
                  <w:rPrChange w:author="SLAVÍK Lukáš, Ing." w:date="2021-11-04T10:37:07.9780143" w:id="1292552418">
                    <w:rPr>
                      <w:rFonts w:cs="Arial"/>
                      <w:b w:val="0"/>
                      <w:noProof/>
                    </w:rPr>
                  </w:rPrChange>
                </w:rPr>
                <w:t>37</w:t>
              </w:r>
            </w:ins>
            <w:ins w:author="Šedivec Tomáš" w:date="2021-10-04T11:29:00Z" w:id="464">
              <w:r w:rsidRPr="55E026C1">
                <w:rPr>
                  <w:rPrChange w:author="SLAVÍK Lukáš, Ing." w:date="2021-11-04T10:37:07.9780143" w:id="1554977085">
                    <w:rPr>
                      <w:rFonts w:cs="Arial"/>
                    </w:rPr>
                  </w:rPrChange>
                </w:rPr>
                <w:fldChar w:fldCharType="end"/>
              </w:r>
              <w:r w:rsidRPr="55E026C1">
                <w:rPr>
                  <w:rFonts w:ascii="Arial" w:hAnsi="Arial" w:eastAsia="Arial" w:cs="Arial"/>
                  <w:b w:val="0"/>
                  <w:bCs w:val="0"/>
                  <w:rPrChange w:author="SLAVÍK Lukáš, Ing." w:date="2021-11-04T10:37:07.9780143" w:id="1149784245">
                    <w:rPr>
                      <w:rFonts w:cs="Arial"/>
                      <w:b w:val="0"/>
                    </w:rPr>
                  </w:rPrChange>
                </w:rPr>
                <w:t xml:space="preserve">: </w:t>
              </w:r>
              <w:r w:rsidRPr="55E026C1">
                <w:rPr>
                  <w:rFonts w:ascii="Arial" w:hAnsi="Arial" w:eastAsia="Arial" w:cs="Arial"/>
                  <w:rPrChange w:author="SLAVÍK Lukáš, Ing." w:date="2021-11-04T10:37:07.9780143" w:id="2031619650">
                    <w:rPr>
                      <w:rFonts w:cs="Arial"/>
                    </w:rPr>
                  </w:rPrChange>
                </w:rPr>
                <w:t xml:space="preserve">Cloud </w:t>
              </w:r>
              <w:proofErr w:type="spellStart"/>
              <w:r w:rsidRPr="55E026C1">
                <w:rPr>
                  <w:rFonts w:ascii="Arial" w:hAnsi="Arial" w:eastAsia="Arial" w:cs="Arial"/>
                  <w:rPrChange w:author="SLAVÍK Lukáš, Ing." w:date="2021-11-04T10:37:07.9780143" w:id="1734992360">
                    <w:rPr>
                      <w:rFonts w:cs="Arial"/>
                    </w:rPr>
                  </w:rPrChange>
                </w:rPr>
                <w:t>Computing</w:t>
              </w:r>
              <w:proofErr w:type="spellEnd"/>
            </w:ins>
          </w:p>
        </w:tc>
      </w:tr>
      <w:tr w:rsidRPr="00BF5681" w:rsidR="00F45D72" w:rsidTr="55E026C1" w14:paraId="0403BF91" w14:textId="77777777">
        <w:trPr>
          <w:cnfStyle w:val="100000000000" w:firstRow="1" w:lastRow="0" w:firstColumn="0" w:lastColumn="0" w:oddVBand="0" w:evenVBand="0" w:oddHBand="0" w:evenHBand="0" w:firstRowFirstColumn="0" w:firstRowLastColumn="0" w:lastRowFirstColumn="0" w:lastRowLastColumn="0"/>
          <w:tblHeader/>
          <w:ins w:author="Šedivec Tomáš" w:date="2021-10-04T11:29:00Z" w:id="465"/>
        </w:trPr>
        <w:tc>
          <w:tcPr>
            <w:cnfStyle w:val="001000000000" w:firstRow="0" w:lastRow="0" w:firstColumn="1" w:lastColumn="0" w:oddVBand="0" w:evenVBand="0" w:oddHBand="0" w:evenHBand="0" w:firstRowFirstColumn="0" w:firstRowLastColumn="0" w:lastRowFirstColumn="0" w:lastRowLastColumn="0"/>
            <w:tcW w:w="1024" w:type="pct"/>
            <w:tcMar/>
          </w:tcPr>
          <w:p w:rsidRPr="003F7B0D" w:rsidR="00F45D72" w:rsidP="55E026C1" w:rsidRDefault="00F45D72" w14:paraId="78C5A601" w14:textId="77777777" w14:noSpellErr="1">
            <w:pPr>
              <w:keepNext/>
              <w:spacing w:before="40" w:after="40"/>
              <w:contextualSpacing w:val="0"/>
              <w:rPr>
                <w:rFonts w:ascii="Arial" w:hAnsi="Arial" w:eastAsia="Arial" w:cs="Arial"/>
                <w:rPrChange w:author="SLAVÍK Lukáš, Ing." w:date="2021-11-04T10:37:07.9780143" w:id="552816576">
                  <w:rPr/>
                </w:rPrChange>
              </w:rPr>
              <w:pPrChange w:author="SLAVÍK Lukáš, Ing." w:date="2021-11-04T10:37:07.9780143" w:id="134636980">
                <w:pPr>
                  <w:keepNext/>
                  <w:contextualSpacing w:val="0"/>
                </w:pPr>
              </w:pPrChange>
            </w:pPr>
            <w:ins w:author="Šedivec Tomáš" w:date="2021-10-04T11:29:00Z" w:id="467">
              <w:r w:rsidRPr="003AAEC4">
                <w:rPr>
                  <w:rFonts w:ascii="Arial" w:hAnsi="Arial" w:eastAsia="Arial" w:cs="Arial"/>
                  <w:rPrChange w:author="SLAVÍK Lukáš, Ing." w:date="2021-11-04T10:36:37.6903059" w:id="1173047845">
                    <w:rPr>
                      <w:rFonts w:cs="Arial"/>
                    </w:rPr>
                  </w:rPrChange>
                </w:rPr>
                <w:t>Požadavek</w:t>
              </w:r>
            </w:ins>
          </w:p>
        </w:tc>
        <w:tc>
          <w:tcPr>
            <w:cnfStyle w:val="000000000000" w:firstRow="0" w:lastRow="0" w:firstColumn="0" w:lastColumn="0" w:oddVBand="0" w:evenVBand="0" w:oddHBand="0" w:evenHBand="0" w:firstRowFirstColumn="0" w:firstRowLastColumn="0" w:lastRowFirstColumn="0" w:lastRowLastColumn="0"/>
            <w:tcW w:w="803" w:type="pct"/>
            <w:tcMar/>
            <w:tcPrChange w:author="SLAVÍK Lukáš, Ing." w:date="2021-11-04T10:36:37.6903059" w:id="1682274119">
              <w:tcPr>
                <w:tcW w:w="803" w:type="pct"/>
              </w:tcPr>
            </w:tcPrChange>
          </w:tcPr>
          <w:p w:rsidRPr="003F7B0D" w:rsidR="00F45D72" w:rsidP="55E026C1" w:rsidRDefault="00F45D72" w14:paraId="517E6F18" w14:textId="77777777" w14:noSpellErr="1">
            <w:pPr>
              <w:keepNext/>
              <w:spacing w:before="40" w:after="40"/>
              <w:contextualSpacing w:val="0"/>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213832732">
                  <w:rPr/>
                </w:rPrChange>
              </w:rPr>
              <w:pPrChange w:author="SLAVÍK Lukáš, Ing." w:date="2021-11-04T10:37:07.9780143" w:id="56033334">
                <w:pPr>
                  <w:keepNext/>
                  <w:contextualSpacing w:val="0"/>
                  <w:cnfStyle w:val="100000000000" w:firstRow="1" w:lastRow="0" w:firstColumn="0" w:lastColumn="0" w:oddVBand="0" w:evenVBand="0" w:oddHBand="0" w:evenHBand="0" w:firstRowFirstColumn="0" w:firstRowLastColumn="0" w:lastRowFirstColumn="0" w:lastRowLastColumn="0"/>
                </w:pPr>
              </w:pPrChange>
            </w:pPr>
            <w:ins w:author="Šedivec Tomáš" w:date="2021-10-04T11:29:00Z" w:id="469">
              <w:r w:rsidRPr="003AAEC4">
                <w:rPr>
                  <w:rFonts w:ascii="Arial" w:hAnsi="Arial" w:eastAsia="Arial" w:cs="Arial"/>
                  <w:rPrChange w:author="SLAVÍK Lukáš, Ing." w:date="2021-11-04T10:36:37.6903059" w:id="482590325">
                    <w:rPr>
                      <w:rFonts w:cs="Arial"/>
                    </w:rPr>
                  </w:rPrChange>
                </w:rPr>
                <w:t>Odpověď</w:t>
              </w:r>
            </w:ins>
          </w:p>
        </w:tc>
        <w:tc>
          <w:tcPr>
            <w:cnfStyle w:val="000000000000" w:firstRow="0" w:lastRow="0" w:firstColumn="0" w:lastColumn="0" w:oddVBand="0" w:evenVBand="0" w:oddHBand="0" w:evenHBand="0" w:firstRowFirstColumn="0" w:firstRowLastColumn="0" w:lastRowFirstColumn="0" w:lastRowLastColumn="0"/>
            <w:tcW w:w="3173" w:type="pct"/>
            <w:tcMar/>
            <w:tcPrChange w:author="SLAVÍK Lukáš, Ing." w:date="2021-11-04T10:36:37.6903059" w:id="2008597038">
              <w:tcPr>
                <w:tcW w:w="3173" w:type="pct"/>
              </w:tcPr>
            </w:tcPrChange>
          </w:tcPr>
          <w:p w:rsidRPr="003F7B0D" w:rsidR="00F45D72" w:rsidP="55E026C1" w:rsidRDefault="00F45D72" w14:paraId="094DAD73" w14:textId="1B511B96" w14:noSpellErr="1">
            <w:pPr>
              <w:keepNext/>
              <w:spacing w:before="40" w:after="40"/>
              <w:contextualSpacing w:val="0"/>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002603565">
                  <w:rPr/>
                </w:rPrChange>
              </w:rPr>
              <w:pPrChange w:author="SLAVÍK Lukáš, Ing." w:date="2021-11-04T10:37:07.9780143" w:id="2093512028">
                <w:pPr>
                  <w:keepNext/>
                  <w:contextualSpacing w:val="0"/>
                  <w:cnfStyle w:val="100000000000" w:firstRow="1" w:lastRow="0" w:firstColumn="0" w:lastColumn="0" w:oddVBand="0" w:evenVBand="0" w:oddHBand="0" w:evenHBand="0" w:firstRowFirstColumn="0" w:firstRowLastColumn="0" w:lastRowFirstColumn="0" w:lastRowLastColumn="0"/>
                </w:pPr>
              </w:pPrChange>
            </w:pPr>
            <w:ins w:author="Šedivec Tomáš" w:date="2021-10-04T11:29:00Z" w:id="471">
              <w:r w:rsidRPr="003AAEC4">
                <w:rPr>
                  <w:rFonts w:ascii="Arial" w:hAnsi="Arial" w:eastAsia="Arial" w:cs="Arial"/>
                  <w:rPrChange w:author="SLAVÍK Lukáš, Ing." w:date="2021-11-04T10:36:37.6903059" w:id="1931916716">
                    <w:rPr>
                      <w:rFonts w:cs="Arial"/>
                    </w:rPr>
                  </w:rPrChange>
                </w:rPr>
                <w:t>Vysvětlení</w:t>
              </w:r>
            </w:ins>
          </w:p>
        </w:tc>
      </w:tr>
      <w:tr w:rsidRPr="00BF5681" w:rsidR="00F45D72" w:rsidTr="55E026C1" w14:paraId="29406F40" w14:textId="77777777">
        <w:trPr>
          <w:ins w:author="Šedivec Tomáš" w:date="2021-10-04T11:29:00Z" w:id="472"/>
        </w:trPr>
        <w:tc>
          <w:tcPr>
            <w:cnfStyle w:val="001000000000" w:firstRow="0" w:lastRow="0" w:firstColumn="1" w:lastColumn="0" w:oddVBand="0" w:evenVBand="0" w:oddHBand="0" w:evenHBand="0" w:firstRowFirstColumn="0" w:firstRowLastColumn="0" w:lastRowFirstColumn="0" w:lastRowLastColumn="0"/>
            <w:tcW w:w="1024" w:type="pct"/>
            <w:shd w:val="clear" w:color="auto" w:fill="D9D9D9" w:themeFill="background1" w:themeFillShade="D9"/>
            <w:tcMar/>
          </w:tcPr>
          <w:p w:rsidRPr="003F7B0D" w:rsidR="00F45D72" w:rsidP="55E026C1" w:rsidRDefault="00F45D72" w14:paraId="4DB7B88C" w14:textId="2A444A51">
            <w:pPr>
              <w:spacing w:before="40" w:after="40"/>
              <w:contextualSpacing w:val="0"/>
              <w:jc w:val="left"/>
              <w:rPr>
                <w:ins w:author="Šedivec Tomáš" w:date="2021-10-04T11:29:00Z" w:id="473"/>
                <w:rFonts w:ascii="Arial" w:hAnsi="Arial" w:eastAsia="Arial" w:cs="Arial"/>
                <w:rPrChange w:author="SLAVÍK Lukáš, Ing." w:date="2021-11-04T10:37:07.9780143" w:id="875849725">
                  <w:rPr>
                    <w:ins w:author="Šedivec Tomáš" w:date="2021-10-04T11:29:00Z" w:id="185254149"/>
                    <w:rFonts w:cs="Arial"/>
                  </w:rPr>
                </w:rPrChange>
              </w:rPr>
              <w:pPrChange w:author="SLAVÍK Lukáš, Ing." w:date="2021-11-04T10:37:07.9780143" w:id="49344972">
                <w:pPr>
                  <w:contextualSpacing w:val="0"/>
                  <w:jc w:val="left"/>
                </w:pPr>
              </w:pPrChange>
            </w:pPr>
            <w:ins w:author="Šedivec Tomáš" w:date="2021-10-04T11:46:00Z" w:id="474">
              <w:r w:rsidRPr="55E026C1">
                <w:rPr>
                  <w:rFonts w:ascii="Arial" w:hAnsi="Arial" w:eastAsia="Arial" w:cs="Arial"/>
                  <w:rPrChange w:author="SLAVÍK Lukáš, Ing." w:date="2021-11-04T10:37:07.9780143" w:id="397978880">
                    <w:rPr>
                      <w:rFonts w:cs="Arial"/>
                    </w:rPr>
                  </w:rPrChange>
                </w:rPr>
                <w:t xml:space="preserve">Bude pro řešení využito služeb cloud </w:t>
              </w:r>
              <w:proofErr w:type="spellStart"/>
              <w:r w:rsidRPr="55E026C1">
                <w:rPr>
                  <w:rFonts w:ascii="Arial" w:hAnsi="Arial" w:eastAsia="Arial" w:cs="Arial"/>
                  <w:rPrChange w:author="SLAVÍK Lukáš, Ing." w:date="2021-11-04T10:37:07.9780143" w:id="1543292109">
                    <w:rPr>
                      <w:rFonts w:cs="Arial"/>
                    </w:rPr>
                  </w:rPrChange>
                </w:rPr>
                <w:t>computingu</w:t>
              </w:r>
              <w:proofErr w:type="spellEnd"/>
            </w:ins>
            <w:ins w:author="Šedivec Tomáš" w:date="2021-10-04T12:01:00Z" w:id="475">
              <w:r w:rsidRPr="55E026C1">
                <w:rPr>
                  <w:rFonts w:ascii="Arial" w:hAnsi="Arial" w:eastAsia="Arial" w:cs="Arial"/>
                  <w:rPrChange w:author="SLAVÍK Lukáš, Ing." w:date="2021-11-04T10:37:07.9780143" w:id="2017561237">
                    <w:rPr>
                      <w:rFonts w:cs="Arial"/>
                    </w:rPr>
                  </w:rPrChange>
                </w:rPr>
                <w:t xml:space="preserve"> dle </w:t>
              </w:r>
            </w:ins>
            <w:ins w:author="Šedivec Tomáš" w:date="2021-10-04T12:02:00Z" w:id="476">
              <w:r w:rsidRPr="55E026C1">
                <w:rPr>
                  <w:rFonts w:ascii="Arial" w:hAnsi="Arial" w:eastAsia="Arial" w:cs="Arial"/>
                  <w:rPrChange w:author="SLAVÍK Lukáš, Ing." w:date="2021-11-04T10:37:07.9780143" w:id="1745390189">
                    <w:rPr>
                      <w:rFonts w:cs="Arial"/>
                    </w:rPr>
                  </w:rPrChange>
                </w:rPr>
                <w:t>výsledku</w:t>
              </w:r>
            </w:ins>
            <w:ins w:author="Šedivec Tomáš" w:date="2021-10-04T12:01:00Z" w:id="477">
              <w:r w:rsidRPr="55E026C1">
                <w:rPr>
                  <w:rFonts w:ascii="Arial" w:hAnsi="Arial" w:eastAsia="Arial" w:cs="Arial"/>
                  <w:rPrChange w:author="SLAVÍK Lukáš, Ing." w:date="2021-11-04T10:37:07.9780143" w:id="819050144">
                    <w:rPr>
                      <w:rFonts w:cs="Arial"/>
                    </w:rPr>
                  </w:rPrChange>
                </w:rPr>
                <w:t xml:space="preserve"> ekonomické výhodnosti provozu?</w:t>
              </w:r>
            </w:ins>
          </w:p>
        </w:tc>
        <w:customXmlInsRangeStart w:author="Šedivec Tomáš" w:date="2021-10-04T11:29:00Z" w:id="478"/>
        <w:sdt>
          <w:sdtPr>
            <w:rPr>
              <w:rFonts w:cs="Arial"/>
            </w:rPr>
            <w:id w:val="-1260603012"/>
            <w:showingPlcHdr/>
            <w:comboBox>
              <w:listItem w:displayText="Ano" w:value="Ano"/>
              <w:listItem w:displayText="Ne" w:value="Ne"/>
            </w:comboBox>
          </w:sdtPr>
          <w:sdtEndPr/>
          <w:sdtContent>
            <w:customXmlInsRangeEnd w:id="478"/>
            <w:tc>
              <w:tcPr>
                <w:tcW w:w="803" w:type="pct"/>
                <w:shd w:val="clear" w:color="auto" w:fill="auto"/>
              </w:tcPr>
              <w:p w:rsidRPr="00C65E65" w:rsidR="00F45D72" w:rsidP="00D26B50" w:rsidRDefault="00F45D72" w14:paraId="1C2FBCF6" w14:textId="77777777">
                <w:pPr>
                  <w:cnfStyle w:val="000000000000" w:firstRow="0" w:lastRow="0" w:firstColumn="0" w:lastColumn="0" w:oddVBand="0" w:evenVBand="0" w:oddHBand="0" w:evenHBand="0" w:firstRowFirstColumn="0" w:firstRowLastColumn="0" w:lastRowFirstColumn="0" w:lastRowLastColumn="0"/>
                  <w:rPr>
                    <w:ins w:author="Šedivec Tomáš" w:date="2021-10-04T11:29:00Z" w:id="479"/>
                  </w:rPr>
                </w:pPr>
                <w:ins w:author="Šedivec Tomáš" w:date="2021-10-04T11:29:00Z" w:id="480">
                  <w:r w:rsidRPr="003F7B0D">
                    <w:rPr>
                      <w:rStyle w:val="Zstupntext"/>
                      <w:rFonts w:cs="Arial"/>
                      <w:i/>
                      <w:color w:val="FF0000"/>
                    </w:rPr>
                    <w:t>Zvolte položku.</w:t>
                  </w:r>
                </w:ins>
              </w:p>
            </w:tc>
            <w:customXmlInsRangeStart w:author="Šedivec Tomáš" w:date="2021-10-04T11:29:00Z" w:id="481"/>
          </w:sdtContent>
        </w:sdt>
        <w:customXmlInsRangeEnd w:id="481"/>
        <w:tc>
          <w:tcPr>
            <w:cnfStyle w:val="000000000000" w:firstRow="0" w:lastRow="0" w:firstColumn="0" w:lastColumn="0" w:oddVBand="0" w:evenVBand="0" w:oddHBand="0" w:evenHBand="0" w:firstRowFirstColumn="0" w:firstRowLastColumn="0" w:lastRowFirstColumn="0" w:lastRowLastColumn="0"/>
            <w:tcW w:w="3173" w:type="pct"/>
            <w:shd w:val="clear" w:color="auto" w:fill="auto"/>
            <w:tcMar/>
            <w:tcPrChange w:author="SLAVÍK Lukáš, Ing." w:date="2021-11-04T10:36:37.6903059" w:id="1080780968">
              <w:tcPr>
                <w:tcW w:w="3173" w:type="pct"/>
                <w:shd w:val="clear" w:color="auto" w:fill="auto"/>
              </w:tcPr>
            </w:tcPrChange>
          </w:tcPr>
          <w:p w:rsidRPr="003F5FB0" w:rsidR="00F45D72" w:rsidP="55E026C1" w:rsidRDefault="00F45D72" w14:paraId="7C000EB0" w14:textId="77777777" w14:noSpellErr="1">
            <w:pPr>
              <w:cnfStyle w:val="000000000000" w:firstRow="0" w:lastRow="0" w:firstColumn="0" w:lastColumn="0" w:oddVBand="0" w:evenVBand="0" w:oddHBand="0" w:evenHBand="0" w:firstRowFirstColumn="0" w:firstRowLastColumn="0" w:lastRowFirstColumn="0" w:lastRowLastColumn="0"/>
              <w:rPr>
                <w:rFonts w:ascii="Arial" w:hAnsi="Arial" w:eastAsia="Arial" w:cs="Arial"/>
                <w:color w:val="FF0000"/>
                <w:rPrChange w:author="SLAVÍK Lukáš, Ing." w:date="2021-11-04T10:37:07.9780143" w:id="1385089444">
                  <w:rPr/>
                </w:rPrChange>
              </w:rPr>
              <w:pPrChange w:author="SLAVÍK Lukáš, Ing." w:date="2021-11-04T10:37:07.9780143" w:id="1237067585">
                <w:pPr>
                  <w:cnfStyle w:val="000000000000" w:firstRow="0" w:lastRow="0" w:firstColumn="0" w:lastColumn="0" w:oddVBand="0" w:evenVBand="0" w:oddHBand="0" w:evenHBand="0" w:firstRowFirstColumn="0" w:firstRowLastColumn="0" w:lastRowFirstColumn="0" w:lastRowLastColumn="0"/>
                </w:pPr>
              </w:pPrChange>
            </w:pPr>
            <w:ins w:author="Šedivec Tomáš" w:date="2021-10-04T11:29:00Z" w:id="483">
              <w:r w:rsidRPr="003AAEC4">
                <w:rPr>
                  <w:rFonts w:ascii="Arial" w:hAnsi="Arial" w:eastAsia="Arial" w:cs="Arial"/>
                  <w:color w:val="FF0000"/>
                  <w:rPrChange w:author="SLAVÍK Lukáš, Ing." w:date="2021-11-04T10:36:37.6903059" w:id="599365911">
                    <w:rPr>
                      <w:rFonts w:cs="Arial"/>
                      <w:color w:val="FF0000"/>
                    </w:rPr>
                  </w:rPrChange>
                </w:rPr>
                <w:t xml:space="preserve">&lt;vypište </w:t>
              </w:r>
              <w:r w:rsidRPr="003AAEC4">
                <w:rPr>
                  <w:rFonts w:ascii="Arial" w:hAnsi="Arial" w:eastAsia="Arial" w:cs="Arial"/>
                  <w:color w:val="FF0000"/>
                  <w:rPrChange w:author="SLAVÍK Lukáš, Ing." w:date="2021-11-04T10:36:37.6903059" w:id="133315099">
                    <w:rPr>
                      <w:rFonts w:cs="Arial"/>
                      <w:color w:val="FF0000"/>
                    </w:rPr>
                  </w:rPrChange>
                </w:rPr>
                <w:t xml:space="preserve">příslušné </w:t>
              </w:r>
              <w:r w:rsidRPr="003AAEC4">
                <w:rPr>
                  <w:rFonts w:ascii="Arial" w:hAnsi="Arial" w:eastAsia="Arial" w:cs="Arial"/>
                  <w:color w:val="FF0000"/>
                  <w:rPrChange w:author="SLAVÍK Lukáš, Ing." w:date="2021-11-04T10:36:37.6903059" w:id="863792649">
                    <w:rPr>
                      <w:rFonts w:cs="Arial"/>
                      <w:color w:val="FF0000"/>
                    </w:rPr>
                  </w:rPrChange>
                </w:rPr>
                <w:t>jednotlivé dílčí cíle, které budou řešením naplňovány&gt;</w:t>
              </w:r>
            </w:ins>
          </w:p>
        </w:tc>
      </w:tr>
      <w:tr w:rsidRPr="00BF5681" w:rsidR="00F45D72" w:rsidTr="55E026C1" w14:paraId="78219596" w14:textId="77777777">
        <w:trPr>
          <w:ins w:author="Šedivec Tomáš" w:date="2021-10-04T11:29:00Z" w:id="484"/>
        </w:trPr>
        <w:tc>
          <w:tcPr>
            <w:cnfStyle w:val="001000000000" w:firstRow="0" w:lastRow="0" w:firstColumn="1" w:lastColumn="0" w:oddVBand="0" w:evenVBand="0" w:oddHBand="0" w:evenHBand="0" w:firstRowFirstColumn="0" w:firstRowLastColumn="0" w:lastRowFirstColumn="0" w:lastRowLastColumn="0"/>
            <w:tcW w:w="1827" w:type="pct"/>
            <w:gridSpan w:val="2"/>
            <w:shd w:val="clear" w:color="auto" w:fill="D9D9D9" w:themeFill="background1" w:themeFillShade="D9"/>
            <w:tcMar/>
            <w:tcPrChange w:author="SLAVÍK Lukáš, Ing." w:date="2021-11-04T10:37:07.9780143" w:id="907076610">
              <w:tcPr>
                <w:cnfStyle w:val="001000000000" w:firstRow="0" w:lastRow="0" w:firstColumn="1" w:lastColumn="0" w:oddVBand="0" w:evenVBand="0" w:oddHBand="0" w:evenHBand="0" w:firstRowFirstColumn="0" w:firstRowLastColumn="0" w:lastRowFirstColumn="0" w:lastRowLastColumn="0"/>
                <w:tcW w:w="1827" w:type="pct"/>
                <w:gridSpan w:val="2"/>
                <w:shd w:val="clear" w:color="auto" w:fill="D9D9D9" w:themeFill="background1" w:themeFillShade="D9"/>
              </w:tcPr>
            </w:tcPrChange>
          </w:tcPr>
          <w:p w:rsidRPr="003F7B0D" w:rsidR="00F45D72" w:rsidP="55E026C1" w:rsidRDefault="00F45D72" w14:paraId="157C2859" w14:textId="707FA7B1">
            <w:pPr>
              <w:spacing w:before="40" w:after="40"/>
              <w:contextualSpacing w:val="0"/>
              <w:jc w:val="left"/>
              <w:rPr>
                <w:ins w:author="Šedivec Tomáš" w:date="2021-10-04T11:29:00Z" w:id="485"/>
                <w:rFonts w:ascii="Arial" w:hAnsi="Arial" w:eastAsia="Arial" w:cs="Arial"/>
                <w:rPrChange w:author="SLAVÍK Lukáš, Ing." w:date="2021-11-04T10:37:07.9780143" w:id="1919943408">
                  <w:rPr>
                    <w:ins w:author="Šedivec Tomáš" w:date="2021-10-04T11:29:00Z" w:id="2044169932"/>
                    <w:rFonts w:cs="Arial"/>
                  </w:rPr>
                </w:rPrChange>
              </w:rPr>
              <w:pPrChange w:author="SLAVÍK Lukáš, Ing." w:date="2021-11-04T10:37:07.9780143" w:id="1092628022">
                <w:pPr>
                  <w:contextualSpacing w:val="0"/>
                  <w:jc w:val="left"/>
                </w:pPr>
              </w:pPrChange>
            </w:pPr>
            <w:ins w:author="Šedivec Tomáš" w:date="2021-10-04T11:46:00Z" w:id="486">
              <w:r w:rsidRPr="55E026C1">
                <w:rPr>
                  <w:rFonts w:ascii="Arial" w:hAnsi="Arial" w:eastAsia="Arial" w:cs="Arial"/>
                  <w:rPrChange w:author="SLAVÍK Lukáš, Ing." w:date="2021-11-04T10:37:07.9780143" w:id="925967925">
                    <w:rPr>
                      <w:rFonts w:cs="Arial"/>
                    </w:rPr>
                  </w:rPrChange>
                </w:rPr>
                <w:t>Uveďte odkaz na poptávku</w:t>
              </w:r>
            </w:ins>
            <w:ins w:author="Šedivec Tomáš" w:date="2021-10-04T12:02:00Z" w:id="487">
              <w:r w:rsidRPr="55E026C1">
                <w:rPr>
                  <w:rFonts w:ascii="Arial" w:hAnsi="Arial" w:eastAsia="Arial" w:cs="Arial"/>
                  <w:rPrChange w:author="SLAVÍK Lukáš, Ing." w:date="2021-11-04T10:37:07.9780143" w:id="1379324384">
                    <w:rPr>
                      <w:rFonts w:cs="Arial"/>
                    </w:rPr>
                  </w:rPrChange>
                </w:rPr>
                <w:t>, n</w:t>
              </w:r>
            </w:ins>
            <w:ins w:author="Šedivec Tomáš" w:date="2021-10-04T11:46:00Z" w:id="488">
              <w:r w:rsidRPr="55E026C1">
                <w:rPr>
                  <w:rFonts w:ascii="Arial" w:hAnsi="Arial" w:eastAsia="Arial" w:cs="Arial"/>
                  <w:rPrChange w:author="SLAVÍK Lukáš, Ing." w:date="2021-11-04T10:37:07.9780143" w:id="1919510600">
                    <w:rPr>
                      <w:rFonts w:cs="Arial"/>
                    </w:rPr>
                  </w:rPrChange>
                </w:rPr>
                <w:t>abídku</w:t>
              </w:r>
            </w:ins>
            <w:ins w:author="Šedivec Tomáš" w:date="2021-10-04T12:02:00Z" w:id="489">
              <w:r w:rsidRPr="55E026C1">
                <w:rPr>
                  <w:rFonts w:ascii="Arial" w:hAnsi="Arial" w:eastAsia="Arial" w:cs="Arial"/>
                  <w:rPrChange w:author="SLAVÍK Lukáš, Ing." w:date="2021-11-04T10:37:07.9780143" w:id="497556864">
                    <w:rPr>
                      <w:rFonts w:cs="Arial"/>
                    </w:rPr>
                  </w:rPrChange>
                </w:rPr>
                <w:t xml:space="preserve"> nebo využívání</w:t>
              </w:r>
            </w:ins>
            <w:ins w:author="Šedivec Tomáš" w:date="2021-10-04T11:46:00Z" w:id="490">
              <w:r w:rsidRPr="55E026C1">
                <w:rPr>
                  <w:rFonts w:ascii="Arial" w:hAnsi="Arial" w:eastAsia="Arial" w:cs="Arial"/>
                  <w:rPrChange w:author="SLAVÍK Lukáš, Ing." w:date="2021-11-04T10:37:07.9780143" w:id="1555101677">
                    <w:rPr>
                      <w:rFonts w:cs="Arial"/>
                    </w:rPr>
                  </w:rPrChange>
                </w:rPr>
                <w:t xml:space="preserve"> z katalogu cloud </w:t>
              </w:r>
              <w:proofErr w:type="spellStart"/>
              <w:r w:rsidRPr="55E026C1">
                <w:rPr>
                  <w:rFonts w:ascii="Arial" w:hAnsi="Arial" w:eastAsia="Arial" w:cs="Arial"/>
                  <w:rPrChange w:author="SLAVÍK Lukáš, Ing." w:date="2021-11-04T10:37:07.9780143" w:id="2047406436">
                    <w:rPr>
                      <w:rFonts w:cs="Arial"/>
                    </w:rPr>
                  </w:rPrChange>
                </w:rPr>
                <w:t xml:space="preserve">computingu</w:t>
              </w:r>
              <w:proofErr w:type="spellEnd"/>
            </w:ins>
          </w:p>
        </w:tc>
        <w:tc>
          <w:tcPr>
            <w:cnfStyle w:val="000000000000" w:firstRow="0" w:lastRow="0" w:firstColumn="0" w:lastColumn="0" w:oddVBand="0" w:evenVBand="0" w:oddHBand="0" w:evenHBand="0" w:firstRowFirstColumn="0" w:firstRowLastColumn="0" w:lastRowFirstColumn="0" w:lastRowLastColumn="0"/>
            <w:tcW w:w="3173" w:type="pct"/>
            <w:shd w:val="clear" w:color="auto" w:fill="auto"/>
            <w:tcMar/>
            <w:tcPrChange w:author="SLAVÍK Lukáš, Ing." w:date="2021-11-04T10:36:37.6903059" w:id="1582483035">
              <w:tcPr>
                <w:tcW w:w="3173" w:type="pct"/>
                <w:shd w:val="clear" w:color="auto" w:fill="auto"/>
              </w:tcPr>
            </w:tcPrChange>
          </w:tcPr>
          <w:p w:rsidRPr="003F7B0D" w:rsidR="00F45D72" w:rsidP="55E026C1" w:rsidRDefault="00F45D72" w14:paraId="30C10675" w14:textId="03B59CEF" w14:noSpellErr="1">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704591548">
                  <w:rPr/>
                </w:rPrChange>
              </w:rPr>
              <w:pPrChange w:author="SLAVÍK Lukáš, Ing." w:date="2021-11-04T10:37:07.9780143" w:id="719997558">
                <w:pPr>
                  <w:contextualSpacing w:val="0"/>
                  <w:jc w:val="left"/>
                  <w:cnfStyle w:val="000000000000" w:firstRow="0" w:lastRow="0" w:firstColumn="0" w:lastColumn="0" w:oddVBand="0" w:evenVBand="0" w:oddHBand="0" w:evenHBand="0" w:firstRowFirstColumn="0" w:firstRowLastColumn="0" w:lastRowFirstColumn="0" w:lastRowLastColumn="0"/>
                </w:pPr>
              </w:pPrChange>
            </w:pPr>
            <w:ins w:author="Šedivec Tomáš" w:date="2021-10-04T11:29:00Z" w:id="492">
              <w:r w:rsidRPr="003AAEC4">
                <w:rPr>
                  <w:rFonts w:ascii="Arial" w:hAnsi="Arial" w:eastAsia="Arial" w:cs="Arial"/>
                  <w:color w:val="FF0000"/>
                  <w:rPrChange w:author="SLAVÍK Lukáš, Ing." w:date="2021-11-04T10:36:37.6903059" w:id="1825205072">
                    <w:rPr>
                      <w:rFonts w:cs="Arial"/>
                      <w:color w:val="FF0000"/>
                    </w:rPr>
                  </w:rPrChange>
                </w:rPr>
                <w:t>&lt;</w:t>
              </w:r>
            </w:ins>
            <w:ins w:author="Šedivec Tomáš" w:date="2021-10-04T12:04:00Z" w:id="493">
              <w:r w:rsidRPr="003AAEC4">
                <w:rPr>
                  <w:rFonts w:ascii="Arial" w:hAnsi="Arial" w:eastAsia="Arial" w:cs="Arial"/>
                  <w:color w:val="FF0000"/>
                  <w:rPrChange w:author="SLAVÍK Lukáš, Ing." w:date="2021-11-04T10:36:37.6903059" w:id="832814815">
                    <w:rPr>
                      <w:rFonts w:cs="Arial"/>
                      <w:color w:val="FF0000"/>
                    </w:rPr>
                  </w:rPrChange>
                </w:rPr>
                <w:t xml:space="preserve">např. </w:t>
              </w:r>
              <w:r w:rsidRPr="003AAEC4">
                <w:rPr>
                  <w:rFonts w:ascii="Arial" w:hAnsi="Arial" w:eastAsia="Arial" w:cs="Arial"/>
                  <w:color w:val="FF0000"/>
                  <w:rPrChange w:author="SLAVÍK Lukáš, Ing." w:date="2021-11-04T10:36:37.6903059" w:id="1944369860">
                    <w:rPr>
                      <w:rFonts w:cs="Arial"/>
                      <w:color w:val="FF0000"/>
                    </w:rPr>
                  </w:rPrChange>
                </w:rPr>
                <w:t xml:space="preserve">https://www.mvcr.cz/soubor/nabidka-cloud-computingu-iaas-paas-saas-c-1-2021-spolecnosti-alef-nula-a-s.aspx </w:t>
              </w:r>
            </w:ins>
            <w:ins w:author="Šedivec Tomáš" w:date="2021-10-04T11:29:00Z" w:id="494">
              <w:r w:rsidRPr="003AAEC4">
                <w:rPr>
                  <w:rFonts w:ascii="Arial" w:hAnsi="Arial" w:eastAsia="Arial" w:cs="Arial"/>
                  <w:color w:val="FF0000"/>
                  <w:rPrChange w:author="SLAVÍK Lukáš, Ing." w:date="2021-11-04T10:36:37.6903059" w:id="723002171">
                    <w:rPr>
                      <w:rFonts w:cs="Arial"/>
                      <w:color w:val="FF0000"/>
                    </w:rPr>
                  </w:rPrChange>
                </w:rPr>
                <w:t>&gt;</w:t>
              </w:r>
            </w:ins>
          </w:p>
        </w:tc>
      </w:tr>
    </w:tbl>
    <w:p w:rsidR="0006551E" w:rsidP="00AF4DD9" w:rsidRDefault="0006551E" w14:paraId="41EF115A" w14:textId="22C752F0">
      <w:pPr>
        <w:rPr>
          <w:ins w:author="Šedivec Tomáš" w:date="2021-10-04T11:29:00Z" w:id="495"/>
          <w:rFonts w:cs="Arial"/>
        </w:rPr>
      </w:pPr>
    </w:p>
    <w:p w:rsidRPr="003F7B0D" w:rsidR="0006551E" w:rsidP="00AF4DD9" w:rsidRDefault="0006551E" w14:paraId="53C57FD4" w14:textId="77777777">
      <w:pPr>
        <w:rPr>
          <w:rFonts w:cs="Arial"/>
        </w:rPr>
      </w:pPr>
    </w:p>
    <w:tbl>
      <w:tblPr>
        <w:tblStyle w:val="Style1"/>
        <w:tblW w:w="5000" w:type="pct"/>
        <w:tblLook w:val="06A0" w:firstRow="1" w:lastRow="0" w:firstColumn="1" w:lastColumn="0" w:noHBand="1" w:noVBand="1"/>
      </w:tblPr>
      <w:tblGrid>
        <w:gridCol w:w="2321"/>
        <w:gridCol w:w="1819"/>
        <w:gridCol w:w="1667"/>
        <w:gridCol w:w="5521"/>
      </w:tblGrid>
      <w:tr w:rsidRPr="00BF5681" w:rsidR="00AF4DD9" w:rsidTr="55E026C1" w14:paraId="32D0AD31"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4"/>
            <w:tcMar/>
            <w:tcPrChange w:author="SLAVÍK Lukáš, Ing." w:date="2021-11-04T10:37:07.9780143" w:id="1649392384">
              <w:tcPr>
                <w:cnfStyle w:val="001000000000" w:firstRow="0" w:lastRow="0" w:firstColumn="1" w:lastColumn="0" w:oddVBand="0" w:evenVBand="0" w:oddHBand="0" w:evenHBand="0" w:firstRowFirstColumn="0" w:firstRowLastColumn="0" w:lastRowFirstColumn="0" w:lastRowLastColumn="0"/>
                <w:tcW w:w="5000" w:type="pct"/>
                <w:gridSpan w:val="4"/>
              </w:tcPr>
            </w:tcPrChange>
          </w:tcPr>
          <w:p w:rsidRPr="002C3CAF" w:rsidR="00AF4DD9" w:rsidP="55E026C1" w:rsidRDefault="00AF4DD9" w14:paraId="2AF9236C" w14:textId="42BA40AE" w14:noSpellErr="1">
            <w:pPr>
              <w:keepNext/>
              <w:spacing w:before="40" w:after="40"/>
              <w:contextualSpacing w:val="0"/>
              <w:rPr>
                <w:rFonts w:ascii="Arial" w:hAnsi="Arial" w:eastAsia="Arial" w:cs="Arial"/>
                <w:b w:val="0"/>
                <w:bCs w:val="0"/>
                <w:rPrChange w:author="SLAVÍK Lukáš, Ing." w:date="2021-11-04T10:37:07.9780143" w:id="1460241346">
                  <w:rPr/>
                </w:rPrChange>
              </w:rPr>
              <w:pPrChange w:author="SLAVÍK Lukáš, Ing." w:date="2021-11-04T10:37:07.9780143" w:id="2104001037">
                <w:pPr>
                  <w:keepNext/>
                  <w:contextualSpacing w:val="0"/>
                </w:pPr>
              </w:pPrChange>
            </w:pPr>
            <w:bookmarkStart w:name="_Toc509581689" w:id="496"/>
            <w:bookmarkStart w:name="_Toc513797159" w:id="497"/>
            <w:r w:rsidRPr="003AAEC4">
              <w:rPr>
                <w:rFonts w:ascii="Arial" w:hAnsi="Arial" w:eastAsia="Arial" w:cs="Arial"/>
                <w:b w:val="0"/>
                <w:bCs w:val="0"/>
                <w:rPrChange w:author="SLAVÍK Lukáš, Ing." w:date="2021-11-04T10:36:37.6903059" w:id="2056382157">
                  <w:rPr>
                    <w:rFonts w:cs="Arial"/>
                    <w:b w:val="0"/>
                  </w:rPr>
                </w:rPrChange>
              </w:rPr>
              <w:t xml:space="preserve">Tabulka </w:t>
            </w:r>
            <w:r w:rsidRPr="55E026C1">
              <w:rPr>
                <w:rPrChange w:author="SLAVÍK Lukáš, Ing." w:date="2021-11-04T10:37:07.9780143" w:id="115574090">
                  <w:rPr>
                    <w:rFonts w:cs="Arial"/>
                  </w:rPr>
                </w:rPrChange>
              </w:rPr>
              <w:fldChar w:fldCharType="begin"/>
            </w:r>
            <w:r w:rsidRPr="002C3CAF">
              <w:rPr>
                <w:rFonts w:cs="Arial"/>
                <w:b w:val="0"/>
              </w:rPr>
              <w:instrText xml:space="preserve"> SEQ Tabulka \* ARABIC </w:instrText>
            </w:r>
            <w:r w:rsidRPr="002C3CAF">
              <w:rPr>
                <w:rFonts w:cs="Arial"/>
              </w:rPr>
              <w:fldChar w:fldCharType="separate"/>
            </w:r>
            <w:ins w:author="Šedivec Tomáš" w:date="2021-10-04T12:09:00Z" w:id="498">
              <w:r w:rsidRPr="003AAEC4" w:rsidR="00F45D72">
                <w:rPr>
                  <w:rFonts w:ascii="Arial" w:hAnsi="Arial" w:eastAsia="Arial" w:cs="Arial"/>
                  <w:b w:val="0"/>
                  <w:bCs w:val="0"/>
                  <w:noProof/>
                  <w:rPrChange w:author="SLAVÍK Lukáš, Ing." w:date="2021-11-04T10:36:37.6903059" w:id="1796833096">
                    <w:rPr>
                      <w:rFonts w:cs="Arial"/>
                      <w:b w:val="0"/>
                      <w:noProof/>
                    </w:rPr>
                  </w:rPrChange>
                </w:rPr>
                <w:t>38</w:t>
              </w:r>
            </w:ins>
            <w:del w:author="Šedivec Tomáš" w:date="2021-06-04T12:38:00Z" w:id="499">
              <w:r w:rsidDel="00052693">
                <w:rPr>
                  <w:rFonts w:cs="Arial"/>
                  <w:b w:val="0"/>
                  <w:noProof/>
                </w:rPr>
                <w:delText>37</w:delText>
              </w:r>
            </w:del>
            <w:r w:rsidRPr="55E026C1">
              <w:rPr>
                <w:rPrChange w:author="SLAVÍK Lukáš, Ing." w:date="2021-11-04T10:37:07.9780143" w:id="1004339482">
                  <w:rPr>
                    <w:rFonts w:cs="Arial"/>
                  </w:rPr>
                </w:rPrChange>
              </w:rPr>
              <w:fldChar w:fldCharType="end"/>
            </w:r>
            <w:r w:rsidRPr="003AAEC4">
              <w:rPr>
                <w:rFonts w:ascii="Arial" w:hAnsi="Arial" w:eastAsia="Arial" w:cs="Arial"/>
                <w:b w:val="0"/>
                <w:bCs w:val="0"/>
                <w:rPrChange w:author="SLAVÍK Lukáš, Ing." w:date="2021-11-04T10:36:37.6903059" w:id="1935795101">
                  <w:rPr>
                    <w:rFonts w:cs="Arial"/>
                    <w:b w:val="0"/>
                  </w:rPr>
                </w:rPrChange>
              </w:rPr>
              <w:t>:</w:t>
            </w:r>
            <w:bookmarkEnd w:id="496"/>
            <w:r w:rsidRPr="003AAEC4">
              <w:rPr>
                <w:rFonts w:ascii="Arial" w:hAnsi="Arial" w:eastAsia="Arial" w:cs="Arial"/>
                <w:b w:val="0"/>
                <w:bCs w:val="0"/>
                <w:rPrChange w:author="SLAVÍK Lukáš, Ing." w:date="2021-11-04T10:36:37.6903059" w:id="120310596">
                  <w:rPr>
                    <w:rFonts w:cs="Arial"/>
                    <w:b w:val="0"/>
                  </w:rPr>
                </w:rPrChange>
              </w:rPr>
              <w:t xml:space="preserve"> </w:t>
            </w:r>
            <w:r w:rsidRPr="003AAEC4">
              <w:rPr>
                <w:rFonts w:ascii="Arial" w:hAnsi="Arial" w:eastAsia="Arial" w:cs="Arial"/>
                <w:rPrChange w:author="SLAVÍK Lukáš, Ing." w:date="2021-11-04T10:36:37.6903059" w:id="1346857244">
                  <w:rPr>
                    <w:rFonts w:cs="Arial"/>
                  </w:rPr>
                </w:rPrChange>
              </w:rPr>
              <w:t>Shoda se strategickými dokumenty</w:t>
            </w:r>
            <w:bookmarkEnd w:id="497"/>
          </w:p>
        </w:tc>
      </w:tr>
      <w:tr w:rsidRPr="00BF5681" w:rsidR="00AF4DD9" w:rsidTr="55E026C1" w14:paraId="50EBDE2C"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24" w:type="pct"/>
            <w:tcMar/>
          </w:tcPr>
          <w:p w:rsidRPr="003F7B0D" w:rsidR="00AF4DD9" w:rsidP="55E026C1" w:rsidRDefault="00AF4DD9" w14:paraId="0A910B2B" w14:textId="77777777" w14:noSpellErr="1">
            <w:pPr>
              <w:keepNext/>
              <w:spacing w:before="40" w:after="40"/>
              <w:contextualSpacing w:val="0"/>
              <w:rPr>
                <w:rFonts w:ascii="Arial" w:hAnsi="Arial" w:eastAsia="Arial" w:cs="Arial"/>
                <w:rPrChange w:author="SLAVÍK Lukáš, Ing." w:date="2021-11-04T10:37:07.9780143" w:id="668668844">
                  <w:rPr>
                    <w:rFonts w:cs="Arial"/>
                  </w:rPr>
                </w:rPrChange>
              </w:rPr>
              <w:pPrChange w:author="SLAVÍK Lukáš, Ing." w:date="2021-11-04T10:37:07.9780143" w:id="1395807494">
                <w:pPr>
                  <w:keepNext/>
                  <w:contextualSpacing w:val="0"/>
                </w:pPr>
              </w:pPrChange>
            </w:pPr>
            <w:r w:rsidRPr="55E026C1">
              <w:rPr>
                <w:rFonts w:ascii="Arial" w:hAnsi="Arial" w:eastAsia="Arial" w:cs="Arial"/>
                <w:rPrChange w:author="SLAVÍK Lukáš, Ing." w:date="2021-11-04T10:37:07.9780143" w:id="768697603">
                  <w:rPr>
                    <w:rFonts w:cs="Arial"/>
                  </w:rPr>
                </w:rPrChange>
              </w:rPr>
              <w:t>Požadavek</w:t>
            </w:r>
          </w:p>
        </w:tc>
        <w:tc>
          <w:tcPr>
            <w:cnfStyle w:val="000000000000" w:firstRow="0" w:lastRow="0" w:firstColumn="0" w:lastColumn="0" w:oddVBand="0" w:evenVBand="0" w:oddHBand="0" w:evenHBand="0" w:firstRowFirstColumn="0" w:firstRowLastColumn="0" w:lastRowFirstColumn="0" w:lastRowLastColumn="0"/>
            <w:tcW w:w="803" w:type="pct"/>
            <w:tcMar/>
            <w:tcPrChange w:author="SLAVÍK Lukáš, Ing." w:date="2021-11-04T10:36:37.6903059" w:id="935661428">
              <w:tcPr>
                <w:tcW w:w="803" w:type="pct"/>
              </w:tcPr>
            </w:tcPrChange>
          </w:tcPr>
          <w:p w:rsidRPr="003F7B0D" w:rsidR="00AF4DD9" w:rsidP="55E026C1" w:rsidRDefault="00AF4DD9" w14:paraId="79662657" w14:textId="77777777" w14:noSpellErr="1">
            <w:pPr>
              <w:keepNext/>
              <w:spacing w:before="40" w:after="40"/>
              <w:contextualSpacing w:val="0"/>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592837871">
                  <w:rPr>
                    <w:rFonts w:cs="Arial"/>
                    <w:bCs w:val="0"/>
                  </w:rPr>
                </w:rPrChange>
              </w:rPr>
              <w:pPrChange w:author="SLAVÍK Lukáš, Ing." w:date="2021-11-04T10:37:07.9780143" w:id="1366381534">
                <w:pPr>
                  <w:keepNext/>
                  <w:contextualSpacing w:val="0"/>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552776793">
                  <w:rPr>
                    <w:rFonts w:cs="Arial"/>
                  </w:rPr>
                </w:rPrChange>
              </w:rPr>
              <w:t>Odpověď</w:t>
            </w:r>
          </w:p>
        </w:tc>
        <w:tc>
          <w:tcPr>
            <w:cnfStyle w:val="000000000000" w:firstRow="0" w:lastRow="0" w:firstColumn="0" w:lastColumn="0" w:oddVBand="0" w:evenVBand="0" w:oddHBand="0" w:evenHBand="0" w:firstRowFirstColumn="0" w:firstRowLastColumn="0" w:lastRowFirstColumn="0" w:lastRowLastColumn="0"/>
            <w:tcW w:w="736" w:type="pct"/>
            <w:tcMar/>
            <w:tcPrChange w:author="SLAVÍK Lukáš, Ing." w:date="2021-11-04T10:36:37.6903059" w:id="2115910632">
              <w:tcPr>
                <w:tcW w:w="736" w:type="pct"/>
              </w:tcPr>
            </w:tcPrChange>
          </w:tcPr>
          <w:p w:rsidRPr="003F7B0D" w:rsidR="00AF4DD9" w:rsidP="55E026C1" w:rsidRDefault="00792F42" w14:paraId="5ED9E0DF" w14:textId="2B76A03A" w14:noSpellErr="1">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340148286">
                  <w:rPr>
                    <w:rFonts w:cs="Arial"/>
                    <w:bCs w:val="0"/>
                  </w:rPr>
                </w:rPrChange>
              </w:rPr>
              <w:pPrChange w:author="SLAVÍK Lukáš, Ing." w:date="2021-11-04T10:37:07.9780143" w:id="270898696">
                <w:pPr>
                  <w:keepNext/>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1800182595">
                  <w:rPr>
                    <w:rFonts w:cs="Arial"/>
                  </w:rPr>
                </w:rPrChange>
              </w:rPr>
              <w:t>Číslo</w:t>
            </w:r>
            <w:r w:rsidRPr="55E026C1" w:rsidR="00AF4DD9">
              <w:rPr>
                <w:rFonts w:ascii="Arial" w:hAnsi="Arial" w:eastAsia="Arial" w:cs="Arial"/>
                <w:rPrChange w:author="SLAVÍK Lukáš, Ing." w:date="2021-11-04T10:37:07.9780143" w:id="1035857001">
                  <w:rPr>
                    <w:rFonts w:cs="Arial"/>
                  </w:rPr>
                </w:rPrChange>
              </w:rPr>
              <w:t xml:space="preserve"> žádosti o</w:t>
            </w:r>
            <w:r w:rsidRPr="55E026C1">
              <w:rPr>
                <w:rFonts w:ascii="Arial" w:hAnsi="Arial" w:eastAsia="Arial" w:cs="Arial"/>
                <w:rPrChange w:author="SLAVÍK Lukáš, Ing." w:date="2021-11-04T10:37:07.9780143" w:id="2065266313">
                  <w:rPr>
                    <w:rFonts w:cs="Arial"/>
                  </w:rPr>
                </w:rPrChange>
              </w:rPr>
              <w:t> </w:t>
            </w:r>
            <w:r w:rsidRPr="55E026C1" w:rsidR="00AF4DD9">
              <w:rPr>
                <w:rFonts w:ascii="Arial" w:hAnsi="Arial" w:eastAsia="Arial" w:cs="Arial"/>
                <w:rPrChange w:author="SLAVÍK Lukáš, Ing." w:date="2021-11-04T10:37:07.9780143" w:id="1940385727">
                  <w:rPr>
                    <w:rFonts w:cs="Arial"/>
                  </w:rPr>
                </w:rPrChange>
              </w:rPr>
              <w:t>výjimku</w:t>
            </w:r>
          </w:p>
        </w:tc>
        <w:tc>
          <w:tcPr>
            <w:cnfStyle w:val="000000000000" w:firstRow="0" w:lastRow="0" w:firstColumn="0" w:lastColumn="0" w:oddVBand="0" w:evenVBand="0" w:oddHBand="0" w:evenHBand="0" w:firstRowFirstColumn="0" w:firstRowLastColumn="0" w:lastRowFirstColumn="0" w:lastRowLastColumn="0"/>
            <w:tcW w:w="2437" w:type="pct"/>
            <w:tcMar/>
            <w:tcPrChange w:author="SLAVÍK Lukáš, Ing." w:date="2021-11-04T10:36:37.6903059" w:id="1802565033">
              <w:tcPr>
                <w:tcW w:w="2437" w:type="pct"/>
              </w:tcPr>
            </w:tcPrChange>
          </w:tcPr>
          <w:p w:rsidRPr="003F7B0D" w:rsidR="00AF4DD9" w:rsidP="55E026C1" w:rsidRDefault="00AF4DD9" w14:paraId="6794C238" w14:textId="77777777" w14:noSpellErr="1">
            <w:pPr>
              <w:keepNext/>
              <w:spacing w:before="40" w:after="40"/>
              <w:contextualSpacing w:val="0"/>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890147577">
                  <w:rPr>
                    <w:rFonts w:cs="Arial"/>
                    <w:bCs w:val="0"/>
                  </w:rPr>
                </w:rPrChange>
              </w:rPr>
              <w:pPrChange w:author="SLAVÍK Lukáš, Ing." w:date="2021-11-04T10:37:07.9780143" w:id="1684558782">
                <w:pPr>
                  <w:keepNext/>
                  <w:contextualSpacing w:val="0"/>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522176152">
                  <w:rPr>
                    <w:rFonts w:cs="Arial"/>
                  </w:rPr>
                </w:rPrChange>
              </w:rPr>
              <w:t>Vysvětlení</w:t>
            </w:r>
          </w:p>
        </w:tc>
      </w:tr>
      <w:tr w:rsidRPr="00BF5681" w:rsidR="00AF4DD9" w:rsidTr="55E026C1" w14:paraId="7F01C324" w14:textId="77777777">
        <w:tc>
          <w:tcPr>
            <w:cnfStyle w:val="001000000000" w:firstRow="0" w:lastRow="0" w:firstColumn="1" w:lastColumn="0" w:oddVBand="0" w:evenVBand="0" w:oddHBand="0" w:evenHBand="0" w:firstRowFirstColumn="0" w:firstRowLastColumn="0" w:lastRowFirstColumn="0" w:lastRowLastColumn="0"/>
            <w:tcW w:w="1024" w:type="pct"/>
            <w:shd w:val="clear" w:color="auto" w:fill="D9D9D9" w:themeFill="background1" w:themeFillShade="D9"/>
            <w:tcMar/>
          </w:tcPr>
          <w:p w:rsidR="00AF4DD9" w:rsidP="55E026C1" w:rsidRDefault="00AF4DD9" w14:paraId="03B7132F" w14:textId="77777777" w14:noSpellErr="1">
            <w:pPr>
              <w:keepNext/>
              <w:spacing w:before="40" w:after="40"/>
              <w:contextualSpacing w:val="0"/>
              <w:jc w:val="left"/>
              <w:rPr>
                <w:rFonts w:ascii="Arial" w:hAnsi="Arial" w:eastAsia="Arial" w:cs="Arial"/>
                <w:rPrChange w:author="SLAVÍK Lukáš, Ing." w:date="2021-11-04T10:37:07.9780143" w:id="2107397628">
                  <w:rPr>
                    <w:rFonts w:cs="Arial"/>
                  </w:rPr>
                </w:rPrChange>
              </w:rPr>
              <w:pPrChange w:author="SLAVÍK Lukáš, Ing." w:date="2021-11-04T10:37:07.9780143" w:id="209954816">
                <w:pPr>
                  <w:keepNext/>
                  <w:contextualSpacing w:val="0"/>
                  <w:jc w:val="left"/>
                </w:pPr>
              </w:pPrChange>
            </w:pPr>
            <w:r w:rsidRPr="55E026C1">
              <w:rPr>
                <w:rFonts w:ascii="Arial" w:hAnsi="Arial" w:eastAsia="Arial" w:cs="Arial"/>
                <w:rPrChange w:author="SLAVÍK Lukáš, Ing." w:date="2021-11-04T10:37:07.9780143" w:id="1366194134">
                  <w:rPr>
                    <w:rFonts w:cs="Arial"/>
                  </w:rPr>
                </w:rPrChange>
              </w:rPr>
              <w:t>Je řešení v souladu s Informační koncepcí úřadu?</w:t>
            </w:r>
          </w:p>
          <w:p w:rsidRPr="003F7B0D" w:rsidR="00AF4DD9" w:rsidP="00C37272" w:rsidRDefault="00AF4DD9" w14:paraId="21679358" w14:textId="77777777">
            <w:pPr>
              <w:keepNext/>
              <w:spacing w:before="40" w:after="40"/>
              <w:contextualSpacing w:val="0"/>
              <w:jc w:val="left"/>
              <w:rPr>
                <w:rFonts w:cs="Arial"/>
              </w:rPr>
            </w:pPr>
          </w:p>
        </w:tc>
        <w:sdt>
          <w:sdtPr>
            <w:rPr>
              <w:rFonts w:cs="Arial"/>
            </w:rPr>
            <w:id w:val="-1499269670"/>
            <w:showingPlcHdr/>
            <w:comboBox>
              <w:listItem w:displayText="Ano" w:value="Ano"/>
              <w:listItem w:displayText="Ne, žádám o výjimku" w:value="Ne, žádám o výjimku"/>
              <w:listItem w:displayText="Nerelevantní" w:value="Nerelevantní"/>
            </w:comboBox>
          </w:sdtPr>
          <w:sdtEndPr/>
          <w:sdtContent>
            <w:tc>
              <w:tcPr>
                <w:tcW w:w="803" w:type="pct"/>
                <w:shd w:val="clear" w:color="auto" w:fill="auto"/>
              </w:tcPr>
              <w:p w:rsidRPr="003F7B0D" w:rsidR="00AF4DD9" w:rsidP="00C37272" w:rsidRDefault="00AF4DD9" w14:paraId="1D8C6353" w14:textId="77777777">
                <w:pPr>
                  <w:keepNext/>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sidRPr="003F7B0D">
                  <w:rPr>
                    <w:rStyle w:val="Zstupntext"/>
                    <w:rFonts w:cs="Arial"/>
                    <w:i/>
                    <w:color w:val="FF0000"/>
                  </w:rPr>
                  <w:t>Zvolte položku.</w:t>
                </w:r>
              </w:p>
            </w:tc>
          </w:sdtContent>
        </w:sdt>
        <w:tc>
          <w:tcPr>
            <w:cnfStyle w:val="000000000000" w:firstRow="0" w:lastRow="0" w:firstColumn="0" w:lastColumn="0" w:oddVBand="0" w:evenVBand="0" w:oddHBand="0" w:evenHBand="0" w:firstRowFirstColumn="0" w:firstRowLastColumn="0" w:lastRowFirstColumn="0" w:lastRowLastColumn="0"/>
            <w:tcW w:w="736" w:type="pct"/>
            <w:shd w:val="clear" w:color="auto" w:fill="auto"/>
            <w:tcMar/>
            <w:tcPrChange w:author="SLAVÍK Lukáš, Ing." w:date="2021-11-04T10:36:37.6903059" w:id="907964692">
              <w:tcPr>
                <w:tcW w:w="736" w:type="pct"/>
                <w:shd w:val="clear" w:color="auto" w:fill="auto"/>
              </w:tcPr>
            </w:tcPrChange>
          </w:tcPr>
          <w:p w:rsidRPr="003F7B0D" w:rsidR="00AF4DD9" w:rsidP="00C37272" w:rsidRDefault="00AF4DD9" w14:paraId="2DCB1E27" w14:textId="77777777">
            <w:pPr>
              <w:keepNext/>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b/>
                <w:bCs/>
              </w:rPr>
            </w:pPr>
          </w:p>
        </w:tc>
        <w:tc>
          <w:tcPr>
            <w:cnfStyle w:val="000000000000" w:firstRow="0" w:lastRow="0" w:firstColumn="0" w:lastColumn="0" w:oddVBand="0" w:evenVBand="0" w:oddHBand="0" w:evenHBand="0" w:firstRowFirstColumn="0" w:firstRowLastColumn="0" w:lastRowFirstColumn="0" w:lastRowLastColumn="0"/>
            <w:tcW w:w="2437" w:type="pct"/>
            <w:shd w:val="clear" w:color="auto" w:fill="auto"/>
            <w:tcMar/>
            <w:tcPrChange w:author="SLAVÍK Lukáš, Ing." w:date="2021-11-04T10:36:37.6903059" w:id="1036829900">
              <w:tcPr>
                <w:tcW w:w="2437" w:type="pct"/>
                <w:shd w:val="clear" w:color="auto" w:fill="auto"/>
              </w:tcPr>
            </w:tcPrChange>
          </w:tcPr>
          <w:p w:rsidRPr="00115D63" w:rsidR="00AF4DD9" w:rsidP="55E026C1" w:rsidRDefault="00AF4DD9" w14:paraId="64507E14" w14:textId="77777777" w14:noSpellErr="1">
            <w:pPr>
              <w:keepNext/>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2072209943">
                  <w:rPr>
                    <w:rFonts w:cs="Arial"/>
                    <w:bCs/>
                  </w:rPr>
                </w:rPrChange>
              </w:rPr>
              <w:pPrChange w:author="SLAVÍK Lukáš, Ing." w:date="2021-11-04T10:37:07.9780143" w:id="1029891234">
                <w:pPr>
                  <w:keepNext/>
                  <w:contextualSpacing w:val="0"/>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color w:val="FF0000"/>
                <w:rPrChange w:author="SLAVÍK Lukáš, Ing." w:date="2021-11-04T10:37:07.9780143" w:id="8111553">
                  <w:rPr>
                    <w:rFonts w:cs="Arial"/>
                    <w:bCs/>
                    <w:color w:val="FF0000"/>
                  </w:rPr>
                </w:rPrChange>
              </w:rPr>
              <w:t>&lt;uveďte odkaz na identifikovaný projekt / balíček práce z IK a text aktuálního znění koncepce jako přílohu žádosti&gt;</w:t>
            </w:r>
          </w:p>
        </w:tc>
      </w:tr>
      <w:tr w:rsidRPr="00BF5681" w:rsidR="00AF4DD9" w:rsidTr="55E026C1" w14:paraId="2F37575A" w14:textId="77777777">
        <w:tc>
          <w:tcPr>
            <w:cnfStyle w:val="001000000000" w:firstRow="0" w:lastRow="0" w:firstColumn="1" w:lastColumn="0" w:oddVBand="0" w:evenVBand="0" w:oddHBand="0" w:evenHBand="0" w:firstRowFirstColumn="0" w:firstRowLastColumn="0" w:lastRowFirstColumn="0" w:lastRowLastColumn="0"/>
            <w:tcW w:w="1024" w:type="pct"/>
            <w:shd w:val="clear" w:color="auto" w:fill="D9D9D9" w:themeFill="background1" w:themeFillShade="D9"/>
            <w:tcMar/>
          </w:tcPr>
          <w:p w:rsidRPr="003F7B0D" w:rsidR="00AF4DD9" w:rsidP="55E026C1" w:rsidRDefault="00AF4DD9" w14:paraId="01A84247" w14:textId="77777777" w14:noSpellErr="1">
            <w:pPr>
              <w:spacing w:before="40" w:after="40"/>
              <w:contextualSpacing w:val="0"/>
              <w:jc w:val="left"/>
              <w:rPr>
                <w:rFonts w:ascii="Arial" w:hAnsi="Arial" w:eastAsia="Arial" w:cs="Arial"/>
                <w:rPrChange w:author="SLAVÍK Lukáš, Ing." w:date="2021-11-04T10:37:07.9780143" w:id="652227381">
                  <w:rPr>
                    <w:rFonts w:cs="Arial"/>
                  </w:rPr>
                </w:rPrChange>
              </w:rPr>
              <w:pPrChange w:author="SLAVÍK Lukáš, Ing." w:date="2021-11-04T10:37:07.9780143" w:id="476517973">
                <w:pPr>
                  <w:contextualSpacing w:val="0"/>
                  <w:jc w:val="left"/>
                </w:pPr>
              </w:pPrChange>
            </w:pPr>
            <w:r w:rsidRPr="55E026C1">
              <w:rPr>
                <w:rFonts w:ascii="Arial" w:hAnsi="Arial" w:eastAsia="Arial" w:cs="Arial"/>
                <w:rPrChange w:author="SLAVÍK Lukáš, Ing." w:date="2021-11-04T10:37:07.9780143" w:id="466851805">
                  <w:rPr>
                    <w:rFonts w:cs="Arial"/>
                  </w:rPr>
                </w:rPrChange>
              </w:rPr>
              <w:t>Je řešení v souladu s Informační koncepcí ČR</w:t>
            </w:r>
            <w:r w:rsidRPr="55E026C1">
              <w:rPr>
                <w:rFonts w:ascii="Arial" w:hAnsi="Arial" w:eastAsia="Arial" w:cs="Arial"/>
                <w:rPrChange w:author="SLAVÍK Lukáš, Ing." w:date="2021-11-04T10:37:07.9780143" w:id="2060711681">
                  <w:rPr>
                    <w:rFonts w:cs="Arial"/>
                  </w:rPr>
                </w:rPrChange>
              </w:rPr>
              <w:t xml:space="preserve"> a cíli či principy Digitálního Česka</w:t>
            </w:r>
            <w:r w:rsidRPr="55E026C1">
              <w:rPr>
                <w:rFonts w:ascii="Arial" w:hAnsi="Arial" w:eastAsia="Arial" w:cs="Arial"/>
                <w:rPrChange w:author="SLAVÍK Lukáš, Ing." w:date="2021-11-04T10:37:07.9780143" w:id="1782950132">
                  <w:rPr>
                    <w:rFonts w:cs="Arial"/>
                  </w:rPr>
                </w:rPrChange>
              </w:rPr>
              <w:t>?</w:t>
            </w:r>
          </w:p>
        </w:tc>
        <w:sdt>
          <w:sdtPr>
            <w:rPr>
              <w:rFonts w:cs="Arial"/>
            </w:rPr>
            <w:id w:val="757797887"/>
            <w:showingPlcHdr/>
            <w:comboBox>
              <w:listItem w:displayText="Ano" w:value="Ano"/>
              <w:listItem w:displayText="Ne, žádám o výjimku" w:value="Ne, žádám o výjimku"/>
              <w:listItem w:displayText="Nerelevantní" w:value="Nerelevantní"/>
            </w:comboBox>
          </w:sdtPr>
          <w:sdtEndPr/>
          <w:sdtContent>
            <w:tc>
              <w:tcPr>
                <w:tcW w:w="803" w:type="pct"/>
                <w:shd w:val="clear" w:color="auto" w:fill="auto"/>
              </w:tcPr>
              <w:p w:rsidRPr="00C65E65" w:rsidR="00AF4DD9" w:rsidP="00C37272" w:rsidRDefault="00AF4DD9" w14:paraId="2F035D8F" w14:textId="77777777">
                <w:pPr>
                  <w:cnfStyle w:val="000000000000" w:firstRow="0" w:lastRow="0" w:firstColumn="0" w:lastColumn="0" w:oddVBand="0" w:evenVBand="0" w:oddHBand="0" w:evenHBand="0" w:firstRowFirstColumn="0" w:firstRowLastColumn="0" w:lastRowFirstColumn="0" w:lastRowLastColumn="0"/>
                </w:pPr>
                <w:r w:rsidRPr="003F7B0D">
                  <w:rPr>
                    <w:rStyle w:val="Zstupntext"/>
                    <w:rFonts w:cs="Arial"/>
                    <w:i/>
                    <w:color w:val="FF0000"/>
                  </w:rPr>
                  <w:t>Zvolte položku.</w:t>
                </w:r>
              </w:p>
            </w:tc>
          </w:sdtContent>
        </w:sdt>
        <w:tc>
          <w:tcPr>
            <w:cnfStyle w:val="000000000000" w:firstRow="0" w:lastRow="0" w:firstColumn="0" w:lastColumn="0" w:oddVBand="0" w:evenVBand="0" w:oddHBand="0" w:evenHBand="0" w:firstRowFirstColumn="0" w:firstRowLastColumn="0" w:lastRowFirstColumn="0" w:lastRowLastColumn="0"/>
            <w:tcW w:w="736" w:type="pct"/>
            <w:shd w:val="clear" w:color="auto" w:fill="auto"/>
            <w:tcMar/>
            <w:tcPrChange w:author="SLAVÍK Lukáš, Ing." w:date="2021-11-04T10:36:37.6903059" w:id="620718100">
              <w:tcPr>
                <w:tcW w:w="736" w:type="pct"/>
                <w:shd w:val="clear" w:color="auto" w:fill="auto"/>
              </w:tcPr>
            </w:tcPrChange>
          </w:tcPr>
          <w:p w:rsidRPr="003F7B0D" w:rsidR="00AF4DD9" w:rsidP="00C37272" w:rsidRDefault="00AF4DD9" w14:paraId="2F290088" w14:textId="77777777">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2437" w:type="pct"/>
            <w:shd w:val="clear" w:color="auto" w:fill="auto"/>
            <w:tcMar/>
            <w:tcPrChange w:author="SLAVÍK Lukáš, Ing." w:date="2021-11-04T10:36:37.6903059" w:id="153023756">
              <w:tcPr>
                <w:tcW w:w="2437" w:type="pct"/>
                <w:shd w:val="clear" w:color="auto" w:fill="auto"/>
              </w:tcPr>
            </w:tcPrChange>
          </w:tcPr>
          <w:p w:rsidRPr="003F5FB0" w:rsidR="00AF4DD9" w:rsidP="55E026C1" w:rsidRDefault="00AF4DD9" w14:paraId="53062E9E" w14:textId="08627689" w14:noSpellErr="1">
            <w:pPr>
              <w:cnfStyle w:val="000000000000" w:firstRow="0" w:lastRow="0" w:firstColumn="0" w:lastColumn="0" w:oddVBand="0" w:evenVBand="0" w:oddHBand="0" w:evenHBand="0" w:firstRowFirstColumn="0" w:firstRowLastColumn="0" w:lastRowFirstColumn="0" w:lastRowLastColumn="0"/>
              <w:rPr>
                <w:rFonts w:ascii="Arial" w:hAnsi="Arial" w:eastAsia="Arial" w:cs="Arial"/>
                <w:color w:val="FF0000"/>
                <w:rPrChange w:author="SLAVÍK Lukáš, Ing." w:date="2021-11-04T10:37:07.9780143" w:id="1733910632">
                  <w:rPr>
                    <w:rFonts w:cs="Arial"/>
                    <w:color w:val="FF0000"/>
                  </w:rPr>
                </w:rPrChange>
              </w:rPr>
              <w:pPrChange w:author="SLAVÍK Lukáš, Ing." w:date="2021-11-04T10:37:07.9780143" w:id="1995708675">
                <w:pPr>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color w:val="FF0000"/>
                <w:rPrChange w:author="SLAVÍK Lukáš, Ing." w:date="2021-11-04T10:37:07.9780143" w:id="1835069571">
                  <w:rPr>
                    <w:rFonts w:cs="Arial"/>
                    <w:color w:val="FF0000"/>
                  </w:rPr>
                </w:rPrChange>
              </w:rPr>
              <w:t xml:space="preserve">&lt;vypište </w:t>
            </w:r>
            <w:r w:rsidRPr="55E026C1" w:rsidR="00792F42">
              <w:rPr>
                <w:rFonts w:ascii="Arial" w:hAnsi="Arial" w:eastAsia="Arial" w:cs="Arial"/>
                <w:color w:val="FF0000"/>
                <w:rPrChange w:author="SLAVÍK Lukáš, Ing." w:date="2021-11-04T10:37:07.9780143" w:id="138381802">
                  <w:rPr>
                    <w:rFonts w:cs="Arial"/>
                    <w:color w:val="FF0000"/>
                  </w:rPr>
                </w:rPrChange>
              </w:rPr>
              <w:t xml:space="preserve">příslušné </w:t>
            </w:r>
            <w:r w:rsidRPr="55E026C1">
              <w:rPr>
                <w:rFonts w:ascii="Arial" w:hAnsi="Arial" w:eastAsia="Arial" w:cs="Arial"/>
                <w:color w:val="FF0000"/>
                <w:rPrChange w:author="SLAVÍK Lukáš, Ing." w:date="2021-11-04T10:37:07.9780143" w:id="2107162488">
                  <w:rPr>
                    <w:rFonts w:cs="Arial"/>
                    <w:color w:val="FF0000"/>
                  </w:rPr>
                </w:rPrChange>
              </w:rPr>
              <w:t>jednotlivé dílčí cíle, které budou řešením naplňovány&gt;</w:t>
            </w:r>
          </w:p>
        </w:tc>
      </w:tr>
      <w:tr w:rsidRPr="00BF5681" w:rsidR="00AF4DD9" w:rsidTr="55E026C1" w14:paraId="60CB6567" w14:textId="77777777">
        <w:tc>
          <w:tcPr>
            <w:cnfStyle w:val="001000000000" w:firstRow="0" w:lastRow="0" w:firstColumn="1" w:lastColumn="0" w:oddVBand="0" w:evenVBand="0" w:oddHBand="0" w:evenHBand="0" w:firstRowFirstColumn="0" w:firstRowLastColumn="0" w:lastRowFirstColumn="0" w:lastRowLastColumn="0"/>
            <w:tcW w:w="1024" w:type="pct"/>
            <w:shd w:val="clear" w:color="auto" w:fill="D9D9D9" w:themeFill="background1" w:themeFillShade="D9"/>
            <w:tcMar/>
          </w:tcPr>
          <w:p w:rsidR="00AF4DD9" w:rsidP="55E026C1" w:rsidRDefault="00AF4DD9" w14:paraId="791EE1B9" w14:textId="77777777" w14:noSpellErr="1">
            <w:pPr>
              <w:spacing w:before="40" w:after="40"/>
              <w:contextualSpacing w:val="0"/>
              <w:jc w:val="left"/>
              <w:rPr>
                <w:rFonts w:ascii="Arial" w:hAnsi="Arial" w:eastAsia="Arial" w:cs="Arial"/>
                <w:rPrChange w:author="SLAVÍK Lukáš, Ing." w:date="2021-11-04T10:37:07.9780143" w:id="2145747730">
                  <w:rPr>
                    <w:rFonts w:cs="Arial"/>
                  </w:rPr>
                </w:rPrChange>
              </w:rPr>
              <w:pPrChange w:author="SLAVÍK Lukáš, Ing." w:date="2021-11-04T10:37:07.9780143" w:id="1085221181">
                <w:pPr>
                  <w:contextualSpacing w:val="0"/>
                  <w:jc w:val="left"/>
                </w:pPr>
              </w:pPrChange>
            </w:pPr>
            <w:r w:rsidRPr="55E026C1">
              <w:rPr>
                <w:rFonts w:ascii="Arial" w:hAnsi="Arial" w:eastAsia="Arial" w:cs="Arial"/>
                <w:rPrChange w:author="SLAVÍK Lukáš, Ing." w:date="2021-11-04T10:37:07.9780143" w:id="98258642">
                  <w:rPr>
                    <w:rFonts w:cs="Arial"/>
                  </w:rPr>
                </w:rPrChange>
              </w:rPr>
              <w:t>Je řešení v souladu s NAP?</w:t>
            </w:r>
          </w:p>
          <w:p w:rsidR="00AF4DD9" w:rsidP="00C37272" w:rsidRDefault="00AF4DD9" w14:paraId="30C661BB" w14:textId="77777777">
            <w:pPr>
              <w:spacing w:before="40" w:after="40"/>
              <w:contextualSpacing w:val="0"/>
              <w:jc w:val="left"/>
              <w:rPr>
                <w:rFonts w:cs="Arial"/>
              </w:rPr>
            </w:pPr>
          </w:p>
          <w:p w:rsidRPr="003F7B0D" w:rsidR="00AF4DD9" w:rsidP="00C37272" w:rsidRDefault="00AF4DD9" w14:paraId="45A00F96" w14:textId="77777777">
            <w:pPr>
              <w:spacing w:before="40" w:after="40"/>
              <w:contextualSpacing w:val="0"/>
              <w:jc w:val="left"/>
              <w:rPr>
                <w:rFonts w:cs="Arial"/>
              </w:rPr>
            </w:pPr>
          </w:p>
        </w:tc>
        <w:sdt>
          <w:sdtPr>
            <w:rPr>
              <w:rFonts w:cs="Arial"/>
            </w:rPr>
            <w:id w:val="-1668782558"/>
            <w:showingPlcHdr/>
            <w:comboBox>
              <w:listItem w:displayText="Ano" w:value="Ano"/>
              <w:listItem w:displayText="Ne, žádám o výjimku" w:value="Ne, žádám o výjimku"/>
              <w:listItem w:displayText="Nerelevantní" w:value="Nerelevantní"/>
            </w:comboBox>
          </w:sdtPr>
          <w:sdtEndPr/>
          <w:sdtContent>
            <w:tc>
              <w:tcPr>
                <w:tcW w:w="803" w:type="pct"/>
              </w:tcPr>
              <w:p w:rsidRPr="003F7B0D" w:rsidR="00AF4DD9" w:rsidP="00C37272" w:rsidRDefault="00AF4DD9" w14:paraId="2882C05D" w14:textId="77777777">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sidRPr="003F7B0D">
                  <w:rPr>
                    <w:rStyle w:val="Zstupntext"/>
                    <w:rFonts w:cs="Arial"/>
                    <w:i/>
                    <w:color w:val="FF0000"/>
                  </w:rPr>
                  <w:t>Zvolte položku.</w:t>
                </w:r>
              </w:p>
            </w:tc>
          </w:sdtContent>
        </w:sdt>
        <w:tc>
          <w:tcPr>
            <w:cnfStyle w:val="000000000000" w:firstRow="0" w:lastRow="0" w:firstColumn="0" w:lastColumn="0" w:oddVBand="0" w:evenVBand="0" w:oddHBand="0" w:evenHBand="0" w:firstRowFirstColumn="0" w:firstRowLastColumn="0" w:lastRowFirstColumn="0" w:lastRowLastColumn="0"/>
            <w:tcW w:w="736" w:type="pct"/>
            <w:shd w:val="clear" w:color="auto" w:fill="auto"/>
            <w:tcMar/>
            <w:tcPrChange w:author="SLAVÍK Lukáš, Ing." w:date="2021-11-04T10:36:37.6903059" w:id="771260471">
              <w:tcPr>
                <w:tcW w:w="736" w:type="pct"/>
                <w:shd w:val="clear" w:color="auto" w:fill="auto"/>
              </w:tcPr>
            </w:tcPrChange>
          </w:tcPr>
          <w:p w:rsidRPr="003F7B0D" w:rsidR="00AF4DD9" w:rsidP="00C37272" w:rsidRDefault="00AF4DD9" w14:paraId="3B1A8594" w14:textId="77777777">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2437" w:type="pct"/>
            <w:shd w:val="clear" w:color="auto" w:fill="auto"/>
            <w:tcMar/>
            <w:tcPrChange w:author="SLAVÍK Lukáš, Ing." w:date="2021-11-04T10:36:37.6903059" w:id="163165054">
              <w:tcPr>
                <w:tcW w:w="2437" w:type="pct"/>
                <w:shd w:val="clear" w:color="auto" w:fill="auto"/>
              </w:tcPr>
            </w:tcPrChange>
          </w:tcPr>
          <w:p w:rsidRPr="003F7B0D" w:rsidR="00AF4DD9" w:rsidP="55E026C1" w:rsidRDefault="00AF4DD9" w14:paraId="038357C9" w14:textId="223A7C70" w14:noSpellErr="1">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348892393">
                  <w:rPr>
                    <w:rFonts w:cs="Arial"/>
                  </w:rPr>
                </w:rPrChange>
              </w:rPr>
              <w:pPrChange w:author="SLAVÍK Lukáš, Ing." w:date="2021-11-04T10:37:07.9780143" w:id="349582695">
                <w:pPr>
                  <w:contextualSpacing w:val="0"/>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color w:val="FF0000"/>
                <w:rPrChange w:author="SLAVÍK Lukáš, Ing." w:date="2021-11-04T10:37:07.9780143" w:id="774594506">
                  <w:rPr>
                    <w:rFonts w:cs="Arial"/>
                    <w:color w:val="FF0000"/>
                  </w:rPr>
                </w:rPrChange>
              </w:rPr>
              <w:t>&lt;viz kapitola 2.3&gt;</w:t>
            </w:r>
          </w:p>
        </w:tc>
      </w:tr>
    </w:tbl>
    <w:p w:rsidRPr="003F7B0D" w:rsidR="00AF4DD9" w:rsidP="00AF4DD9" w:rsidRDefault="00AF4DD9" w14:paraId="75FE00C6" w14:textId="77777777">
      <w:pPr>
        <w:rPr>
          <w:rFonts w:cs="Arial"/>
        </w:rPr>
      </w:pPr>
    </w:p>
    <w:tbl>
      <w:tblPr>
        <w:tblStyle w:val="Mkatabulky"/>
        <w:tblW w:w="5000" w:type="pct"/>
        <w:tblLook w:val="06A0" w:firstRow="1" w:lastRow="0" w:firstColumn="1" w:lastColumn="0" w:noHBand="1" w:noVBand="1"/>
      </w:tblPr>
      <w:tblGrid>
        <w:gridCol w:w="9035"/>
        <w:gridCol w:w="2293"/>
      </w:tblGrid>
      <w:tr w:rsidRPr="00BF5681" w:rsidR="00AF4DD9" w:rsidTr="55E026C1" w14:paraId="772CC141" w14:textId="77777777">
        <w:trPr>
          <w:tblHeader/>
        </w:trPr>
        <w:tc>
          <w:tcPr>
            <w:tcW w:w="5000" w:type="pct"/>
            <w:gridSpan w:val="2"/>
            <w:shd w:val="clear" w:color="auto" w:fill="CEEBF3"/>
            <w:tcMar/>
            <w:tcPrChange w:author="SLAVÍK Lukáš, Ing." w:date="2021-11-04T10:37:07.9780143" w:id="1291314199">
              <w:tcPr>
                <w:tcW w:w="5000" w:type="pct"/>
                <w:gridSpan w:val="2"/>
                <w:shd w:val="clear" w:color="auto" w:fill="CEEBF3"/>
              </w:tcPr>
            </w:tcPrChange>
          </w:tcPr>
          <w:p w:rsidRPr="002C3CAF" w:rsidR="00AF4DD9" w:rsidP="55E026C1" w:rsidRDefault="00AF4DD9" w14:paraId="2C709C66" w14:textId="3BDE4568" w14:noSpellErr="1">
            <w:pPr>
              <w:keepNext/>
              <w:spacing w:before="40" w:after="40"/>
              <w:jc w:val="left"/>
              <w:rPr>
                <w:rFonts w:ascii="Arial" w:hAnsi="Arial" w:eastAsia="Arial" w:cs="Arial"/>
                <w:rPrChange w:author="SLAVÍK Lukáš, Ing." w:date="2021-11-04T10:37:07.9780143" w:id="1656951838">
                  <w:rPr/>
                </w:rPrChange>
              </w:rPr>
              <w:pPrChange w:author="SLAVÍK Lukáš, Ing." w:date="2021-11-04T10:37:07.9780143" w:id="1412514540">
                <w:pPr>
                  <w:keepNext/>
                  <w:jc w:val="left"/>
                </w:pPr>
              </w:pPrChange>
            </w:pPr>
            <w:bookmarkStart w:name="_Toc509581711" w:id="500"/>
            <w:bookmarkStart w:name="_Toc513797181" w:id="501"/>
            <w:r w:rsidRPr="003AAEC4">
              <w:rPr>
                <w:rFonts w:ascii="Arial" w:hAnsi="Arial" w:eastAsia="Arial" w:cs="Arial"/>
                <w:rPrChange w:author="SLAVÍK Lukáš, Ing." w:date="2021-11-04T10:36:37.6903059" w:id="402709719">
                  <w:rPr>
                    <w:rFonts w:cs="Arial"/>
                  </w:rPr>
                </w:rPrChange>
              </w:rPr>
              <w:lastRenderedPageBreak/>
              <w:t xml:space="preserve">Tabulka </w:t>
            </w:r>
            <w:r w:rsidRPr="55E026C1">
              <w:rPr>
                <w:rPrChange w:author="SLAVÍK Lukáš, Ing." w:date="2021-11-04T10:37:07.9780143" w:id="266273351">
                  <w:rPr>
                    <w:rFonts w:cs="Arial"/>
                  </w:rPr>
                </w:rPrChange>
              </w:rPr>
              <w:fldChar w:fldCharType="begin"/>
            </w:r>
            <w:r w:rsidRPr="002C3CAF">
              <w:rPr>
                <w:rFonts w:cs="Arial"/>
              </w:rPr>
              <w:instrText xml:space="preserve"> SEQ Tabulka \* ARABIC </w:instrText>
            </w:r>
            <w:r w:rsidRPr="002C3CAF">
              <w:rPr>
                <w:rFonts w:cs="Arial"/>
              </w:rPr>
              <w:fldChar w:fldCharType="separate"/>
            </w:r>
            <w:ins w:author="Šedivec Tomáš" w:date="2021-10-04T12:09:00Z" w:id="502">
              <w:r w:rsidRPr="003AAEC4" w:rsidR="00F45D72">
                <w:rPr>
                  <w:rFonts w:ascii="Arial" w:hAnsi="Arial" w:eastAsia="Arial" w:cs="Arial"/>
                  <w:noProof/>
                  <w:rPrChange w:author="SLAVÍK Lukáš, Ing." w:date="2021-11-04T10:36:37.6903059" w:id="876802148">
                    <w:rPr>
                      <w:rFonts w:cs="Arial"/>
                      <w:noProof/>
                    </w:rPr>
                  </w:rPrChange>
                </w:rPr>
                <w:t>39</w:t>
              </w:r>
            </w:ins>
            <w:del w:author="Šedivec Tomáš" w:date="2021-06-04T12:39:00Z" w:id="503">
              <w:r w:rsidDel="00052693">
                <w:rPr>
                  <w:rFonts w:cs="Arial"/>
                  <w:noProof/>
                </w:rPr>
                <w:delText>38</w:delText>
              </w:r>
            </w:del>
            <w:r w:rsidRPr="55E026C1">
              <w:rPr>
                <w:rPrChange w:author="SLAVÍK Lukáš, Ing." w:date="2021-11-04T10:37:07.9780143" w:id="1739899925">
                  <w:rPr>
                    <w:rFonts w:cs="Arial"/>
                  </w:rPr>
                </w:rPrChange>
              </w:rPr>
              <w:fldChar w:fldCharType="end"/>
            </w:r>
            <w:r w:rsidRPr="003AAEC4">
              <w:rPr>
                <w:rFonts w:ascii="Arial" w:hAnsi="Arial" w:eastAsia="Arial" w:cs="Arial"/>
                <w:rPrChange w:author="SLAVÍK Lukáš, Ing." w:date="2021-11-04T10:36:37.6903059" w:id="1677000">
                  <w:rPr>
                    <w:rFonts w:cs="Arial"/>
                  </w:rPr>
                </w:rPrChange>
              </w:rPr>
              <w:t xml:space="preserve">: </w:t>
            </w:r>
            <w:r w:rsidRPr="003AAEC4">
              <w:rPr>
                <w:rFonts w:ascii="Arial" w:hAnsi="Arial" w:eastAsia="Arial" w:cs="Arial"/>
                <w:b w:val="1"/>
                <w:bCs w:val="1"/>
                <w:rPrChange w:author="SLAVÍK Lukáš, Ing." w:date="2021-11-04T10:36:37.6903059" w:id="265971235">
                  <w:rPr>
                    <w:rFonts w:cs="Arial"/>
                    <w:b/>
                  </w:rPr>
                </w:rPrChange>
              </w:rPr>
              <w:t>Legislativní update</w:t>
            </w:r>
            <w:bookmarkEnd w:id="500"/>
            <w:bookmarkEnd w:id="501"/>
          </w:p>
        </w:tc>
      </w:tr>
      <w:tr w:rsidRPr="00BF5681" w:rsidR="00AF4DD9" w:rsidTr="55E026C1" w14:paraId="03EE3DA7" w14:textId="77777777">
        <w:trPr>
          <w:tblHeader/>
        </w:trPr>
        <w:tc>
          <w:tcPr>
            <w:tcW w:w="3988" w:type="pct"/>
            <w:shd w:val="clear" w:color="auto" w:fill="DAEEF3" w:themeFill="accent5" w:themeFillTint="33"/>
            <w:tcMar/>
          </w:tcPr>
          <w:p w:rsidR="00AF4DD9" w:rsidP="55E026C1" w:rsidRDefault="00AF4DD9" w14:paraId="0AFED067" w14:textId="77777777" w14:noSpellErr="1">
            <w:pPr>
              <w:keepNext/>
              <w:spacing w:before="40" w:after="40"/>
              <w:jc w:val="left"/>
              <w:rPr>
                <w:rFonts w:ascii="Arial" w:hAnsi="Arial" w:eastAsia="Arial" w:cs="Arial"/>
                <w:b w:val="1"/>
                <w:bCs w:val="1"/>
                <w:rPrChange w:author="SLAVÍK Lukáš, Ing." w:date="2021-11-04T10:37:07.9780143" w:id="1586422304">
                  <w:rPr>
                    <w:rFonts w:cs="Arial"/>
                    <w:b/>
                  </w:rPr>
                </w:rPrChange>
              </w:rPr>
              <w:pPrChange w:author="SLAVÍK Lukáš, Ing." w:date="2021-11-04T10:37:07.9780143" w:id="579362314">
                <w:pPr>
                  <w:keepNext/>
                  <w:jc w:val="left"/>
                </w:pPr>
              </w:pPrChange>
            </w:pPr>
            <w:r w:rsidRPr="55E026C1">
              <w:rPr>
                <w:rFonts w:ascii="Arial" w:hAnsi="Arial" w:eastAsia="Arial" w:cs="Arial"/>
                <w:b w:val="1"/>
                <w:bCs w:val="1"/>
                <w:rPrChange w:author="SLAVÍK Lukáš, Ing." w:date="2021-11-04T10:37:07.9780143" w:id="396646024">
                  <w:rPr>
                    <w:rFonts w:cs="Arial"/>
                    <w:b/>
                  </w:rPr>
                </w:rPrChange>
              </w:rPr>
              <w:t>Bude podpora zahrnovat rovněž udržování řešení v souladu s novými právními předpisy</w:t>
            </w:r>
            <w:r w:rsidRPr="55E026C1">
              <w:rPr>
                <w:rFonts w:ascii="Arial" w:hAnsi="Arial" w:eastAsia="Arial" w:cs="Arial"/>
                <w:rPrChange w:author="SLAVÍK Lukáš, Ing." w:date="2021-11-04T10:37:07.9780143" w:id="349232443">
                  <w:rPr>
                    <w:rFonts w:cs="Arial"/>
                  </w:rPr>
                </w:rPrChange>
              </w:rPr>
              <w:t xml:space="preserve"> (tzv. legislativní update)</w:t>
            </w:r>
            <w:r w:rsidRPr="55E026C1">
              <w:rPr>
                <w:rFonts w:ascii="Arial" w:hAnsi="Arial" w:eastAsia="Arial" w:cs="Arial"/>
                <w:b w:val="1"/>
                <w:bCs w:val="1"/>
                <w:rPrChange w:author="SLAVÍK Lukáš, Ing." w:date="2021-11-04T10:37:07.9780143" w:id="1008185259">
                  <w:rPr>
                    <w:rFonts w:cs="Arial"/>
                    <w:b/>
                  </w:rPr>
                </w:rPrChange>
              </w:rPr>
              <w:t>?</w:t>
            </w:r>
          </w:p>
          <w:p w:rsidRPr="003F7B0D" w:rsidR="00AF4DD9" w:rsidP="55E026C1" w:rsidRDefault="00AF4DD9" w14:paraId="6C8DC792" w14:textId="77777777" w14:noSpellErr="1">
            <w:pPr>
              <w:keepNext/>
              <w:spacing w:before="40" w:after="40"/>
              <w:jc w:val="left"/>
              <w:rPr>
                <w:rFonts w:ascii="Arial,Calibri" w:hAnsi="Arial,Calibri" w:eastAsia="Arial,Calibri" w:cs="Arial,Calibri"/>
                <w:b w:val="1"/>
                <w:bCs w:val="1"/>
                <w:rPrChange w:author="SLAVÍK Lukáš, Ing." w:date="2021-11-04T10:37:07.9780143" w:id="157258859">
                  <w:rPr>
                    <w:rFonts w:eastAsia="Calibri" w:cs="Arial"/>
                    <w:b/>
                  </w:rPr>
                </w:rPrChange>
              </w:rPr>
              <w:pPrChange w:author="SLAVÍK Lukáš, Ing." w:date="2021-11-04T10:37:07.9780143" w:id="359611150">
                <w:pPr>
                  <w:keepNext/>
                  <w:jc w:val="left"/>
                </w:pPr>
              </w:pPrChange>
            </w:pPr>
            <w:r w:rsidRPr="55E026C1">
              <w:rPr>
                <w:rFonts w:ascii="Arial" w:hAnsi="Arial" w:eastAsia="Arial" w:cs="Arial"/>
                <w:b w:val="1"/>
                <w:bCs w:val="1"/>
                <w:rPrChange w:author="SLAVÍK Lukáš, Ing." w:date="2021-11-04T10:37:07.9780143" w:id="226658168">
                  <w:rPr>
                    <w:rFonts w:cs="Arial"/>
                    <w:b/>
                  </w:rPr>
                </w:rPrChange>
              </w:rPr>
              <w:t>Vysvětlete, v jakém rozsahu</w:t>
            </w:r>
            <w:r w:rsidRPr="55E026C1">
              <w:rPr>
                <w:rFonts w:ascii="Arial,Calibri" w:hAnsi="Arial,Calibri" w:eastAsia="Arial,Calibri" w:cs="Arial,Calibri"/>
                <w:b w:val="1"/>
                <w:bCs w:val="1"/>
                <w:rPrChange w:author="SLAVÍK Lukáš, Ing." w:date="2021-11-04T10:37:07.9780143" w:id="1032925525">
                  <w:rPr>
                    <w:rFonts w:eastAsia="Calibri" w:cs="Arial"/>
                    <w:b/>
                  </w:rPr>
                </w:rPrChange>
              </w:rPr>
              <w:t>:</w:t>
            </w:r>
          </w:p>
        </w:tc>
        <w:tc>
          <w:tcPr>
            <w:tcW w:w="1012" w:type="pct"/>
            <w:shd w:val="clear" w:color="auto" w:fill="DAEEF3" w:themeFill="accent5" w:themeFillTint="33"/>
            <w:tcMar/>
          </w:tcPr>
          <w:p w:rsidRPr="003F7B0D" w:rsidR="00AF4DD9" w:rsidP="55E026C1" w:rsidRDefault="00AF4DD9" w14:paraId="162E292C" w14:textId="77777777" w14:noSpellErr="1">
            <w:pPr>
              <w:keepNext/>
              <w:spacing w:before="40" w:after="40"/>
              <w:jc w:val="left"/>
              <w:rPr>
                <w:rFonts w:ascii="Arial" w:hAnsi="Arial" w:eastAsia="Arial" w:cs="Arial"/>
                <w:b w:val="1"/>
                <w:bCs w:val="1"/>
                <w:rPrChange w:author="SLAVÍK Lukáš, Ing." w:date="2021-11-04T10:37:07.9780143" w:id="1132714041">
                  <w:rPr>
                    <w:rFonts w:cs="Arial"/>
                    <w:b/>
                  </w:rPr>
                </w:rPrChange>
              </w:rPr>
              <w:pPrChange w:author="SLAVÍK Lukáš, Ing." w:date="2021-11-04T10:37:07.9780143" w:id="494636732">
                <w:pPr>
                  <w:keepNext/>
                  <w:jc w:val="left"/>
                </w:pPr>
              </w:pPrChange>
            </w:pPr>
            <w:r w:rsidRPr="55E026C1">
              <w:rPr>
                <w:rFonts w:ascii="Arial" w:hAnsi="Arial" w:eastAsia="Arial" w:cs="Arial"/>
                <w:b w:val="1"/>
                <w:bCs w:val="1"/>
                <w:rPrChange w:author="SLAVÍK Lukáš, Ing." w:date="2021-11-04T10:37:07.9780143" w:id="553749274">
                  <w:rPr>
                    <w:rFonts w:cs="Arial"/>
                    <w:b/>
                  </w:rPr>
                </w:rPrChange>
              </w:rPr>
              <w:t>Jakým způsobem bude legislativní update hrazen?</w:t>
            </w:r>
          </w:p>
        </w:tc>
      </w:tr>
      <w:tr w:rsidRPr="00BF5681" w:rsidR="00AF4DD9" w:rsidTr="55E026C1" w14:paraId="18F779C8" w14:textId="77777777">
        <w:tc>
          <w:tcPr>
            <w:tcW w:w="3988" w:type="pct"/>
            <w:tcMar/>
          </w:tcPr>
          <w:p w:rsidR="00AF4DD9" w:rsidP="00C37272" w:rsidRDefault="00AF4DD9" w14:paraId="65BFD9C7" w14:textId="77777777">
            <w:pPr>
              <w:spacing w:before="40" w:after="40"/>
              <w:jc w:val="left"/>
              <w:rPr>
                <w:rFonts w:eastAsia="Calibri" w:cs="Arial"/>
              </w:rPr>
            </w:pPr>
          </w:p>
          <w:p w:rsidR="00AF4DD9" w:rsidP="00C37272" w:rsidRDefault="00AF4DD9" w14:paraId="3ACD86E3" w14:textId="77777777">
            <w:pPr>
              <w:spacing w:before="40" w:after="40"/>
              <w:jc w:val="left"/>
              <w:rPr>
                <w:rFonts w:eastAsia="Calibri" w:cs="Arial"/>
              </w:rPr>
            </w:pPr>
          </w:p>
          <w:p w:rsidR="00E10A0E" w:rsidP="00C37272" w:rsidRDefault="00E10A0E" w14:paraId="6BD1F5C7" w14:textId="77777777">
            <w:pPr>
              <w:spacing w:before="40" w:after="40"/>
              <w:jc w:val="left"/>
              <w:rPr>
                <w:rFonts w:eastAsia="Calibri" w:cs="Arial"/>
              </w:rPr>
            </w:pPr>
          </w:p>
          <w:p w:rsidRPr="003F7B0D" w:rsidR="00E10A0E" w:rsidP="00C37272" w:rsidRDefault="00E10A0E" w14:paraId="3D698198" w14:textId="10FA4266">
            <w:pPr>
              <w:spacing w:before="40" w:after="40"/>
              <w:jc w:val="left"/>
              <w:rPr>
                <w:rFonts w:eastAsia="Calibri" w:cs="Arial"/>
              </w:rPr>
            </w:pPr>
          </w:p>
        </w:tc>
        <w:tc>
          <w:tcPr>
            <w:tcW w:w="1012" w:type="pct"/>
            <w:tcMar/>
          </w:tcPr>
          <w:p w:rsidRPr="003F7B0D" w:rsidR="00AF4DD9" w:rsidP="55E026C1" w:rsidRDefault="00594FA8" w14:paraId="139D69FB" w14:textId="77777777" w14:noSpellErr="1">
            <w:pPr>
              <w:spacing w:before="40" w:after="40"/>
              <w:jc w:val="left"/>
              <w:rPr>
                <w:rFonts w:ascii="Arial,Calibri" w:hAnsi="Arial,Calibri" w:eastAsia="Arial,Calibri" w:cs="Arial,Calibri"/>
                <w:rPrChange w:author="SLAVÍK Lukáš, Ing." w:date="2021-11-04T10:37:07.9780143" w:id="107462537">
                  <w:rPr>
                    <w:rFonts w:eastAsia="Calibri" w:cs="Arial"/>
                  </w:rPr>
                </w:rPrChange>
              </w:rPr>
              <w:pPrChange w:author="SLAVÍK Lukáš, Ing." w:date="2021-11-04T10:37:07.9780143" w:id="1079613186">
                <w:pPr>
                  <w:jc w:val="left"/>
                </w:pPr>
              </w:pPrChange>
            </w:pPr>
            <w:sdt>
              <w:sdtPr>
                <w:rPr>
                  <w:rFonts w:cs="Arial"/>
                </w:rPr>
                <w:id w:val="-841536954"/>
                <w:showingPlcHdr/>
                <w:comboBox>
                  <w:listItem w:displayText="Změnové MD navíc" w:value="Změnové MD navíc"/>
                  <w:listItem w:displayText="Součást smlouvy o provozu a podpoře" w:value="Součást smlouvy o provozu a podpoře"/>
                </w:comboBox>
              </w:sdtPr>
              <w:sdtEndPr/>
              <w:sdtContent>
                <w:r w:rsidRPr="003F7B0D" w:rsidR="00AF4DD9">
                  <w:rPr>
                    <w:rStyle w:val="Zstupntext"/>
                    <w:rFonts w:cs="Arial"/>
                    <w:i/>
                    <w:color w:val="FF0000"/>
                  </w:rPr>
                  <w:t>Zvolte položku.</w:t>
                </w:r>
              </w:sdtContent>
            </w:sdt>
          </w:p>
        </w:tc>
      </w:tr>
    </w:tbl>
    <w:p w:rsidRPr="002C3CAF" w:rsidR="00AF4DD9" w:rsidP="00AF4DD9" w:rsidRDefault="00AF4DD9" w14:paraId="6907BEF4" w14:textId="77777777">
      <w:pPr>
        <w:rPr>
          <w:rFonts w:cs="Arial"/>
        </w:rPr>
      </w:pPr>
    </w:p>
    <w:tbl>
      <w:tblPr>
        <w:tblStyle w:val="Mkatabulky"/>
        <w:tblW w:w="5000" w:type="pct"/>
        <w:tblLook w:val="06A0" w:firstRow="1" w:lastRow="0" w:firstColumn="1" w:lastColumn="0" w:noHBand="1" w:noVBand="1"/>
      </w:tblPr>
      <w:tblGrid>
        <w:gridCol w:w="11328"/>
      </w:tblGrid>
      <w:tr w:rsidRPr="00BF5681" w:rsidR="00AF4DD9" w:rsidTr="55E026C1" w14:paraId="429ECB0E" w14:textId="77777777">
        <w:trPr>
          <w:tblHeader/>
        </w:trPr>
        <w:tc>
          <w:tcPr>
            <w:tcW w:w="5000" w:type="pct"/>
            <w:shd w:val="clear" w:color="auto" w:fill="CEEBF3"/>
            <w:tcMar/>
          </w:tcPr>
          <w:p w:rsidRPr="002C3CAF" w:rsidR="00AF4DD9" w:rsidP="55E026C1" w:rsidRDefault="00AF4DD9" w14:paraId="6935738D" w14:textId="4CF61BFA" w14:noSpellErr="1">
            <w:pPr>
              <w:keepNext/>
              <w:spacing w:before="40" w:after="40"/>
              <w:jc w:val="left"/>
              <w:rPr>
                <w:rFonts w:ascii="Arial,Calibri" w:hAnsi="Arial,Calibri" w:eastAsia="Arial,Calibri" w:cs="Arial,Calibri"/>
                <w:rPrChange w:author="SLAVÍK Lukáš, Ing." w:date="2021-11-04T10:37:07.9780143" w:id="755440810">
                  <w:rPr/>
                </w:rPrChange>
              </w:rPr>
              <w:pPrChange w:author="SLAVÍK Lukáš, Ing." w:date="2021-11-04T10:37:07.9780143" w:id="933941502">
                <w:pPr>
                  <w:keepNext/>
                  <w:jc w:val="left"/>
                </w:pPr>
              </w:pPrChange>
            </w:pPr>
            <w:bookmarkStart w:name="_Toc509581713" w:id="504"/>
            <w:bookmarkStart w:name="_Toc513797183" w:id="505"/>
            <w:r w:rsidRPr="003AAEC4">
              <w:rPr>
                <w:rFonts w:ascii="Arial" w:hAnsi="Arial" w:eastAsia="Arial" w:cs="Arial"/>
                <w:rPrChange w:author="SLAVÍK Lukáš, Ing." w:date="2021-11-04T10:36:37.6903059" w:id="1449305812">
                  <w:rPr>
                    <w:rFonts w:cs="Arial"/>
                  </w:rPr>
                </w:rPrChange>
              </w:rPr>
              <w:t xml:space="preserve">Tabulka </w:t>
            </w:r>
            <w:r w:rsidRPr="55E026C1">
              <w:rPr>
                <w:rPrChange w:author="SLAVÍK Lukáš, Ing." w:date="2021-11-04T10:37:07.9780143" w:id="430350112">
                  <w:rPr>
                    <w:rFonts w:cs="Arial"/>
                  </w:rPr>
                </w:rPrChange>
              </w:rPr>
              <w:fldChar w:fldCharType="begin"/>
            </w:r>
            <w:r w:rsidRPr="002C3CAF">
              <w:rPr>
                <w:rFonts w:cs="Arial"/>
              </w:rPr>
              <w:instrText xml:space="preserve"> SEQ Tabulka \* ARABIC </w:instrText>
            </w:r>
            <w:r w:rsidRPr="002C3CAF">
              <w:rPr>
                <w:rFonts w:cs="Arial"/>
              </w:rPr>
              <w:fldChar w:fldCharType="separate"/>
            </w:r>
            <w:ins w:author="Šedivec Tomáš" w:date="2021-10-04T12:09:00Z" w:id="506">
              <w:r w:rsidRPr="003AAEC4" w:rsidR="00F45D72">
                <w:rPr>
                  <w:rFonts w:ascii="Arial" w:hAnsi="Arial" w:eastAsia="Arial" w:cs="Arial"/>
                  <w:noProof/>
                  <w:rPrChange w:author="SLAVÍK Lukáš, Ing." w:date="2021-11-04T10:36:37.6903059" w:id="1907071801">
                    <w:rPr>
                      <w:rFonts w:cs="Arial"/>
                      <w:noProof/>
                    </w:rPr>
                  </w:rPrChange>
                </w:rPr>
                <w:t>40</w:t>
              </w:r>
            </w:ins>
            <w:del w:author="Šedivec Tomáš" w:date="2021-06-04T12:39:00Z" w:id="507">
              <w:r w:rsidDel="00052693">
                <w:rPr>
                  <w:rFonts w:cs="Arial"/>
                  <w:noProof/>
                </w:rPr>
                <w:delText>39</w:delText>
              </w:r>
            </w:del>
            <w:r w:rsidRPr="55E026C1">
              <w:rPr>
                <w:rPrChange w:author="SLAVÍK Lukáš, Ing." w:date="2021-11-04T10:37:07.9780143" w:id="301845798">
                  <w:rPr>
                    <w:rFonts w:cs="Arial"/>
                    <w:noProof/>
                  </w:rPr>
                </w:rPrChange>
              </w:rPr>
              <w:fldChar w:fldCharType="end"/>
            </w:r>
            <w:r w:rsidRPr="003AAEC4">
              <w:rPr>
                <w:rFonts w:ascii="Arial" w:hAnsi="Arial" w:eastAsia="Arial" w:cs="Arial"/>
                <w:rPrChange w:author="SLAVÍK Lukáš, Ing." w:date="2021-11-04T10:36:37.6903059" w:id="139991247">
                  <w:rPr>
                    <w:rFonts w:cs="Arial"/>
                  </w:rPr>
                </w:rPrChange>
              </w:rPr>
              <w:t xml:space="preserve">: </w:t>
            </w:r>
            <w:r w:rsidRPr="003AAEC4" w:rsidR="000A31E2">
              <w:rPr>
                <w:rFonts w:ascii="Arial" w:hAnsi="Arial" w:eastAsia="Arial" w:cs="Arial"/>
                <w:b w:val="1"/>
                <w:bCs w:val="1"/>
                <w:rPrChange w:author="SLAVÍK Lukáš, Ing." w:date="2021-11-04T10:36:37.6903059" w:id="1483519423">
                  <w:rPr>
                    <w:rFonts w:cs="Arial"/>
                    <w:b/>
                  </w:rPr>
                </w:rPrChange>
              </w:rPr>
              <w:t xml:space="preserve">Jak je zajištěno </w:t>
            </w:r>
            <w:r w:rsidRPr="003AAEC4" w:rsidR="000A31E2">
              <w:rPr>
                <w:rFonts w:ascii="Arial,Calibri" w:hAnsi="Arial,Calibri" w:eastAsia="Arial,Calibri" w:cs="Arial,Calibri"/>
                <w:b w:val="1"/>
                <w:bCs w:val="1"/>
                <w:rPrChange w:author="SLAVÍK Lukáš, Ing." w:date="2021-11-04T10:36:37.6903059" w:id="359204654">
                  <w:rPr>
                    <w:rFonts w:eastAsia="Calibri" w:cs="Arial"/>
                    <w:b/>
                  </w:rPr>
                </w:rPrChange>
              </w:rPr>
              <w:t>ř</w:t>
            </w:r>
            <w:r w:rsidRPr="003AAEC4">
              <w:rPr>
                <w:rFonts w:ascii="Arial,Calibri" w:hAnsi="Arial,Calibri" w:eastAsia="Arial,Calibri" w:cs="Arial,Calibri"/>
                <w:b w:val="1"/>
                <w:bCs w:val="1"/>
                <w:rPrChange w:author="SLAVÍK Lukáš, Ing." w:date="2021-11-04T10:36:37.6903059" w:id="2023018206">
                  <w:rPr>
                    <w:rFonts w:eastAsia="Calibri" w:cs="Arial"/>
                    <w:b/>
                  </w:rPr>
                </w:rPrChange>
              </w:rPr>
              <w:t xml:space="preserve">ízené ukončení životnosti jednotlivých výstupů </w:t>
            </w:r>
            <w:r w:rsidRPr="003AAEC4">
              <w:rPr>
                <w:rFonts w:ascii="Arial,Calibri" w:hAnsi="Arial,Calibri" w:eastAsia="Arial,Calibri" w:cs="Arial,Calibri"/>
                <w:b w:val="1"/>
                <w:bCs w:val="1"/>
                <w:rPrChange w:author="SLAVÍK Lukáš, Ing." w:date="2021-11-04T10:36:37.6903059" w:id="777678976">
                  <w:rPr>
                    <w:rFonts w:eastAsia="Calibri" w:cs="Arial"/>
                    <w:b/>
                  </w:rPr>
                </w:rPrChange>
              </w:rPr>
              <w:t>projektu</w:t>
            </w:r>
            <w:r w:rsidRPr="003AAEC4">
              <w:rPr>
                <w:rFonts w:ascii="Arial" w:hAnsi="Arial" w:eastAsia="Arial" w:cs="Arial"/>
                <w:b w:val="1"/>
                <w:bCs w:val="1"/>
                <w:rPrChange w:author="SLAVÍK Lukáš, Ing." w:date="2021-11-04T10:36:37.6903059" w:id="37973443">
                  <w:rPr>
                    <w:rFonts w:cs="Arial"/>
                    <w:b/>
                  </w:rPr>
                </w:rPrChange>
              </w:rPr>
              <w:t xml:space="preserve"> a případný přechod na další řešení, či případná výměna dodavatele nad stejným řešením</w:t>
            </w:r>
            <w:r w:rsidRPr="003AAEC4">
              <w:rPr>
                <w:rFonts w:ascii="Arial" w:hAnsi="Arial" w:eastAsia="Arial" w:cs="Arial"/>
                <w:rPrChange w:author="SLAVÍK Lukáš, Ing." w:date="2021-11-04T10:36:37.6903059" w:id="7462499">
                  <w:rPr>
                    <w:rFonts w:cs="Arial"/>
                  </w:rPr>
                </w:rPrChange>
              </w:rPr>
              <w:t xml:space="preserve"> (tzv. Exit strategie)</w:t>
            </w:r>
            <w:bookmarkEnd w:id="504"/>
            <w:r w:rsidRPr="003AAEC4">
              <w:rPr>
                <w:rFonts w:ascii="Arial" w:hAnsi="Arial" w:eastAsia="Arial" w:cs="Arial"/>
                <w:rPrChange w:author="SLAVÍK Lukáš, Ing." w:date="2021-11-04T10:36:37.6903059" w:id="1292469514">
                  <w:rPr>
                    <w:rFonts w:cs="Arial"/>
                  </w:rPr>
                </w:rPrChange>
              </w:rPr>
              <w:t>:</w:t>
            </w:r>
            <w:bookmarkEnd w:id="505"/>
          </w:p>
        </w:tc>
      </w:tr>
      <w:tr w:rsidRPr="00BF5681" w:rsidR="00AF4DD9" w:rsidTr="55E026C1" w14:paraId="496A220A" w14:textId="77777777">
        <w:tc>
          <w:tcPr>
            <w:tcW w:w="5000" w:type="pct"/>
            <w:tcMar/>
          </w:tcPr>
          <w:p w:rsidR="00AF4DD9" w:rsidP="00C37272" w:rsidRDefault="00AF4DD9" w14:paraId="60E0A1F7" w14:textId="77777777">
            <w:pPr>
              <w:spacing w:before="40" w:after="40"/>
              <w:jc w:val="left"/>
              <w:rPr>
                <w:rFonts w:eastAsia="Calibri" w:cs="Arial"/>
              </w:rPr>
            </w:pPr>
          </w:p>
          <w:p w:rsidR="000A31E2" w:rsidP="00C37272" w:rsidRDefault="000A31E2" w14:paraId="0DAE92D6" w14:textId="77777777">
            <w:pPr>
              <w:spacing w:before="40" w:after="40"/>
              <w:jc w:val="left"/>
              <w:rPr>
                <w:rFonts w:eastAsia="Calibri" w:cs="Arial"/>
              </w:rPr>
            </w:pPr>
          </w:p>
          <w:p w:rsidR="000A31E2" w:rsidP="00C37272" w:rsidRDefault="000A31E2" w14:paraId="53ABEC8D" w14:textId="77777777">
            <w:pPr>
              <w:spacing w:before="40" w:after="40"/>
              <w:jc w:val="left"/>
              <w:rPr>
                <w:rFonts w:eastAsia="Calibri" w:cs="Arial"/>
              </w:rPr>
            </w:pPr>
          </w:p>
          <w:p w:rsidRPr="003F7B0D" w:rsidR="00AF4DD9" w:rsidP="00C37272" w:rsidRDefault="00AF4DD9" w14:paraId="69D91E3E" w14:textId="77777777">
            <w:pPr>
              <w:spacing w:before="40" w:after="40"/>
              <w:jc w:val="left"/>
              <w:rPr>
                <w:rFonts w:eastAsia="Calibri" w:cs="Arial"/>
              </w:rPr>
            </w:pPr>
          </w:p>
        </w:tc>
      </w:tr>
    </w:tbl>
    <w:p w:rsidR="00AF4DD9" w:rsidP="00AF4DD9" w:rsidRDefault="00AF4DD9" w14:paraId="07A8BA98" w14:textId="77777777">
      <w:pPr>
        <w:rPr>
          <w:rFonts w:cs="Arial"/>
          <w:b/>
        </w:rPr>
      </w:pPr>
    </w:p>
    <w:tbl>
      <w:tblPr>
        <w:tblStyle w:val="Mkatabulky"/>
        <w:tblW w:w="5000" w:type="pct"/>
        <w:tblLook w:val="06A0" w:firstRow="1" w:lastRow="0" w:firstColumn="1" w:lastColumn="0" w:noHBand="1" w:noVBand="1"/>
      </w:tblPr>
      <w:tblGrid>
        <w:gridCol w:w="11328"/>
      </w:tblGrid>
      <w:tr w:rsidRPr="00BF5681" w:rsidR="00AF4DD9" w:rsidTr="55E026C1" w14:paraId="1632177E" w14:textId="77777777">
        <w:trPr>
          <w:tblHeader/>
        </w:trPr>
        <w:tc>
          <w:tcPr>
            <w:tcW w:w="5000" w:type="pct"/>
            <w:shd w:val="clear" w:color="auto" w:fill="CEEBF3"/>
            <w:tcMar/>
          </w:tcPr>
          <w:p w:rsidRPr="002C3CAF" w:rsidR="00AF4DD9" w:rsidP="55E026C1" w:rsidRDefault="00AF4DD9" w14:paraId="6F0B0E57" w14:textId="6DD05B72" w14:noSpellErr="1">
            <w:pPr>
              <w:keepNext/>
              <w:spacing w:before="40" w:after="40"/>
              <w:jc w:val="left"/>
              <w:rPr>
                <w:rFonts w:ascii="Arial,Calibri" w:hAnsi="Arial,Calibri" w:eastAsia="Arial,Calibri" w:cs="Arial,Calibri"/>
                <w:rPrChange w:author="SLAVÍK Lukáš, Ing." w:date="2021-11-04T10:37:07.9780143" w:id="116319898">
                  <w:rPr/>
                </w:rPrChange>
              </w:rPr>
              <w:pPrChange w:author="SLAVÍK Lukáš, Ing." w:date="2021-11-04T10:37:07.9780143" w:id="1791346104">
                <w:pPr>
                  <w:keepNext/>
                  <w:jc w:val="left"/>
                </w:pPr>
              </w:pPrChange>
            </w:pPr>
            <w:bookmarkStart w:name="_Toc509581691" w:id="508"/>
            <w:bookmarkStart w:name="_Toc513797161" w:id="509"/>
            <w:r w:rsidRPr="003AAEC4">
              <w:rPr>
                <w:rFonts w:ascii="Arial" w:hAnsi="Arial" w:eastAsia="Arial" w:cs="Arial"/>
                <w:rPrChange w:author="SLAVÍK Lukáš, Ing." w:date="2021-11-04T10:36:37.6903059" w:id="1802497375">
                  <w:rPr>
                    <w:rFonts w:cs="Arial"/>
                  </w:rPr>
                </w:rPrChange>
              </w:rPr>
              <w:t xml:space="preserve">Tabulka </w:t>
            </w:r>
            <w:r w:rsidRPr="55E026C1">
              <w:rPr>
                <w:rPrChange w:author="SLAVÍK Lukáš, Ing." w:date="2021-11-04T10:37:07.9780143" w:id="1760341009">
                  <w:rPr>
                    <w:rFonts w:cs="Arial"/>
                  </w:rPr>
                </w:rPrChange>
              </w:rPr>
              <w:fldChar w:fldCharType="begin"/>
            </w:r>
            <w:r w:rsidRPr="002C3CAF">
              <w:rPr>
                <w:rFonts w:cs="Arial"/>
              </w:rPr>
              <w:instrText xml:space="preserve"> SEQ Tabulka \* ARABIC </w:instrText>
            </w:r>
            <w:r w:rsidRPr="002C3CAF">
              <w:rPr>
                <w:rFonts w:cs="Arial"/>
              </w:rPr>
              <w:fldChar w:fldCharType="separate"/>
            </w:r>
            <w:ins w:author="Šedivec Tomáš" w:date="2021-10-04T12:09:00Z" w:id="510">
              <w:r w:rsidRPr="003AAEC4" w:rsidR="00F45D72">
                <w:rPr>
                  <w:rFonts w:ascii="Arial" w:hAnsi="Arial" w:eastAsia="Arial" w:cs="Arial"/>
                  <w:noProof/>
                  <w:rPrChange w:author="SLAVÍK Lukáš, Ing." w:date="2021-11-04T10:36:37.6903059" w:id="693514164">
                    <w:rPr>
                      <w:rFonts w:cs="Arial"/>
                      <w:noProof/>
                    </w:rPr>
                  </w:rPrChange>
                </w:rPr>
                <w:t>41</w:t>
              </w:r>
            </w:ins>
            <w:del w:author="Šedivec Tomáš" w:date="2021-06-04T12:39:00Z" w:id="511">
              <w:r w:rsidDel="00052693">
                <w:rPr>
                  <w:rFonts w:cs="Arial"/>
                  <w:noProof/>
                </w:rPr>
                <w:delText>40</w:delText>
              </w:r>
            </w:del>
            <w:r w:rsidRPr="55E026C1">
              <w:rPr>
                <w:rPrChange w:author="SLAVÍK Lukáš, Ing." w:date="2021-11-04T10:37:07.9780143" w:id="2048033059">
                  <w:rPr>
                    <w:rFonts w:cs="Arial"/>
                    <w:noProof/>
                  </w:rPr>
                </w:rPrChange>
              </w:rPr>
              <w:fldChar w:fldCharType="end"/>
            </w:r>
            <w:r w:rsidRPr="003AAEC4">
              <w:rPr>
                <w:rFonts w:ascii="Arial" w:hAnsi="Arial" w:eastAsia="Arial" w:cs="Arial"/>
                <w:rPrChange w:author="SLAVÍK Lukáš, Ing." w:date="2021-11-04T10:36:37.6903059" w:id="1251995224">
                  <w:rPr>
                    <w:rFonts w:cs="Arial"/>
                  </w:rPr>
                </w:rPrChange>
              </w:rPr>
              <w:t xml:space="preserve">: </w:t>
            </w:r>
            <w:r w:rsidRPr="003AAEC4">
              <w:rPr>
                <w:rFonts w:ascii="Arial,Calibri" w:hAnsi="Arial,Calibri" w:eastAsia="Arial,Calibri" w:cs="Arial,Calibri"/>
                <w:b w:val="1"/>
                <w:bCs w:val="1"/>
                <w:rPrChange w:author="SLAVÍK Lukáš, Ing." w:date="2021-11-04T10:36:37.6903059" w:id="674518343">
                  <w:rPr>
                    <w:rFonts w:eastAsia="Calibri" w:cs="Arial"/>
                    <w:b/>
                    <w:szCs w:val="20"/>
                  </w:rPr>
                </w:rPrChange>
              </w:rPr>
              <w:t xml:space="preserve">Vysvětlení standardizace a udržitelnosti architektury </w:t>
            </w:r>
            <w:r w:rsidRPr="003AAEC4">
              <w:rPr>
                <w:rFonts w:ascii="Arial,Calibri" w:hAnsi="Arial,Calibri" w:eastAsia="Arial,Calibri" w:cs="Arial,Calibri"/>
                <w:b w:val="1"/>
                <w:bCs w:val="1"/>
                <w:rPrChange w:author="SLAVÍK Lukáš, Ing." w:date="2021-11-04T10:36:37.6903059" w:id="788375172">
                  <w:rPr>
                    <w:rFonts w:eastAsia="Calibri" w:cs="Arial"/>
                    <w:b/>
                    <w:szCs w:val="20"/>
                  </w:rPr>
                </w:rPrChange>
              </w:rPr>
              <w:t>projektu</w:t>
            </w:r>
            <w:bookmarkEnd w:id="508"/>
            <w:bookmarkEnd w:id="509"/>
          </w:p>
        </w:tc>
      </w:tr>
      <w:tr w:rsidRPr="00BF5681" w:rsidR="00AF4DD9" w:rsidTr="55E026C1" w14:paraId="53AF2DBC" w14:textId="77777777">
        <w:tc>
          <w:tcPr>
            <w:tcW w:w="5000" w:type="pct"/>
            <w:tcMar/>
          </w:tcPr>
          <w:p w:rsidR="000A31E2" w:rsidP="00C37272" w:rsidRDefault="000A31E2" w14:paraId="1EC350F2" w14:textId="12F86F82">
            <w:pPr>
              <w:spacing w:before="40" w:after="40"/>
              <w:jc w:val="left"/>
              <w:rPr>
                <w:rFonts w:eastAsia="Calibri" w:cs="Arial"/>
                <w:szCs w:val="20"/>
              </w:rPr>
            </w:pPr>
          </w:p>
          <w:p w:rsidR="000A31E2" w:rsidP="00C37272" w:rsidRDefault="000A31E2" w14:paraId="58A93528" w14:textId="77777777">
            <w:pPr>
              <w:spacing w:before="40" w:after="40"/>
              <w:jc w:val="left"/>
              <w:rPr>
                <w:rFonts w:eastAsia="Calibri" w:cs="Arial"/>
                <w:szCs w:val="20"/>
              </w:rPr>
            </w:pPr>
          </w:p>
          <w:p w:rsidR="00AF4DD9" w:rsidP="00C37272" w:rsidRDefault="00AF4DD9" w14:paraId="3A946F8A" w14:textId="77777777">
            <w:pPr>
              <w:spacing w:before="40" w:after="40"/>
              <w:jc w:val="left"/>
              <w:rPr>
                <w:rFonts w:eastAsia="Calibri" w:cs="Arial"/>
                <w:szCs w:val="20"/>
              </w:rPr>
            </w:pPr>
          </w:p>
          <w:p w:rsidRPr="003F7B0D" w:rsidR="00AF4DD9" w:rsidP="00C37272" w:rsidRDefault="00AF4DD9" w14:paraId="6B87CC22" w14:textId="77777777">
            <w:pPr>
              <w:spacing w:before="40" w:after="40"/>
              <w:jc w:val="left"/>
              <w:rPr>
                <w:rFonts w:eastAsia="Calibri" w:cs="Arial"/>
                <w:szCs w:val="20"/>
              </w:rPr>
            </w:pPr>
          </w:p>
        </w:tc>
      </w:tr>
    </w:tbl>
    <w:p w:rsidR="00AF4DD9" w:rsidP="00AF4DD9" w:rsidRDefault="00AF4DD9" w14:paraId="027A6908" w14:textId="77777777">
      <w:bookmarkStart w:name="_Toc457999019" w:id="512"/>
      <w:bookmarkStart w:name="_Toc457999683" w:id="513"/>
      <w:bookmarkStart w:name="_Toc457999021" w:id="514"/>
      <w:bookmarkStart w:name="_Toc457999685" w:id="515"/>
      <w:bookmarkStart w:name="_Toc457999022" w:id="516"/>
      <w:bookmarkStart w:name="_Toc457999686" w:id="517"/>
      <w:bookmarkStart w:name="_Toc457999023" w:id="518"/>
      <w:bookmarkStart w:name="_Toc457999687" w:id="519"/>
      <w:bookmarkStart w:name="_Toc457999024" w:id="520"/>
      <w:bookmarkStart w:name="_Toc457999688" w:id="521"/>
      <w:bookmarkStart w:name="_Toc457999025" w:id="522"/>
      <w:bookmarkStart w:name="_Toc457999689" w:id="523"/>
      <w:bookmarkStart w:name="_Toc457999026" w:id="524"/>
      <w:bookmarkStart w:name="_Toc457999690" w:id="525"/>
      <w:bookmarkStart w:name="_Toc457999027" w:id="526"/>
      <w:bookmarkStart w:name="_Toc457999691" w:id="527"/>
      <w:bookmarkStart w:name="_Toc457999030" w:id="528"/>
      <w:bookmarkStart w:name="_Toc457999694" w:id="529"/>
      <w:bookmarkStart w:name="_Toc457999032" w:id="530"/>
      <w:bookmarkStart w:name="_Toc457999696" w:id="531"/>
      <w:bookmarkStart w:name="_Toc457999035" w:id="532"/>
      <w:bookmarkStart w:name="_Toc457999699" w:id="533"/>
      <w:bookmarkStart w:name="_Toc457999037" w:id="534"/>
      <w:bookmarkStart w:name="_Toc457999701" w:id="535"/>
      <w:bookmarkStart w:name="_Toc457999038" w:id="536"/>
      <w:bookmarkStart w:name="_Toc457999702" w:id="537"/>
      <w:bookmarkStart w:name="_Toc457999039" w:id="538"/>
      <w:bookmarkStart w:name="_Toc457999703" w:id="539"/>
      <w:bookmarkStart w:name="_Toc457999040" w:id="540"/>
      <w:bookmarkStart w:name="_Toc457999704" w:id="541"/>
      <w:bookmarkStart w:name="_Toc457999041" w:id="542"/>
      <w:bookmarkStart w:name="_Toc457999705" w:id="543"/>
      <w:bookmarkStart w:name="_Toc457999042" w:id="544"/>
      <w:bookmarkStart w:name="_Toc457999706" w:id="545"/>
      <w:bookmarkStart w:name="_Toc457999043" w:id="546"/>
      <w:bookmarkStart w:name="_Toc457999707" w:id="547"/>
      <w:bookmarkStart w:name="_Toc457999046" w:id="548"/>
      <w:bookmarkStart w:name="_Toc457999710" w:id="549"/>
      <w:bookmarkStart w:name="_Toc457999048" w:id="550"/>
      <w:bookmarkStart w:name="_Toc457999712" w:id="551"/>
      <w:bookmarkStart w:name="_Toc457999051" w:id="552"/>
      <w:bookmarkStart w:name="_Toc457999715" w:id="553"/>
      <w:bookmarkStart w:name="_Toc457999053" w:id="554"/>
      <w:bookmarkStart w:name="_Toc457999717" w:id="555"/>
      <w:bookmarkStart w:name="_Toc457999054" w:id="556"/>
      <w:bookmarkStart w:name="_Toc457999718" w:id="557"/>
      <w:bookmarkStart w:name="_Toc457999055" w:id="558"/>
      <w:bookmarkStart w:name="_Toc457999719" w:id="559"/>
      <w:bookmarkStart w:name="_Toc457999056" w:id="560"/>
      <w:bookmarkStart w:name="_Toc457999720" w:id="561"/>
      <w:bookmarkStart w:name="_Toc457999059" w:id="562"/>
      <w:bookmarkStart w:name="_Toc457999723" w:id="563"/>
      <w:bookmarkStart w:name="_Toc457999061" w:id="564"/>
      <w:bookmarkStart w:name="_Toc457999725" w:id="565"/>
      <w:bookmarkStart w:name="_Toc457999064" w:id="566"/>
      <w:bookmarkStart w:name="_Toc457999728" w:id="567"/>
      <w:bookmarkStart w:name="_Toc457999066" w:id="568"/>
      <w:bookmarkStart w:name="_Toc457999730" w:id="569"/>
      <w:bookmarkStart w:name="_Toc457999067" w:id="570"/>
      <w:bookmarkStart w:name="_Toc457999731" w:id="571"/>
      <w:bookmarkStart w:name="_Toc457999068" w:id="572"/>
      <w:bookmarkStart w:name="_Toc457999732" w:id="573"/>
      <w:bookmarkStart w:name="_Toc457999069" w:id="574"/>
      <w:bookmarkStart w:name="_Toc457999733" w:id="575"/>
      <w:bookmarkStart w:name="_Toc457999070" w:id="576"/>
      <w:bookmarkStart w:name="_Toc457999734" w:id="577"/>
      <w:bookmarkStart w:name="_Toc457999071" w:id="578"/>
      <w:bookmarkStart w:name="_Toc457999735" w:id="579"/>
      <w:bookmarkStart w:name="_Toc457999072" w:id="580"/>
      <w:bookmarkStart w:name="_Toc457999736" w:id="581"/>
      <w:bookmarkStart w:name="_Toc457999073" w:id="582"/>
      <w:bookmarkStart w:name="_Toc457999737" w:id="583"/>
      <w:bookmarkStart w:name="_Toc457999076" w:id="584"/>
      <w:bookmarkStart w:name="_Toc457999740" w:id="585"/>
      <w:bookmarkStart w:name="_Toc457999078" w:id="586"/>
      <w:bookmarkStart w:name="_Toc457999742" w:id="587"/>
      <w:bookmarkStart w:name="_Toc457999081" w:id="588"/>
      <w:bookmarkStart w:name="_Toc457999745" w:id="589"/>
      <w:bookmarkStart w:name="_Toc457999083" w:id="590"/>
      <w:bookmarkStart w:name="_Toc457999747" w:id="591"/>
      <w:bookmarkStart w:name="_Toc457999084" w:id="592"/>
      <w:bookmarkStart w:name="_Toc457999748" w:id="593"/>
      <w:bookmarkStart w:name="_Toc457999085" w:id="594"/>
      <w:bookmarkStart w:name="_Toc457999749" w:id="595"/>
      <w:bookmarkStart w:name="_Toc457999086" w:id="596"/>
      <w:bookmarkStart w:name="_Toc457999750" w:id="597"/>
      <w:bookmarkStart w:name="_Toc457999087" w:id="598"/>
      <w:bookmarkStart w:name="_Toc457999751" w:id="599"/>
      <w:bookmarkStart w:name="_Toc457999088" w:id="600"/>
      <w:bookmarkStart w:name="_Toc457999752" w:id="601"/>
      <w:bookmarkStart w:name="_Toc457999089" w:id="602"/>
      <w:bookmarkStart w:name="_Toc457999753" w:id="603"/>
      <w:bookmarkStart w:name="_Toc457999090" w:id="604"/>
      <w:bookmarkStart w:name="_Toc457999754" w:id="605"/>
      <w:bookmarkStart w:name="_Toc457999093" w:id="606"/>
      <w:bookmarkStart w:name="_Toc457999757" w:id="607"/>
      <w:bookmarkStart w:name="_Toc457999095" w:id="608"/>
      <w:bookmarkStart w:name="_Toc457999759" w:id="609"/>
      <w:bookmarkStart w:name="_Toc457999098" w:id="610"/>
      <w:bookmarkStart w:name="_Toc457999762" w:id="611"/>
      <w:bookmarkStart w:name="_Toc457999100" w:id="612"/>
      <w:bookmarkStart w:name="_Toc457999764" w:id="613"/>
      <w:bookmarkStart w:name="_Toc457999101" w:id="614"/>
      <w:bookmarkStart w:name="_Toc457999765" w:id="615"/>
      <w:bookmarkStart w:name="_Toc457999102" w:id="616"/>
      <w:bookmarkStart w:name="_Toc457999766" w:id="617"/>
      <w:bookmarkStart w:name="_Toc457999103" w:id="618"/>
      <w:bookmarkStart w:name="_Toc457999767" w:id="619"/>
      <w:bookmarkStart w:name="_Toc457999104" w:id="620"/>
      <w:bookmarkStart w:name="_Toc457999768" w:id="621"/>
      <w:bookmarkStart w:name="_Toc457999110" w:id="622"/>
      <w:bookmarkStart w:name="_Toc457999774" w:id="623"/>
      <w:bookmarkStart w:name="_Toc457999115" w:id="624"/>
      <w:bookmarkStart w:name="_Toc457999779" w:id="625"/>
      <w:bookmarkStart w:name="_Toc457999120" w:id="626"/>
      <w:bookmarkStart w:name="_Toc457999784" w:id="627"/>
      <w:bookmarkStart w:name="_Toc457999121" w:id="628"/>
      <w:bookmarkStart w:name="_Toc457999785" w:id="629"/>
      <w:bookmarkStart w:name="_Toc457999134" w:id="630"/>
      <w:bookmarkStart w:name="_Toc457999798" w:id="631"/>
      <w:bookmarkStart w:name="_Toc457999135" w:id="632"/>
      <w:bookmarkStart w:name="_Toc457999799" w:id="633"/>
      <w:bookmarkStart w:name="_Toc457999138" w:id="634"/>
      <w:bookmarkStart w:name="_Toc457999802" w:id="635"/>
      <w:bookmarkStart w:name="_Toc457999140" w:id="636"/>
      <w:bookmarkStart w:name="_Toc457999804" w:id="637"/>
      <w:bookmarkStart w:name="_Toc457999143" w:id="638"/>
      <w:bookmarkStart w:name="_Toc457999807" w:id="639"/>
      <w:bookmarkStart w:name="_Toc457999145" w:id="640"/>
      <w:bookmarkStart w:name="_Toc457999809" w:id="641"/>
      <w:bookmarkStart w:name="_Toc457999146" w:id="642"/>
      <w:bookmarkStart w:name="_Toc457999810" w:id="643"/>
      <w:bookmarkStart w:name="_Toc457999147" w:id="644"/>
      <w:bookmarkStart w:name="_Toc457999811" w:id="645"/>
      <w:bookmarkStart w:name="_Toc457999148" w:id="646"/>
      <w:bookmarkStart w:name="_Toc457999812" w:id="647"/>
      <w:bookmarkStart w:name="_Toc457999197" w:id="648"/>
      <w:bookmarkStart w:name="_Toc457999861" w:id="649"/>
      <w:bookmarkStart w:name="_Toc457999198" w:id="650"/>
      <w:bookmarkStart w:name="_Toc457999862" w:id="651"/>
      <w:bookmarkStart w:name="_Toc457999256" w:id="652"/>
      <w:bookmarkStart w:name="_Toc457999920" w:id="653"/>
      <w:bookmarkStart w:name="_Toc457999257" w:id="654"/>
      <w:bookmarkStart w:name="_Toc457999921" w:id="655"/>
      <w:bookmarkStart w:name="_Toc457999258" w:id="656"/>
      <w:bookmarkStart w:name="_Toc457999922" w:id="657"/>
      <w:bookmarkStart w:name="_Toc457999282" w:id="658"/>
      <w:bookmarkStart w:name="_Toc457999946" w:id="659"/>
      <w:bookmarkStart w:name="_Toc457999283" w:id="660"/>
      <w:bookmarkStart w:name="_Toc457999947" w:id="661"/>
      <w:bookmarkStart w:name="_Toc436637819" w:id="662"/>
      <w:bookmarkStart w:name="_Toc437417912" w:id="663"/>
      <w:bookmarkStart w:name="_Toc465074596" w:id="664"/>
      <w:bookmarkStart w:name="_Toc22220540" w:id="665"/>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p>
    <w:p w:rsidRPr="00FD10A1" w:rsidR="00AF4DD9" w:rsidP="00AF4DD9" w:rsidRDefault="00AF4DD9" w14:paraId="2D1C0251" w14:textId="77777777" w14:noSpellErr="1">
      <w:pPr>
        <w:pStyle w:val="MVHeading2"/>
        <w:jc w:val="left"/>
        <w:rPr/>
      </w:pPr>
      <w:r w:rsidRPr="00FD10A1">
        <w:rPr/>
        <w:t xml:space="preserve">Kontrola shody architektury řešení </w:t>
      </w:r>
      <w:r>
        <w:rPr/>
        <w:t>projektu</w:t>
      </w:r>
      <w:bookmarkEnd w:id="662"/>
      <w:bookmarkEnd w:id="663"/>
      <w:r w:rsidRPr="00FD10A1">
        <w:rPr/>
        <w:t xml:space="preserve"> </w:t>
      </w:r>
      <w:bookmarkEnd w:id="664"/>
      <w:bookmarkEnd w:id="665"/>
      <w:r>
        <w:rPr/>
        <w:t>s požadavky Národního architektonického plánu</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279"/>
        <w:gridCol w:w="3403"/>
        <w:gridCol w:w="1135"/>
        <w:gridCol w:w="1137"/>
        <w:gridCol w:w="5374"/>
      </w:tblGrid>
      <w:tr w:rsidRPr="00BF5681" w:rsidR="00AF4DD9" w:rsidTr="55E026C1" w14:paraId="3E16E10D" w14:textId="77777777">
        <w:trPr>
          <w:trHeight w:val="20"/>
          <w:tblHeader/>
        </w:trPr>
        <w:tc>
          <w:tcPr>
            <w:tcW w:w="5000" w:type="pct"/>
            <w:gridSpan w:val="5"/>
            <w:shd w:val="clear" w:color="auto" w:fill="CEEBF3"/>
            <w:noWrap/>
            <w:tcMar/>
            <w:tcPrChange w:author="SLAVÍK Lukáš, Ing." w:date="2021-11-04T10:37:07.9780143" w:id="2099225347">
              <w:tcPr>
                <w:tcW w:w="5000" w:type="pct"/>
                <w:gridSpan w:val="5"/>
                <w:shd w:val="clear" w:color="auto" w:fill="CEEBF3"/>
                <w:noWrap/>
              </w:tcPr>
            </w:tcPrChange>
          </w:tcPr>
          <w:p w:rsidRPr="002C3CAF" w:rsidR="00AF4DD9" w:rsidP="55E026C1" w:rsidRDefault="00AF4DD9" w14:paraId="2691AFED" w14:textId="52045357" w14:noSpellErr="1">
            <w:pPr>
              <w:keepNext/>
              <w:keepLines/>
              <w:spacing w:before="40" w:after="40"/>
              <w:jc w:val="left"/>
              <w:rPr>
                <w:rFonts w:ascii="Arial" w:hAnsi="Arial" w:eastAsia="Arial" w:cs="Arial"/>
                <w:rPrChange w:author="SLAVÍK Lukáš, Ing." w:date="2021-11-04T10:37:07.9780143" w:id="1076178160">
                  <w:rPr/>
                </w:rPrChange>
              </w:rPr>
              <w:pPrChange w:author="SLAVÍK Lukáš, Ing." w:date="2021-11-04T10:37:07.9780143" w:id="855279703">
                <w:pPr>
                  <w:keepNext/>
                  <w:keepLines/>
                  <w:jc w:val="left"/>
                </w:pPr>
              </w:pPrChange>
            </w:pPr>
            <w:bookmarkStart w:name="_Toc509581694" w:id="666"/>
            <w:bookmarkStart w:name="_Toc513797164" w:id="667"/>
            <w:r w:rsidRPr="003AAEC4">
              <w:rPr>
                <w:rFonts w:ascii="Arial" w:hAnsi="Arial" w:eastAsia="Arial" w:cs="Arial"/>
                <w:rPrChange w:author="SLAVÍK Lukáš, Ing." w:date="2021-11-04T10:36:37.6903059" w:id="1372358445">
                  <w:rPr>
                    <w:rFonts w:cs="Arial"/>
                  </w:rPr>
                </w:rPrChange>
              </w:rPr>
              <w:t xml:space="preserve">Tabulka </w:t>
            </w:r>
            <w:r w:rsidRPr="55E026C1">
              <w:rPr>
                <w:rPrChange w:author="SLAVÍK Lukáš, Ing." w:date="2021-11-04T10:37:07.9780143" w:id="1678795610">
                  <w:rPr>
                    <w:rFonts w:cs="Arial"/>
                  </w:rPr>
                </w:rPrChange>
              </w:rPr>
              <w:fldChar w:fldCharType="begin"/>
            </w:r>
            <w:r w:rsidRPr="002C3CAF">
              <w:rPr>
                <w:rFonts w:cs="Arial"/>
              </w:rPr>
              <w:instrText xml:space="preserve"> SEQ Tabulka \* ARABIC </w:instrText>
            </w:r>
            <w:r w:rsidRPr="002C3CAF">
              <w:rPr>
                <w:rFonts w:cs="Arial"/>
              </w:rPr>
              <w:fldChar w:fldCharType="separate"/>
            </w:r>
            <w:ins w:author="Šedivec Tomáš" w:date="2021-10-04T12:09:00Z" w:id="668">
              <w:r w:rsidRPr="003AAEC4" w:rsidR="00F45D72">
                <w:rPr>
                  <w:rFonts w:ascii="Arial" w:hAnsi="Arial" w:eastAsia="Arial" w:cs="Arial"/>
                  <w:noProof/>
                  <w:rPrChange w:author="SLAVÍK Lukáš, Ing." w:date="2021-11-04T10:36:37.6903059" w:id="317287839">
                    <w:rPr>
                      <w:rFonts w:cs="Arial"/>
                      <w:noProof/>
                    </w:rPr>
                  </w:rPrChange>
                </w:rPr>
                <w:t>42</w:t>
              </w:r>
            </w:ins>
            <w:del w:author="Šedivec Tomáš" w:date="2021-06-04T12:39:00Z" w:id="669">
              <w:r w:rsidDel="00052693">
                <w:rPr>
                  <w:rFonts w:cs="Arial"/>
                  <w:noProof/>
                </w:rPr>
                <w:delText>41</w:delText>
              </w:r>
            </w:del>
            <w:r w:rsidRPr="55E026C1">
              <w:rPr>
                <w:rPrChange w:author="SLAVÍK Lukáš, Ing." w:date="2021-11-04T10:37:07.9780143" w:id="1661800793">
                  <w:rPr>
                    <w:rFonts w:cs="Arial"/>
                    <w:noProof/>
                  </w:rPr>
                </w:rPrChange>
              </w:rPr>
              <w:fldChar w:fldCharType="end"/>
            </w:r>
            <w:r w:rsidRPr="003AAEC4">
              <w:rPr>
                <w:rFonts w:ascii="Arial" w:hAnsi="Arial" w:eastAsia="Arial" w:cs="Arial"/>
                <w:rPrChange w:author="SLAVÍK Lukáš, Ing." w:date="2021-11-04T10:36:37.6903059" w:id="1179580009">
                  <w:rPr>
                    <w:rFonts w:cs="Arial"/>
                  </w:rPr>
                </w:rPrChange>
              </w:rPr>
              <w:t xml:space="preserve">: </w:t>
            </w:r>
            <w:r w:rsidRPr="003AAEC4">
              <w:rPr>
                <w:rFonts w:ascii="Arial" w:hAnsi="Arial" w:eastAsia="Arial" w:cs="Arial"/>
                <w:b w:val="1"/>
                <w:bCs w:val="1"/>
                <w:rPrChange w:author="SLAVÍK Lukáš, Ing." w:date="2021-11-04T10:36:37.6903059" w:id="351674301">
                  <w:rPr>
                    <w:rFonts w:cs="Arial"/>
                    <w:b/>
                  </w:rPr>
                </w:rPrChange>
              </w:rPr>
              <w:t xml:space="preserve">Kontrola shody architektury řešení </w:t>
            </w:r>
            <w:r w:rsidRPr="003AAEC4">
              <w:rPr>
                <w:rFonts w:ascii="Arial" w:hAnsi="Arial" w:eastAsia="Arial" w:cs="Arial"/>
                <w:b w:val="1"/>
                <w:bCs w:val="1"/>
                <w:rPrChange w:author="SLAVÍK Lukáš, Ing." w:date="2021-11-04T10:36:37.6903059" w:id="1795156096">
                  <w:rPr>
                    <w:rFonts w:cs="Arial"/>
                    <w:b/>
                  </w:rPr>
                </w:rPrChange>
              </w:rPr>
              <w:t>projektu</w:t>
            </w:r>
            <w:r w:rsidRPr="003AAEC4">
              <w:rPr>
                <w:rFonts w:ascii="Arial" w:hAnsi="Arial" w:eastAsia="Arial" w:cs="Arial"/>
                <w:b w:val="1"/>
                <w:bCs w:val="1"/>
                <w:rPrChange w:author="SLAVÍK Lukáš, Ing." w:date="2021-11-04T10:36:37.6903059" w:id="1820078294">
                  <w:rPr>
                    <w:rFonts w:cs="Arial"/>
                    <w:b/>
                  </w:rPr>
                </w:rPrChange>
              </w:rPr>
              <w:t xml:space="preserve"> se vzory sdílených služeb eGovernmentu</w:t>
            </w:r>
            <w:bookmarkEnd w:id="666"/>
            <w:bookmarkEnd w:id="667"/>
          </w:p>
        </w:tc>
      </w:tr>
      <w:tr w:rsidRPr="00BF5681" w:rsidR="00AF4DD9" w:rsidTr="55E026C1" w14:paraId="6FF9DB06" w14:textId="77777777">
        <w:trPr>
          <w:trHeight w:val="20"/>
          <w:tblHeader/>
        </w:trPr>
        <w:tc>
          <w:tcPr>
            <w:tcW w:w="1625" w:type="pct"/>
            <w:gridSpan w:val="2"/>
            <w:shd w:val="clear" w:color="auto" w:fill="CEEBF3"/>
            <w:noWrap/>
            <w:tcMar/>
            <w:hideMark/>
            <w:tcPrChange w:author="SLAVÍK Lukáš, Ing." w:date="2021-11-04T10:37:07.9780143" w:id="2045035079">
              <w:tcPr>
                <w:tcW w:w="1625" w:type="pct"/>
                <w:gridSpan w:val="2"/>
                <w:shd w:val="clear" w:color="auto" w:fill="CEEBF3"/>
                <w:noWrap/>
                <w:hideMark/>
              </w:tcPr>
            </w:tcPrChange>
          </w:tcPr>
          <w:p w:rsidRPr="003F7B0D" w:rsidR="00AF4DD9" w:rsidP="55E026C1" w:rsidRDefault="00AF4DD9" w14:paraId="0EC49448" w14:textId="77777777" w14:noSpellErr="1">
            <w:pPr>
              <w:keepNext/>
              <w:keepLines/>
              <w:spacing w:before="40" w:after="40"/>
              <w:jc w:val="left"/>
              <w:rPr>
                <w:rFonts w:ascii="Arial" w:hAnsi="Arial" w:eastAsia="Arial" w:cs="Arial"/>
                <w:b w:val="1"/>
                <w:bCs w:val="1"/>
                <w:rPrChange w:author="SLAVÍK Lukáš, Ing." w:date="2021-11-04T10:37:07.9780143" w:id="2092160699">
                  <w:rPr>
                    <w:rFonts w:cs="Arial"/>
                    <w:b/>
                    <w:bCs/>
                  </w:rPr>
                </w:rPrChange>
              </w:rPr>
              <w:pPrChange w:author="SLAVÍK Lukáš, Ing." w:date="2021-11-04T10:37:07.9780143" w:id="1241889644">
                <w:pPr>
                  <w:keepNext/>
                  <w:keepLines/>
                  <w:jc w:val="left"/>
                </w:pPr>
              </w:pPrChange>
            </w:pPr>
            <w:r w:rsidRPr="55E026C1">
              <w:rPr>
                <w:rFonts w:ascii="Arial" w:hAnsi="Arial" w:eastAsia="Arial" w:cs="Arial"/>
                <w:b w:val="1"/>
                <w:bCs w:val="1"/>
                <w:rPrChange w:author="SLAVÍK Lukáš, Ing." w:date="2021-11-04T10:37:07.9780143" w:id="331355681">
                  <w:rPr>
                    <w:rFonts w:cs="Arial"/>
                    <w:b/>
                    <w:bCs/>
                  </w:rPr>
                </w:rPrChange>
              </w:rPr>
              <w:t>Název architektonického vzoru eGovernmentu</w:t>
            </w:r>
          </w:p>
        </w:tc>
        <w:tc>
          <w:tcPr>
            <w:tcW w:w="501" w:type="pct"/>
            <w:shd w:val="clear" w:color="auto" w:fill="CEEBF3"/>
            <w:tcMar/>
          </w:tcPr>
          <w:p w:rsidRPr="003F7B0D" w:rsidR="00AF4DD9" w:rsidP="55E026C1" w:rsidRDefault="00AF4DD9" w14:paraId="2679387E" w14:textId="77777777" w14:noSpellErr="1">
            <w:pPr>
              <w:keepNext/>
              <w:keepLines/>
              <w:spacing w:before="40" w:after="40"/>
              <w:jc w:val="left"/>
              <w:rPr>
                <w:rFonts w:ascii="Arial" w:hAnsi="Arial" w:eastAsia="Arial" w:cs="Arial"/>
                <w:b w:val="1"/>
                <w:bCs w:val="1"/>
                <w:rPrChange w:author="SLAVÍK Lukáš, Ing." w:date="2021-11-04T10:37:07.9780143" w:id="1115553071">
                  <w:rPr>
                    <w:rFonts w:cs="Arial"/>
                    <w:b/>
                    <w:bCs/>
                  </w:rPr>
                </w:rPrChange>
              </w:rPr>
              <w:pPrChange w:author="SLAVÍK Lukáš, Ing." w:date="2021-11-04T10:37:07.9780143" w:id="335666389">
                <w:pPr>
                  <w:keepNext/>
                  <w:keepLines/>
                  <w:jc w:val="left"/>
                </w:pPr>
              </w:pPrChange>
            </w:pPr>
            <w:r w:rsidRPr="55E026C1">
              <w:rPr>
                <w:rFonts w:ascii="Arial" w:hAnsi="Arial" w:eastAsia="Arial" w:cs="Arial"/>
                <w:b w:val="1"/>
                <w:bCs w:val="1"/>
                <w:rPrChange w:author="SLAVÍK Lukáš, Ing." w:date="2021-11-04T10:37:07.9780143" w:id="272634613">
                  <w:rPr>
                    <w:rFonts w:cs="Arial"/>
                    <w:b/>
                    <w:bCs/>
                  </w:rPr>
                </w:rPrChange>
              </w:rPr>
              <w:t>Byl d</w:t>
            </w:r>
            <w:r w:rsidRPr="55E026C1">
              <w:rPr>
                <w:rFonts w:ascii="Arial" w:hAnsi="Arial" w:eastAsia="Arial" w:cs="Arial"/>
                <w:b w:val="1"/>
                <w:bCs w:val="1"/>
                <w:rPrChange w:author="SLAVÍK Lukáš, Ing." w:date="2021-11-04T10:37:07.9780143" w:id="1584438618">
                  <w:rPr>
                    <w:rFonts w:cs="Arial"/>
                    <w:b/>
                    <w:bCs/>
                  </w:rPr>
                </w:rPrChange>
              </w:rPr>
              <w:t>održen vzor?</w:t>
            </w:r>
          </w:p>
        </w:tc>
        <w:tc>
          <w:tcPr>
            <w:tcW w:w="502" w:type="pct"/>
            <w:shd w:val="clear" w:color="auto" w:fill="CEEBF3"/>
            <w:tcMar/>
          </w:tcPr>
          <w:p w:rsidRPr="003F7B0D" w:rsidR="00AF4DD9" w:rsidP="55E026C1" w:rsidRDefault="00AF4DD9" w14:paraId="1379054E" w14:textId="77777777" w14:noSpellErr="1">
            <w:pPr>
              <w:keepNext/>
              <w:keepLines/>
              <w:spacing w:before="40" w:after="40"/>
              <w:jc w:val="left"/>
              <w:rPr>
                <w:rFonts w:ascii="Arial" w:hAnsi="Arial" w:eastAsia="Arial" w:cs="Arial"/>
                <w:b w:val="1"/>
                <w:bCs w:val="1"/>
                <w:rPrChange w:author="SLAVÍK Lukáš, Ing." w:date="2021-11-04T10:37:07.9780143" w:id="1841124277">
                  <w:rPr>
                    <w:rFonts w:cs="Arial"/>
                    <w:b/>
                    <w:bCs/>
                  </w:rPr>
                </w:rPrChange>
              </w:rPr>
              <w:pPrChange w:author="SLAVÍK Lukáš, Ing." w:date="2021-11-04T10:37:07.9780143" w:id="617538538">
                <w:pPr>
                  <w:keepNext/>
                  <w:keepLines/>
                  <w:jc w:val="left"/>
                </w:pPr>
              </w:pPrChange>
            </w:pPr>
            <w:r w:rsidRPr="55E026C1">
              <w:rPr>
                <w:rFonts w:ascii="Arial" w:hAnsi="Arial" w:eastAsia="Arial" w:cs="Arial"/>
                <w:b w:val="1"/>
                <w:bCs w:val="1"/>
                <w:rPrChange w:author="SLAVÍK Lukáš, Ing." w:date="2021-11-04T10:37:07.9780143" w:id="1016611439">
                  <w:rPr>
                    <w:rFonts w:cs="Arial"/>
                    <w:b/>
                  </w:rPr>
                </w:rPrChange>
              </w:rPr>
              <w:t>Č. žádosti o výjimku</w:t>
            </w:r>
          </w:p>
        </w:tc>
        <w:tc>
          <w:tcPr>
            <w:tcW w:w="2373" w:type="pct"/>
            <w:shd w:val="clear" w:color="auto" w:fill="CEEBF3"/>
            <w:noWrap/>
            <w:tcMar/>
            <w:hideMark/>
          </w:tcPr>
          <w:p w:rsidRPr="003F7B0D" w:rsidR="00AF4DD9" w:rsidP="55E026C1" w:rsidRDefault="00AF4DD9" w14:paraId="24CD3869" w14:textId="77777777" w14:noSpellErr="1">
            <w:pPr>
              <w:keepNext/>
              <w:keepLines/>
              <w:spacing w:before="40" w:after="40"/>
              <w:jc w:val="left"/>
              <w:rPr>
                <w:rFonts w:ascii="Arial" w:hAnsi="Arial" w:eastAsia="Arial" w:cs="Arial"/>
                <w:b w:val="1"/>
                <w:bCs w:val="1"/>
                <w:rPrChange w:author="SLAVÍK Lukáš, Ing." w:date="2021-11-04T10:37:07.9780143" w:id="680658791">
                  <w:rPr>
                    <w:rFonts w:cs="Arial"/>
                    <w:b/>
                    <w:bCs/>
                  </w:rPr>
                </w:rPrChange>
              </w:rPr>
              <w:pPrChange w:author="SLAVÍK Lukáš, Ing." w:date="2021-11-04T10:37:07.9780143" w:id="1606150193">
                <w:pPr>
                  <w:keepNext/>
                  <w:keepLines/>
                  <w:jc w:val="left"/>
                </w:pPr>
              </w:pPrChange>
            </w:pPr>
            <w:r w:rsidRPr="55E026C1">
              <w:rPr>
                <w:rFonts w:ascii="Arial" w:hAnsi="Arial" w:eastAsia="Arial" w:cs="Arial"/>
                <w:b w:val="1"/>
                <w:bCs w:val="1"/>
                <w:rPrChange w:author="SLAVÍK Lukáš, Ing." w:date="2021-11-04T10:37:07.9780143" w:id="498643362">
                  <w:rPr>
                    <w:rFonts w:cs="Arial"/>
                    <w:b/>
                    <w:bCs/>
                  </w:rPr>
                </w:rPrChange>
              </w:rPr>
              <w:t xml:space="preserve">Podrobný popis způsobu a míry dodržení vzorů návrhem řešení </w:t>
            </w:r>
            <w:r w:rsidRPr="55E026C1">
              <w:rPr>
                <w:rFonts w:ascii="Arial" w:hAnsi="Arial" w:eastAsia="Arial" w:cs="Arial"/>
                <w:b w:val="1"/>
                <w:bCs w:val="1"/>
                <w:rPrChange w:author="SLAVÍK Lukáš, Ing." w:date="2021-11-04T10:37:07.9780143" w:id="1675563919">
                  <w:rPr>
                    <w:rFonts w:cs="Arial"/>
                    <w:b/>
                    <w:bCs/>
                  </w:rPr>
                </w:rPrChange>
              </w:rPr>
              <w:t>projektu</w:t>
            </w:r>
          </w:p>
        </w:tc>
      </w:tr>
      <w:tr w:rsidRPr="00BF5681" w:rsidR="00AF4DD9" w:rsidTr="55E026C1" w14:paraId="4530CD78" w14:textId="77777777">
        <w:trPr>
          <w:trHeight w:val="20"/>
        </w:trPr>
        <w:tc>
          <w:tcPr>
            <w:tcW w:w="5000" w:type="pct"/>
            <w:gridSpan w:val="5"/>
            <w:shd w:val="clear" w:color="auto" w:fill="D9D9D9" w:themeFill="background1" w:themeFillShade="D9"/>
            <w:tcMar/>
            <w:hideMark/>
            <w:tcPrChange w:author="SLAVÍK Lukáš, Ing." w:date="2021-11-04T10:37:07.9780143" w:id="1470874662">
              <w:tcPr>
                <w:tcW w:w="5000" w:type="pct"/>
                <w:gridSpan w:val="5"/>
                <w:shd w:val="clear" w:color="auto" w:fill="D9D9D9" w:themeFill="background1" w:themeFillShade="D9"/>
                <w:hideMark/>
              </w:tcPr>
            </w:tcPrChange>
          </w:tcPr>
          <w:p w:rsidRPr="003F7B0D" w:rsidR="00AF4DD9" w:rsidP="55E026C1" w:rsidRDefault="00AF4DD9" w14:paraId="5F546EF0" w14:textId="77777777" w14:noSpellErr="1">
            <w:pPr>
              <w:spacing w:before="40" w:after="40"/>
              <w:jc w:val="left"/>
              <w:rPr>
                <w:rFonts w:ascii="Arial" w:hAnsi="Arial" w:eastAsia="Arial" w:cs="Arial"/>
                <w:rPrChange w:author="SLAVÍK Lukáš, Ing." w:date="2021-11-04T10:37:07.9780143" w:id="1203587818">
                  <w:rPr>
                    <w:rFonts w:cs="Arial"/>
                    <w:bCs/>
                  </w:rPr>
                </w:rPrChange>
              </w:rPr>
              <w:pPrChange w:author="SLAVÍK Lukáš, Ing." w:date="2021-11-04T10:37:07.9780143" w:id="425569213">
                <w:pPr>
                  <w:jc w:val="left"/>
                </w:pPr>
              </w:pPrChange>
            </w:pPr>
            <w:r w:rsidRPr="55E026C1">
              <w:rPr>
                <w:rFonts w:ascii="Arial" w:hAnsi="Arial" w:eastAsia="Arial" w:cs="Arial"/>
                <w:b w:val="1"/>
                <w:bCs w:val="1"/>
                <w:rPrChange w:author="SLAVÍK Lukáš, Ing." w:date="2021-11-04T10:37:07.9780143" w:id="474289377">
                  <w:rPr>
                    <w:rFonts w:cs="Arial"/>
                    <w:b/>
                  </w:rPr>
                </w:rPrChange>
              </w:rPr>
              <w:t>Centrální místo služeb</w:t>
            </w:r>
          </w:p>
        </w:tc>
      </w:tr>
      <w:tr w:rsidRPr="00BF5681" w:rsidR="00AF4DD9" w:rsidTr="55E026C1" w14:paraId="6634056A" w14:textId="77777777">
        <w:trPr>
          <w:trHeight w:val="20"/>
        </w:trPr>
        <w:tc>
          <w:tcPr>
            <w:tcW w:w="123" w:type="pct"/>
            <w:vMerge w:val="restart"/>
            <w:shd w:val="clear" w:color="auto" w:fill="D9D9D9" w:themeFill="background1" w:themeFillShade="D9"/>
            <w:tcMar/>
            <w:tcPrChange w:author="SLAVÍK Lukáš, Ing." w:date="2021-11-04T10:37:07.9780143" w:id="196929236">
              <w:tcPr>
                <w:tcW w:w="123" w:type="pct"/>
                <w:vMerge w:val="restart"/>
                <w:shd w:val="clear" w:color="auto" w:fill="D9D9D9" w:themeFill="background1" w:themeFillShade="D9"/>
              </w:tcPr>
            </w:tcPrChange>
          </w:tcPr>
          <w:p w:rsidRPr="003F7B0D" w:rsidR="00AF4DD9" w:rsidP="00C37272" w:rsidRDefault="00AF4DD9" w14:paraId="7C475E17" w14:textId="77777777">
            <w:pPr>
              <w:spacing w:before="40" w:after="40"/>
              <w:jc w:val="left"/>
              <w:rPr>
                <w:rFonts w:cs="Arial"/>
              </w:rPr>
            </w:pPr>
          </w:p>
        </w:tc>
        <w:tc>
          <w:tcPr>
            <w:tcW w:w="1502" w:type="pct"/>
            <w:shd w:val="clear" w:color="auto" w:fill="D9D9D9" w:themeFill="background1" w:themeFillShade="D9"/>
            <w:tcMar/>
          </w:tcPr>
          <w:p w:rsidRPr="003F7B0D" w:rsidR="00AF4DD9" w:rsidP="55E026C1" w:rsidRDefault="00AF4DD9" w14:paraId="58F18EF7" w14:textId="77777777" w14:noSpellErr="1">
            <w:pPr>
              <w:spacing w:before="40" w:after="40"/>
              <w:jc w:val="left"/>
              <w:rPr>
                <w:rFonts w:ascii="Arial" w:hAnsi="Arial" w:eastAsia="Arial" w:cs="Arial"/>
                <w:rPrChange w:author="SLAVÍK Lukáš, Ing." w:date="2021-11-04T10:37:07.9780143" w:id="1553413214">
                  <w:rPr>
                    <w:rFonts w:cs="Arial"/>
                  </w:rPr>
                </w:rPrChange>
              </w:rPr>
              <w:pPrChange w:author="SLAVÍK Lukáš, Ing." w:date="2021-11-04T10:37:07.9780143" w:id="601196591">
                <w:pPr>
                  <w:jc w:val="left"/>
                </w:pPr>
              </w:pPrChange>
            </w:pPr>
            <w:r w:rsidRPr="55E026C1">
              <w:rPr>
                <w:rFonts w:ascii="Arial" w:hAnsi="Arial" w:eastAsia="Arial" w:cs="Arial"/>
                <w:rPrChange w:author="SLAVÍK Lukáš, Ing." w:date="2021-11-04T10:37:07.9780143" w:id="1591076095">
                  <w:rPr>
                    <w:rFonts w:cs="Arial"/>
                  </w:rPr>
                </w:rPrChange>
              </w:rPr>
              <w:t xml:space="preserve">Publikujete aplikační služby řešené tímto </w:t>
            </w:r>
            <w:r w:rsidRPr="55E026C1">
              <w:rPr>
                <w:rFonts w:ascii="Arial" w:hAnsi="Arial" w:eastAsia="Arial" w:cs="Arial"/>
                <w:rPrChange w:author="SLAVÍK Lukáš, Ing." w:date="2021-11-04T10:37:07.9780143" w:id="1677810712">
                  <w:rPr>
                    <w:rFonts w:cs="Arial"/>
                  </w:rPr>
                </w:rPrChange>
              </w:rPr>
              <w:t>projekt</w:t>
            </w:r>
            <w:r w:rsidRPr="55E026C1">
              <w:rPr>
                <w:rFonts w:ascii="Arial" w:hAnsi="Arial" w:eastAsia="Arial" w:cs="Arial"/>
                <w:rPrChange w:author="SLAVÍK Lukáš, Ing." w:date="2021-11-04T10:37:07.9780143" w:id="1926254299">
                  <w:rPr>
                    <w:rFonts w:cs="Arial"/>
                  </w:rPr>
                </w:rPrChange>
              </w:rPr>
              <w:t>em do CMS druhé generace?</w:t>
            </w:r>
          </w:p>
        </w:tc>
        <w:tc>
          <w:tcPr>
            <w:tcW w:w="501" w:type="pct"/>
            <w:tcMar/>
          </w:tcPr>
          <w:p w:rsidRPr="003F7B0D" w:rsidR="00AF4DD9" w:rsidP="55E026C1" w:rsidRDefault="00594FA8" w14:paraId="46068840" w14:textId="77777777" w14:noSpellErr="1">
            <w:pPr>
              <w:spacing w:before="40" w:after="40"/>
              <w:rPr>
                <w:rFonts w:ascii="Arial" w:hAnsi="Arial" w:eastAsia="Arial" w:cs="Arial"/>
                <w:rPrChange w:author="SLAVÍK Lukáš, Ing." w:date="2021-11-04T10:37:07.9780143" w:id="1501071943">
                  <w:rPr>
                    <w:rFonts w:cs="Arial"/>
                  </w:rPr>
                </w:rPrChange>
              </w:rPr>
              <w:pPrChange w:author="SLAVÍK Lukáš, Ing." w:date="2021-11-04T10:37:07.9780143" w:id="2138279752">
                <w:pPr/>
              </w:pPrChange>
            </w:pPr>
            <w:sdt>
              <w:sdtPr>
                <w:rPr>
                  <w:rFonts w:cs="Arial"/>
                </w:rPr>
                <w:id w:val="-102962726"/>
                <w:showingPlcHdr/>
                <w:comboBox>
                  <w:listItem w:displayText="Ano" w:value="Ano"/>
                  <w:listItem w:displayText="Nerelevantní" w:value="Nerelevantní"/>
                  <w:listItem w:displayText="Ne, žádáme o výjimku" w:value="Ne, žádáme o výjimku"/>
                </w:comboBox>
              </w:sdtPr>
              <w:sdtEndPr/>
              <w:sdtContent>
                <w:r w:rsidRPr="003F7B0D" w:rsidR="00AF4DD9">
                  <w:rPr>
                    <w:rStyle w:val="Zstupntext"/>
                    <w:rFonts w:cs="Arial"/>
                    <w:i/>
                    <w:color w:val="FF0000"/>
                  </w:rPr>
                  <w:t>Zvolte položku.</w:t>
                </w:r>
              </w:sdtContent>
            </w:sdt>
          </w:p>
        </w:tc>
        <w:tc>
          <w:tcPr>
            <w:tcW w:w="502" w:type="pct"/>
            <w:tcMar/>
          </w:tcPr>
          <w:p w:rsidRPr="003F7B0D" w:rsidR="00AF4DD9" w:rsidP="00C37272" w:rsidRDefault="00AF4DD9" w14:paraId="03A5D605" w14:textId="77777777">
            <w:pPr>
              <w:spacing w:before="40" w:after="40"/>
              <w:jc w:val="left"/>
              <w:rPr>
                <w:rFonts w:cs="Arial"/>
                <w:bCs/>
              </w:rPr>
            </w:pPr>
          </w:p>
        </w:tc>
        <w:tc>
          <w:tcPr>
            <w:tcW w:w="2373" w:type="pct"/>
            <w:shd w:val="clear" w:color="auto" w:fill="auto"/>
            <w:tcMar/>
          </w:tcPr>
          <w:p w:rsidR="00AF4DD9" w:rsidP="00C37272" w:rsidRDefault="00AF4DD9" w14:paraId="51606C22" w14:textId="77777777">
            <w:pPr>
              <w:spacing w:before="40" w:after="40"/>
              <w:jc w:val="left"/>
              <w:rPr>
                <w:rFonts w:cs="Arial"/>
                <w:bCs/>
              </w:rPr>
            </w:pPr>
          </w:p>
          <w:p w:rsidR="00561D38" w:rsidP="00C37272" w:rsidRDefault="00561D38" w14:paraId="31A42198" w14:textId="77777777">
            <w:pPr>
              <w:spacing w:before="40" w:after="40"/>
              <w:jc w:val="left"/>
              <w:rPr>
                <w:rFonts w:cs="Arial"/>
                <w:bCs/>
              </w:rPr>
            </w:pPr>
          </w:p>
          <w:p w:rsidRPr="003F7B0D" w:rsidR="00561D38" w:rsidP="00C37272" w:rsidRDefault="00561D38" w14:paraId="0C103E55" w14:textId="4BFC85C1">
            <w:pPr>
              <w:spacing w:before="40" w:after="40"/>
              <w:jc w:val="left"/>
              <w:rPr>
                <w:rFonts w:cs="Arial"/>
                <w:bCs/>
              </w:rPr>
            </w:pPr>
          </w:p>
        </w:tc>
      </w:tr>
      <w:tr w:rsidRPr="00BF5681" w:rsidR="00AF4DD9" w:rsidTr="55E026C1" w14:paraId="0A3A8696" w14:textId="77777777">
        <w:trPr>
          <w:trHeight w:val="20"/>
        </w:trPr>
        <w:tc>
          <w:tcPr>
            <w:tcW w:w="123" w:type="pct"/>
            <w:vMerge/>
            <w:shd w:val="clear" w:color="auto" w:fill="D9D9D9" w:themeFill="background1" w:themeFillShade="D9"/>
          </w:tcPr>
          <w:p w:rsidRPr="003F7B0D" w:rsidR="00AF4DD9" w:rsidP="00C37272" w:rsidRDefault="00AF4DD9" w14:paraId="74C098BC" w14:textId="77777777">
            <w:pPr>
              <w:spacing w:before="40" w:after="40"/>
              <w:jc w:val="left"/>
              <w:rPr>
                <w:rFonts w:cs="Arial"/>
              </w:rPr>
            </w:pPr>
          </w:p>
        </w:tc>
        <w:tc>
          <w:tcPr>
            <w:tcW w:w="1502" w:type="pct"/>
            <w:shd w:val="clear" w:color="auto" w:fill="D9D9D9" w:themeFill="background1" w:themeFillShade="D9"/>
            <w:tcMar/>
          </w:tcPr>
          <w:p w:rsidRPr="003F7B0D" w:rsidR="00AF4DD9" w:rsidP="55E026C1" w:rsidRDefault="00AF4DD9" w14:paraId="1BB04D59" w14:textId="77777777" w14:noSpellErr="1">
            <w:pPr>
              <w:tabs>
                <w:tab w:val="center" w:pos="993"/>
              </w:tabs>
              <w:spacing w:before="40" w:after="40"/>
              <w:jc w:val="left"/>
              <w:rPr>
                <w:rFonts w:ascii="Arial" w:hAnsi="Arial" w:eastAsia="Arial" w:cs="Arial"/>
                <w:rPrChange w:author="SLAVÍK Lukáš, Ing." w:date="2021-11-04T10:37:07.9780143" w:id="593451583">
                  <w:rPr>
                    <w:rFonts w:cs="Arial"/>
                  </w:rPr>
                </w:rPrChange>
              </w:rPr>
              <w:pPrChange w:author="SLAVÍK Lukáš, Ing." w:date="2021-11-04T10:37:07.9780143" w:id="736725333">
                <w:pPr>
                  <w:tabs>
                    <w:tab w:val="center" w:pos="993"/>
                  </w:tabs>
                  <w:jc w:val="left"/>
                </w:pPr>
              </w:pPrChange>
            </w:pPr>
            <w:r w:rsidRPr="55E026C1">
              <w:rPr>
                <w:rFonts w:ascii="Arial" w:hAnsi="Arial" w:eastAsia="Arial" w:cs="Arial"/>
                <w:rPrChange w:author="SLAVÍK Lukáš, Ing." w:date="2021-11-04T10:37:07.9780143" w:id="1066134544">
                  <w:rPr>
                    <w:rFonts w:cs="Arial"/>
                  </w:rPr>
                </w:rPrChange>
              </w:rPr>
              <w:t xml:space="preserve">Přistupujete ke službám </w:t>
            </w:r>
            <w:r w:rsidRPr="55E026C1">
              <w:rPr>
                <w:rFonts w:ascii="Arial" w:hAnsi="Arial" w:eastAsia="Arial" w:cs="Arial"/>
                <w:rPrChange w:author="SLAVÍK Lukáš, Ing." w:date="2021-11-04T10:37:07.9780143" w:id="654871069">
                  <w:rPr>
                    <w:rFonts w:cs="Arial"/>
                  </w:rPr>
                </w:rPrChange>
              </w:rPr>
              <w:t>jiných ISVS</w:t>
            </w:r>
            <w:r w:rsidRPr="55E026C1">
              <w:rPr>
                <w:rFonts w:ascii="Arial" w:hAnsi="Arial" w:eastAsia="Arial" w:cs="Arial"/>
                <w:rPrChange w:author="SLAVÍK Lukáš, Ing." w:date="2021-11-04T10:37:07.9780143" w:id="472748708">
                  <w:rPr>
                    <w:rFonts w:cs="Arial"/>
                  </w:rPr>
                </w:rPrChange>
              </w:rPr>
              <w:t xml:space="preserve"> prostřednictvím CMS druhé generace?</w:t>
            </w:r>
          </w:p>
        </w:tc>
        <w:tc>
          <w:tcPr>
            <w:tcW w:w="501" w:type="pct"/>
            <w:tcMar/>
          </w:tcPr>
          <w:p w:rsidRPr="003F7B0D" w:rsidR="00AF4DD9" w:rsidP="55E026C1" w:rsidRDefault="00594FA8" w14:paraId="55941C48" w14:textId="77777777" w14:noSpellErr="1">
            <w:pPr>
              <w:spacing w:before="40" w:after="40"/>
              <w:rPr>
                <w:rFonts w:ascii="Arial" w:hAnsi="Arial" w:eastAsia="Arial" w:cs="Arial"/>
                <w:rPrChange w:author="SLAVÍK Lukáš, Ing." w:date="2021-11-04T10:37:07.9780143" w:id="365723939">
                  <w:rPr>
                    <w:rFonts w:cs="Arial"/>
                  </w:rPr>
                </w:rPrChange>
              </w:rPr>
              <w:pPrChange w:author="SLAVÍK Lukáš, Ing." w:date="2021-11-04T10:37:07.9780143" w:id="1623580027">
                <w:pPr/>
              </w:pPrChange>
            </w:pPr>
            <w:sdt>
              <w:sdtPr>
                <w:rPr>
                  <w:rFonts w:cs="Arial"/>
                </w:rPr>
                <w:id w:val="-690990855"/>
                <w:showingPlcHdr/>
                <w:comboBox>
                  <w:listItem w:displayText="Ano" w:value="Ano"/>
                  <w:listItem w:displayText="Nerelevantní" w:value="Nerelevantní"/>
                  <w:listItem w:displayText="Ne, žádáme o výjimku" w:value="Ne, žádáme o výjimku"/>
                </w:comboBox>
              </w:sdtPr>
              <w:sdtEndPr/>
              <w:sdtContent>
                <w:r w:rsidRPr="003F7B0D" w:rsidR="00AF4DD9">
                  <w:rPr>
                    <w:rStyle w:val="Zstupntext"/>
                    <w:rFonts w:cs="Arial"/>
                    <w:i/>
                    <w:color w:val="FF0000"/>
                  </w:rPr>
                  <w:t>Zvolte položku.</w:t>
                </w:r>
              </w:sdtContent>
            </w:sdt>
          </w:p>
        </w:tc>
        <w:tc>
          <w:tcPr>
            <w:tcW w:w="502" w:type="pct"/>
            <w:tcMar/>
          </w:tcPr>
          <w:p w:rsidRPr="003F7B0D" w:rsidR="00AF4DD9" w:rsidP="00C37272" w:rsidRDefault="00AF4DD9" w14:paraId="2E0DE4E7" w14:textId="77777777">
            <w:pPr>
              <w:spacing w:before="40" w:after="40"/>
              <w:jc w:val="left"/>
              <w:rPr>
                <w:rFonts w:cs="Arial"/>
                <w:bCs/>
              </w:rPr>
            </w:pPr>
          </w:p>
        </w:tc>
        <w:tc>
          <w:tcPr>
            <w:tcW w:w="2373" w:type="pct"/>
            <w:shd w:val="clear" w:color="auto" w:fill="auto"/>
            <w:tcMar/>
          </w:tcPr>
          <w:p w:rsidR="00AF4DD9" w:rsidP="00C37272" w:rsidRDefault="00AF4DD9" w14:paraId="4EBE2E8A" w14:textId="77777777">
            <w:pPr>
              <w:spacing w:before="40" w:after="40"/>
              <w:jc w:val="left"/>
              <w:rPr>
                <w:rFonts w:cs="Arial"/>
                <w:bCs/>
              </w:rPr>
            </w:pPr>
          </w:p>
          <w:p w:rsidR="00561D38" w:rsidP="00C37272" w:rsidRDefault="00561D38" w14:paraId="1AC5994A" w14:textId="77777777">
            <w:pPr>
              <w:spacing w:before="40" w:after="40"/>
              <w:jc w:val="left"/>
              <w:rPr>
                <w:rFonts w:cs="Arial"/>
                <w:bCs/>
              </w:rPr>
            </w:pPr>
          </w:p>
          <w:p w:rsidRPr="003F7B0D" w:rsidR="00561D38" w:rsidP="00C37272" w:rsidRDefault="00561D38" w14:paraId="6613373A" w14:textId="3C7CCCB2">
            <w:pPr>
              <w:spacing w:before="40" w:after="40"/>
              <w:jc w:val="left"/>
              <w:rPr>
                <w:rFonts w:cs="Arial"/>
                <w:bCs/>
              </w:rPr>
            </w:pPr>
          </w:p>
        </w:tc>
      </w:tr>
      <w:tr w:rsidRPr="00BF5681" w:rsidR="00AF4DD9" w:rsidTr="55E026C1" w14:paraId="1DA15314" w14:textId="77777777">
        <w:trPr>
          <w:trHeight w:val="20"/>
        </w:trPr>
        <w:tc>
          <w:tcPr>
            <w:tcW w:w="123" w:type="pct"/>
            <w:vMerge/>
            <w:shd w:val="clear" w:color="auto" w:fill="D9D9D9" w:themeFill="background1" w:themeFillShade="D9"/>
          </w:tcPr>
          <w:p w:rsidRPr="003F7B0D" w:rsidR="00AF4DD9" w:rsidP="00C37272" w:rsidRDefault="00AF4DD9" w14:paraId="0249EC28" w14:textId="77777777">
            <w:pPr>
              <w:spacing w:before="40" w:after="40"/>
              <w:jc w:val="left"/>
              <w:rPr>
                <w:rFonts w:cs="Arial"/>
              </w:rPr>
            </w:pPr>
          </w:p>
        </w:tc>
        <w:tc>
          <w:tcPr>
            <w:tcW w:w="1502" w:type="pct"/>
            <w:shd w:val="clear" w:color="auto" w:fill="D9D9D9" w:themeFill="background1" w:themeFillShade="D9"/>
            <w:tcMar/>
          </w:tcPr>
          <w:p w:rsidR="00AF4DD9" w:rsidP="55E026C1" w:rsidRDefault="00AF4DD9" w14:paraId="68F56ED4" w14:textId="77777777" w14:noSpellErr="1">
            <w:pPr>
              <w:spacing w:before="40" w:after="40"/>
              <w:jc w:val="left"/>
              <w:rPr>
                <w:rFonts w:ascii="Arial" w:hAnsi="Arial" w:eastAsia="Arial" w:cs="Arial"/>
                <w:rPrChange w:author="SLAVÍK Lukáš, Ing." w:date="2021-11-04T10:37:07.9780143" w:id="882328878">
                  <w:rPr>
                    <w:rFonts w:cs="Arial"/>
                  </w:rPr>
                </w:rPrChange>
              </w:rPr>
              <w:pPrChange w:author="SLAVÍK Lukáš, Ing." w:date="2021-11-04T10:37:07.9780143" w:id="1420537930">
                <w:pPr>
                  <w:jc w:val="left"/>
                </w:pPr>
              </w:pPrChange>
            </w:pPr>
            <w:r w:rsidRPr="55E026C1">
              <w:rPr>
                <w:rFonts w:ascii="Arial" w:hAnsi="Arial" w:eastAsia="Arial" w:cs="Arial"/>
                <w:rPrChange w:author="SLAVÍK Lukáš, Ing." w:date="2021-11-04T10:37:07.9780143" w:id="2125639875">
                  <w:rPr>
                    <w:rFonts w:cs="Arial"/>
                  </w:rPr>
                </w:rPrChange>
              </w:rPr>
              <w:t>Jakým způsobem přistupujete do CMS druhé generace?</w:t>
            </w:r>
          </w:p>
          <w:p w:rsidRPr="003F7B0D" w:rsidR="00AF4DD9" w:rsidP="00C37272" w:rsidRDefault="00AF4DD9" w14:paraId="2AA9B2FB" w14:textId="77777777">
            <w:pPr>
              <w:spacing w:before="40" w:after="40"/>
              <w:jc w:val="left"/>
              <w:rPr>
                <w:rFonts w:cs="Arial"/>
              </w:rPr>
            </w:pPr>
          </w:p>
        </w:tc>
        <w:tc>
          <w:tcPr>
            <w:tcW w:w="501" w:type="pct"/>
            <w:tcMar/>
          </w:tcPr>
          <w:p w:rsidRPr="003F7B0D" w:rsidR="00AF4DD9" w:rsidP="55E026C1" w:rsidRDefault="00594FA8" w14:paraId="4B440A3E" w14:textId="77777777" w14:noSpellErr="1">
            <w:pPr>
              <w:spacing w:before="40" w:after="40"/>
              <w:rPr>
                <w:rFonts w:ascii="Arial" w:hAnsi="Arial" w:eastAsia="Arial" w:cs="Arial"/>
                <w:rPrChange w:author="SLAVÍK Lukáš, Ing." w:date="2021-11-04T10:37:07.9780143" w:id="676829578">
                  <w:rPr>
                    <w:rFonts w:cs="Arial"/>
                  </w:rPr>
                </w:rPrChange>
              </w:rPr>
              <w:pPrChange w:author="SLAVÍK Lukáš, Ing." w:date="2021-11-04T10:37:07.9780143" w:id="1641745252">
                <w:pPr/>
              </w:pPrChange>
            </w:pPr>
            <w:sdt>
              <w:sdtPr>
                <w:rPr>
                  <w:rFonts w:cs="Arial"/>
                </w:rPr>
                <w:id w:val="1815058102"/>
                <w:showingPlcHdr/>
                <w:comboBox>
                  <w:listItem w:displayText="KIVS" w:value="KIVS"/>
                  <w:listItem w:displayText="IPSec" w:value="IPSec"/>
                  <w:listItem w:displayText="SSL VPN" w:value="SSL VPN"/>
                  <w:listItem w:displayText="NDC" w:value="NDC"/>
                </w:comboBox>
              </w:sdtPr>
              <w:sdtEndPr/>
              <w:sdtContent>
                <w:r w:rsidRPr="003F7B0D" w:rsidR="00AF4DD9">
                  <w:rPr>
                    <w:rStyle w:val="Zstupntext"/>
                    <w:rFonts w:cs="Arial"/>
                    <w:i/>
                    <w:color w:val="FF0000"/>
                  </w:rPr>
                  <w:t>Zvolte položku.</w:t>
                </w:r>
              </w:sdtContent>
            </w:sdt>
          </w:p>
        </w:tc>
        <w:tc>
          <w:tcPr>
            <w:tcW w:w="502" w:type="pct"/>
            <w:tcMar/>
          </w:tcPr>
          <w:p w:rsidRPr="003F7B0D" w:rsidR="00AF4DD9" w:rsidP="00C37272" w:rsidRDefault="00AF4DD9" w14:paraId="0C49DC2C" w14:textId="77777777">
            <w:pPr>
              <w:spacing w:before="40" w:after="40"/>
              <w:jc w:val="left"/>
              <w:rPr>
                <w:rFonts w:cs="Arial"/>
                <w:bCs/>
              </w:rPr>
            </w:pPr>
          </w:p>
        </w:tc>
        <w:tc>
          <w:tcPr>
            <w:tcW w:w="2373" w:type="pct"/>
            <w:shd w:val="clear" w:color="auto" w:fill="auto"/>
            <w:tcMar/>
          </w:tcPr>
          <w:p w:rsidR="00AF4DD9" w:rsidP="00C37272" w:rsidRDefault="00AF4DD9" w14:paraId="2588981C" w14:textId="77777777">
            <w:pPr>
              <w:spacing w:before="40" w:after="40"/>
              <w:jc w:val="left"/>
              <w:rPr>
                <w:rFonts w:cs="Arial"/>
                <w:bCs/>
              </w:rPr>
            </w:pPr>
          </w:p>
          <w:p w:rsidR="00561D38" w:rsidP="00C37272" w:rsidRDefault="00561D38" w14:paraId="2744993C" w14:textId="77777777">
            <w:pPr>
              <w:spacing w:before="40" w:after="40"/>
              <w:jc w:val="left"/>
              <w:rPr>
                <w:rFonts w:cs="Arial"/>
                <w:bCs/>
              </w:rPr>
            </w:pPr>
          </w:p>
          <w:p w:rsidRPr="003F7B0D" w:rsidR="00561D38" w:rsidP="00C37272" w:rsidRDefault="00561D38" w14:paraId="089029D4" w14:textId="3B9A3DE0">
            <w:pPr>
              <w:spacing w:before="40" w:after="40"/>
              <w:jc w:val="left"/>
              <w:rPr>
                <w:rFonts w:cs="Arial"/>
                <w:bCs/>
              </w:rPr>
            </w:pPr>
          </w:p>
        </w:tc>
      </w:tr>
      <w:tr w:rsidRPr="00BF5681" w:rsidR="00AF4DD9" w:rsidTr="55E026C1" w14:paraId="3F83D66E" w14:textId="77777777">
        <w:trPr>
          <w:trHeight w:val="20"/>
        </w:trPr>
        <w:tc>
          <w:tcPr>
            <w:tcW w:w="123" w:type="pct"/>
            <w:vMerge/>
            <w:shd w:val="clear" w:color="auto" w:fill="D9D9D9" w:themeFill="background1" w:themeFillShade="D9"/>
          </w:tcPr>
          <w:p w:rsidRPr="003F7B0D" w:rsidR="00AF4DD9" w:rsidP="00C37272" w:rsidRDefault="00AF4DD9" w14:paraId="50FCEE6C" w14:textId="77777777">
            <w:pPr>
              <w:spacing w:before="40" w:after="40"/>
              <w:jc w:val="left"/>
              <w:rPr>
                <w:rFonts w:cs="Arial"/>
              </w:rPr>
            </w:pPr>
          </w:p>
        </w:tc>
        <w:tc>
          <w:tcPr>
            <w:tcW w:w="1502" w:type="pct"/>
            <w:shd w:val="clear" w:color="auto" w:fill="D9D9D9" w:themeFill="background1" w:themeFillShade="D9"/>
            <w:tcMar/>
          </w:tcPr>
          <w:p w:rsidR="00AF4DD9" w:rsidP="55E026C1" w:rsidRDefault="00AF4DD9" w14:paraId="12537C01" w14:textId="77777777" w14:noSpellErr="1">
            <w:pPr>
              <w:spacing w:before="40" w:after="40"/>
              <w:jc w:val="left"/>
              <w:rPr>
                <w:rFonts w:ascii="Arial" w:hAnsi="Arial" w:eastAsia="Arial" w:cs="Arial"/>
                <w:rPrChange w:author="SLAVÍK Lukáš, Ing." w:date="2021-11-04T10:37:07.9780143" w:id="2101507202">
                  <w:rPr>
                    <w:rFonts w:cs="Arial"/>
                  </w:rPr>
                </w:rPrChange>
              </w:rPr>
              <w:pPrChange w:author="SLAVÍK Lukáš, Ing." w:date="2021-11-04T10:37:07.9780143" w:id="1595970554">
                <w:pPr>
                  <w:jc w:val="left"/>
                </w:pPr>
              </w:pPrChange>
            </w:pPr>
            <w:r w:rsidRPr="55E026C1">
              <w:rPr>
                <w:rFonts w:ascii="Arial" w:hAnsi="Arial" w:eastAsia="Arial" w:cs="Arial"/>
                <w:rPrChange w:author="SLAVÍK Lukáš, Ing." w:date="2021-11-04T10:37:07.9780143" w:id="1484956317">
                  <w:rPr>
                    <w:rFonts w:cs="Arial"/>
                  </w:rPr>
                </w:rPrChange>
              </w:rPr>
              <w:t>Využíváte vlastní připojení do veřejného internetu?</w:t>
            </w:r>
          </w:p>
          <w:p w:rsidRPr="003F7B0D" w:rsidR="00AF4DD9" w:rsidP="00C37272" w:rsidRDefault="00AF4DD9" w14:paraId="27C8F2E1" w14:textId="77777777">
            <w:pPr>
              <w:spacing w:before="40" w:after="40"/>
              <w:jc w:val="left"/>
              <w:rPr>
                <w:rFonts w:cs="Arial"/>
              </w:rPr>
            </w:pPr>
          </w:p>
        </w:tc>
        <w:tc>
          <w:tcPr>
            <w:tcW w:w="501" w:type="pct"/>
            <w:tcMar/>
          </w:tcPr>
          <w:p w:rsidR="00AF4DD9" w:rsidP="55E026C1" w:rsidRDefault="00594FA8" w14:paraId="631A6446" w14:textId="77777777" w14:noSpellErr="1">
            <w:pPr>
              <w:spacing w:before="40" w:after="40"/>
              <w:rPr>
                <w:rFonts w:ascii="Arial" w:hAnsi="Arial" w:eastAsia="Arial" w:cs="Arial"/>
                <w:rPrChange w:author="SLAVÍK Lukáš, Ing." w:date="2021-11-04T10:37:07.9780143" w:id="1189189435">
                  <w:rPr>
                    <w:rFonts w:cs="Arial"/>
                  </w:rPr>
                </w:rPrChange>
              </w:rPr>
              <w:pPrChange w:author="SLAVÍK Lukáš, Ing." w:date="2021-11-04T10:37:07.9780143" w:id="23944761">
                <w:pPr/>
              </w:pPrChange>
            </w:pPr>
            <w:sdt>
              <w:sdtPr>
                <w:rPr>
                  <w:rFonts w:cs="Arial"/>
                </w:rPr>
                <w:id w:val="-520007237"/>
                <w:showingPlcHdr/>
                <w:comboBox>
                  <w:listItem w:displayText="Ano" w:value="Ano"/>
                  <w:listItem w:displayText="Nerelevantní" w:value="Nerelevantní"/>
                  <w:listItem w:displayText="Ne" w:value="Ne"/>
                </w:comboBox>
              </w:sdtPr>
              <w:sdtEndPr/>
              <w:sdtContent>
                <w:r w:rsidRPr="003F7B0D" w:rsidR="00AF4DD9">
                  <w:rPr>
                    <w:rStyle w:val="Zstupntext"/>
                    <w:rFonts w:cs="Arial"/>
                    <w:i/>
                    <w:color w:val="FF0000"/>
                  </w:rPr>
                  <w:t>Zvolte položku.</w:t>
                </w:r>
              </w:sdtContent>
            </w:sdt>
          </w:p>
        </w:tc>
        <w:tc>
          <w:tcPr>
            <w:tcW w:w="502" w:type="pct"/>
            <w:tcMar/>
          </w:tcPr>
          <w:p w:rsidRPr="003F7B0D" w:rsidR="00AF4DD9" w:rsidP="00C37272" w:rsidRDefault="00AF4DD9" w14:paraId="0685B6A9" w14:textId="77777777">
            <w:pPr>
              <w:spacing w:before="40" w:after="40"/>
              <w:jc w:val="left"/>
              <w:rPr>
                <w:rFonts w:cs="Arial"/>
                <w:bCs/>
              </w:rPr>
            </w:pPr>
          </w:p>
        </w:tc>
        <w:tc>
          <w:tcPr>
            <w:tcW w:w="2373" w:type="pct"/>
            <w:shd w:val="clear" w:color="auto" w:fill="auto"/>
            <w:tcMar/>
          </w:tcPr>
          <w:p w:rsidR="00AF4DD9" w:rsidP="00C37272" w:rsidRDefault="00AF4DD9" w14:paraId="6C2FF8C1" w14:textId="77777777">
            <w:pPr>
              <w:spacing w:before="40" w:after="40"/>
              <w:jc w:val="left"/>
              <w:rPr>
                <w:rFonts w:cs="Arial"/>
                <w:bCs/>
              </w:rPr>
            </w:pPr>
          </w:p>
          <w:p w:rsidR="00561D38" w:rsidP="00C37272" w:rsidRDefault="00561D38" w14:paraId="21C10BD6" w14:textId="77777777">
            <w:pPr>
              <w:spacing w:before="40" w:after="40"/>
              <w:jc w:val="left"/>
              <w:rPr>
                <w:rFonts w:cs="Arial"/>
                <w:bCs/>
              </w:rPr>
            </w:pPr>
          </w:p>
          <w:p w:rsidRPr="003F7B0D" w:rsidR="00561D38" w:rsidP="00C37272" w:rsidRDefault="00561D38" w14:paraId="52BD3414" w14:textId="6E111E37">
            <w:pPr>
              <w:spacing w:before="40" w:after="40"/>
              <w:jc w:val="left"/>
              <w:rPr>
                <w:rFonts w:cs="Arial"/>
                <w:bCs/>
              </w:rPr>
            </w:pPr>
          </w:p>
        </w:tc>
      </w:tr>
      <w:tr w:rsidRPr="00BF5681" w:rsidR="00AF4DD9" w:rsidTr="55E026C1" w14:paraId="2DFDC51E" w14:textId="77777777">
        <w:trPr>
          <w:trHeight w:val="20"/>
        </w:trPr>
        <w:tc>
          <w:tcPr>
            <w:tcW w:w="5000" w:type="pct"/>
            <w:gridSpan w:val="5"/>
            <w:shd w:val="clear" w:color="auto" w:fill="D9D9D9" w:themeFill="background1" w:themeFillShade="D9"/>
            <w:tcMar/>
            <w:hideMark/>
            <w:tcPrChange w:author="SLAVÍK Lukáš, Ing." w:date="2021-11-04T10:37:07.9780143" w:id="1839683050">
              <w:tcPr>
                <w:tcW w:w="5000" w:type="pct"/>
                <w:gridSpan w:val="5"/>
                <w:shd w:val="clear" w:color="auto" w:fill="D9D9D9" w:themeFill="background1" w:themeFillShade="D9"/>
                <w:hideMark/>
              </w:tcPr>
            </w:tcPrChange>
          </w:tcPr>
          <w:p w:rsidRPr="003F7B0D" w:rsidR="00AF4DD9" w:rsidP="55E026C1" w:rsidRDefault="00AF4DD9" w14:paraId="3FC61AC5" w14:textId="77777777" w14:noSpellErr="1">
            <w:pPr>
              <w:spacing w:before="40" w:after="40"/>
              <w:jc w:val="left"/>
              <w:rPr>
                <w:rFonts w:ascii="Arial" w:hAnsi="Arial" w:eastAsia="Arial" w:cs="Arial"/>
                <w:rPrChange w:author="SLAVÍK Lukáš, Ing." w:date="2021-11-04T10:37:07.9780143" w:id="1439073411">
                  <w:rPr>
                    <w:rFonts w:cs="Arial"/>
                    <w:bCs/>
                  </w:rPr>
                </w:rPrChange>
              </w:rPr>
              <w:pPrChange w:author="SLAVÍK Lukáš, Ing." w:date="2021-11-04T10:37:07.9780143" w:id="2024581841">
                <w:pPr>
                  <w:jc w:val="left"/>
                </w:pPr>
              </w:pPrChange>
            </w:pPr>
            <w:r w:rsidRPr="55E026C1">
              <w:rPr>
                <w:rFonts w:ascii="Arial" w:hAnsi="Arial" w:eastAsia="Arial" w:cs="Arial"/>
                <w:b w:val="1"/>
                <w:bCs w:val="1"/>
                <w:rPrChange w:author="SLAVÍK Lukáš, Ing." w:date="2021-11-04T10:37:07.9780143" w:id="1684621482">
                  <w:rPr>
                    <w:rFonts w:cs="Arial"/>
                    <w:b/>
                  </w:rPr>
                </w:rPrChange>
              </w:rPr>
              <w:t>Univerzální kontaktní místo</w:t>
            </w:r>
          </w:p>
        </w:tc>
      </w:tr>
      <w:tr w:rsidRPr="00BF5681" w:rsidR="00AF4DD9" w:rsidTr="55E026C1" w14:paraId="27109C2B" w14:textId="77777777">
        <w:trPr>
          <w:trHeight w:val="20"/>
        </w:trPr>
        <w:tc>
          <w:tcPr>
            <w:tcW w:w="123" w:type="pct"/>
            <w:vMerge w:val="restart"/>
            <w:shd w:val="clear" w:color="auto" w:fill="D9D9D9" w:themeFill="background1" w:themeFillShade="D9"/>
            <w:tcMar/>
            <w:tcPrChange w:author="SLAVÍK Lukáš, Ing." w:date="2021-11-04T10:37:07.9780143" w:id="1975919385">
              <w:tcPr>
                <w:tcW w:w="123" w:type="pct"/>
                <w:vMerge w:val="restart"/>
                <w:shd w:val="clear" w:color="auto" w:fill="D9D9D9" w:themeFill="background1" w:themeFillShade="D9"/>
              </w:tcPr>
            </w:tcPrChange>
          </w:tcPr>
          <w:p w:rsidRPr="003F7B0D" w:rsidR="00AF4DD9" w:rsidP="00C37272" w:rsidRDefault="00AF4DD9" w14:paraId="7B7FE9A9" w14:textId="77777777">
            <w:pPr>
              <w:spacing w:before="40" w:after="40"/>
              <w:jc w:val="left"/>
              <w:rPr>
                <w:rFonts w:cs="Arial"/>
              </w:rPr>
            </w:pPr>
          </w:p>
        </w:tc>
        <w:tc>
          <w:tcPr>
            <w:tcW w:w="1502" w:type="pct"/>
            <w:shd w:val="clear" w:color="auto" w:fill="D9D9D9" w:themeFill="background1" w:themeFillShade="D9"/>
            <w:tcMar/>
          </w:tcPr>
          <w:p w:rsidRPr="003F7B0D" w:rsidR="00AF4DD9" w:rsidP="55E026C1" w:rsidRDefault="00AF4DD9" w14:paraId="7533E975" w14:textId="77777777">
            <w:pPr>
              <w:spacing w:before="40" w:after="40"/>
              <w:jc w:val="left"/>
              <w:rPr>
                <w:rFonts w:ascii="Arial" w:hAnsi="Arial" w:eastAsia="Arial" w:cs="Arial"/>
                <w:rPrChange w:author="SLAVÍK Lukáš, Ing." w:date="2021-11-04T10:37:07.9780143" w:id="672727450">
                  <w:rPr>
                    <w:rFonts w:cs="Arial"/>
                  </w:rPr>
                </w:rPrChange>
              </w:rPr>
              <w:pPrChange w:author="SLAVÍK Lukáš, Ing." w:date="2021-11-04T10:37:07.9780143" w:id="984898">
                <w:pPr>
                  <w:jc w:val="left"/>
                </w:pPr>
              </w:pPrChange>
            </w:pPr>
            <w:r w:rsidRPr="55E026C1">
              <w:rPr>
                <w:rFonts w:ascii="Arial" w:hAnsi="Arial" w:eastAsia="Arial" w:cs="Arial"/>
                <w:rPrChange w:author="SLAVÍK Lukáš, Ing." w:date="2021-11-04T10:37:07.9780143" w:id="1756302822">
                  <w:rPr>
                    <w:rFonts w:cs="Arial"/>
                  </w:rPr>
                </w:rPrChange>
              </w:rPr>
              <w:t xml:space="preserve">Publikujete na </w:t>
            </w:r>
            <w:proofErr w:type="spellStart"/>
            <w:r w:rsidRPr="55E026C1">
              <w:rPr>
                <w:rFonts w:ascii="Arial" w:hAnsi="Arial" w:eastAsia="Arial" w:cs="Arial"/>
                <w:rPrChange w:author="SLAVÍK Lukáš, Ing." w:date="2021-11-04T10:37:07.9780143" w:id="1551532914">
                  <w:rPr>
                    <w:rFonts w:cs="Arial"/>
                  </w:rPr>
                </w:rPrChange>
              </w:rPr>
              <w:t>CzechPOINT</w:t>
            </w:r>
            <w:proofErr w:type="spellEnd"/>
            <w:r w:rsidRPr="55E026C1">
              <w:rPr>
                <w:rFonts w:ascii="Arial" w:hAnsi="Arial" w:eastAsia="Arial" w:cs="Arial"/>
                <w:rPrChange w:author="SLAVÍK Lukáš, Ing." w:date="2021-11-04T10:37:07.9780143" w:id="1897174968">
                  <w:rPr>
                    <w:rFonts w:cs="Arial"/>
                  </w:rPr>
                </w:rPrChange>
              </w:rPr>
              <w:t xml:space="preserve"> všechny své samoobslužné</w:t>
            </w:r>
            <w:r w:rsidRPr="55E026C1">
              <w:rPr>
                <w:rFonts w:ascii="Arial" w:hAnsi="Arial" w:eastAsia="Arial" w:cs="Arial"/>
                <w:rPrChange w:author="SLAVÍK Lukáš, Ing." w:date="2021-11-04T10:37:07.9780143" w:id="843179252">
                  <w:rPr>
                    <w:rFonts w:cs="Arial"/>
                  </w:rPr>
                </w:rPrChange>
              </w:rPr>
              <w:t xml:space="preserve"> služby</w:t>
            </w:r>
            <w:r w:rsidRPr="55E026C1">
              <w:rPr>
                <w:rFonts w:ascii="Arial" w:hAnsi="Arial" w:eastAsia="Arial" w:cs="Arial"/>
                <w:rPrChange w:author="SLAVÍK Lukáš, Ing." w:date="2021-11-04T10:37:07.9780143" w:id="281151433">
                  <w:rPr>
                    <w:rFonts w:cs="Arial"/>
                  </w:rPr>
                </w:rPrChange>
              </w:rPr>
              <w:t xml:space="preserve"> tak, aby mohly být přístupné i </w:t>
            </w:r>
            <w:proofErr w:type="spellStart"/>
            <w:r w:rsidRPr="55E026C1">
              <w:rPr>
                <w:rFonts w:ascii="Arial" w:hAnsi="Arial" w:eastAsia="Arial" w:cs="Arial"/>
                <w:rPrChange w:author="SLAVÍK Lukáš, Ing." w:date="2021-11-04T10:37:07.9780143" w:id="556753191">
                  <w:rPr>
                    <w:rFonts w:cs="Arial"/>
                  </w:rPr>
                </w:rPrChange>
              </w:rPr>
              <w:t xml:space="preserve">asistovaně</w:t>
            </w:r>
            <w:proofErr w:type="spellEnd"/>
            <w:r w:rsidRPr="55E026C1">
              <w:rPr>
                <w:rFonts w:ascii="Arial" w:hAnsi="Arial" w:eastAsia="Arial" w:cs="Arial"/>
                <w:rPrChange w:author="SLAVÍK Lukáš, Ing." w:date="2021-11-04T10:37:07.9780143" w:id="1622463846">
                  <w:rPr>
                    <w:rFonts w:cs="Arial"/>
                  </w:rPr>
                </w:rPrChange>
              </w:rPr>
              <w:t xml:space="preserve">? </w:t>
            </w:r>
          </w:p>
        </w:tc>
        <w:tc>
          <w:tcPr>
            <w:tcW w:w="501" w:type="pct"/>
            <w:tcMar/>
          </w:tcPr>
          <w:p w:rsidRPr="003F7B0D" w:rsidR="00AF4DD9" w:rsidP="55E026C1" w:rsidRDefault="00594FA8" w14:paraId="63903173" w14:textId="77777777" w14:noSpellErr="1">
            <w:pPr>
              <w:spacing w:before="40" w:after="40"/>
              <w:rPr>
                <w:rFonts w:ascii="Arial" w:hAnsi="Arial" w:eastAsia="Arial" w:cs="Arial"/>
                <w:rPrChange w:author="SLAVÍK Lukáš, Ing." w:date="2021-11-04T10:37:07.9780143" w:id="1883030141">
                  <w:rPr>
                    <w:rFonts w:cs="Arial"/>
                  </w:rPr>
                </w:rPrChange>
              </w:rPr>
              <w:pPrChange w:author="SLAVÍK Lukáš, Ing." w:date="2021-11-04T10:37:07.9780143" w:id="1670248593">
                <w:pPr/>
              </w:pPrChange>
            </w:pPr>
            <w:sdt>
              <w:sdtPr>
                <w:rPr>
                  <w:rFonts w:cs="Arial"/>
                </w:rPr>
                <w:id w:val="884445593"/>
                <w:showingPlcHdr/>
                <w:comboBox>
                  <w:listItem w:displayText="Ano" w:value="Ano"/>
                  <w:listItem w:displayText="Nerelevantní" w:value="Nerelevantní"/>
                  <w:listItem w:displayText="Ne, žádáme o výjimku" w:value="Ne, žádáme o výjimku"/>
                </w:comboBox>
              </w:sdtPr>
              <w:sdtEndPr/>
              <w:sdtContent>
                <w:r w:rsidRPr="003F7B0D" w:rsidR="00AF4DD9">
                  <w:rPr>
                    <w:rStyle w:val="Zstupntext"/>
                    <w:rFonts w:cs="Arial"/>
                    <w:i/>
                    <w:color w:val="FF0000"/>
                  </w:rPr>
                  <w:t>Zvolte položku.</w:t>
                </w:r>
              </w:sdtContent>
            </w:sdt>
          </w:p>
        </w:tc>
        <w:tc>
          <w:tcPr>
            <w:tcW w:w="502" w:type="pct"/>
            <w:tcMar/>
          </w:tcPr>
          <w:p w:rsidRPr="003F7B0D" w:rsidR="00AF4DD9" w:rsidP="00C37272" w:rsidRDefault="00AF4DD9" w14:paraId="2DC60409" w14:textId="77777777">
            <w:pPr>
              <w:spacing w:before="40" w:after="40"/>
              <w:jc w:val="left"/>
              <w:rPr>
                <w:rFonts w:cs="Arial"/>
                <w:bCs/>
              </w:rPr>
            </w:pPr>
          </w:p>
        </w:tc>
        <w:tc>
          <w:tcPr>
            <w:tcW w:w="2373" w:type="pct"/>
            <w:shd w:val="clear" w:color="auto" w:fill="auto"/>
            <w:tcMar/>
          </w:tcPr>
          <w:p w:rsidRPr="003F7B0D" w:rsidR="00AF4DD9" w:rsidP="00C37272" w:rsidRDefault="00AF4DD9" w14:paraId="20959F65" w14:textId="77777777">
            <w:pPr>
              <w:spacing w:before="40" w:after="40"/>
              <w:jc w:val="left"/>
              <w:rPr>
                <w:rFonts w:cs="Arial"/>
                <w:bCs/>
              </w:rPr>
            </w:pPr>
          </w:p>
        </w:tc>
      </w:tr>
      <w:tr w:rsidRPr="00BF5681" w:rsidR="00AF4DD9" w:rsidTr="55E026C1" w14:paraId="6089C799" w14:textId="77777777">
        <w:trPr>
          <w:trHeight w:val="20"/>
        </w:trPr>
        <w:tc>
          <w:tcPr>
            <w:tcW w:w="123" w:type="pct"/>
            <w:vMerge/>
            <w:shd w:val="clear" w:color="auto" w:fill="D9D9D9" w:themeFill="background1" w:themeFillShade="D9"/>
          </w:tcPr>
          <w:p w:rsidRPr="003F7B0D" w:rsidR="00AF4DD9" w:rsidP="00C37272" w:rsidRDefault="00AF4DD9" w14:paraId="4343D31F" w14:textId="77777777">
            <w:pPr>
              <w:spacing w:before="40" w:after="40"/>
              <w:jc w:val="left"/>
              <w:rPr>
                <w:rFonts w:cs="Arial"/>
              </w:rPr>
            </w:pPr>
          </w:p>
        </w:tc>
        <w:tc>
          <w:tcPr>
            <w:tcW w:w="1502" w:type="pct"/>
            <w:shd w:val="clear" w:color="auto" w:fill="D9D9D9" w:themeFill="background1" w:themeFillShade="D9"/>
            <w:tcMar/>
          </w:tcPr>
          <w:p w:rsidR="00AF4DD9" w:rsidP="55E026C1" w:rsidRDefault="00AF4DD9" w14:paraId="1C071A44" w14:textId="77777777">
            <w:pPr>
              <w:spacing w:before="40" w:after="40"/>
              <w:jc w:val="left"/>
              <w:rPr>
                <w:rFonts w:ascii="Arial" w:hAnsi="Arial" w:eastAsia="Arial" w:cs="Arial"/>
                <w:rPrChange w:author="SLAVÍK Lukáš, Ing." w:date="2021-11-04T10:37:07.9780143" w:id="1353983716">
                  <w:rPr>
                    <w:rFonts w:cs="Arial"/>
                  </w:rPr>
                </w:rPrChange>
              </w:rPr>
              <w:pPrChange w:author="SLAVÍK Lukáš, Ing." w:date="2021-11-04T10:37:07.9780143" w:id="929567549">
                <w:pPr>
                  <w:jc w:val="left"/>
                </w:pPr>
              </w:pPrChange>
            </w:pPr>
            <w:r w:rsidRPr="55E026C1">
              <w:rPr>
                <w:rFonts w:ascii="Arial" w:hAnsi="Arial" w:eastAsia="Arial" w:cs="Arial"/>
                <w:rPrChange w:author="SLAVÍK Lukáš, Ing." w:date="2021-11-04T10:37:07.9780143" w:id="1877642737">
                  <w:rPr>
                    <w:rFonts w:cs="Arial"/>
                  </w:rPr>
                </w:rPrChange>
              </w:rPr>
              <w:t xml:space="preserve">Jste na centrálu </w:t>
            </w:r>
            <w:proofErr w:type="spellStart"/>
            <w:r w:rsidRPr="55E026C1">
              <w:rPr>
                <w:rFonts w:ascii="Arial" w:hAnsi="Arial" w:eastAsia="Arial" w:cs="Arial"/>
                <w:rPrChange w:author="SLAVÍK Lukáš, Ing." w:date="2021-11-04T10:37:07.9780143" w:id="591088756">
                  <w:rPr>
                    <w:rFonts w:cs="Arial"/>
                  </w:rPr>
                </w:rPrChange>
              </w:rPr>
              <w:t>CzechPOINT</w:t>
            </w:r>
            <w:proofErr w:type="spellEnd"/>
            <w:r w:rsidRPr="55E026C1">
              <w:rPr>
                <w:rFonts w:ascii="Arial" w:hAnsi="Arial" w:eastAsia="Arial" w:cs="Arial"/>
                <w:rPrChange w:author="SLAVÍK Lukáš, Ing." w:date="2021-11-04T10:37:07.9780143" w:id="1251093539">
                  <w:rPr>
                    <w:rFonts w:cs="Arial"/>
                  </w:rPr>
                </w:rPrChange>
              </w:rPr>
              <w:t xml:space="preserve"> připojeni skrze systém CMS?</w:t>
            </w:r>
          </w:p>
          <w:p w:rsidRPr="003F7B0D" w:rsidR="00AF4DD9" w:rsidP="00C37272" w:rsidRDefault="00AF4DD9" w14:paraId="5787598D" w14:textId="77777777">
            <w:pPr>
              <w:spacing w:before="40" w:after="40"/>
              <w:jc w:val="left"/>
              <w:rPr>
                <w:rFonts w:cs="Arial"/>
              </w:rPr>
            </w:pPr>
          </w:p>
        </w:tc>
        <w:tc>
          <w:tcPr>
            <w:tcW w:w="501" w:type="pct"/>
            <w:tcMar/>
          </w:tcPr>
          <w:p w:rsidRPr="003F7B0D" w:rsidR="00AF4DD9" w:rsidP="55E026C1" w:rsidRDefault="00594FA8" w14:paraId="7E834E8F" w14:textId="77777777" w14:noSpellErr="1">
            <w:pPr>
              <w:spacing w:before="40" w:after="40"/>
              <w:rPr>
                <w:rFonts w:ascii="Arial" w:hAnsi="Arial" w:eastAsia="Arial" w:cs="Arial"/>
                <w:rPrChange w:author="SLAVÍK Lukáš, Ing." w:date="2021-11-04T10:37:07.9780143" w:id="642804363">
                  <w:rPr>
                    <w:rFonts w:cs="Arial"/>
                  </w:rPr>
                </w:rPrChange>
              </w:rPr>
              <w:pPrChange w:author="SLAVÍK Lukáš, Ing." w:date="2021-11-04T10:37:07.9780143" w:id="1889698453">
                <w:pPr/>
              </w:pPrChange>
            </w:pPr>
            <w:sdt>
              <w:sdtPr>
                <w:rPr>
                  <w:rFonts w:cs="Arial"/>
                </w:rPr>
                <w:id w:val="-1048682203"/>
                <w:showingPlcHdr/>
                <w:comboBox>
                  <w:listItem w:displayText="Ano" w:value="Ano"/>
                  <w:listItem w:displayText="Nerelevantní" w:value="Nerelevantní"/>
                  <w:listItem w:displayText="Ne, žádáme o výjimku" w:value="Ne, žádáme o výjimku"/>
                </w:comboBox>
              </w:sdtPr>
              <w:sdtEndPr/>
              <w:sdtContent>
                <w:r w:rsidRPr="003F7B0D" w:rsidR="00AF4DD9">
                  <w:rPr>
                    <w:rStyle w:val="Zstupntext"/>
                    <w:rFonts w:cs="Arial"/>
                    <w:i/>
                    <w:color w:val="FF0000"/>
                  </w:rPr>
                  <w:t>Zvolte položku.</w:t>
                </w:r>
              </w:sdtContent>
            </w:sdt>
          </w:p>
        </w:tc>
        <w:tc>
          <w:tcPr>
            <w:tcW w:w="502" w:type="pct"/>
            <w:tcMar/>
          </w:tcPr>
          <w:p w:rsidRPr="003F7B0D" w:rsidR="00AF4DD9" w:rsidP="00C37272" w:rsidRDefault="00AF4DD9" w14:paraId="0E69CA13" w14:textId="77777777">
            <w:pPr>
              <w:spacing w:before="40" w:after="40"/>
              <w:jc w:val="left"/>
              <w:rPr>
                <w:rFonts w:cs="Arial"/>
                <w:bCs/>
              </w:rPr>
            </w:pPr>
          </w:p>
        </w:tc>
        <w:tc>
          <w:tcPr>
            <w:tcW w:w="2373" w:type="pct"/>
            <w:shd w:val="clear" w:color="auto" w:fill="auto"/>
            <w:tcMar/>
          </w:tcPr>
          <w:p w:rsidR="00AF4DD9" w:rsidP="00C37272" w:rsidRDefault="00AF4DD9" w14:paraId="05289F6F" w14:textId="77777777">
            <w:pPr>
              <w:spacing w:before="40" w:after="40"/>
              <w:jc w:val="left"/>
              <w:rPr>
                <w:rFonts w:cs="Arial"/>
                <w:bCs/>
              </w:rPr>
            </w:pPr>
          </w:p>
          <w:p w:rsidR="00561D38" w:rsidP="00C37272" w:rsidRDefault="00561D38" w14:paraId="0E0F55A2" w14:textId="77777777">
            <w:pPr>
              <w:spacing w:before="40" w:after="40"/>
              <w:jc w:val="left"/>
              <w:rPr>
                <w:rFonts w:cs="Arial"/>
                <w:bCs/>
              </w:rPr>
            </w:pPr>
          </w:p>
          <w:p w:rsidRPr="003F7B0D" w:rsidR="00561D38" w:rsidP="00C37272" w:rsidRDefault="00561D38" w14:paraId="0B79F3C7" w14:textId="413AF680">
            <w:pPr>
              <w:spacing w:before="40" w:after="40"/>
              <w:jc w:val="left"/>
              <w:rPr>
                <w:rFonts w:cs="Arial"/>
                <w:bCs/>
              </w:rPr>
            </w:pPr>
          </w:p>
        </w:tc>
      </w:tr>
      <w:tr w:rsidRPr="00BF5681" w:rsidR="00AF4DD9" w:rsidTr="55E026C1" w14:paraId="45343A18" w14:textId="77777777">
        <w:trPr>
          <w:trHeight w:val="20"/>
        </w:trPr>
        <w:tc>
          <w:tcPr>
            <w:tcW w:w="5000" w:type="pct"/>
            <w:gridSpan w:val="5"/>
            <w:shd w:val="clear" w:color="auto" w:fill="D9D9D9" w:themeFill="background1" w:themeFillShade="D9"/>
            <w:tcMar/>
            <w:tcPrChange w:author="SLAVÍK Lukáš, Ing." w:date="2021-11-04T10:37:07.9780143" w:id="319045610">
              <w:tcPr>
                <w:tcW w:w="5000" w:type="pct"/>
                <w:gridSpan w:val="5"/>
                <w:shd w:val="clear" w:color="auto" w:fill="D9D9D9" w:themeFill="background1" w:themeFillShade="D9"/>
              </w:tcPr>
            </w:tcPrChange>
          </w:tcPr>
          <w:p w:rsidRPr="003F7B0D" w:rsidR="00AF4DD9" w:rsidP="55E026C1" w:rsidRDefault="00AF4DD9" w14:paraId="20BB1C2A" w14:textId="77777777" w14:noSpellErr="1">
            <w:pPr>
              <w:spacing w:before="40" w:after="40"/>
              <w:jc w:val="left"/>
              <w:rPr>
                <w:rFonts w:ascii="Arial" w:hAnsi="Arial" w:eastAsia="Arial" w:cs="Arial"/>
                <w:b w:val="1"/>
                <w:bCs w:val="1"/>
                <w:rPrChange w:author="SLAVÍK Lukáš, Ing." w:date="2021-11-04T10:37:07.9780143" w:id="1475400338">
                  <w:rPr>
                    <w:rFonts w:cs="Arial"/>
                    <w:b/>
                  </w:rPr>
                </w:rPrChange>
              </w:rPr>
              <w:pPrChange w:author="SLAVÍK Lukáš, Ing." w:date="2021-11-04T10:37:07.9780143" w:id="1141442158">
                <w:pPr>
                  <w:jc w:val="left"/>
                </w:pPr>
              </w:pPrChange>
            </w:pPr>
            <w:r w:rsidRPr="55E026C1">
              <w:rPr>
                <w:rFonts w:ascii="Arial" w:hAnsi="Arial" w:eastAsia="Arial" w:cs="Arial"/>
                <w:b w:val="1"/>
                <w:bCs w:val="1"/>
                <w:rPrChange w:author="SLAVÍK Lukáš, Ing." w:date="2021-11-04T10:37:07.9780143" w:id="279886106">
                  <w:rPr>
                    <w:rFonts w:cs="Arial"/>
                    <w:b/>
                  </w:rPr>
                </w:rPrChange>
              </w:rPr>
              <w:lastRenderedPageBreak/>
              <w:t>Rozšířený backoffice úředníka</w:t>
            </w:r>
          </w:p>
        </w:tc>
      </w:tr>
      <w:tr w:rsidRPr="00BF5681" w:rsidR="00AF4DD9" w:rsidTr="55E026C1" w14:paraId="6A8674AC" w14:textId="77777777">
        <w:trPr>
          <w:trHeight w:val="20"/>
        </w:trPr>
        <w:tc>
          <w:tcPr>
            <w:tcW w:w="123" w:type="pct"/>
            <w:vMerge w:val="restart"/>
            <w:shd w:val="clear" w:color="auto" w:fill="D9D9D9" w:themeFill="background1" w:themeFillShade="D9"/>
            <w:tcMar/>
            <w:tcPrChange w:author="SLAVÍK Lukáš, Ing." w:date="2021-11-04T10:37:07.9780143" w:id="548760038">
              <w:tcPr>
                <w:tcW w:w="123" w:type="pct"/>
                <w:vMerge w:val="restart"/>
                <w:shd w:val="clear" w:color="auto" w:fill="D9D9D9" w:themeFill="background1" w:themeFillShade="D9"/>
              </w:tcPr>
            </w:tcPrChange>
          </w:tcPr>
          <w:p w:rsidRPr="003F7B0D" w:rsidR="00AF4DD9" w:rsidP="00C37272" w:rsidRDefault="00AF4DD9" w14:paraId="7FA58574" w14:textId="77777777">
            <w:pPr>
              <w:spacing w:before="40" w:after="40"/>
              <w:jc w:val="left"/>
              <w:rPr>
                <w:rFonts w:cs="Arial"/>
              </w:rPr>
            </w:pPr>
          </w:p>
        </w:tc>
        <w:tc>
          <w:tcPr>
            <w:tcW w:w="1502" w:type="pct"/>
            <w:shd w:val="clear" w:color="auto" w:fill="D9D9D9" w:themeFill="background1" w:themeFillShade="D9"/>
            <w:tcMar/>
          </w:tcPr>
          <w:p w:rsidR="00AF4DD9" w:rsidP="55E026C1" w:rsidRDefault="00AF4DD9" w14:paraId="74ADF004" w14:textId="77777777">
            <w:pPr>
              <w:spacing w:before="40" w:after="40"/>
              <w:jc w:val="left"/>
              <w:rPr>
                <w:rFonts w:ascii="Arial" w:hAnsi="Arial" w:eastAsia="Arial" w:cs="Arial"/>
                <w:rPrChange w:author="SLAVÍK Lukáš, Ing." w:date="2021-11-04T10:37:07.9780143" w:id="929320615">
                  <w:rPr>
                    <w:rFonts w:cs="Arial"/>
                  </w:rPr>
                </w:rPrChange>
              </w:rPr>
              <w:pPrChange w:author="SLAVÍK Lukáš, Ing." w:date="2021-11-04T10:37:07.9780143" w:id="980027772">
                <w:pPr>
                  <w:jc w:val="left"/>
                </w:pPr>
              </w:pPrChange>
            </w:pPr>
            <w:r w:rsidRPr="55E026C1">
              <w:rPr>
                <w:rFonts w:ascii="Arial" w:hAnsi="Arial" w:eastAsia="Arial" w:cs="Arial"/>
                <w:rPrChange w:author="SLAVÍK Lukáš, Ing." w:date="2021-11-04T10:37:07.9780143" w:id="520487134">
                  <w:rPr>
                    <w:rFonts w:cs="Arial"/>
                  </w:rPr>
                </w:rPrChange>
              </w:rPr>
              <w:t xml:space="preserve">Máte služby </w:t>
            </w:r>
            <w:proofErr w:type="spellStart"/>
            <w:r w:rsidRPr="55E026C1">
              <w:rPr>
                <w:rFonts w:ascii="Arial" w:hAnsi="Arial" w:eastAsia="Arial" w:cs="Arial"/>
                <w:rPrChange w:author="SLAVÍK Lukáš, Ing." w:date="2021-11-04T10:37:07.9780143" w:id="793235041">
                  <w:rPr>
                    <w:rFonts w:cs="Arial"/>
                  </w:rPr>
                </w:rPrChange>
              </w:rPr>
              <w:t>CzechPOINT@office</w:t>
            </w:r>
            <w:proofErr w:type="spellEnd"/>
            <w:r w:rsidRPr="55E026C1">
              <w:rPr>
                <w:rFonts w:ascii="Arial" w:hAnsi="Arial" w:eastAsia="Arial" w:cs="Arial"/>
                <w:rPrChange w:author="SLAVÍK Lukáš, Ing." w:date="2021-11-04T10:37:07.9780143" w:id="1407604508">
                  <w:rPr>
                    <w:rFonts w:cs="Arial"/>
                  </w:rPr>
                </w:rPrChange>
              </w:rPr>
              <w:t xml:space="preserve"> integrovány do svých systémů?</w:t>
            </w:r>
          </w:p>
          <w:p w:rsidRPr="003F7B0D" w:rsidR="000A31E2" w:rsidP="00C37272" w:rsidRDefault="000A31E2" w14:paraId="0BFDB213" w14:textId="576C66BB">
            <w:pPr>
              <w:spacing w:before="40" w:after="40"/>
              <w:jc w:val="left"/>
              <w:rPr>
                <w:rFonts w:cs="Arial"/>
              </w:rPr>
            </w:pPr>
          </w:p>
        </w:tc>
        <w:tc>
          <w:tcPr>
            <w:tcW w:w="501" w:type="pct"/>
            <w:shd w:val="clear" w:color="auto" w:fill="auto"/>
            <w:tcMar/>
          </w:tcPr>
          <w:p w:rsidRPr="003F7B0D" w:rsidR="00AF4DD9" w:rsidP="55E026C1" w:rsidRDefault="00594FA8" w14:paraId="1EA52AFE" w14:textId="77777777" w14:noSpellErr="1">
            <w:pPr>
              <w:spacing w:before="40" w:after="40"/>
              <w:rPr>
                <w:rFonts w:ascii="Arial" w:hAnsi="Arial" w:eastAsia="Arial" w:cs="Arial"/>
                <w:rPrChange w:author="SLAVÍK Lukáš, Ing." w:date="2021-11-04T10:37:07.9780143" w:id="1866115148">
                  <w:rPr>
                    <w:rFonts w:cs="Arial"/>
                  </w:rPr>
                </w:rPrChange>
              </w:rPr>
              <w:pPrChange w:author="SLAVÍK Lukáš, Ing." w:date="2021-11-04T10:37:07.9780143" w:id="471545658">
                <w:pPr/>
              </w:pPrChange>
            </w:pPr>
            <w:sdt>
              <w:sdtPr>
                <w:rPr>
                  <w:rFonts w:cs="Arial"/>
                </w:rPr>
                <w:id w:val="1551341803"/>
                <w:showingPlcHdr/>
                <w:comboBox>
                  <w:listItem w:displayText="Ano" w:value="Ano"/>
                  <w:listItem w:displayText="Nerelevantní" w:value="Nerelevantní"/>
                  <w:listItem w:displayText="Ne, žádáme o výjimku" w:value="Ne, žádáme o výjimku"/>
                </w:comboBox>
              </w:sdtPr>
              <w:sdtEndPr/>
              <w:sdtContent>
                <w:r w:rsidRPr="003F7B0D" w:rsidR="00AF4DD9">
                  <w:rPr>
                    <w:rStyle w:val="Zstupntext"/>
                    <w:rFonts w:cs="Arial"/>
                    <w:i/>
                    <w:color w:val="FF0000"/>
                  </w:rPr>
                  <w:t>Zvolte položku.</w:t>
                </w:r>
              </w:sdtContent>
            </w:sdt>
          </w:p>
        </w:tc>
        <w:tc>
          <w:tcPr>
            <w:tcW w:w="502" w:type="pct"/>
            <w:tcMar/>
          </w:tcPr>
          <w:p w:rsidRPr="003F7B0D" w:rsidR="00AF4DD9" w:rsidP="00C37272" w:rsidRDefault="00AF4DD9" w14:paraId="416F0C91" w14:textId="77777777">
            <w:pPr>
              <w:spacing w:before="40" w:after="40"/>
              <w:jc w:val="left"/>
              <w:rPr>
                <w:rFonts w:cs="Arial"/>
                <w:bCs/>
              </w:rPr>
            </w:pPr>
          </w:p>
        </w:tc>
        <w:tc>
          <w:tcPr>
            <w:tcW w:w="2373" w:type="pct"/>
            <w:shd w:val="clear" w:color="auto" w:fill="auto"/>
            <w:tcMar/>
          </w:tcPr>
          <w:p w:rsidR="00AF4DD9" w:rsidP="00C37272" w:rsidRDefault="00AF4DD9" w14:paraId="7DBCB200" w14:textId="77777777">
            <w:pPr>
              <w:spacing w:before="40" w:after="40"/>
              <w:jc w:val="left"/>
              <w:rPr>
                <w:rFonts w:cs="Arial"/>
                <w:bCs/>
              </w:rPr>
            </w:pPr>
          </w:p>
          <w:p w:rsidR="00E10A0E" w:rsidP="00C37272" w:rsidRDefault="00E10A0E" w14:paraId="35ABCCCD" w14:textId="77777777">
            <w:pPr>
              <w:spacing w:before="40" w:after="40"/>
              <w:jc w:val="left"/>
              <w:rPr>
                <w:rFonts w:cs="Arial"/>
                <w:bCs/>
              </w:rPr>
            </w:pPr>
          </w:p>
          <w:p w:rsidRPr="003F7B0D" w:rsidR="00E10A0E" w:rsidP="00C37272" w:rsidRDefault="00E10A0E" w14:paraId="5C41FCA7" w14:textId="115332D6">
            <w:pPr>
              <w:spacing w:before="40" w:after="40"/>
              <w:jc w:val="left"/>
              <w:rPr>
                <w:rFonts w:cs="Arial"/>
                <w:bCs/>
              </w:rPr>
            </w:pPr>
          </w:p>
        </w:tc>
      </w:tr>
      <w:tr w:rsidRPr="00BF5681" w:rsidR="00AF4DD9" w:rsidTr="55E026C1" w14:paraId="2A7D11C8" w14:textId="77777777">
        <w:trPr>
          <w:trHeight w:val="20"/>
        </w:trPr>
        <w:tc>
          <w:tcPr>
            <w:tcW w:w="123" w:type="pct"/>
            <w:vMerge/>
            <w:shd w:val="clear" w:color="auto" w:fill="D9D9D9" w:themeFill="background1" w:themeFillShade="D9"/>
          </w:tcPr>
          <w:p w:rsidRPr="003F7B0D" w:rsidR="00AF4DD9" w:rsidP="00C37272" w:rsidRDefault="00AF4DD9" w14:paraId="4336DACD" w14:textId="77777777">
            <w:pPr>
              <w:spacing w:before="40" w:after="40"/>
              <w:jc w:val="left"/>
              <w:rPr>
                <w:rFonts w:cs="Arial"/>
              </w:rPr>
            </w:pPr>
          </w:p>
        </w:tc>
        <w:tc>
          <w:tcPr>
            <w:tcW w:w="1502" w:type="pct"/>
            <w:shd w:val="clear" w:color="auto" w:fill="D9D9D9" w:themeFill="background1" w:themeFillShade="D9"/>
            <w:tcMar/>
          </w:tcPr>
          <w:p w:rsidR="00AF4DD9" w:rsidP="55E026C1" w:rsidRDefault="00AF4DD9" w14:paraId="66CE12A5" w14:textId="77777777" w14:noSpellErr="1">
            <w:pPr>
              <w:spacing w:before="40" w:after="40"/>
              <w:jc w:val="left"/>
              <w:rPr>
                <w:rFonts w:ascii="Arial" w:hAnsi="Arial" w:eastAsia="Arial" w:cs="Arial"/>
                <w:rPrChange w:author="SLAVÍK Lukáš, Ing." w:date="2021-11-04T10:37:07.9780143" w:id="488621277">
                  <w:rPr>
                    <w:rFonts w:cs="Arial"/>
                  </w:rPr>
                </w:rPrChange>
              </w:rPr>
              <w:pPrChange w:author="SLAVÍK Lukáš, Ing." w:date="2021-11-04T10:37:07.9780143" w:id="1902309538">
                <w:pPr>
                  <w:jc w:val="left"/>
                </w:pPr>
              </w:pPrChange>
            </w:pPr>
            <w:r w:rsidRPr="55E026C1">
              <w:rPr>
                <w:rFonts w:ascii="Arial" w:hAnsi="Arial" w:eastAsia="Arial" w:cs="Arial"/>
                <w:rPrChange w:author="SLAVÍK Lukáš, Ing." w:date="2021-11-04T10:37:07.9780143" w:id="2142589188">
                  <w:rPr>
                    <w:rFonts w:cs="Arial"/>
                  </w:rPr>
                </w:rPrChange>
              </w:rPr>
              <w:t>Budou všechny interní aplikace dostupné z intranetu úřadu/resortu?</w:t>
            </w:r>
          </w:p>
          <w:p w:rsidRPr="003F7B0D" w:rsidR="000A31E2" w:rsidP="00C37272" w:rsidRDefault="000A31E2" w14:paraId="2A74CF07" w14:textId="0FDB3006">
            <w:pPr>
              <w:spacing w:before="40" w:after="40"/>
              <w:jc w:val="left"/>
              <w:rPr>
                <w:rFonts w:cs="Arial"/>
              </w:rPr>
            </w:pPr>
          </w:p>
        </w:tc>
        <w:tc>
          <w:tcPr>
            <w:tcW w:w="501" w:type="pct"/>
            <w:shd w:val="clear" w:color="auto" w:fill="auto"/>
            <w:tcMar/>
          </w:tcPr>
          <w:p w:rsidRPr="003F7B0D" w:rsidR="00AF4DD9" w:rsidP="55E026C1" w:rsidRDefault="00594FA8" w14:paraId="5E37103D" w14:textId="77777777" w14:noSpellErr="1">
            <w:pPr>
              <w:spacing w:before="40" w:after="40"/>
              <w:rPr>
                <w:rFonts w:ascii="Arial" w:hAnsi="Arial" w:eastAsia="Arial" w:cs="Arial"/>
                <w:rPrChange w:author="SLAVÍK Lukáš, Ing." w:date="2021-11-04T10:37:07.9780143" w:id="2016275379">
                  <w:rPr>
                    <w:rFonts w:cs="Arial"/>
                  </w:rPr>
                </w:rPrChange>
              </w:rPr>
              <w:pPrChange w:author="SLAVÍK Lukáš, Ing." w:date="2021-11-04T10:37:07.9780143" w:id="1309606827">
                <w:pPr/>
              </w:pPrChange>
            </w:pPr>
            <w:sdt>
              <w:sdtPr>
                <w:rPr>
                  <w:rFonts w:cs="Arial"/>
                </w:rPr>
                <w:id w:val="1544014623"/>
                <w:showingPlcHdr/>
                <w:comboBox>
                  <w:listItem w:displayText="Ano" w:value="Ano"/>
                  <w:listItem w:displayText="Nerelevantní" w:value="Nerelevantní"/>
                  <w:listItem w:displayText="Ne, žádáme o výjimku" w:value="Ne, žádáme o výjimku"/>
                </w:comboBox>
              </w:sdtPr>
              <w:sdtEndPr/>
              <w:sdtContent>
                <w:r w:rsidRPr="003F7B0D" w:rsidR="00AF4DD9">
                  <w:rPr>
                    <w:rStyle w:val="Zstupntext"/>
                    <w:rFonts w:cs="Arial"/>
                    <w:i/>
                    <w:color w:val="FF0000"/>
                  </w:rPr>
                  <w:t>Zvolte položku.</w:t>
                </w:r>
              </w:sdtContent>
            </w:sdt>
          </w:p>
        </w:tc>
        <w:tc>
          <w:tcPr>
            <w:tcW w:w="502" w:type="pct"/>
            <w:tcMar/>
          </w:tcPr>
          <w:p w:rsidRPr="003F7B0D" w:rsidR="00AF4DD9" w:rsidP="00C37272" w:rsidRDefault="00AF4DD9" w14:paraId="0176E60E" w14:textId="77777777">
            <w:pPr>
              <w:spacing w:before="40" w:after="40"/>
              <w:jc w:val="left"/>
              <w:rPr>
                <w:rFonts w:cs="Arial"/>
                <w:bCs/>
              </w:rPr>
            </w:pPr>
          </w:p>
        </w:tc>
        <w:tc>
          <w:tcPr>
            <w:tcW w:w="2373" w:type="pct"/>
            <w:shd w:val="clear" w:color="auto" w:fill="auto"/>
            <w:tcMar/>
          </w:tcPr>
          <w:p w:rsidR="00AF4DD9" w:rsidP="00C37272" w:rsidRDefault="00AF4DD9" w14:paraId="5C238461" w14:textId="77777777">
            <w:pPr>
              <w:spacing w:before="40" w:after="40"/>
              <w:jc w:val="left"/>
              <w:rPr>
                <w:rFonts w:cs="Arial"/>
                <w:bCs/>
              </w:rPr>
            </w:pPr>
          </w:p>
          <w:p w:rsidR="00E10A0E" w:rsidP="00C37272" w:rsidRDefault="00E10A0E" w14:paraId="74048699" w14:textId="77777777">
            <w:pPr>
              <w:spacing w:before="40" w:after="40"/>
              <w:jc w:val="left"/>
              <w:rPr>
                <w:rFonts w:cs="Arial"/>
                <w:bCs/>
              </w:rPr>
            </w:pPr>
          </w:p>
          <w:p w:rsidRPr="003F7B0D" w:rsidR="00E10A0E" w:rsidP="00C37272" w:rsidRDefault="00E10A0E" w14:paraId="49645E28" w14:textId="1BFA7FC6">
            <w:pPr>
              <w:spacing w:before="40" w:after="40"/>
              <w:jc w:val="left"/>
              <w:rPr>
                <w:rFonts w:cs="Arial"/>
                <w:bCs/>
              </w:rPr>
            </w:pPr>
          </w:p>
        </w:tc>
      </w:tr>
      <w:tr w:rsidRPr="00BF5681" w:rsidR="00AF4DD9" w:rsidTr="55E026C1" w14:paraId="072C7437" w14:textId="77777777">
        <w:trPr>
          <w:trHeight w:val="20"/>
        </w:trPr>
        <w:tc>
          <w:tcPr>
            <w:tcW w:w="123" w:type="pct"/>
            <w:vMerge/>
            <w:shd w:val="clear" w:color="auto" w:fill="D9D9D9" w:themeFill="background1" w:themeFillShade="D9"/>
          </w:tcPr>
          <w:p w:rsidRPr="003F7B0D" w:rsidR="00AF4DD9" w:rsidP="00C37272" w:rsidRDefault="00AF4DD9" w14:paraId="1B1FDE28" w14:textId="77777777">
            <w:pPr>
              <w:spacing w:before="40" w:after="40"/>
              <w:jc w:val="left"/>
              <w:rPr>
                <w:rFonts w:cs="Arial"/>
              </w:rPr>
            </w:pPr>
          </w:p>
        </w:tc>
        <w:tc>
          <w:tcPr>
            <w:tcW w:w="1502" w:type="pct"/>
            <w:shd w:val="clear" w:color="auto" w:fill="D9D9D9" w:themeFill="background1" w:themeFillShade="D9"/>
            <w:tcMar/>
          </w:tcPr>
          <w:p w:rsidR="00AF4DD9" w:rsidP="55E026C1" w:rsidRDefault="00AF4DD9" w14:paraId="6DA1AC63" w14:textId="77777777" w14:noSpellErr="1">
            <w:pPr>
              <w:spacing w:before="40" w:after="40"/>
              <w:jc w:val="left"/>
              <w:rPr>
                <w:rFonts w:ascii="Arial" w:hAnsi="Arial" w:eastAsia="Arial" w:cs="Arial"/>
                <w:rPrChange w:author="SLAVÍK Lukáš, Ing." w:date="2021-11-04T10:37:07.9780143" w:id="1777053103">
                  <w:rPr>
                    <w:rFonts w:cs="Arial"/>
                  </w:rPr>
                </w:rPrChange>
              </w:rPr>
              <w:pPrChange w:author="SLAVÍK Lukáš, Ing." w:date="2021-11-04T10:37:07.9780143" w:id="312300150">
                <w:pPr>
                  <w:jc w:val="left"/>
                </w:pPr>
              </w:pPrChange>
            </w:pPr>
            <w:r w:rsidRPr="55E026C1">
              <w:rPr>
                <w:rFonts w:ascii="Arial" w:hAnsi="Arial" w:eastAsia="Arial" w:cs="Arial"/>
                <w:rPrChange w:author="SLAVÍK Lukáš, Ing." w:date="2021-11-04T10:37:07.9780143" w:id="1623973749">
                  <w:rPr>
                    <w:rFonts w:cs="Arial"/>
                  </w:rPr>
                </w:rPrChange>
              </w:rPr>
              <w:t xml:space="preserve">Bude využito principu </w:t>
            </w:r>
            <w:r>
              <w:rPr>
                <w:rFonts w:cs="Arial"/>
              </w:rPr>
              <w:br/>
            </w:r>
            <w:r w:rsidRPr="55E026C1">
              <w:rPr>
                <w:rFonts w:ascii="Arial" w:hAnsi="Arial" w:eastAsia="Arial" w:cs="Arial"/>
                <w:rPrChange w:author="SLAVÍK Lukáš, Ing." w:date="2021-11-04T10:37:07.9780143" w:id="381976930">
                  <w:rPr>
                    <w:rFonts w:cs="Arial"/>
                  </w:rPr>
                </w:rPrChange>
              </w:rPr>
              <w:t>Single</w:t>
            </w:r>
            <w:r w:rsidRPr="55E026C1">
              <w:rPr>
                <w:rFonts w:ascii="Arial" w:hAnsi="Arial" w:eastAsia="Arial" w:cs="Arial"/>
                <w:rPrChange w:author="SLAVÍK Lukáš, Ing." w:date="2021-11-04T10:37:07.9780143" w:id="1662085277">
                  <w:rPr>
                    <w:rFonts w:cs="Arial"/>
                  </w:rPr>
                </w:rPrChange>
              </w:rPr>
              <w:t> </w:t>
            </w:r>
            <w:r w:rsidRPr="55E026C1">
              <w:rPr>
                <w:rFonts w:ascii="Arial" w:hAnsi="Arial" w:eastAsia="Arial" w:cs="Arial"/>
                <w:rPrChange w:author="SLAVÍK Lukáš, Ing." w:date="2021-11-04T10:37:07.9780143" w:id="905179748">
                  <w:rPr>
                    <w:rFonts w:cs="Arial"/>
                  </w:rPr>
                </w:rPrChange>
              </w:rPr>
              <w:t>Sign-On?</w:t>
            </w:r>
          </w:p>
          <w:p w:rsidRPr="003F7B0D" w:rsidR="000A31E2" w:rsidP="00C37272" w:rsidRDefault="000A31E2" w14:paraId="309A565C" w14:textId="17352A3A">
            <w:pPr>
              <w:spacing w:before="40" w:after="40"/>
              <w:jc w:val="left"/>
              <w:rPr>
                <w:rFonts w:cs="Arial"/>
              </w:rPr>
            </w:pPr>
          </w:p>
        </w:tc>
        <w:tc>
          <w:tcPr>
            <w:tcW w:w="501" w:type="pct"/>
            <w:shd w:val="clear" w:color="auto" w:fill="auto"/>
            <w:tcMar/>
          </w:tcPr>
          <w:p w:rsidRPr="003F7B0D" w:rsidR="00AF4DD9" w:rsidP="55E026C1" w:rsidRDefault="00594FA8" w14:paraId="2BEFD93F" w14:textId="77777777" w14:noSpellErr="1">
            <w:pPr>
              <w:spacing w:before="40" w:after="40"/>
              <w:rPr>
                <w:rFonts w:ascii="Arial" w:hAnsi="Arial" w:eastAsia="Arial" w:cs="Arial"/>
                <w:rPrChange w:author="SLAVÍK Lukáš, Ing." w:date="2021-11-04T10:37:07.9780143" w:id="179972142">
                  <w:rPr>
                    <w:rFonts w:cs="Arial"/>
                  </w:rPr>
                </w:rPrChange>
              </w:rPr>
              <w:pPrChange w:author="SLAVÍK Lukáš, Ing." w:date="2021-11-04T10:37:07.9780143" w:id="890743740">
                <w:pPr/>
              </w:pPrChange>
            </w:pPr>
            <w:sdt>
              <w:sdtPr>
                <w:rPr>
                  <w:rFonts w:cs="Arial"/>
                </w:rPr>
                <w:id w:val="689562948"/>
                <w:showingPlcHdr/>
                <w:comboBox>
                  <w:listItem w:displayText="Ano" w:value="Ano"/>
                  <w:listItem w:displayText="Nerelevantní" w:value="Nerelevantní"/>
                  <w:listItem w:displayText="Ne, žádáme o výjimku" w:value="Ne, žádáme o výjimku"/>
                </w:comboBox>
              </w:sdtPr>
              <w:sdtEndPr/>
              <w:sdtContent>
                <w:r w:rsidRPr="003F7B0D" w:rsidR="00AF4DD9">
                  <w:rPr>
                    <w:rStyle w:val="Zstupntext"/>
                    <w:rFonts w:cs="Arial"/>
                    <w:i/>
                    <w:color w:val="FF0000"/>
                  </w:rPr>
                  <w:t>Zvolte položku.</w:t>
                </w:r>
              </w:sdtContent>
            </w:sdt>
          </w:p>
        </w:tc>
        <w:tc>
          <w:tcPr>
            <w:tcW w:w="502" w:type="pct"/>
            <w:tcMar/>
          </w:tcPr>
          <w:p w:rsidRPr="003F7B0D" w:rsidR="00AF4DD9" w:rsidP="00C37272" w:rsidRDefault="00AF4DD9" w14:paraId="2B6E06DA" w14:textId="77777777">
            <w:pPr>
              <w:spacing w:before="40" w:after="40"/>
              <w:jc w:val="left"/>
              <w:rPr>
                <w:rFonts w:cs="Arial"/>
                <w:bCs/>
              </w:rPr>
            </w:pPr>
          </w:p>
        </w:tc>
        <w:tc>
          <w:tcPr>
            <w:tcW w:w="2373" w:type="pct"/>
            <w:shd w:val="clear" w:color="auto" w:fill="auto"/>
            <w:tcMar/>
          </w:tcPr>
          <w:p w:rsidR="00AF4DD9" w:rsidP="00C37272" w:rsidRDefault="00AF4DD9" w14:paraId="21ACA8DF" w14:textId="77777777">
            <w:pPr>
              <w:spacing w:before="40" w:after="40"/>
              <w:jc w:val="left"/>
              <w:rPr>
                <w:rFonts w:cs="Arial"/>
                <w:bCs/>
              </w:rPr>
            </w:pPr>
          </w:p>
          <w:p w:rsidR="00E10A0E" w:rsidP="00C37272" w:rsidRDefault="00E10A0E" w14:paraId="7A28E8C0" w14:textId="77777777">
            <w:pPr>
              <w:spacing w:before="40" w:after="40"/>
              <w:jc w:val="left"/>
              <w:rPr>
                <w:rFonts w:cs="Arial"/>
                <w:bCs/>
              </w:rPr>
            </w:pPr>
          </w:p>
          <w:p w:rsidRPr="003F7B0D" w:rsidR="00E10A0E" w:rsidP="00C37272" w:rsidRDefault="00E10A0E" w14:paraId="37099F2E" w14:textId="5B76DDD4">
            <w:pPr>
              <w:spacing w:before="40" w:after="40"/>
              <w:jc w:val="left"/>
              <w:rPr>
                <w:rFonts w:cs="Arial"/>
                <w:bCs/>
              </w:rPr>
            </w:pPr>
          </w:p>
        </w:tc>
      </w:tr>
      <w:tr w:rsidRPr="00BF5681" w:rsidR="00AF4DD9" w:rsidTr="55E026C1" w14:paraId="0FA8BD0C" w14:textId="77777777">
        <w:trPr>
          <w:trHeight w:val="20"/>
        </w:trPr>
        <w:tc>
          <w:tcPr>
            <w:tcW w:w="5000" w:type="pct"/>
            <w:gridSpan w:val="5"/>
            <w:shd w:val="clear" w:color="auto" w:fill="D9D9D9" w:themeFill="background1" w:themeFillShade="D9"/>
            <w:tcMar/>
            <w:tcPrChange w:author="SLAVÍK Lukáš, Ing." w:date="2021-11-04T10:37:07.9780143" w:id="1161295341">
              <w:tcPr>
                <w:tcW w:w="5000" w:type="pct"/>
                <w:gridSpan w:val="5"/>
                <w:shd w:val="clear" w:color="auto" w:fill="D9D9D9" w:themeFill="background1" w:themeFillShade="D9"/>
              </w:tcPr>
            </w:tcPrChange>
          </w:tcPr>
          <w:p w:rsidRPr="003F7B0D" w:rsidR="00AF4DD9" w:rsidP="55E026C1" w:rsidRDefault="00AF4DD9" w14:paraId="4F7326EA" w14:textId="77777777">
            <w:pPr>
              <w:spacing w:before="40" w:after="40"/>
              <w:rPr>
                <w:rFonts w:ascii="Arial" w:hAnsi="Arial" w:eastAsia="Arial" w:cs="Arial"/>
                <w:b w:val="1"/>
                <w:bCs w:val="1"/>
                <w:rPrChange w:author="SLAVÍK Lukáš, Ing." w:date="2021-11-04T10:37:07.9780143" w:id="1146782384">
                  <w:rPr>
                    <w:rFonts w:cs="Arial"/>
                    <w:b/>
                  </w:rPr>
                </w:rPrChange>
              </w:rPr>
              <w:pPrChange w:author="SLAVÍK Lukáš, Ing." w:date="2021-11-04T10:37:07.9780143" w:id="1897772984">
                <w:pPr/>
              </w:pPrChange>
            </w:pPr>
            <w:r w:rsidRPr="55E026C1">
              <w:rPr>
                <w:rFonts w:ascii="Arial" w:hAnsi="Arial" w:eastAsia="Arial" w:cs="Arial"/>
                <w:b w:val="1"/>
                <w:bCs w:val="1"/>
                <w:rPrChange w:author="SLAVÍK Lukáš, Ing." w:date="2021-11-04T10:37:07.9780143" w:id="950852577">
                  <w:rPr>
                    <w:rFonts w:cs="Arial"/>
                    <w:b/>
                  </w:rPr>
                </w:rPrChange>
              </w:rPr>
              <w:t xml:space="preserve">ÚEP včetně </w:t>
            </w:r>
            <w:proofErr w:type="spellStart"/>
            <w:r w:rsidRPr="55E026C1">
              <w:rPr>
                <w:rFonts w:ascii="Arial" w:hAnsi="Arial" w:eastAsia="Arial" w:cs="Arial"/>
                <w:b w:val="1"/>
                <w:bCs w:val="1"/>
                <w:rPrChange w:author="SLAVÍK Lukáš, Ing." w:date="2021-11-04T10:37:07.9780143" w:id="2124654977">
                  <w:rPr>
                    <w:rFonts w:cs="Arial"/>
                    <w:b/>
                  </w:rPr>
                </w:rPrChange>
              </w:rPr>
              <w:t>eFakturace</w:t>
            </w:r>
            <w:proofErr w:type="spellEnd"/>
          </w:p>
        </w:tc>
      </w:tr>
      <w:tr w:rsidRPr="00BF5681" w:rsidR="00AF4DD9" w:rsidTr="55E026C1" w14:paraId="2AC46E17" w14:textId="77777777">
        <w:trPr>
          <w:trHeight w:val="20"/>
        </w:trPr>
        <w:tc>
          <w:tcPr>
            <w:tcW w:w="123" w:type="pct"/>
            <w:vMerge w:val="restart"/>
            <w:shd w:val="clear" w:color="auto" w:fill="D9D9D9" w:themeFill="background1" w:themeFillShade="D9"/>
            <w:tcMar/>
            <w:tcPrChange w:author="SLAVÍK Lukáš, Ing." w:date="2021-11-04T10:37:07.9780143" w:id="1990522771">
              <w:tcPr>
                <w:tcW w:w="123" w:type="pct"/>
                <w:vMerge w:val="restart"/>
                <w:shd w:val="clear" w:color="auto" w:fill="D9D9D9" w:themeFill="background1" w:themeFillShade="D9"/>
              </w:tcPr>
            </w:tcPrChange>
          </w:tcPr>
          <w:p w:rsidRPr="003F7B0D" w:rsidR="00AF4DD9" w:rsidP="00C37272" w:rsidRDefault="00AF4DD9" w14:paraId="57692743" w14:textId="77777777">
            <w:pPr>
              <w:spacing w:before="40" w:after="40"/>
              <w:jc w:val="left"/>
              <w:rPr>
                <w:rFonts w:cs="Arial"/>
              </w:rPr>
            </w:pPr>
          </w:p>
        </w:tc>
        <w:tc>
          <w:tcPr>
            <w:tcW w:w="1502" w:type="pct"/>
            <w:shd w:val="clear" w:color="auto" w:fill="D9D9D9" w:themeFill="background1" w:themeFillShade="D9"/>
            <w:tcMar/>
          </w:tcPr>
          <w:p w:rsidRPr="003F7B0D" w:rsidR="00AF4DD9" w:rsidP="55E026C1" w:rsidRDefault="00AF4DD9" w14:paraId="78140E20" w14:textId="77777777">
            <w:pPr>
              <w:spacing w:before="40" w:after="40"/>
              <w:jc w:val="left"/>
              <w:rPr>
                <w:rFonts w:ascii="Arial" w:hAnsi="Arial" w:eastAsia="Arial" w:cs="Arial"/>
                <w:rPrChange w:author="SLAVÍK Lukáš, Ing." w:date="2021-11-04T10:37:07.9780143" w:id="747523486">
                  <w:rPr>
                    <w:rFonts w:cs="Arial"/>
                  </w:rPr>
                </w:rPrChange>
              </w:rPr>
              <w:pPrChange w:author="SLAVÍK Lukáš, Ing." w:date="2021-11-04T10:37:07.9780143" w:id="666403005">
                <w:pPr>
                  <w:jc w:val="left"/>
                </w:pPr>
              </w:pPrChange>
            </w:pPr>
            <w:r w:rsidRPr="55E026C1">
              <w:rPr>
                <w:rFonts w:ascii="Arial" w:hAnsi="Arial" w:eastAsia="Arial" w:cs="Arial"/>
                <w:rPrChange w:author="SLAVÍK Lukáš, Ing." w:date="2021-11-04T10:37:07.9780143" w:id="946670488">
                  <w:rPr>
                    <w:rFonts w:cs="Arial"/>
                  </w:rPr>
                </w:rPrChange>
              </w:rPr>
              <w:t xml:space="preserve">Máte zajištěno </w:t>
            </w:r>
            <w:proofErr w:type="spellStart"/>
            <w:r w:rsidRPr="55E026C1">
              <w:rPr>
                <w:rFonts w:ascii="Arial" w:hAnsi="Arial" w:eastAsia="Arial" w:cs="Arial"/>
                <w:rPrChange w:author="SLAVÍK Lukáš, Ing." w:date="2021-11-04T10:37:07.9780143" w:id="1050656496">
                  <w:rPr>
                    <w:rFonts w:cs="Arial"/>
                  </w:rPr>
                </w:rPrChange>
              </w:rPr>
              <w:t>předvyplňování</w:t>
            </w:r>
            <w:proofErr w:type="spellEnd"/>
            <w:r w:rsidRPr="55E026C1">
              <w:rPr>
                <w:rFonts w:ascii="Arial" w:hAnsi="Arial" w:eastAsia="Arial" w:cs="Arial"/>
                <w:rPrChange w:author="SLAVÍK Lukáš, Ing." w:date="2021-11-04T10:37:07.9780143" w:id="233862778">
                  <w:rPr>
                    <w:rFonts w:cs="Arial"/>
                  </w:rPr>
                </w:rPrChange>
              </w:rPr>
              <w:t xml:space="preserve"> formulářů ÚEP všemi státu známými údaji subjektu?</w:t>
            </w:r>
          </w:p>
        </w:tc>
        <w:tc>
          <w:tcPr>
            <w:tcW w:w="501" w:type="pct"/>
            <w:shd w:val="clear" w:color="auto" w:fill="auto"/>
            <w:tcMar/>
          </w:tcPr>
          <w:p w:rsidRPr="003F7B0D" w:rsidR="00AF4DD9" w:rsidP="55E026C1" w:rsidRDefault="00594FA8" w14:paraId="346EEB32" w14:textId="77777777" w14:noSpellErr="1">
            <w:pPr>
              <w:spacing w:before="40" w:after="40"/>
              <w:rPr>
                <w:rFonts w:ascii="Arial" w:hAnsi="Arial" w:eastAsia="Arial" w:cs="Arial"/>
                <w:rPrChange w:author="SLAVÍK Lukáš, Ing." w:date="2021-11-04T10:37:07.9780143" w:id="546385072">
                  <w:rPr>
                    <w:rFonts w:cs="Arial"/>
                  </w:rPr>
                </w:rPrChange>
              </w:rPr>
              <w:pPrChange w:author="SLAVÍK Lukáš, Ing." w:date="2021-11-04T10:37:07.9780143" w:id="281729955">
                <w:pPr/>
              </w:pPrChange>
            </w:pPr>
            <w:sdt>
              <w:sdtPr>
                <w:rPr>
                  <w:rFonts w:cs="Arial"/>
                </w:rPr>
                <w:id w:val="1136764955"/>
                <w:showingPlcHdr/>
                <w:comboBox>
                  <w:listItem w:displayText="Ano" w:value="Ano"/>
                  <w:listItem w:displayText="Nerelevantní" w:value="Nerelevantní"/>
                  <w:listItem w:displayText="Ne, žádáme o výjimku" w:value="Ne, žádáme o výjimku"/>
                </w:comboBox>
              </w:sdtPr>
              <w:sdtEndPr/>
              <w:sdtContent>
                <w:r w:rsidRPr="003F7B0D" w:rsidR="00AF4DD9">
                  <w:rPr>
                    <w:rStyle w:val="Zstupntext"/>
                    <w:rFonts w:cs="Arial"/>
                    <w:i/>
                    <w:color w:val="FF0000"/>
                  </w:rPr>
                  <w:t>Zvolte položku.</w:t>
                </w:r>
              </w:sdtContent>
            </w:sdt>
          </w:p>
        </w:tc>
        <w:tc>
          <w:tcPr>
            <w:tcW w:w="502" w:type="pct"/>
            <w:tcMar/>
          </w:tcPr>
          <w:p w:rsidRPr="003F7B0D" w:rsidR="00AF4DD9" w:rsidP="00C37272" w:rsidRDefault="00AF4DD9" w14:paraId="1E41A386" w14:textId="77777777">
            <w:pPr>
              <w:spacing w:before="40" w:after="40"/>
              <w:jc w:val="left"/>
              <w:rPr>
                <w:rFonts w:cs="Arial"/>
                <w:bCs/>
              </w:rPr>
            </w:pPr>
          </w:p>
        </w:tc>
        <w:tc>
          <w:tcPr>
            <w:tcW w:w="2373" w:type="pct"/>
            <w:shd w:val="clear" w:color="auto" w:fill="auto"/>
            <w:tcMar/>
          </w:tcPr>
          <w:p w:rsidR="00AF4DD9" w:rsidP="00C37272" w:rsidRDefault="00AF4DD9" w14:paraId="4E745C41" w14:textId="77777777">
            <w:pPr>
              <w:spacing w:before="40" w:after="40"/>
              <w:jc w:val="left"/>
              <w:rPr>
                <w:rFonts w:cs="Arial"/>
              </w:rPr>
            </w:pPr>
          </w:p>
          <w:p w:rsidR="00561D38" w:rsidP="00C37272" w:rsidRDefault="00561D38" w14:paraId="5BE99E99" w14:textId="77777777">
            <w:pPr>
              <w:spacing w:before="40" w:after="40"/>
              <w:jc w:val="left"/>
              <w:rPr>
                <w:rFonts w:cs="Arial"/>
              </w:rPr>
            </w:pPr>
          </w:p>
          <w:p w:rsidRPr="003F7B0D" w:rsidR="00561D38" w:rsidP="00C37272" w:rsidRDefault="00561D38" w14:paraId="572B14A9" w14:textId="508A1237">
            <w:pPr>
              <w:spacing w:before="40" w:after="40"/>
              <w:jc w:val="left"/>
              <w:rPr>
                <w:rFonts w:cs="Arial"/>
              </w:rPr>
            </w:pPr>
          </w:p>
        </w:tc>
      </w:tr>
      <w:tr w:rsidRPr="00BF5681" w:rsidR="00AF4DD9" w:rsidTr="55E026C1" w14:paraId="22DD98FE" w14:textId="77777777">
        <w:trPr>
          <w:trHeight w:val="20"/>
        </w:trPr>
        <w:tc>
          <w:tcPr>
            <w:tcW w:w="123" w:type="pct"/>
            <w:vMerge/>
            <w:shd w:val="clear" w:color="auto" w:fill="D9D9D9" w:themeFill="background1" w:themeFillShade="D9"/>
          </w:tcPr>
          <w:p w:rsidRPr="003F7B0D" w:rsidR="00AF4DD9" w:rsidP="00C37272" w:rsidRDefault="00AF4DD9" w14:paraId="4CC021E6" w14:textId="77777777">
            <w:pPr>
              <w:spacing w:before="40" w:after="40"/>
              <w:jc w:val="left"/>
              <w:rPr>
                <w:rFonts w:cs="Arial"/>
              </w:rPr>
            </w:pPr>
          </w:p>
        </w:tc>
        <w:tc>
          <w:tcPr>
            <w:tcW w:w="1502" w:type="pct"/>
            <w:shd w:val="clear" w:color="auto" w:fill="D9D9D9" w:themeFill="background1" w:themeFillShade="D9"/>
            <w:tcMar/>
          </w:tcPr>
          <w:p w:rsidR="00AF4DD9" w:rsidP="55E026C1" w:rsidRDefault="00AF4DD9" w14:paraId="01E16194" w14:textId="77777777" w14:noSpellErr="1">
            <w:pPr>
              <w:spacing w:before="40" w:after="40"/>
              <w:jc w:val="left"/>
              <w:rPr>
                <w:rFonts w:ascii="Arial" w:hAnsi="Arial" w:eastAsia="Arial" w:cs="Arial"/>
                <w:rPrChange w:author="SLAVÍK Lukáš, Ing." w:date="2021-11-04T10:37:07.9780143" w:id="1235815688">
                  <w:rPr>
                    <w:rFonts w:cs="Arial"/>
                  </w:rPr>
                </w:rPrChange>
              </w:rPr>
              <w:pPrChange w:author="SLAVÍK Lukáš, Ing." w:date="2021-11-04T10:37:07.9780143" w:id="758297873">
                <w:pPr>
                  <w:jc w:val="left"/>
                </w:pPr>
              </w:pPrChange>
            </w:pPr>
            <w:r w:rsidRPr="55E026C1">
              <w:rPr>
                <w:rFonts w:ascii="Arial" w:hAnsi="Arial" w:eastAsia="Arial" w:cs="Arial"/>
                <w:rPrChange w:author="SLAVÍK Lukáš, Ing." w:date="2021-11-04T10:37:07.9780143" w:id="1404735376">
                  <w:rPr>
                    <w:rFonts w:cs="Arial"/>
                  </w:rPr>
                </w:rPrChange>
              </w:rPr>
              <w:t>Máte zajištěn příjem a zpracování el</w:t>
            </w:r>
            <w:r w:rsidRPr="55E026C1">
              <w:rPr>
                <w:rFonts w:ascii="Arial" w:hAnsi="Arial" w:eastAsia="Arial" w:cs="Arial"/>
                <w:rPrChange w:author="SLAVÍK Lukáš, Ing." w:date="2021-11-04T10:37:07.9780143" w:id="2111156720">
                  <w:rPr>
                    <w:rFonts w:cs="Arial"/>
                  </w:rPr>
                </w:rPrChange>
              </w:rPr>
              <w:t>ektronických</w:t>
            </w:r>
            <w:r w:rsidRPr="55E026C1">
              <w:rPr>
                <w:rFonts w:ascii="Arial" w:hAnsi="Arial" w:eastAsia="Arial" w:cs="Arial"/>
                <w:rPrChange w:author="SLAVÍK Lukáš, Ing." w:date="2021-11-04T10:37:07.9780143" w:id="883139683">
                  <w:rPr>
                    <w:rFonts w:cs="Arial"/>
                  </w:rPr>
                </w:rPrChange>
              </w:rPr>
              <w:t xml:space="preserve"> faktur?</w:t>
            </w:r>
          </w:p>
          <w:p w:rsidRPr="003F7B0D" w:rsidR="00AF4DD9" w:rsidP="00C37272" w:rsidRDefault="00AF4DD9" w14:paraId="3E692942" w14:textId="77777777">
            <w:pPr>
              <w:spacing w:before="40" w:after="40"/>
              <w:jc w:val="left"/>
              <w:rPr>
                <w:rFonts w:cs="Arial"/>
              </w:rPr>
            </w:pPr>
          </w:p>
        </w:tc>
        <w:tc>
          <w:tcPr>
            <w:tcW w:w="501" w:type="pct"/>
            <w:shd w:val="clear" w:color="auto" w:fill="auto"/>
            <w:tcMar/>
          </w:tcPr>
          <w:p w:rsidRPr="003F7B0D" w:rsidR="00AF4DD9" w:rsidP="55E026C1" w:rsidRDefault="00594FA8" w14:paraId="63608F2F" w14:textId="77777777" w14:noSpellErr="1">
            <w:pPr>
              <w:spacing w:before="40" w:after="40"/>
              <w:rPr>
                <w:rFonts w:ascii="Arial" w:hAnsi="Arial" w:eastAsia="Arial" w:cs="Arial"/>
                <w:rPrChange w:author="SLAVÍK Lukáš, Ing." w:date="2021-11-04T10:37:07.9780143" w:id="489570460">
                  <w:rPr>
                    <w:rFonts w:cs="Arial"/>
                  </w:rPr>
                </w:rPrChange>
              </w:rPr>
              <w:pPrChange w:author="SLAVÍK Lukáš, Ing." w:date="2021-11-04T10:37:07.9780143" w:id="2061342284">
                <w:pPr/>
              </w:pPrChange>
            </w:pPr>
            <w:sdt>
              <w:sdtPr>
                <w:rPr>
                  <w:rFonts w:cs="Arial"/>
                </w:rPr>
                <w:id w:val="-2126613190"/>
                <w:showingPlcHdr/>
                <w:comboBox>
                  <w:listItem w:displayText="Ano" w:value="Ano"/>
                  <w:listItem w:displayText="Nerelevantní" w:value="Nerelevantní"/>
                  <w:listItem w:displayText="Ne, žádáme o výjimku" w:value="Ne, žádáme o výjimku"/>
                </w:comboBox>
              </w:sdtPr>
              <w:sdtEndPr/>
              <w:sdtContent>
                <w:r w:rsidRPr="003F7B0D" w:rsidR="00AF4DD9">
                  <w:rPr>
                    <w:rStyle w:val="Zstupntext"/>
                    <w:rFonts w:cs="Arial"/>
                    <w:i/>
                    <w:color w:val="FF0000"/>
                  </w:rPr>
                  <w:t>Zvolte položku.</w:t>
                </w:r>
              </w:sdtContent>
            </w:sdt>
          </w:p>
        </w:tc>
        <w:tc>
          <w:tcPr>
            <w:tcW w:w="502" w:type="pct"/>
            <w:tcMar/>
          </w:tcPr>
          <w:p w:rsidRPr="003F7B0D" w:rsidR="00AF4DD9" w:rsidP="00C37272" w:rsidRDefault="00AF4DD9" w14:paraId="0A61F67D" w14:textId="77777777">
            <w:pPr>
              <w:spacing w:before="40" w:after="40"/>
              <w:jc w:val="left"/>
              <w:rPr>
                <w:rFonts w:cs="Arial"/>
                <w:bCs/>
              </w:rPr>
            </w:pPr>
          </w:p>
        </w:tc>
        <w:tc>
          <w:tcPr>
            <w:tcW w:w="2373" w:type="pct"/>
            <w:shd w:val="clear" w:color="auto" w:fill="auto"/>
            <w:tcMar/>
          </w:tcPr>
          <w:p w:rsidR="00AF4DD9" w:rsidP="00C37272" w:rsidRDefault="00AF4DD9" w14:paraId="582A08E8" w14:textId="77777777">
            <w:pPr>
              <w:spacing w:before="40" w:after="40"/>
              <w:jc w:val="left"/>
              <w:rPr>
                <w:rFonts w:cs="Arial"/>
              </w:rPr>
            </w:pPr>
          </w:p>
          <w:p w:rsidR="00561D38" w:rsidP="00C37272" w:rsidRDefault="00561D38" w14:paraId="5BACBB2E" w14:textId="77777777">
            <w:pPr>
              <w:spacing w:before="40" w:after="40"/>
              <w:jc w:val="left"/>
              <w:rPr>
                <w:rFonts w:cs="Arial"/>
              </w:rPr>
            </w:pPr>
          </w:p>
          <w:p w:rsidRPr="003F7B0D" w:rsidR="00561D38" w:rsidP="00C37272" w:rsidRDefault="00561D38" w14:paraId="6B39C8EA" w14:textId="2EBE7574">
            <w:pPr>
              <w:spacing w:before="40" w:after="40"/>
              <w:jc w:val="left"/>
              <w:rPr>
                <w:rFonts w:cs="Arial"/>
              </w:rPr>
            </w:pPr>
          </w:p>
        </w:tc>
      </w:tr>
      <w:tr w:rsidRPr="00BF5681" w:rsidR="00AF4DD9" w:rsidTr="55E026C1" w14:paraId="6AAED928" w14:textId="77777777">
        <w:trPr>
          <w:trHeight w:val="20"/>
        </w:trPr>
        <w:tc>
          <w:tcPr>
            <w:tcW w:w="5000" w:type="pct"/>
            <w:gridSpan w:val="5"/>
            <w:shd w:val="clear" w:color="auto" w:fill="D9D9D9" w:themeFill="background1" w:themeFillShade="D9"/>
            <w:tcMar/>
            <w:tcPrChange w:author="SLAVÍK Lukáš, Ing." w:date="2021-11-04T10:37:07.9780143" w:id="115050313">
              <w:tcPr>
                <w:tcW w:w="5000" w:type="pct"/>
                <w:gridSpan w:val="5"/>
                <w:shd w:val="clear" w:color="auto" w:fill="D9D9D9" w:themeFill="background1" w:themeFillShade="D9"/>
              </w:tcPr>
            </w:tcPrChange>
          </w:tcPr>
          <w:p w:rsidRPr="003F7B0D" w:rsidR="00AF4DD9" w:rsidP="55E026C1" w:rsidRDefault="00AF4DD9" w14:paraId="2A4315FA" w14:textId="77777777" w14:noSpellErr="1">
            <w:pPr>
              <w:spacing w:before="40" w:after="40"/>
              <w:jc w:val="left"/>
              <w:rPr>
                <w:rFonts w:ascii="Arial" w:hAnsi="Arial" w:eastAsia="Arial" w:cs="Arial"/>
                <w:rPrChange w:author="SLAVÍK Lukáš, Ing." w:date="2021-11-04T10:37:07.9780143" w:id="838121690">
                  <w:rPr>
                    <w:rFonts w:cs="Arial"/>
                  </w:rPr>
                </w:rPrChange>
              </w:rPr>
              <w:pPrChange w:author="SLAVÍK Lukáš, Ing." w:date="2021-11-04T10:37:07.9780143" w:id="1150918188">
                <w:pPr>
                  <w:jc w:val="left"/>
                </w:pPr>
              </w:pPrChange>
            </w:pPr>
            <w:r w:rsidRPr="55E026C1">
              <w:rPr>
                <w:rFonts w:ascii="Arial" w:hAnsi="Arial" w:eastAsia="Arial" w:cs="Arial"/>
                <w:b w:val="1"/>
                <w:bCs w:val="1"/>
                <w:rPrChange w:author="SLAVÍK Lukáš, Ing." w:date="2021-11-04T10:37:07.9780143" w:id="1448607308">
                  <w:rPr>
                    <w:rFonts w:cs="Arial"/>
                    <w:b/>
                  </w:rPr>
                </w:rPrChange>
              </w:rPr>
              <w:t>Elektronický systém spisové služby</w:t>
            </w:r>
          </w:p>
        </w:tc>
      </w:tr>
      <w:tr w:rsidRPr="00BF5681" w:rsidR="00AF4DD9" w:rsidTr="55E026C1" w14:paraId="2AD6C901" w14:textId="77777777">
        <w:trPr>
          <w:trHeight w:val="20"/>
        </w:trPr>
        <w:tc>
          <w:tcPr>
            <w:tcW w:w="123" w:type="pct"/>
            <w:shd w:val="clear" w:color="auto" w:fill="D9D9D9" w:themeFill="background1" w:themeFillShade="D9"/>
            <w:tcMar/>
          </w:tcPr>
          <w:p w:rsidRPr="003F7B0D" w:rsidR="00AF4DD9" w:rsidP="00C37272" w:rsidRDefault="00AF4DD9" w14:paraId="50CDBC5B" w14:textId="77777777">
            <w:pPr>
              <w:spacing w:before="40" w:after="40"/>
              <w:jc w:val="left"/>
              <w:rPr>
                <w:rFonts w:cs="Arial"/>
              </w:rPr>
            </w:pPr>
          </w:p>
        </w:tc>
        <w:tc>
          <w:tcPr>
            <w:tcW w:w="1502" w:type="pct"/>
            <w:shd w:val="clear" w:color="auto" w:fill="D9D9D9" w:themeFill="background1" w:themeFillShade="D9"/>
            <w:tcMar/>
          </w:tcPr>
          <w:p w:rsidRPr="003F7B0D" w:rsidR="00AF4DD9" w:rsidP="55E026C1" w:rsidRDefault="00AF4DD9" w14:paraId="7FBFCD51" w14:textId="77777777" w14:noSpellErr="1">
            <w:pPr>
              <w:spacing w:before="40" w:after="40"/>
              <w:jc w:val="left"/>
              <w:rPr>
                <w:rFonts w:ascii="Arial" w:hAnsi="Arial" w:eastAsia="Arial" w:cs="Arial"/>
                <w:rPrChange w:author="SLAVÍK Lukáš, Ing." w:date="2021-11-04T10:37:07.9780143" w:id="1659847268">
                  <w:rPr>
                    <w:rFonts w:cs="Arial"/>
                  </w:rPr>
                </w:rPrChange>
              </w:rPr>
              <w:pPrChange w:author="SLAVÍK Lukáš, Ing." w:date="2021-11-04T10:37:07.9780143" w:id="2128204250">
                <w:pPr>
                  <w:jc w:val="left"/>
                </w:pPr>
              </w:pPrChange>
            </w:pPr>
            <w:r w:rsidRPr="55E026C1">
              <w:rPr>
                <w:rFonts w:ascii="Arial" w:hAnsi="Arial" w:eastAsia="Arial" w:cs="Arial"/>
                <w:rPrChange w:author="SLAVÍK Lukáš, Ing." w:date="2021-11-04T10:37:07.9780143" w:id="677621909">
                  <w:rPr>
                    <w:rFonts w:cs="Arial"/>
                  </w:rPr>
                </w:rPrChange>
              </w:rPr>
              <w:t>Je realizace propojení systému se spisovou službou vytvořena dle rozhraní definovaného v kapitole 9 Národního standardu?</w:t>
            </w:r>
          </w:p>
        </w:tc>
        <w:tc>
          <w:tcPr>
            <w:tcW w:w="501" w:type="pct"/>
            <w:shd w:val="clear" w:color="auto" w:fill="auto"/>
            <w:tcMar/>
          </w:tcPr>
          <w:p w:rsidRPr="003F7B0D" w:rsidR="00AF4DD9" w:rsidP="55E026C1" w:rsidRDefault="00594FA8" w14:paraId="7C348998" w14:textId="77777777" w14:noSpellErr="1">
            <w:pPr>
              <w:spacing w:before="40" w:after="40"/>
              <w:rPr>
                <w:rFonts w:ascii="Arial" w:hAnsi="Arial" w:eastAsia="Arial" w:cs="Arial"/>
                <w:rPrChange w:author="SLAVÍK Lukáš, Ing." w:date="2021-11-04T10:37:07.9780143" w:id="1801456861">
                  <w:rPr>
                    <w:rFonts w:cs="Arial"/>
                  </w:rPr>
                </w:rPrChange>
              </w:rPr>
              <w:pPrChange w:author="SLAVÍK Lukáš, Ing." w:date="2021-11-04T10:37:07.9780143" w:id="568035910">
                <w:pPr/>
              </w:pPrChange>
            </w:pPr>
            <w:sdt>
              <w:sdtPr>
                <w:rPr>
                  <w:rFonts w:cs="Arial"/>
                </w:rPr>
                <w:id w:val="1842654247"/>
                <w:showingPlcHdr/>
                <w:comboBox>
                  <w:listItem w:displayText="Ano" w:value="Ano"/>
                  <w:listItem w:displayText="Nerelevantní" w:value="Nerelevantní"/>
                  <w:listItem w:displayText="Ne, žádáme o výjimku" w:value="Ne, žádáme o výjimku"/>
                </w:comboBox>
              </w:sdtPr>
              <w:sdtEndPr/>
              <w:sdtContent>
                <w:r w:rsidRPr="003F7B0D" w:rsidR="00AF4DD9">
                  <w:rPr>
                    <w:rStyle w:val="Zstupntext"/>
                    <w:rFonts w:cs="Arial"/>
                    <w:i/>
                    <w:color w:val="FF0000"/>
                  </w:rPr>
                  <w:t>Zvolte položku.</w:t>
                </w:r>
              </w:sdtContent>
            </w:sdt>
          </w:p>
        </w:tc>
        <w:tc>
          <w:tcPr>
            <w:tcW w:w="502" w:type="pct"/>
            <w:tcMar/>
          </w:tcPr>
          <w:p w:rsidRPr="003F7B0D" w:rsidR="00AF4DD9" w:rsidP="00C37272" w:rsidRDefault="00AF4DD9" w14:paraId="068F7F16" w14:textId="77777777">
            <w:pPr>
              <w:spacing w:before="40" w:after="40"/>
              <w:jc w:val="left"/>
              <w:rPr>
                <w:rFonts w:cs="Arial"/>
                <w:bCs/>
              </w:rPr>
            </w:pPr>
          </w:p>
        </w:tc>
        <w:tc>
          <w:tcPr>
            <w:tcW w:w="2373" w:type="pct"/>
            <w:shd w:val="clear" w:color="auto" w:fill="auto"/>
            <w:tcMar/>
          </w:tcPr>
          <w:p w:rsidR="00AF4DD9" w:rsidP="00C37272" w:rsidRDefault="00AF4DD9" w14:paraId="0B02FC29" w14:textId="77777777">
            <w:pPr>
              <w:spacing w:before="40" w:after="40"/>
              <w:jc w:val="left"/>
              <w:rPr>
                <w:rFonts w:cs="Arial"/>
              </w:rPr>
            </w:pPr>
          </w:p>
          <w:p w:rsidR="00E10A0E" w:rsidP="00C37272" w:rsidRDefault="00E10A0E" w14:paraId="32C844E0" w14:textId="77777777">
            <w:pPr>
              <w:spacing w:before="40" w:after="40"/>
              <w:jc w:val="left"/>
              <w:rPr>
                <w:rFonts w:cs="Arial"/>
              </w:rPr>
            </w:pPr>
          </w:p>
          <w:p w:rsidR="00E10A0E" w:rsidP="00C37272" w:rsidRDefault="00E10A0E" w14:paraId="79B67F6A" w14:textId="77777777">
            <w:pPr>
              <w:spacing w:before="40" w:after="40"/>
              <w:jc w:val="left"/>
              <w:rPr>
                <w:rFonts w:cs="Arial"/>
              </w:rPr>
            </w:pPr>
          </w:p>
          <w:p w:rsidRPr="003F7B0D" w:rsidR="00E10A0E" w:rsidP="00C37272" w:rsidRDefault="00E10A0E" w14:paraId="4A0B3400" w14:textId="1ADBB4DF">
            <w:pPr>
              <w:spacing w:before="40" w:after="40"/>
              <w:jc w:val="left"/>
              <w:rPr>
                <w:rFonts w:cs="Arial"/>
              </w:rPr>
            </w:pPr>
          </w:p>
        </w:tc>
      </w:tr>
      <w:tr w:rsidRPr="00BF5681" w:rsidR="00AF4DD9" w:rsidTr="55E026C1" w14:paraId="07FBF765" w14:textId="77777777">
        <w:trPr>
          <w:trHeight w:val="20"/>
        </w:trPr>
        <w:tc>
          <w:tcPr>
            <w:tcW w:w="5000" w:type="pct"/>
            <w:gridSpan w:val="5"/>
            <w:shd w:val="clear" w:color="auto" w:fill="D9D9D9" w:themeFill="background1" w:themeFillShade="D9"/>
            <w:tcMar/>
            <w:tcPrChange w:author="SLAVÍK Lukáš, Ing." w:date="2021-11-04T10:37:07.9780143" w:id="763797972">
              <w:tcPr>
                <w:tcW w:w="5000" w:type="pct"/>
                <w:gridSpan w:val="5"/>
                <w:shd w:val="clear" w:color="auto" w:fill="D9D9D9" w:themeFill="background1" w:themeFillShade="D9"/>
              </w:tcPr>
            </w:tcPrChange>
          </w:tcPr>
          <w:p w:rsidRPr="003F7B0D" w:rsidR="00AF4DD9" w:rsidP="55E026C1" w:rsidRDefault="00AF4DD9" w14:paraId="0CE9FF83" w14:textId="77777777" w14:noSpellErr="1">
            <w:pPr>
              <w:spacing w:before="40" w:after="40"/>
              <w:jc w:val="left"/>
              <w:rPr>
                <w:rFonts w:ascii="Arial" w:hAnsi="Arial" w:eastAsia="Arial" w:cs="Arial"/>
                <w:b w:val="1"/>
                <w:bCs w:val="1"/>
                <w:rPrChange w:author="SLAVÍK Lukáš, Ing." w:date="2021-11-04T10:37:07.9780143" w:id="869116609">
                  <w:rPr>
                    <w:rFonts w:cs="Arial"/>
                    <w:b/>
                  </w:rPr>
                </w:rPrChange>
              </w:rPr>
              <w:pPrChange w:author="SLAVÍK Lukáš, Ing." w:date="2021-11-04T10:37:07.9780143" w:id="1839382086">
                <w:pPr>
                  <w:jc w:val="left"/>
                </w:pPr>
              </w:pPrChange>
            </w:pPr>
            <w:r w:rsidRPr="55E026C1">
              <w:rPr>
                <w:rFonts w:ascii="Arial" w:hAnsi="Arial" w:eastAsia="Arial" w:cs="Arial"/>
                <w:b w:val="1"/>
                <w:bCs w:val="1"/>
                <w:rPrChange w:author="SLAVÍK Lukáš, Ing." w:date="2021-11-04T10:37:07.9780143" w:id="1114598654">
                  <w:rPr>
                    <w:rFonts w:cs="Arial"/>
                    <w:b/>
                  </w:rPr>
                </w:rPrChange>
              </w:rPr>
              <w:t>Informační systém datových schránek</w:t>
            </w:r>
          </w:p>
        </w:tc>
      </w:tr>
      <w:tr w:rsidRPr="00BF5681" w:rsidR="00AF4DD9" w:rsidTr="55E026C1" w14:paraId="461C1055" w14:textId="77777777">
        <w:trPr>
          <w:trHeight w:val="20"/>
        </w:trPr>
        <w:tc>
          <w:tcPr>
            <w:tcW w:w="123" w:type="pct"/>
            <w:vMerge w:val="restart"/>
            <w:shd w:val="clear" w:color="auto" w:fill="D9D9D9" w:themeFill="background1" w:themeFillShade="D9"/>
            <w:tcMar/>
            <w:tcPrChange w:author="SLAVÍK Lukáš, Ing." w:date="2021-11-04T10:37:07.9780143" w:id="1018179187">
              <w:tcPr>
                <w:tcW w:w="123" w:type="pct"/>
                <w:vMerge w:val="restart"/>
                <w:shd w:val="clear" w:color="auto" w:fill="D9D9D9" w:themeFill="background1" w:themeFillShade="D9"/>
              </w:tcPr>
            </w:tcPrChange>
          </w:tcPr>
          <w:p w:rsidRPr="003F7B0D" w:rsidR="00AF4DD9" w:rsidP="00C37272" w:rsidRDefault="00AF4DD9" w14:paraId="684E9702" w14:textId="77777777">
            <w:pPr>
              <w:spacing w:before="40" w:after="40"/>
              <w:jc w:val="left"/>
              <w:rPr>
                <w:rFonts w:cs="Arial"/>
              </w:rPr>
            </w:pPr>
          </w:p>
        </w:tc>
        <w:tc>
          <w:tcPr>
            <w:tcW w:w="1502" w:type="pct"/>
            <w:shd w:val="clear" w:color="auto" w:fill="D9D9D9" w:themeFill="background1" w:themeFillShade="D9"/>
            <w:tcMar/>
          </w:tcPr>
          <w:p w:rsidRPr="003F7B0D" w:rsidR="00AF4DD9" w:rsidP="55E026C1" w:rsidRDefault="00AF4DD9" w14:paraId="2A042635" w14:textId="77777777" w14:noSpellErr="1">
            <w:pPr>
              <w:spacing w:before="40" w:after="40"/>
              <w:jc w:val="left"/>
              <w:rPr>
                <w:rFonts w:ascii="Arial" w:hAnsi="Arial" w:eastAsia="Arial" w:cs="Arial"/>
                <w:rPrChange w:author="SLAVÍK Lukáš, Ing." w:date="2021-11-04T10:37:07.9780143" w:id="1013234907">
                  <w:rPr>
                    <w:rFonts w:cs="Arial"/>
                  </w:rPr>
                </w:rPrChange>
              </w:rPr>
              <w:pPrChange w:author="SLAVÍK Lukáš, Ing." w:date="2021-11-04T10:37:07.9780143" w:id="1577398303">
                <w:pPr>
                  <w:jc w:val="left"/>
                </w:pPr>
              </w:pPrChange>
            </w:pPr>
            <w:r w:rsidRPr="55E026C1">
              <w:rPr>
                <w:rFonts w:ascii="Arial" w:hAnsi="Arial" w:eastAsia="Arial" w:cs="Arial"/>
                <w:rPrChange w:author="SLAVÍK Lukáš, Ing." w:date="2021-11-04T10:37:07.9780143" w:id="24387801">
                  <w:rPr>
                    <w:rFonts w:cs="Arial"/>
                  </w:rPr>
                </w:rPrChange>
              </w:rPr>
              <w:t>Je prováděno automatické vytěžování přijatých formulářů do informačního systému?</w:t>
            </w:r>
          </w:p>
        </w:tc>
        <w:tc>
          <w:tcPr>
            <w:tcW w:w="501" w:type="pct"/>
            <w:shd w:val="clear" w:color="auto" w:fill="auto"/>
            <w:tcMar/>
          </w:tcPr>
          <w:p w:rsidRPr="003F7B0D" w:rsidR="00AF4DD9" w:rsidP="55E026C1" w:rsidRDefault="00594FA8" w14:paraId="7C3A8A1B" w14:textId="77777777" w14:noSpellErr="1">
            <w:pPr>
              <w:spacing w:before="40" w:after="40"/>
              <w:rPr>
                <w:rFonts w:ascii="Arial" w:hAnsi="Arial" w:eastAsia="Arial" w:cs="Arial"/>
                <w:rPrChange w:author="SLAVÍK Lukáš, Ing." w:date="2021-11-04T10:37:07.9780143" w:id="99913964">
                  <w:rPr>
                    <w:rFonts w:cs="Arial"/>
                  </w:rPr>
                </w:rPrChange>
              </w:rPr>
              <w:pPrChange w:author="SLAVÍK Lukáš, Ing." w:date="2021-11-04T10:37:07.9780143" w:id="584656598">
                <w:pPr/>
              </w:pPrChange>
            </w:pPr>
            <w:sdt>
              <w:sdtPr>
                <w:rPr>
                  <w:rFonts w:cs="Arial"/>
                </w:rPr>
                <w:id w:val="785475225"/>
                <w:showingPlcHdr/>
                <w:comboBox>
                  <w:listItem w:displayText="Ano" w:value="Ano"/>
                  <w:listItem w:displayText="Nerelevantní" w:value="Nerelevantní"/>
                  <w:listItem w:displayText="Ne, žádáme o výjimku" w:value="Ne, žádáme o výjimku"/>
                </w:comboBox>
              </w:sdtPr>
              <w:sdtEndPr/>
              <w:sdtContent>
                <w:r w:rsidRPr="003F7B0D" w:rsidR="00AF4DD9">
                  <w:rPr>
                    <w:rStyle w:val="Zstupntext"/>
                    <w:rFonts w:cs="Arial"/>
                    <w:i/>
                    <w:color w:val="FF0000"/>
                  </w:rPr>
                  <w:t>Zvolte položku.</w:t>
                </w:r>
              </w:sdtContent>
            </w:sdt>
          </w:p>
        </w:tc>
        <w:tc>
          <w:tcPr>
            <w:tcW w:w="502" w:type="pct"/>
            <w:tcMar/>
          </w:tcPr>
          <w:p w:rsidRPr="003F7B0D" w:rsidR="00AF4DD9" w:rsidP="00C37272" w:rsidRDefault="00AF4DD9" w14:paraId="6CD11941" w14:textId="77777777">
            <w:pPr>
              <w:spacing w:before="40" w:after="40"/>
              <w:jc w:val="left"/>
              <w:rPr>
                <w:rFonts w:cs="Arial"/>
                <w:bCs/>
              </w:rPr>
            </w:pPr>
          </w:p>
        </w:tc>
        <w:tc>
          <w:tcPr>
            <w:tcW w:w="2373" w:type="pct"/>
            <w:shd w:val="clear" w:color="auto" w:fill="auto"/>
            <w:tcMar/>
          </w:tcPr>
          <w:p w:rsidR="00AF4DD9" w:rsidP="00C37272" w:rsidRDefault="00AF4DD9" w14:paraId="113562AC" w14:textId="77777777">
            <w:pPr>
              <w:spacing w:before="40" w:after="40"/>
              <w:jc w:val="left"/>
              <w:rPr>
                <w:rFonts w:cs="Arial"/>
              </w:rPr>
            </w:pPr>
          </w:p>
          <w:p w:rsidR="007F17F4" w:rsidP="00C37272" w:rsidRDefault="007F17F4" w14:paraId="31B05628" w14:textId="77777777">
            <w:pPr>
              <w:spacing w:before="40" w:after="40"/>
              <w:jc w:val="left"/>
              <w:rPr>
                <w:rFonts w:cs="Arial"/>
              </w:rPr>
            </w:pPr>
          </w:p>
          <w:p w:rsidRPr="003F7B0D" w:rsidR="007F17F4" w:rsidP="00C37272" w:rsidRDefault="007F17F4" w14:paraId="2CC2BEBC" w14:textId="1553249D">
            <w:pPr>
              <w:spacing w:before="40" w:after="40"/>
              <w:jc w:val="left"/>
              <w:rPr>
                <w:rFonts w:cs="Arial"/>
              </w:rPr>
            </w:pPr>
          </w:p>
        </w:tc>
      </w:tr>
      <w:tr w:rsidRPr="00BF5681" w:rsidR="00AF4DD9" w:rsidTr="55E026C1" w14:paraId="483316BB" w14:textId="77777777">
        <w:trPr>
          <w:trHeight w:val="20"/>
        </w:trPr>
        <w:tc>
          <w:tcPr>
            <w:tcW w:w="123" w:type="pct"/>
            <w:vMerge/>
            <w:shd w:val="clear" w:color="auto" w:fill="D9D9D9" w:themeFill="background1" w:themeFillShade="D9"/>
          </w:tcPr>
          <w:p w:rsidRPr="003F7B0D" w:rsidR="00AF4DD9" w:rsidP="00C37272" w:rsidRDefault="00AF4DD9" w14:paraId="3DAB6525" w14:textId="77777777">
            <w:pPr>
              <w:spacing w:before="40" w:after="40"/>
              <w:jc w:val="left"/>
              <w:rPr>
                <w:rFonts w:cs="Arial"/>
              </w:rPr>
            </w:pPr>
          </w:p>
        </w:tc>
        <w:tc>
          <w:tcPr>
            <w:tcW w:w="1502" w:type="pct"/>
            <w:shd w:val="clear" w:color="auto" w:fill="D9D9D9" w:themeFill="background1" w:themeFillShade="D9"/>
            <w:tcMar/>
          </w:tcPr>
          <w:p w:rsidR="00AF4DD9" w:rsidP="55E026C1" w:rsidRDefault="00AF4DD9" w14:paraId="7354153B" w14:textId="77777777" w14:noSpellErr="1">
            <w:pPr>
              <w:spacing w:before="40" w:after="40"/>
              <w:jc w:val="left"/>
              <w:rPr>
                <w:rFonts w:ascii="Arial" w:hAnsi="Arial" w:eastAsia="Arial" w:cs="Arial"/>
                <w:rPrChange w:author="SLAVÍK Lukáš, Ing." w:date="2021-11-04T10:37:07.9780143" w:id="543315804">
                  <w:rPr>
                    <w:rFonts w:cs="Arial"/>
                  </w:rPr>
                </w:rPrChange>
              </w:rPr>
              <w:pPrChange w:author="SLAVÍK Lukáš, Ing." w:date="2021-11-04T10:37:07.9780143" w:id="1793936304">
                <w:pPr>
                  <w:jc w:val="left"/>
                </w:pPr>
              </w:pPrChange>
            </w:pPr>
            <w:r w:rsidRPr="55E026C1">
              <w:rPr>
                <w:rFonts w:ascii="Arial" w:hAnsi="Arial" w:eastAsia="Arial" w:cs="Arial"/>
                <w:rPrChange w:author="SLAVÍK Lukáš, Ing." w:date="2021-11-04T10:37:07.9780143" w:id="190589581">
                  <w:rPr>
                    <w:rFonts w:cs="Arial"/>
                  </w:rPr>
                </w:rPrChange>
              </w:rPr>
              <w:t>Jakým způsobem je předmět projektu napojen na ISDS?</w:t>
            </w:r>
          </w:p>
          <w:p w:rsidRPr="003F7B0D" w:rsidR="00AF4DD9" w:rsidP="00C37272" w:rsidRDefault="00AF4DD9" w14:paraId="7BBF5BA3" w14:textId="77777777">
            <w:pPr>
              <w:spacing w:before="40" w:after="40"/>
              <w:jc w:val="left"/>
              <w:rPr>
                <w:rFonts w:cs="Arial"/>
              </w:rPr>
            </w:pPr>
          </w:p>
        </w:tc>
        <w:tc>
          <w:tcPr>
            <w:tcW w:w="501" w:type="pct"/>
            <w:shd w:val="clear" w:color="auto" w:fill="auto"/>
            <w:tcMar/>
          </w:tcPr>
          <w:p w:rsidR="00AF4DD9" w:rsidP="55E026C1" w:rsidRDefault="00594FA8" w14:paraId="772B68EF" w14:textId="77777777" w14:noSpellErr="1">
            <w:pPr>
              <w:spacing w:before="40" w:after="40"/>
              <w:rPr>
                <w:rFonts w:ascii="Arial" w:hAnsi="Arial" w:eastAsia="Arial" w:cs="Arial"/>
                <w:rPrChange w:author="SLAVÍK Lukáš, Ing." w:date="2021-11-04T10:37:07.9780143" w:id="1657315171">
                  <w:rPr>
                    <w:rFonts w:cs="Arial"/>
                  </w:rPr>
                </w:rPrChange>
              </w:rPr>
              <w:pPrChange w:author="SLAVÍK Lukáš, Ing." w:date="2021-11-04T10:37:07.9780143" w:id="2130133774">
                <w:pPr/>
              </w:pPrChange>
            </w:pPr>
            <w:sdt>
              <w:sdtPr>
                <w:rPr>
                  <w:rFonts w:cs="Arial"/>
                </w:rPr>
                <w:id w:val="-1525631136"/>
                <w:showingPlcHdr/>
                <w:comboBox>
                  <w:listItem w:displayText="Přímo pomocí webových služeb" w:value="Přímo pomocí webových služeb"/>
                  <w:listItem w:displayText="Nepřímo pomocí eSSL" w:value="Nepřímo pomocí eSSL"/>
                  <w:listItem w:displayText="Ruční přenášení datových zpráv" w:value="Ruční přenášení datových zpráv"/>
                  <w:listItem w:displayText="Nerelevantní" w:value="Nerelevantní"/>
                </w:comboBox>
              </w:sdtPr>
              <w:sdtEndPr/>
              <w:sdtContent>
                <w:r w:rsidRPr="003F7B0D" w:rsidR="00AF4DD9">
                  <w:rPr>
                    <w:rStyle w:val="Zstupntext"/>
                    <w:rFonts w:cs="Arial"/>
                    <w:i/>
                    <w:color w:val="FF0000"/>
                  </w:rPr>
                  <w:t>Zvolte položku.</w:t>
                </w:r>
              </w:sdtContent>
            </w:sdt>
          </w:p>
        </w:tc>
        <w:tc>
          <w:tcPr>
            <w:tcW w:w="502" w:type="pct"/>
            <w:tcMar/>
          </w:tcPr>
          <w:p w:rsidRPr="003F7B0D" w:rsidR="00AF4DD9" w:rsidP="00C37272" w:rsidRDefault="00AF4DD9" w14:paraId="5765883E" w14:textId="77777777">
            <w:pPr>
              <w:spacing w:before="40" w:after="40"/>
              <w:jc w:val="left"/>
              <w:rPr>
                <w:rFonts w:cs="Arial"/>
                <w:bCs/>
              </w:rPr>
            </w:pPr>
          </w:p>
        </w:tc>
        <w:tc>
          <w:tcPr>
            <w:tcW w:w="2373" w:type="pct"/>
            <w:shd w:val="clear" w:color="auto" w:fill="auto"/>
            <w:tcMar/>
          </w:tcPr>
          <w:p w:rsidR="00AF4DD9" w:rsidP="00C37272" w:rsidRDefault="00AF4DD9" w14:paraId="51740705" w14:textId="77777777">
            <w:pPr>
              <w:spacing w:before="40" w:after="40"/>
              <w:jc w:val="left"/>
              <w:rPr>
                <w:rFonts w:cs="Arial"/>
              </w:rPr>
            </w:pPr>
          </w:p>
          <w:p w:rsidR="007F17F4" w:rsidP="00C37272" w:rsidRDefault="007F17F4" w14:paraId="600D6125" w14:textId="77777777">
            <w:pPr>
              <w:spacing w:before="40" w:after="40"/>
              <w:jc w:val="left"/>
              <w:rPr>
                <w:rFonts w:cs="Arial"/>
              </w:rPr>
            </w:pPr>
          </w:p>
          <w:p w:rsidRPr="003F7B0D" w:rsidR="007F17F4" w:rsidP="00C37272" w:rsidRDefault="007F17F4" w14:paraId="6D289042" w14:textId="2F580D92">
            <w:pPr>
              <w:spacing w:before="40" w:after="40"/>
              <w:jc w:val="left"/>
              <w:rPr>
                <w:rFonts w:cs="Arial"/>
              </w:rPr>
            </w:pPr>
          </w:p>
        </w:tc>
      </w:tr>
      <w:tr w:rsidRPr="00BF5681" w:rsidR="00AF4DD9" w:rsidTr="55E026C1" w14:paraId="5DCDABB3" w14:textId="77777777">
        <w:trPr>
          <w:trHeight w:val="20"/>
        </w:trPr>
        <w:tc>
          <w:tcPr>
            <w:tcW w:w="5000" w:type="pct"/>
            <w:gridSpan w:val="5"/>
            <w:shd w:val="clear" w:color="auto" w:fill="D9D9D9" w:themeFill="background1" w:themeFillShade="D9"/>
            <w:tcMar/>
            <w:tcPrChange w:author="SLAVÍK Lukáš, Ing." w:date="2021-11-04T10:37:07.9780143" w:id="812258884">
              <w:tcPr>
                <w:tcW w:w="5000" w:type="pct"/>
                <w:gridSpan w:val="5"/>
                <w:shd w:val="clear" w:color="auto" w:fill="D9D9D9" w:themeFill="background1" w:themeFillShade="D9"/>
              </w:tcPr>
            </w:tcPrChange>
          </w:tcPr>
          <w:p w:rsidRPr="003F7B0D" w:rsidR="00AF4DD9" w:rsidP="55E026C1" w:rsidRDefault="00AF4DD9" w14:paraId="6AFBED5B" w14:textId="77777777" w14:noSpellErr="1">
            <w:pPr>
              <w:spacing w:before="40" w:after="40"/>
              <w:jc w:val="left"/>
              <w:rPr>
                <w:rFonts w:ascii="Arial" w:hAnsi="Arial" w:eastAsia="Arial" w:cs="Arial"/>
                <w:b w:val="1"/>
                <w:bCs w:val="1"/>
                <w:rPrChange w:author="SLAVÍK Lukáš, Ing." w:date="2021-11-04T10:37:07.9780143" w:id="1632252370">
                  <w:rPr>
                    <w:rFonts w:cs="Arial"/>
                    <w:b/>
                  </w:rPr>
                </w:rPrChange>
              </w:rPr>
              <w:pPrChange w:author="SLAVÍK Lukáš, Ing." w:date="2021-11-04T10:37:07.9780143" w:id="1871505819">
                <w:pPr>
                  <w:jc w:val="left"/>
                </w:pPr>
              </w:pPrChange>
            </w:pPr>
            <w:r w:rsidRPr="55E026C1">
              <w:rPr>
                <w:rFonts w:ascii="Arial" w:hAnsi="Arial" w:eastAsia="Arial" w:cs="Arial"/>
                <w:b w:val="1"/>
                <w:bCs w:val="1"/>
                <w:rPrChange w:author="SLAVÍK Lukáš, Ing." w:date="2021-11-04T10:37:07.9780143" w:id="2076854923">
                  <w:rPr>
                    <w:rFonts w:cs="Arial"/>
                    <w:b/>
                  </w:rPr>
                </w:rPrChange>
              </w:rPr>
              <w:t>Propojený datový fond</w:t>
            </w:r>
          </w:p>
        </w:tc>
      </w:tr>
      <w:tr w:rsidRPr="00BF5681" w:rsidR="00C37272" w:rsidTr="55E026C1" w14:paraId="1256D469" w14:textId="77777777">
        <w:trPr>
          <w:trHeight w:val="20"/>
        </w:trPr>
        <w:tc>
          <w:tcPr>
            <w:tcW w:w="123" w:type="pct"/>
            <w:vMerge w:val="restart"/>
            <w:shd w:val="clear" w:color="auto" w:fill="D9D9D9" w:themeFill="background1" w:themeFillShade="D9"/>
            <w:tcMar/>
            <w:tcPrChange w:author="SLAVÍK Lukáš, Ing." w:date="2021-11-04T10:37:07.9780143" w:id="1616251864">
              <w:tcPr>
                <w:tcW w:w="123" w:type="pct"/>
                <w:vMerge w:val="restart"/>
                <w:shd w:val="clear" w:color="auto" w:fill="D9D9D9" w:themeFill="background1" w:themeFillShade="D9"/>
              </w:tcPr>
            </w:tcPrChange>
          </w:tcPr>
          <w:p w:rsidRPr="003F7B0D" w:rsidR="00C37272" w:rsidP="00C37272" w:rsidRDefault="00C37272" w14:paraId="3640E4BE" w14:textId="77777777">
            <w:pPr>
              <w:spacing w:before="40" w:after="40"/>
              <w:jc w:val="left"/>
              <w:rPr>
                <w:rFonts w:cs="Arial"/>
              </w:rPr>
            </w:pPr>
          </w:p>
        </w:tc>
        <w:tc>
          <w:tcPr>
            <w:tcW w:w="1502" w:type="pct"/>
            <w:shd w:val="clear" w:color="auto" w:fill="D9D9D9" w:themeFill="background1" w:themeFillShade="D9"/>
            <w:tcMar/>
          </w:tcPr>
          <w:p w:rsidR="00C37272" w:rsidP="55E026C1" w:rsidRDefault="00C37272" w14:paraId="72942A62" w14:textId="77777777" w14:noSpellErr="1">
            <w:pPr>
              <w:spacing w:before="40" w:after="40"/>
              <w:jc w:val="left"/>
              <w:rPr>
                <w:rFonts w:ascii="Arial" w:hAnsi="Arial" w:eastAsia="Arial" w:cs="Arial"/>
                <w:rPrChange w:author="SLAVÍK Lukáš, Ing." w:date="2021-11-04T10:37:07.9780143" w:id="2089719852">
                  <w:rPr>
                    <w:rFonts w:cs="Arial"/>
                  </w:rPr>
                </w:rPrChange>
              </w:rPr>
              <w:pPrChange w:author="SLAVÍK Lukáš, Ing." w:date="2021-11-04T10:37:07.9780143" w:id="1620579583">
                <w:pPr>
                  <w:jc w:val="left"/>
                </w:pPr>
              </w:pPrChange>
            </w:pPr>
            <w:r w:rsidRPr="55E026C1">
              <w:rPr>
                <w:rFonts w:ascii="Arial" w:hAnsi="Arial" w:eastAsia="Arial" w:cs="Arial"/>
                <w:rPrChange w:author="SLAVÍK Lukáš, Ing." w:date="2021-11-04T10:37:07.9780143" w:id="1476186183">
                  <w:rPr>
                    <w:rFonts w:cs="Arial"/>
                  </w:rPr>
                </w:rPrChange>
              </w:rPr>
              <w:t>Jste ke službám PPDF připojeni skrze CMS?</w:t>
            </w:r>
          </w:p>
          <w:p w:rsidRPr="003F7B0D" w:rsidR="00C37272" w:rsidP="00C37272" w:rsidRDefault="00C37272" w14:paraId="392AD7E1" w14:textId="77777777">
            <w:pPr>
              <w:spacing w:before="40" w:after="40"/>
              <w:jc w:val="left"/>
              <w:rPr>
                <w:rFonts w:cs="Arial"/>
              </w:rPr>
            </w:pPr>
          </w:p>
        </w:tc>
        <w:tc>
          <w:tcPr>
            <w:tcW w:w="501" w:type="pct"/>
            <w:shd w:val="clear" w:color="auto" w:fill="auto"/>
            <w:tcMar/>
          </w:tcPr>
          <w:p w:rsidRPr="003F7B0D" w:rsidR="00C37272" w:rsidP="55E026C1" w:rsidRDefault="00594FA8" w14:paraId="3BA8AA54" w14:textId="77777777" w14:noSpellErr="1">
            <w:pPr>
              <w:spacing w:before="40" w:after="40"/>
              <w:rPr>
                <w:rFonts w:ascii="Arial" w:hAnsi="Arial" w:eastAsia="Arial" w:cs="Arial"/>
                <w:rPrChange w:author="SLAVÍK Lukáš, Ing." w:date="2021-11-04T10:37:07.9780143" w:id="611540003">
                  <w:rPr>
                    <w:rFonts w:cs="Arial"/>
                  </w:rPr>
                </w:rPrChange>
              </w:rPr>
              <w:pPrChange w:author="SLAVÍK Lukáš, Ing." w:date="2021-11-04T10:37:07.9780143" w:id="1345933754">
                <w:pPr/>
              </w:pPrChange>
            </w:pPr>
            <w:sdt>
              <w:sdtPr>
                <w:rPr>
                  <w:rFonts w:cs="Arial"/>
                </w:rPr>
                <w:id w:val="-56015056"/>
                <w:showingPlcHdr/>
                <w:comboBox>
                  <w:listItem w:displayText="Ano" w:value="Ano"/>
                  <w:listItem w:displayText="Nerelevantní" w:value="Nerelevantní"/>
                  <w:listItem w:displayText="Ne, žádáme o výjimku" w:value="Ne, žádáme o výjimku"/>
                </w:comboBox>
              </w:sdtPr>
              <w:sdtEndPr/>
              <w:sdtContent>
                <w:r w:rsidRPr="003F7B0D" w:rsidR="00C37272">
                  <w:rPr>
                    <w:rStyle w:val="Zstupntext"/>
                    <w:rFonts w:cs="Arial"/>
                    <w:i/>
                    <w:color w:val="FF0000"/>
                  </w:rPr>
                  <w:t>Zvolte položku.</w:t>
                </w:r>
              </w:sdtContent>
            </w:sdt>
          </w:p>
        </w:tc>
        <w:tc>
          <w:tcPr>
            <w:tcW w:w="502" w:type="pct"/>
            <w:tcMar/>
          </w:tcPr>
          <w:p w:rsidRPr="003F7B0D" w:rsidR="00C37272" w:rsidP="00C37272" w:rsidRDefault="00C37272" w14:paraId="509B3F51" w14:textId="77777777">
            <w:pPr>
              <w:spacing w:before="40" w:after="40"/>
              <w:jc w:val="left"/>
              <w:rPr>
                <w:rFonts w:cs="Arial"/>
                <w:bCs/>
              </w:rPr>
            </w:pPr>
          </w:p>
        </w:tc>
        <w:tc>
          <w:tcPr>
            <w:tcW w:w="2373" w:type="pct"/>
            <w:shd w:val="clear" w:color="auto" w:fill="auto"/>
            <w:tcMar/>
          </w:tcPr>
          <w:p w:rsidR="00C37272" w:rsidP="00C37272" w:rsidRDefault="00C37272" w14:paraId="6C5413D3" w14:textId="77777777">
            <w:pPr>
              <w:spacing w:before="40" w:after="40"/>
              <w:jc w:val="left"/>
              <w:rPr>
                <w:rFonts w:cs="Arial"/>
                <w:color w:val="1F497D"/>
              </w:rPr>
            </w:pPr>
          </w:p>
          <w:p w:rsidR="007F17F4" w:rsidP="00C37272" w:rsidRDefault="007F17F4" w14:paraId="4AC615DA" w14:textId="77777777">
            <w:pPr>
              <w:spacing w:before="40" w:after="40"/>
              <w:jc w:val="left"/>
              <w:rPr>
                <w:rFonts w:cs="Arial"/>
                <w:color w:val="1F497D"/>
              </w:rPr>
            </w:pPr>
          </w:p>
          <w:p w:rsidRPr="003F7B0D" w:rsidR="007F17F4" w:rsidP="00C37272" w:rsidRDefault="007F17F4" w14:paraId="6ED8E85B" w14:textId="11823208">
            <w:pPr>
              <w:spacing w:before="40" w:after="40"/>
              <w:jc w:val="left"/>
              <w:rPr>
                <w:rFonts w:cs="Arial"/>
                <w:color w:val="1F497D"/>
              </w:rPr>
            </w:pPr>
          </w:p>
        </w:tc>
      </w:tr>
      <w:tr w:rsidRPr="00BF5681" w:rsidR="00C37272" w:rsidTr="55E026C1" w14:paraId="12A7A1AB" w14:textId="77777777">
        <w:trPr>
          <w:trHeight w:val="20"/>
        </w:trPr>
        <w:tc>
          <w:tcPr>
            <w:tcW w:w="123" w:type="pct"/>
            <w:vMerge/>
            <w:shd w:val="clear" w:color="auto" w:fill="D9D9D9" w:themeFill="background1" w:themeFillShade="D9"/>
          </w:tcPr>
          <w:p w:rsidRPr="003F7B0D" w:rsidR="00C37272" w:rsidP="00C37272" w:rsidRDefault="00C37272" w14:paraId="281F829C" w14:textId="77777777">
            <w:pPr>
              <w:spacing w:before="40" w:after="40"/>
              <w:jc w:val="left"/>
              <w:rPr>
                <w:rFonts w:cs="Arial"/>
              </w:rPr>
            </w:pPr>
          </w:p>
        </w:tc>
        <w:tc>
          <w:tcPr>
            <w:tcW w:w="1502" w:type="pct"/>
            <w:shd w:val="clear" w:color="auto" w:fill="D9D9D9" w:themeFill="background1" w:themeFillShade="D9"/>
            <w:tcMar/>
          </w:tcPr>
          <w:p w:rsidR="00C37272" w:rsidP="55E026C1" w:rsidRDefault="00C37272" w14:paraId="5BE25291" w14:textId="77777777" w14:noSpellErr="1">
            <w:pPr>
              <w:spacing w:before="40" w:after="40"/>
              <w:jc w:val="left"/>
              <w:rPr>
                <w:rFonts w:ascii="Arial" w:hAnsi="Arial" w:eastAsia="Arial" w:cs="Arial"/>
                <w:rPrChange w:author="SLAVÍK Lukáš, Ing." w:date="2021-11-04T10:37:07.9780143" w:id="1293644889">
                  <w:rPr>
                    <w:rFonts w:cs="Arial"/>
                  </w:rPr>
                </w:rPrChange>
              </w:rPr>
              <w:pPrChange w:author="SLAVÍK Lukáš, Ing." w:date="2021-11-04T10:37:07.9780143" w:id="903787404">
                <w:pPr>
                  <w:jc w:val="left"/>
                </w:pPr>
              </w:pPrChange>
            </w:pPr>
            <w:r w:rsidRPr="55E026C1">
              <w:rPr>
                <w:rFonts w:ascii="Arial" w:hAnsi="Arial" w:eastAsia="Arial" w:cs="Arial"/>
                <w:rPrChange w:author="SLAVÍK Lukáš, Ing." w:date="2021-11-04T10:37:07.9780143" w:id="740834066">
                  <w:rPr>
                    <w:rFonts w:cs="Arial"/>
                  </w:rPr>
                </w:rPrChange>
              </w:rPr>
              <w:t>Využíváte pro překlad identity mezi agendami služby ISZR?</w:t>
            </w:r>
          </w:p>
          <w:p w:rsidRPr="003F7B0D" w:rsidR="00C37272" w:rsidP="00C37272" w:rsidRDefault="00C37272" w14:paraId="148671D9" w14:textId="77777777">
            <w:pPr>
              <w:spacing w:before="40" w:after="40"/>
              <w:jc w:val="left"/>
              <w:rPr>
                <w:rFonts w:cs="Arial"/>
              </w:rPr>
            </w:pPr>
          </w:p>
        </w:tc>
        <w:tc>
          <w:tcPr>
            <w:tcW w:w="501" w:type="pct"/>
            <w:shd w:val="clear" w:color="auto" w:fill="auto"/>
            <w:tcMar/>
          </w:tcPr>
          <w:p w:rsidRPr="003F7B0D" w:rsidR="00C37272" w:rsidP="55E026C1" w:rsidRDefault="00594FA8" w14:paraId="04CA5E43" w14:textId="77777777" w14:noSpellErr="1">
            <w:pPr>
              <w:spacing w:before="40" w:after="40"/>
              <w:rPr>
                <w:rFonts w:ascii="Arial" w:hAnsi="Arial" w:eastAsia="Arial" w:cs="Arial"/>
                <w:rPrChange w:author="SLAVÍK Lukáš, Ing." w:date="2021-11-04T10:37:07.9780143" w:id="415609288">
                  <w:rPr>
                    <w:rFonts w:cs="Arial"/>
                  </w:rPr>
                </w:rPrChange>
              </w:rPr>
              <w:pPrChange w:author="SLAVÍK Lukáš, Ing." w:date="2021-11-04T10:37:07.9780143" w:id="1863194466">
                <w:pPr/>
              </w:pPrChange>
            </w:pPr>
            <w:sdt>
              <w:sdtPr>
                <w:rPr>
                  <w:rFonts w:cs="Arial"/>
                </w:rPr>
                <w:id w:val="1026672330"/>
                <w:showingPlcHdr/>
                <w:comboBox>
                  <w:listItem w:displayText="Ano" w:value="Ano"/>
                  <w:listItem w:displayText="Nerelevantní" w:value="Nerelevantní"/>
                  <w:listItem w:displayText="Ne, žádáme o výjimku" w:value="Ne, žádáme o výjimku"/>
                </w:comboBox>
              </w:sdtPr>
              <w:sdtEndPr/>
              <w:sdtContent>
                <w:r w:rsidRPr="003F7B0D" w:rsidR="00C37272">
                  <w:rPr>
                    <w:rStyle w:val="Zstupntext"/>
                    <w:rFonts w:cs="Arial"/>
                    <w:i/>
                    <w:color w:val="FF0000"/>
                  </w:rPr>
                  <w:t>Zvolte položku.</w:t>
                </w:r>
              </w:sdtContent>
            </w:sdt>
          </w:p>
        </w:tc>
        <w:tc>
          <w:tcPr>
            <w:tcW w:w="502" w:type="pct"/>
            <w:tcMar/>
          </w:tcPr>
          <w:p w:rsidRPr="003F7B0D" w:rsidR="00C37272" w:rsidP="00C37272" w:rsidRDefault="00C37272" w14:paraId="628EEE4E" w14:textId="77777777">
            <w:pPr>
              <w:spacing w:before="40" w:after="40"/>
              <w:jc w:val="left"/>
              <w:rPr>
                <w:rFonts w:cs="Arial"/>
                <w:bCs/>
              </w:rPr>
            </w:pPr>
          </w:p>
        </w:tc>
        <w:tc>
          <w:tcPr>
            <w:tcW w:w="2373" w:type="pct"/>
            <w:shd w:val="clear" w:color="auto" w:fill="auto"/>
            <w:tcMar/>
          </w:tcPr>
          <w:p w:rsidR="00C37272" w:rsidP="00C37272" w:rsidRDefault="00C37272" w14:paraId="73ADDED7" w14:textId="77777777">
            <w:pPr>
              <w:spacing w:before="40" w:after="40"/>
              <w:jc w:val="left"/>
              <w:rPr>
                <w:rFonts w:cs="Arial"/>
              </w:rPr>
            </w:pPr>
          </w:p>
          <w:p w:rsidR="007F17F4" w:rsidP="00C37272" w:rsidRDefault="007F17F4" w14:paraId="5CFC909E" w14:textId="77777777">
            <w:pPr>
              <w:spacing w:before="40" w:after="40"/>
              <w:jc w:val="left"/>
              <w:rPr>
                <w:rFonts w:cs="Arial"/>
              </w:rPr>
            </w:pPr>
          </w:p>
          <w:p w:rsidRPr="003F7B0D" w:rsidR="007F17F4" w:rsidP="00C37272" w:rsidRDefault="007F17F4" w14:paraId="2059087F" w14:textId="5C3E4C28">
            <w:pPr>
              <w:spacing w:before="40" w:after="40"/>
              <w:jc w:val="left"/>
              <w:rPr>
                <w:rFonts w:cs="Arial"/>
              </w:rPr>
            </w:pPr>
          </w:p>
        </w:tc>
      </w:tr>
      <w:tr w:rsidRPr="00BF5681" w:rsidR="00C37272" w:rsidTr="55E026C1" w14:paraId="71167C5B" w14:textId="77777777">
        <w:trPr>
          <w:trHeight w:val="20"/>
        </w:trPr>
        <w:tc>
          <w:tcPr>
            <w:tcW w:w="123" w:type="pct"/>
            <w:vMerge/>
            <w:shd w:val="clear" w:color="auto" w:fill="D9D9D9" w:themeFill="background1" w:themeFillShade="D9"/>
          </w:tcPr>
          <w:p w:rsidRPr="003F7B0D" w:rsidR="00C37272" w:rsidP="00C37272" w:rsidRDefault="00C37272" w14:paraId="43F1D312" w14:textId="77777777">
            <w:pPr>
              <w:spacing w:before="40" w:after="40"/>
              <w:jc w:val="left"/>
              <w:rPr>
                <w:rFonts w:cs="Arial"/>
              </w:rPr>
            </w:pPr>
          </w:p>
        </w:tc>
        <w:tc>
          <w:tcPr>
            <w:tcW w:w="1502" w:type="pct"/>
            <w:shd w:val="clear" w:color="auto" w:fill="D9D9D9" w:themeFill="background1" w:themeFillShade="D9"/>
            <w:tcMar/>
          </w:tcPr>
          <w:p w:rsidRPr="003F7B0D" w:rsidR="00C37272" w:rsidP="55E026C1" w:rsidRDefault="00C37272" w14:paraId="0BECF066" w14:textId="71B277C4" w14:noSpellErr="1">
            <w:pPr>
              <w:spacing w:before="40" w:after="40"/>
              <w:jc w:val="left"/>
              <w:rPr>
                <w:rFonts w:ascii="Arial" w:hAnsi="Arial" w:eastAsia="Arial" w:cs="Arial"/>
                <w:rPrChange w:author="SLAVÍK Lukáš, Ing." w:date="2021-11-04T10:37:07.9780143" w:id="1489334099">
                  <w:rPr>
                    <w:rFonts w:cs="Arial"/>
                  </w:rPr>
                </w:rPrChange>
              </w:rPr>
              <w:pPrChange w:author="SLAVÍK Lukáš, Ing." w:date="2021-11-04T10:37:07.9780143" w:id="1887309199">
                <w:pPr>
                  <w:jc w:val="left"/>
                </w:pPr>
              </w:pPrChange>
            </w:pPr>
            <w:r w:rsidRPr="55E026C1">
              <w:rPr>
                <w:rFonts w:ascii="Arial" w:hAnsi="Arial" w:eastAsia="Arial" w:cs="Arial"/>
                <w:rPrChange w:author="SLAVÍK Lukáš, Ing." w:date="2021-11-04T10:37:07.9780143" w:id="1011176489">
                  <w:rPr>
                    <w:rFonts w:cs="Arial"/>
                  </w:rPr>
                </w:rPrChange>
              </w:rPr>
              <w:t>Využíváte pouze údaje, které máte explicitně uvedeny v daném zákoně?</w:t>
            </w:r>
          </w:p>
        </w:tc>
        <w:tc>
          <w:tcPr>
            <w:tcW w:w="501" w:type="pct"/>
            <w:shd w:val="clear" w:color="auto" w:fill="auto"/>
            <w:tcMar/>
          </w:tcPr>
          <w:p w:rsidRPr="003F7B0D" w:rsidR="00C37272" w:rsidP="55E026C1" w:rsidRDefault="00594FA8" w14:paraId="1BCF2D48" w14:textId="77777777" w14:noSpellErr="1">
            <w:pPr>
              <w:spacing w:before="40" w:after="40"/>
              <w:rPr>
                <w:rFonts w:ascii="Arial" w:hAnsi="Arial" w:eastAsia="Arial" w:cs="Arial"/>
                <w:rPrChange w:author="SLAVÍK Lukáš, Ing." w:date="2021-11-04T10:37:07.9780143" w:id="273230668">
                  <w:rPr>
                    <w:rFonts w:cs="Arial"/>
                  </w:rPr>
                </w:rPrChange>
              </w:rPr>
              <w:pPrChange w:author="SLAVÍK Lukáš, Ing." w:date="2021-11-04T10:37:07.9780143" w:id="464807709">
                <w:pPr/>
              </w:pPrChange>
            </w:pPr>
            <w:sdt>
              <w:sdtPr>
                <w:rPr>
                  <w:rFonts w:cs="Arial"/>
                </w:rPr>
                <w:id w:val="-778093880"/>
                <w:showingPlcHdr/>
                <w:comboBox>
                  <w:listItem w:displayText="Ano" w:value="Ano"/>
                  <w:listItem w:displayText="Nerelevantní" w:value="Nerelevantní"/>
                  <w:listItem w:displayText="Ne, žádáme o výjimku" w:value="Ne, žádáme o výjimku"/>
                </w:comboBox>
              </w:sdtPr>
              <w:sdtEndPr/>
              <w:sdtContent>
                <w:r w:rsidRPr="003F7B0D" w:rsidR="00C37272">
                  <w:rPr>
                    <w:rStyle w:val="Zstupntext"/>
                    <w:rFonts w:cs="Arial"/>
                    <w:i/>
                    <w:color w:val="FF0000"/>
                  </w:rPr>
                  <w:t>Zvolte položku.</w:t>
                </w:r>
              </w:sdtContent>
            </w:sdt>
          </w:p>
        </w:tc>
        <w:tc>
          <w:tcPr>
            <w:tcW w:w="502" w:type="pct"/>
            <w:tcMar/>
          </w:tcPr>
          <w:p w:rsidRPr="003F7B0D" w:rsidR="00C37272" w:rsidP="00C37272" w:rsidRDefault="00C37272" w14:paraId="7608EDC8" w14:textId="77777777">
            <w:pPr>
              <w:spacing w:before="40" w:after="40"/>
              <w:jc w:val="left"/>
              <w:rPr>
                <w:rFonts w:cs="Arial"/>
                <w:bCs/>
              </w:rPr>
            </w:pPr>
          </w:p>
        </w:tc>
        <w:tc>
          <w:tcPr>
            <w:tcW w:w="2373" w:type="pct"/>
            <w:shd w:val="clear" w:color="auto" w:fill="auto"/>
            <w:tcMar/>
          </w:tcPr>
          <w:p w:rsidR="00C37272" w:rsidP="00C37272" w:rsidRDefault="00C37272" w14:paraId="4DA5B443" w14:textId="5C9D1E17">
            <w:pPr>
              <w:spacing w:before="40" w:after="40"/>
              <w:jc w:val="left"/>
              <w:rPr>
                <w:rFonts w:cs="Arial"/>
                <w:color w:val="1F497D"/>
              </w:rPr>
            </w:pPr>
          </w:p>
          <w:p w:rsidR="00561D38" w:rsidP="00C37272" w:rsidRDefault="00561D38" w14:paraId="12982E27" w14:textId="77777777">
            <w:pPr>
              <w:spacing w:before="40" w:after="40"/>
              <w:jc w:val="left"/>
              <w:rPr>
                <w:rFonts w:cs="Arial"/>
                <w:color w:val="1F497D"/>
              </w:rPr>
            </w:pPr>
          </w:p>
          <w:p w:rsidRPr="003F7B0D" w:rsidR="007F17F4" w:rsidP="00C37272" w:rsidRDefault="007F17F4" w14:paraId="4F970E90" w14:textId="347259A9">
            <w:pPr>
              <w:spacing w:before="40" w:after="40"/>
              <w:jc w:val="left"/>
              <w:rPr>
                <w:rFonts w:cs="Arial"/>
                <w:color w:val="1F497D"/>
              </w:rPr>
            </w:pPr>
          </w:p>
        </w:tc>
      </w:tr>
      <w:tr w:rsidRPr="00BF5681" w:rsidR="00C37272" w:rsidTr="55E026C1" w14:paraId="787F537D" w14:textId="77777777">
        <w:trPr>
          <w:trHeight w:val="20"/>
        </w:trPr>
        <w:tc>
          <w:tcPr>
            <w:tcW w:w="123" w:type="pct"/>
            <w:vMerge/>
            <w:shd w:val="clear" w:color="auto" w:fill="D9D9D9" w:themeFill="background1" w:themeFillShade="D9"/>
          </w:tcPr>
          <w:p w:rsidRPr="003F7B0D" w:rsidR="00C37272" w:rsidP="00C37272" w:rsidRDefault="00C37272" w14:paraId="06ADAB4B" w14:textId="77777777">
            <w:pPr>
              <w:spacing w:before="40" w:after="40"/>
              <w:jc w:val="left"/>
              <w:rPr>
                <w:rFonts w:cs="Arial"/>
              </w:rPr>
            </w:pPr>
          </w:p>
        </w:tc>
        <w:tc>
          <w:tcPr>
            <w:tcW w:w="1502" w:type="pct"/>
            <w:shd w:val="clear" w:color="auto" w:fill="D9D9D9" w:themeFill="background1" w:themeFillShade="D9"/>
            <w:tcMar/>
          </w:tcPr>
          <w:p w:rsidR="00C37272" w:rsidP="55E026C1" w:rsidRDefault="00C37272" w14:paraId="4F911604" w14:textId="77777777" w14:noSpellErr="1">
            <w:pPr>
              <w:spacing w:before="40" w:after="40"/>
              <w:jc w:val="left"/>
              <w:rPr>
                <w:rFonts w:ascii="Arial" w:hAnsi="Arial" w:eastAsia="Arial" w:cs="Arial"/>
                <w:rPrChange w:author="SLAVÍK Lukáš, Ing." w:date="2021-11-04T10:37:07.9780143" w:id="2083541489">
                  <w:rPr>
                    <w:rFonts w:cs="Arial"/>
                  </w:rPr>
                </w:rPrChange>
              </w:rPr>
              <w:pPrChange w:author="SLAVÍK Lukáš, Ing." w:date="2021-11-04T10:37:07.9780143" w:id="1512229816">
                <w:pPr>
                  <w:jc w:val="left"/>
                </w:pPr>
              </w:pPrChange>
            </w:pPr>
            <w:r w:rsidRPr="55E026C1">
              <w:rPr>
                <w:rFonts w:ascii="Arial" w:hAnsi="Arial" w:eastAsia="Arial" w:cs="Arial"/>
                <w:rPrChange w:author="SLAVÍK Lukáš, Ing." w:date="2021-11-04T10:37:07.9780143" w:id="1166061781">
                  <w:rPr>
                    <w:rFonts w:cs="Arial"/>
                  </w:rPr>
                </w:rPrChange>
              </w:rPr>
              <w:t xml:space="preserve">Odebíráte na údaje PPDF notifikace skrze služby </w:t>
            </w:r>
            <w:r w:rsidRPr="55E026C1">
              <w:rPr>
                <w:rFonts w:ascii="Arial" w:hAnsi="Arial" w:eastAsia="Arial" w:cs="Arial"/>
                <w:rPrChange w:author="SLAVÍK Lukáš, Ing." w:date="2021-11-04T10:37:07.9780143" w:id="96316123">
                  <w:rPr>
                    <w:rFonts w:cs="Arial"/>
                  </w:rPr>
                </w:rPrChange>
              </w:rPr>
              <w:t>ISZR</w:t>
            </w:r>
            <w:r w:rsidRPr="55E026C1">
              <w:rPr>
                <w:rFonts w:ascii="Arial" w:hAnsi="Arial" w:eastAsia="Arial" w:cs="Arial"/>
                <w:rPrChange w:author="SLAVÍK Lukáš, Ing." w:date="2021-11-04T10:37:07.9780143" w:id="378634578">
                  <w:rPr>
                    <w:rFonts w:cs="Arial"/>
                  </w:rPr>
                </w:rPrChange>
              </w:rPr>
              <w:t>?</w:t>
            </w:r>
          </w:p>
          <w:p w:rsidRPr="003F7B0D" w:rsidR="00C37272" w:rsidP="00C37272" w:rsidRDefault="00C37272" w14:paraId="0C067305" w14:textId="77777777">
            <w:pPr>
              <w:spacing w:before="40" w:after="40"/>
              <w:jc w:val="left"/>
              <w:rPr>
                <w:rFonts w:cs="Arial"/>
              </w:rPr>
            </w:pPr>
          </w:p>
        </w:tc>
        <w:tc>
          <w:tcPr>
            <w:tcW w:w="501" w:type="pct"/>
            <w:shd w:val="clear" w:color="auto" w:fill="auto"/>
            <w:tcMar/>
          </w:tcPr>
          <w:p w:rsidRPr="003F7B0D" w:rsidR="00C37272" w:rsidP="55E026C1" w:rsidRDefault="00594FA8" w14:paraId="6E7738F1" w14:textId="77777777" w14:noSpellErr="1">
            <w:pPr>
              <w:spacing w:before="40" w:after="40"/>
              <w:rPr>
                <w:rFonts w:ascii="Arial" w:hAnsi="Arial" w:eastAsia="Arial" w:cs="Arial"/>
                <w:rPrChange w:author="SLAVÍK Lukáš, Ing." w:date="2021-11-04T10:37:07.9780143" w:id="1055625047">
                  <w:rPr>
                    <w:rFonts w:cs="Arial"/>
                  </w:rPr>
                </w:rPrChange>
              </w:rPr>
              <w:pPrChange w:author="SLAVÍK Lukáš, Ing." w:date="2021-11-04T10:37:07.9780143" w:id="642015204">
                <w:pPr/>
              </w:pPrChange>
            </w:pPr>
            <w:sdt>
              <w:sdtPr>
                <w:rPr>
                  <w:rFonts w:cs="Arial"/>
                </w:rPr>
                <w:id w:val="449897311"/>
                <w:showingPlcHdr/>
                <w:comboBox>
                  <w:listItem w:displayText="Ano" w:value="Ano"/>
                  <w:listItem w:displayText="Nerelevantní" w:value="Nerelevantní"/>
                  <w:listItem w:displayText="Ne, žádáme o výjimku" w:value="Ne, žádáme o výjimku"/>
                </w:comboBox>
              </w:sdtPr>
              <w:sdtEndPr/>
              <w:sdtContent>
                <w:r w:rsidRPr="003F7B0D" w:rsidR="00C37272">
                  <w:rPr>
                    <w:rStyle w:val="Zstupntext"/>
                    <w:rFonts w:cs="Arial"/>
                    <w:i/>
                    <w:color w:val="FF0000"/>
                  </w:rPr>
                  <w:t>Zvolte položku.</w:t>
                </w:r>
              </w:sdtContent>
            </w:sdt>
          </w:p>
        </w:tc>
        <w:tc>
          <w:tcPr>
            <w:tcW w:w="502" w:type="pct"/>
            <w:tcMar/>
          </w:tcPr>
          <w:p w:rsidRPr="003F7B0D" w:rsidR="00C37272" w:rsidP="00C37272" w:rsidRDefault="00C37272" w14:paraId="6ED0633E" w14:textId="77777777">
            <w:pPr>
              <w:spacing w:before="40" w:after="40"/>
              <w:jc w:val="left"/>
              <w:rPr>
                <w:rFonts w:cs="Arial"/>
                <w:bCs/>
              </w:rPr>
            </w:pPr>
          </w:p>
        </w:tc>
        <w:tc>
          <w:tcPr>
            <w:tcW w:w="2373" w:type="pct"/>
            <w:shd w:val="clear" w:color="auto" w:fill="auto"/>
            <w:tcMar/>
          </w:tcPr>
          <w:p w:rsidR="00C37272" w:rsidP="00C37272" w:rsidRDefault="00C37272" w14:paraId="7066547A" w14:textId="77777777">
            <w:pPr>
              <w:spacing w:before="40" w:after="40"/>
              <w:jc w:val="left"/>
              <w:rPr>
                <w:rFonts w:cs="Arial"/>
                <w:color w:val="1F497D"/>
              </w:rPr>
            </w:pPr>
          </w:p>
          <w:p w:rsidR="00561D38" w:rsidP="00C37272" w:rsidRDefault="00561D38" w14:paraId="106F73C8" w14:textId="77777777">
            <w:pPr>
              <w:spacing w:before="40" w:after="40"/>
              <w:jc w:val="left"/>
              <w:rPr>
                <w:rFonts w:cs="Arial"/>
                <w:color w:val="1F497D"/>
              </w:rPr>
            </w:pPr>
          </w:p>
          <w:p w:rsidRPr="003F7B0D" w:rsidR="00561D38" w:rsidP="00C37272" w:rsidRDefault="00561D38" w14:paraId="4B7C3EBA" w14:textId="138C824D">
            <w:pPr>
              <w:spacing w:before="40" w:after="40"/>
              <w:jc w:val="left"/>
              <w:rPr>
                <w:rFonts w:cs="Arial"/>
                <w:color w:val="1F497D"/>
              </w:rPr>
            </w:pPr>
          </w:p>
        </w:tc>
      </w:tr>
      <w:tr w:rsidRPr="00BF5681" w:rsidR="00C37272" w:rsidTr="55E026C1" w14:paraId="265639D0" w14:textId="77777777">
        <w:trPr>
          <w:trHeight w:val="20"/>
        </w:trPr>
        <w:tc>
          <w:tcPr>
            <w:tcW w:w="123" w:type="pct"/>
            <w:vMerge/>
            <w:shd w:val="clear" w:color="auto" w:fill="D9D9D9" w:themeFill="background1" w:themeFillShade="D9"/>
          </w:tcPr>
          <w:p w:rsidRPr="003F7B0D" w:rsidR="00C37272" w:rsidP="00C37272" w:rsidRDefault="00C37272" w14:paraId="4C708254" w14:textId="77777777">
            <w:pPr>
              <w:spacing w:before="40" w:after="40"/>
              <w:jc w:val="left"/>
              <w:rPr>
                <w:rFonts w:cs="Arial"/>
              </w:rPr>
            </w:pPr>
          </w:p>
        </w:tc>
        <w:tc>
          <w:tcPr>
            <w:tcW w:w="1502" w:type="pct"/>
            <w:shd w:val="clear" w:color="auto" w:fill="D9D9D9" w:themeFill="background1" w:themeFillShade="D9"/>
            <w:tcMar/>
          </w:tcPr>
          <w:p w:rsidRPr="003F7B0D" w:rsidR="00C37272" w:rsidP="55E026C1" w:rsidRDefault="00C37272" w14:paraId="1344BC31" w14:textId="5861A362">
            <w:pPr>
              <w:spacing w:before="40" w:after="40"/>
              <w:jc w:val="left"/>
              <w:rPr>
                <w:rFonts w:ascii="Arial" w:hAnsi="Arial" w:eastAsia="Arial" w:cs="Arial"/>
                <w:rPrChange w:author="SLAVÍK Lukáš, Ing." w:date="2021-11-04T10:37:07.9780143" w:id="1526500122">
                  <w:rPr>
                    <w:rFonts w:cs="Arial"/>
                  </w:rPr>
                </w:rPrChange>
              </w:rPr>
              <w:pPrChange w:author="SLAVÍK Lukáš, Ing." w:date="2021-11-04T10:37:07.9780143" w:id="692550102">
                <w:pPr>
                  <w:jc w:val="left"/>
                </w:pPr>
              </w:pPrChange>
            </w:pPr>
            <w:r w:rsidRPr="55E026C1">
              <w:rPr>
                <w:rFonts w:ascii="Arial" w:hAnsi="Arial" w:eastAsia="Arial" w:cs="Arial"/>
                <w:rPrChange w:author="SLAVÍK Lukáš, Ing." w:date="2021-11-04T10:37:07.9780143" w:id="1680633812">
                  <w:rPr>
                    <w:rFonts w:cs="Arial"/>
                  </w:rPr>
                </w:rPrChange>
              </w:rPr>
              <w:t xml:space="preserve">Je veškerá výměna údajů mezi ISVS realizována pomocí referenčního rozhraní (ISZR, </w:t>
            </w:r>
            <w:proofErr w:type="spellStart"/>
            <w:r w:rsidRPr="55E026C1">
              <w:rPr>
                <w:rFonts w:ascii="Arial" w:hAnsi="Arial" w:eastAsia="Arial" w:cs="Arial"/>
                <w:rPrChange w:author="SLAVÍK Lukáš, Ing." w:date="2021-11-04T10:37:07.9780143" w:id="851815299">
                  <w:rPr>
                    <w:rFonts w:cs="Arial"/>
                  </w:rPr>
                </w:rPrChange>
              </w:rPr>
              <w:t>eGSB</w:t>
            </w:r>
            <w:proofErr w:type="spellEnd"/>
            <w:r w:rsidRPr="55E026C1">
              <w:rPr>
                <w:rFonts w:ascii="Arial" w:hAnsi="Arial" w:eastAsia="Arial" w:cs="Arial"/>
                <w:rPrChange w:author="SLAVÍK Lukáš, Ing." w:date="2021-11-04T10:37:07.9780143" w:id="1304821412">
                  <w:rPr>
                    <w:rFonts w:cs="Arial"/>
                  </w:rPr>
                </w:rPrChange>
              </w:rPr>
              <w:t>/ISSS)?</w:t>
            </w:r>
          </w:p>
        </w:tc>
        <w:tc>
          <w:tcPr>
            <w:tcW w:w="501" w:type="pct"/>
            <w:shd w:val="clear" w:color="auto" w:fill="auto"/>
            <w:tcMar/>
          </w:tcPr>
          <w:p w:rsidR="00C37272" w:rsidP="55E026C1" w:rsidRDefault="00594FA8" w14:paraId="4EF457F3" w14:textId="716D3FEC" w14:noSpellErr="1">
            <w:pPr>
              <w:spacing w:before="40" w:after="40"/>
              <w:rPr>
                <w:rFonts w:ascii="Arial" w:hAnsi="Arial" w:eastAsia="Arial" w:cs="Arial"/>
                <w:rPrChange w:author="SLAVÍK Lukáš, Ing." w:date="2021-11-04T10:37:07.9780143" w:id="692499884">
                  <w:rPr>
                    <w:rFonts w:cs="Arial"/>
                  </w:rPr>
                </w:rPrChange>
              </w:rPr>
              <w:pPrChange w:author="SLAVÍK Lukáš, Ing." w:date="2021-11-04T10:37:07.9780143" w:id="1111845216">
                <w:pPr/>
              </w:pPrChange>
            </w:pPr>
            <w:sdt>
              <w:sdtPr>
                <w:rPr>
                  <w:rFonts w:cs="Arial"/>
                </w:rPr>
                <w:id w:val="1241606216"/>
                <w:showingPlcHdr/>
                <w:comboBox>
                  <w:listItem w:displayText="Ano" w:value="Ano"/>
                  <w:listItem w:displayText="Nerelevantní" w:value="Nerelevantní"/>
                  <w:listItem w:displayText="Ne, žádáme o výjimku" w:value="Ne, žádáme o výjimku"/>
                </w:comboBox>
              </w:sdtPr>
              <w:sdtEndPr/>
              <w:sdtContent>
                <w:r w:rsidRPr="003F7B0D" w:rsidR="00C37272">
                  <w:rPr>
                    <w:rStyle w:val="Zstupntext"/>
                    <w:rFonts w:cs="Arial"/>
                    <w:i/>
                    <w:color w:val="FF0000"/>
                  </w:rPr>
                  <w:t>Zvolte položku.</w:t>
                </w:r>
              </w:sdtContent>
            </w:sdt>
          </w:p>
        </w:tc>
        <w:tc>
          <w:tcPr>
            <w:tcW w:w="502" w:type="pct"/>
            <w:tcMar/>
          </w:tcPr>
          <w:p w:rsidRPr="003F7B0D" w:rsidR="00C37272" w:rsidP="00C37272" w:rsidRDefault="00C37272" w14:paraId="0EDEEF4E" w14:textId="77777777">
            <w:pPr>
              <w:spacing w:before="40" w:after="40"/>
              <w:jc w:val="left"/>
              <w:rPr>
                <w:rFonts w:cs="Arial"/>
                <w:bCs/>
              </w:rPr>
            </w:pPr>
          </w:p>
        </w:tc>
        <w:tc>
          <w:tcPr>
            <w:tcW w:w="2373" w:type="pct"/>
            <w:shd w:val="clear" w:color="auto" w:fill="auto"/>
            <w:tcMar/>
          </w:tcPr>
          <w:p w:rsidR="00C37272" w:rsidP="00C37272" w:rsidRDefault="00C37272" w14:paraId="5DC3A72D" w14:textId="77777777">
            <w:pPr>
              <w:spacing w:before="40" w:after="40"/>
              <w:jc w:val="left"/>
              <w:rPr>
                <w:rFonts w:cs="Arial"/>
                <w:color w:val="1F497D"/>
              </w:rPr>
            </w:pPr>
          </w:p>
          <w:p w:rsidR="00561D38" w:rsidP="00C37272" w:rsidRDefault="00561D38" w14:paraId="369681E0" w14:textId="77777777">
            <w:pPr>
              <w:spacing w:before="40" w:after="40"/>
              <w:jc w:val="left"/>
              <w:rPr>
                <w:rFonts w:cs="Arial"/>
                <w:color w:val="1F497D"/>
              </w:rPr>
            </w:pPr>
          </w:p>
          <w:p w:rsidRPr="003F7B0D" w:rsidR="00561D38" w:rsidP="00C37272" w:rsidRDefault="00561D38" w14:paraId="198F37A3" w14:textId="651D7821">
            <w:pPr>
              <w:spacing w:before="40" w:after="40"/>
              <w:jc w:val="left"/>
              <w:rPr>
                <w:rFonts w:cs="Arial"/>
                <w:color w:val="1F497D"/>
              </w:rPr>
            </w:pPr>
          </w:p>
        </w:tc>
      </w:tr>
      <w:tr w:rsidRPr="00BF5681" w:rsidR="00AF4DD9" w:rsidTr="55E026C1" w14:paraId="319BB62A" w14:textId="77777777">
        <w:trPr>
          <w:trHeight w:val="20"/>
        </w:trPr>
        <w:tc>
          <w:tcPr>
            <w:tcW w:w="5000" w:type="pct"/>
            <w:gridSpan w:val="5"/>
            <w:shd w:val="clear" w:color="auto" w:fill="D9D9D9" w:themeFill="background1" w:themeFillShade="D9"/>
            <w:tcMar/>
            <w:tcPrChange w:author="SLAVÍK Lukáš, Ing." w:date="2021-11-04T10:37:07.9780143" w:id="909409825">
              <w:tcPr>
                <w:tcW w:w="5000" w:type="pct"/>
                <w:gridSpan w:val="5"/>
                <w:shd w:val="clear" w:color="auto" w:fill="D9D9D9" w:themeFill="background1" w:themeFillShade="D9"/>
              </w:tcPr>
            </w:tcPrChange>
          </w:tcPr>
          <w:p w:rsidRPr="00D4155A" w:rsidR="00AF4DD9" w:rsidP="55E026C1" w:rsidRDefault="00AF4DD9" w14:paraId="47B2CE28" w14:textId="77777777" w14:noSpellErr="1">
            <w:pPr>
              <w:spacing w:before="40" w:after="40"/>
              <w:jc w:val="left"/>
              <w:rPr>
                <w:rFonts w:ascii="Arial" w:hAnsi="Arial" w:eastAsia="Arial" w:cs="Arial"/>
                <w:b w:val="1"/>
                <w:bCs w:val="1"/>
                <w:rPrChange w:author="SLAVÍK Lukáš, Ing." w:date="2021-11-04T10:37:07.9780143" w:id="2078692157">
                  <w:rPr>
                    <w:rFonts w:cs="Arial"/>
                    <w:b/>
                    <w:bCs/>
                  </w:rPr>
                </w:rPrChange>
              </w:rPr>
              <w:pPrChange w:author="SLAVÍK Lukáš, Ing." w:date="2021-11-04T10:37:07.9780143" w:id="1519236032">
                <w:pPr>
                  <w:jc w:val="left"/>
                </w:pPr>
              </w:pPrChange>
            </w:pPr>
            <w:r w:rsidRPr="55E026C1">
              <w:rPr>
                <w:rFonts w:ascii="Arial" w:hAnsi="Arial" w:eastAsia="Arial" w:cs="Arial"/>
                <w:b w:val="1"/>
                <w:bCs w:val="1"/>
                <w:rPrChange w:author="SLAVÍK Lukáš, Ing." w:date="2021-11-04T10:37:07.9780143" w:id="979738936">
                  <w:rPr>
                    <w:rFonts w:cs="Arial"/>
                    <w:b/>
                  </w:rPr>
                </w:rPrChange>
              </w:rPr>
              <w:lastRenderedPageBreak/>
              <w:t>Elektronická identita</w:t>
            </w:r>
          </w:p>
        </w:tc>
      </w:tr>
      <w:tr w:rsidRPr="00BF5681" w:rsidR="00AF4DD9" w:rsidTr="55E026C1" w14:paraId="49A97618" w14:textId="77777777">
        <w:trPr>
          <w:trHeight w:val="20"/>
        </w:trPr>
        <w:tc>
          <w:tcPr>
            <w:tcW w:w="123" w:type="pct"/>
            <w:vMerge w:val="restart"/>
            <w:shd w:val="clear" w:color="auto" w:fill="D9D9D9" w:themeFill="background1" w:themeFillShade="D9"/>
            <w:tcMar/>
            <w:tcPrChange w:author="SLAVÍK Lukáš, Ing." w:date="2021-11-04T10:37:07.9780143" w:id="728754024">
              <w:tcPr>
                <w:tcW w:w="123" w:type="pct"/>
                <w:vMerge w:val="restart"/>
                <w:shd w:val="clear" w:color="auto" w:fill="D9D9D9" w:themeFill="background1" w:themeFillShade="D9"/>
              </w:tcPr>
            </w:tcPrChange>
          </w:tcPr>
          <w:p w:rsidRPr="00D4155A" w:rsidR="00AF4DD9" w:rsidP="00C37272" w:rsidRDefault="00AF4DD9" w14:paraId="3DA836BC" w14:textId="77777777">
            <w:pPr>
              <w:spacing w:before="40" w:after="40"/>
              <w:jc w:val="left"/>
              <w:rPr>
                <w:rFonts w:cs="Arial"/>
              </w:rPr>
            </w:pPr>
          </w:p>
        </w:tc>
        <w:tc>
          <w:tcPr>
            <w:tcW w:w="1502" w:type="pct"/>
            <w:shd w:val="clear" w:color="auto" w:fill="D9D9D9" w:themeFill="background1" w:themeFillShade="D9"/>
            <w:tcMar/>
          </w:tcPr>
          <w:p w:rsidR="00AF4DD9" w:rsidP="55E026C1" w:rsidRDefault="00AF4DD9" w14:paraId="79489D17" w14:textId="734247CC" w14:noSpellErr="1">
            <w:pPr>
              <w:spacing w:before="40" w:after="40"/>
              <w:jc w:val="left"/>
              <w:rPr>
                <w:rFonts w:ascii="Arial" w:hAnsi="Arial" w:eastAsia="Arial" w:cs="Arial"/>
                <w:rPrChange w:author="SLAVÍK Lukáš, Ing." w:date="2021-11-04T10:37:07.9780143" w:id="1426896016">
                  <w:rPr>
                    <w:rFonts w:cs="Arial"/>
                  </w:rPr>
                </w:rPrChange>
              </w:rPr>
              <w:pPrChange w:author="SLAVÍK Lukáš, Ing." w:date="2021-11-04T10:37:07.9780143" w:id="1348919373">
                <w:pPr>
                  <w:jc w:val="left"/>
                </w:pPr>
              </w:pPrChange>
            </w:pPr>
            <w:r w:rsidRPr="55E026C1">
              <w:rPr>
                <w:rFonts w:ascii="Arial" w:hAnsi="Arial" w:eastAsia="Arial" w:cs="Arial"/>
                <w:rPrChange w:author="SLAVÍK Lukáš, Ing." w:date="2021-11-04T10:37:07.9780143" w:id="1353352967">
                  <w:rPr>
                    <w:rFonts w:cs="Arial"/>
                  </w:rPr>
                </w:rPrChange>
              </w:rPr>
              <w:t>Využíváte služeb Národního bodu pro identifikaci a autentizaci?</w:t>
            </w:r>
          </w:p>
          <w:p w:rsidRPr="00D4155A" w:rsidR="00AF4DD9" w:rsidP="00C37272" w:rsidRDefault="00AF4DD9" w14:paraId="71BF708A" w14:textId="77777777">
            <w:pPr>
              <w:spacing w:before="40" w:after="40"/>
              <w:jc w:val="left"/>
              <w:rPr>
                <w:rFonts w:cs="Arial"/>
              </w:rPr>
            </w:pPr>
          </w:p>
        </w:tc>
        <w:tc>
          <w:tcPr>
            <w:tcW w:w="501" w:type="pct"/>
            <w:shd w:val="clear" w:color="auto" w:fill="auto"/>
            <w:tcMar/>
          </w:tcPr>
          <w:p w:rsidR="00AF4DD9" w:rsidP="55E026C1" w:rsidRDefault="00594FA8" w14:paraId="584D61A1" w14:textId="77777777" w14:noSpellErr="1">
            <w:pPr>
              <w:spacing w:before="40" w:after="40"/>
              <w:rPr>
                <w:rFonts w:ascii="Arial" w:hAnsi="Arial" w:eastAsia="Arial" w:cs="Arial"/>
                <w:rPrChange w:author="SLAVÍK Lukáš, Ing." w:date="2021-11-04T10:37:07.9780143" w:id="1717611063">
                  <w:rPr>
                    <w:rFonts w:cs="Arial"/>
                  </w:rPr>
                </w:rPrChange>
              </w:rPr>
              <w:pPrChange w:author="SLAVÍK Lukáš, Ing." w:date="2021-11-04T10:37:07.9780143" w:id="507624667">
                <w:pPr/>
              </w:pPrChange>
            </w:pPr>
            <w:sdt>
              <w:sdtPr>
                <w:rPr>
                  <w:rFonts w:cs="Arial"/>
                </w:rPr>
                <w:id w:val="-1932657876"/>
                <w:showingPlcHdr/>
                <w:comboBox>
                  <w:listItem w:displayText="Ano" w:value="Ano"/>
                  <w:listItem w:displayText="Nerelevantní" w:value="Nerelevantní"/>
                  <w:listItem w:displayText="Ne, žádáme o výjimku" w:value="Ne, žádáme o výjimku"/>
                </w:comboBox>
              </w:sdtPr>
              <w:sdtEndPr/>
              <w:sdtContent>
                <w:r w:rsidRPr="003F7B0D" w:rsidR="00AF4DD9">
                  <w:rPr>
                    <w:rStyle w:val="Zstupntext"/>
                    <w:rFonts w:cs="Arial"/>
                    <w:i/>
                    <w:color w:val="FF0000"/>
                  </w:rPr>
                  <w:t>Zvolte položku.</w:t>
                </w:r>
              </w:sdtContent>
            </w:sdt>
          </w:p>
        </w:tc>
        <w:tc>
          <w:tcPr>
            <w:tcW w:w="502" w:type="pct"/>
            <w:tcMar/>
          </w:tcPr>
          <w:p w:rsidRPr="003F7B0D" w:rsidR="00AF4DD9" w:rsidP="00C37272" w:rsidRDefault="00AF4DD9" w14:paraId="2BA7554D" w14:textId="77777777">
            <w:pPr>
              <w:spacing w:before="40" w:after="40"/>
              <w:jc w:val="left"/>
              <w:rPr>
                <w:rFonts w:cs="Arial"/>
                <w:bCs/>
              </w:rPr>
            </w:pPr>
          </w:p>
        </w:tc>
        <w:tc>
          <w:tcPr>
            <w:tcW w:w="2373" w:type="pct"/>
            <w:shd w:val="clear" w:color="auto" w:fill="auto"/>
            <w:tcMar/>
          </w:tcPr>
          <w:p w:rsidR="00AF4DD9" w:rsidP="00C37272" w:rsidRDefault="00AF4DD9" w14:paraId="6735CDA2" w14:textId="77777777">
            <w:pPr>
              <w:spacing w:before="40" w:after="40"/>
              <w:jc w:val="left"/>
              <w:rPr>
                <w:rFonts w:cs="Arial"/>
                <w:bCs/>
              </w:rPr>
            </w:pPr>
          </w:p>
          <w:p w:rsidR="00561D38" w:rsidP="00C37272" w:rsidRDefault="00561D38" w14:paraId="638590A3" w14:textId="77777777">
            <w:pPr>
              <w:spacing w:before="40" w:after="40"/>
              <w:jc w:val="left"/>
              <w:rPr>
                <w:rFonts w:cs="Arial"/>
                <w:bCs/>
              </w:rPr>
            </w:pPr>
          </w:p>
          <w:p w:rsidRPr="003F7B0D" w:rsidR="00561D38" w:rsidP="00C37272" w:rsidRDefault="00561D38" w14:paraId="4D802F75" w14:textId="19BF8608">
            <w:pPr>
              <w:spacing w:before="40" w:after="40"/>
              <w:jc w:val="left"/>
              <w:rPr>
                <w:rFonts w:cs="Arial"/>
                <w:bCs/>
              </w:rPr>
            </w:pPr>
          </w:p>
        </w:tc>
      </w:tr>
      <w:tr w:rsidRPr="00BF5681" w:rsidR="00AF4DD9" w:rsidTr="55E026C1" w14:paraId="723E7F62" w14:textId="77777777">
        <w:trPr>
          <w:trHeight w:val="20"/>
        </w:trPr>
        <w:tc>
          <w:tcPr>
            <w:tcW w:w="123" w:type="pct"/>
            <w:vMerge/>
            <w:shd w:val="clear" w:color="auto" w:fill="D9D9D9" w:themeFill="background1" w:themeFillShade="D9"/>
          </w:tcPr>
          <w:p w:rsidRPr="00D4155A" w:rsidR="00AF4DD9" w:rsidP="00C37272" w:rsidRDefault="00AF4DD9" w14:paraId="0524415A" w14:textId="77777777">
            <w:pPr>
              <w:spacing w:before="40" w:after="40"/>
              <w:jc w:val="left"/>
              <w:rPr>
                <w:rFonts w:cs="Arial"/>
              </w:rPr>
            </w:pPr>
          </w:p>
        </w:tc>
        <w:tc>
          <w:tcPr>
            <w:tcW w:w="1502" w:type="pct"/>
            <w:shd w:val="clear" w:color="auto" w:fill="D9D9D9" w:themeFill="background1" w:themeFillShade="D9"/>
            <w:tcMar/>
          </w:tcPr>
          <w:p w:rsidRPr="00D4155A" w:rsidR="00AF4DD9" w:rsidP="55E026C1" w:rsidRDefault="00AF4DD9" w14:paraId="5AEBC9DF" w14:textId="77777777" w14:noSpellErr="1">
            <w:pPr>
              <w:spacing w:before="40" w:after="40"/>
              <w:jc w:val="left"/>
              <w:rPr>
                <w:rFonts w:ascii="Arial" w:hAnsi="Arial" w:eastAsia="Arial" w:cs="Arial"/>
                <w:rPrChange w:author="SLAVÍK Lukáš, Ing." w:date="2021-11-04T10:37:07.9780143" w:id="373764588">
                  <w:rPr>
                    <w:rFonts w:cs="Arial"/>
                  </w:rPr>
                </w:rPrChange>
              </w:rPr>
              <w:pPrChange w:author="SLAVÍK Lukáš, Ing." w:date="2021-11-04T10:37:07.9780143" w:id="1722955367">
                <w:pPr>
                  <w:jc w:val="left"/>
                </w:pPr>
              </w:pPrChange>
            </w:pPr>
            <w:r w:rsidRPr="55E026C1">
              <w:rPr>
                <w:rFonts w:ascii="Arial" w:hAnsi="Arial" w:eastAsia="Arial" w:cs="Arial"/>
                <w:rPrChange w:author="SLAVÍK Lukáš, Ing." w:date="2021-11-04T10:37:07.9780143" w:id="1189916858">
                  <w:rPr>
                    <w:rFonts w:cs="Arial"/>
                  </w:rPr>
                </w:rPrChange>
              </w:rPr>
              <w:t>Používáte pro překlad identifikátoru identity do své agendy (BSI na AIFO) služeb ISZR</w:t>
            </w:r>
            <w:r w:rsidRPr="55E026C1">
              <w:rPr>
                <w:rFonts w:ascii="Arial" w:hAnsi="Arial" w:eastAsia="Arial" w:cs="Arial"/>
                <w:rPrChange w:author="SLAVÍK Lukáš, Ing." w:date="2021-11-04T10:37:07.9780143" w:id="1369585803">
                  <w:rPr>
                    <w:rFonts w:cs="Arial"/>
                  </w:rPr>
                </w:rPrChange>
              </w:rPr>
              <w:t>?</w:t>
            </w:r>
          </w:p>
        </w:tc>
        <w:tc>
          <w:tcPr>
            <w:tcW w:w="501" w:type="pct"/>
            <w:shd w:val="clear" w:color="auto" w:fill="auto"/>
            <w:tcMar/>
          </w:tcPr>
          <w:p w:rsidR="00AF4DD9" w:rsidP="55E026C1" w:rsidRDefault="00594FA8" w14:paraId="22AC6859" w14:textId="77777777" w14:noSpellErr="1">
            <w:pPr>
              <w:spacing w:before="40" w:after="40"/>
              <w:rPr>
                <w:rFonts w:ascii="Arial" w:hAnsi="Arial" w:eastAsia="Arial" w:cs="Arial"/>
                <w:rPrChange w:author="SLAVÍK Lukáš, Ing." w:date="2021-11-04T10:37:07.9780143" w:id="935594682">
                  <w:rPr>
                    <w:rFonts w:cs="Arial"/>
                  </w:rPr>
                </w:rPrChange>
              </w:rPr>
              <w:pPrChange w:author="SLAVÍK Lukáš, Ing." w:date="2021-11-04T10:37:07.9780143" w:id="1756262160">
                <w:pPr/>
              </w:pPrChange>
            </w:pPr>
            <w:sdt>
              <w:sdtPr>
                <w:rPr>
                  <w:rFonts w:cs="Arial"/>
                </w:rPr>
                <w:id w:val="-1754667204"/>
                <w:showingPlcHdr/>
                <w:comboBox>
                  <w:listItem w:displayText="Ano" w:value="Ano"/>
                  <w:listItem w:displayText="Nerelevantní" w:value="Nerelevantní"/>
                  <w:listItem w:displayText="Ne, žádáme o výjimku" w:value="Ne, žádáme o výjimku"/>
                </w:comboBox>
              </w:sdtPr>
              <w:sdtEndPr/>
              <w:sdtContent>
                <w:r w:rsidRPr="003F7B0D" w:rsidR="00AF4DD9">
                  <w:rPr>
                    <w:rStyle w:val="Zstupntext"/>
                    <w:rFonts w:cs="Arial"/>
                    <w:i/>
                    <w:color w:val="FF0000"/>
                  </w:rPr>
                  <w:t>Zvolte položku.</w:t>
                </w:r>
              </w:sdtContent>
            </w:sdt>
          </w:p>
        </w:tc>
        <w:tc>
          <w:tcPr>
            <w:tcW w:w="502" w:type="pct"/>
            <w:tcMar/>
          </w:tcPr>
          <w:p w:rsidRPr="003F7B0D" w:rsidR="00AF4DD9" w:rsidP="00C37272" w:rsidRDefault="00AF4DD9" w14:paraId="4B2BED3B" w14:textId="77777777">
            <w:pPr>
              <w:spacing w:before="40" w:after="40"/>
              <w:jc w:val="left"/>
              <w:rPr>
                <w:rFonts w:cs="Arial"/>
                <w:bCs/>
              </w:rPr>
            </w:pPr>
          </w:p>
        </w:tc>
        <w:tc>
          <w:tcPr>
            <w:tcW w:w="2373" w:type="pct"/>
            <w:shd w:val="clear" w:color="auto" w:fill="auto"/>
            <w:tcMar/>
          </w:tcPr>
          <w:p w:rsidR="00AF4DD9" w:rsidP="00C37272" w:rsidRDefault="00AF4DD9" w14:paraId="21D70DC0" w14:textId="77777777">
            <w:pPr>
              <w:spacing w:before="40" w:after="40"/>
              <w:jc w:val="left"/>
              <w:rPr>
                <w:rFonts w:cs="Arial"/>
                <w:bCs/>
              </w:rPr>
            </w:pPr>
          </w:p>
          <w:p w:rsidR="00561D38" w:rsidP="00C37272" w:rsidRDefault="00561D38" w14:paraId="178B7060" w14:textId="77777777">
            <w:pPr>
              <w:spacing w:before="40" w:after="40"/>
              <w:jc w:val="left"/>
              <w:rPr>
                <w:rFonts w:cs="Arial"/>
                <w:bCs/>
              </w:rPr>
            </w:pPr>
          </w:p>
          <w:p w:rsidR="00561D38" w:rsidP="00C37272" w:rsidRDefault="00561D38" w14:paraId="6F38D489" w14:textId="715CFE0F">
            <w:pPr>
              <w:spacing w:before="40" w:after="40"/>
              <w:jc w:val="left"/>
              <w:rPr>
                <w:rFonts w:cs="Arial"/>
                <w:bCs/>
              </w:rPr>
            </w:pPr>
          </w:p>
        </w:tc>
      </w:tr>
      <w:tr w:rsidRPr="00BF5681" w:rsidR="00AF4DD9" w:rsidTr="55E026C1" w14:paraId="536F03E3" w14:textId="77777777">
        <w:trPr>
          <w:trHeight w:val="20"/>
        </w:trPr>
        <w:tc>
          <w:tcPr>
            <w:tcW w:w="123" w:type="pct"/>
            <w:vMerge/>
            <w:shd w:val="clear" w:color="auto" w:fill="D9D9D9" w:themeFill="background1" w:themeFillShade="D9"/>
          </w:tcPr>
          <w:p w:rsidRPr="00D4155A" w:rsidR="00AF4DD9" w:rsidP="00C37272" w:rsidRDefault="00AF4DD9" w14:paraId="62A9B6EE" w14:textId="77777777">
            <w:pPr>
              <w:spacing w:before="40" w:after="40"/>
              <w:jc w:val="left"/>
              <w:rPr>
                <w:rFonts w:cs="Arial"/>
              </w:rPr>
            </w:pPr>
          </w:p>
        </w:tc>
        <w:tc>
          <w:tcPr>
            <w:tcW w:w="1502" w:type="pct"/>
            <w:shd w:val="clear" w:color="auto" w:fill="D9D9D9" w:themeFill="background1" w:themeFillShade="D9"/>
            <w:tcMar/>
          </w:tcPr>
          <w:p w:rsidRPr="00D4155A" w:rsidR="00AF4DD9" w:rsidP="55E026C1" w:rsidRDefault="00AF4DD9" w14:paraId="23DBAAB2" w14:textId="77777777" w14:noSpellErr="1">
            <w:pPr>
              <w:spacing w:before="40" w:after="40"/>
              <w:jc w:val="left"/>
              <w:rPr>
                <w:rFonts w:ascii="Arial" w:hAnsi="Arial" w:eastAsia="Arial" w:cs="Arial"/>
                <w:rPrChange w:author="SLAVÍK Lukáš, Ing." w:date="2021-11-04T10:37:07.9780143" w:id="566221814">
                  <w:rPr>
                    <w:rFonts w:cs="Arial"/>
                  </w:rPr>
                </w:rPrChange>
              </w:rPr>
              <w:pPrChange w:author="SLAVÍK Lukáš, Ing." w:date="2021-11-04T10:37:07.9780143" w:id="758063512">
                <w:pPr>
                  <w:jc w:val="left"/>
                </w:pPr>
              </w:pPrChange>
            </w:pPr>
            <w:r w:rsidRPr="55E026C1">
              <w:rPr>
                <w:rFonts w:ascii="Arial" w:hAnsi="Arial" w:eastAsia="Arial" w:cs="Arial"/>
                <w:rPrChange w:author="SLAVÍK Lukáš, Ing." w:date="2021-11-04T10:37:07.9780143" w:id="1297524088">
                  <w:rPr>
                    <w:rFonts w:cs="Arial"/>
                  </w:rPr>
                </w:rPrChange>
              </w:rPr>
              <w:t>Využíváte při obsazení identifikované a autentizované osoby do role úředníka systém JIP/KAAS?</w:t>
            </w:r>
          </w:p>
        </w:tc>
        <w:tc>
          <w:tcPr>
            <w:tcW w:w="501" w:type="pct"/>
            <w:shd w:val="clear" w:color="auto" w:fill="auto"/>
            <w:tcMar/>
          </w:tcPr>
          <w:p w:rsidR="00AF4DD9" w:rsidP="55E026C1" w:rsidRDefault="00594FA8" w14:paraId="3D302729" w14:textId="77777777" w14:noSpellErr="1">
            <w:pPr>
              <w:spacing w:before="40" w:after="40"/>
              <w:rPr>
                <w:rFonts w:ascii="Arial" w:hAnsi="Arial" w:eastAsia="Arial" w:cs="Arial"/>
                <w:rPrChange w:author="SLAVÍK Lukáš, Ing." w:date="2021-11-04T10:37:07.9780143" w:id="844831046">
                  <w:rPr>
                    <w:rFonts w:cs="Arial"/>
                  </w:rPr>
                </w:rPrChange>
              </w:rPr>
              <w:pPrChange w:author="SLAVÍK Lukáš, Ing." w:date="2021-11-04T10:37:07.9780143" w:id="2064842560">
                <w:pPr/>
              </w:pPrChange>
            </w:pPr>
            <w:sdt>
              <w:sdtPr>
                <w:rPr>
                  <w:rFonts w:cs="Arial"/>
                </w:rPr>
                <w:id w:val="789254783"/>
                <w:showingPlcHdr/>
                <w:comboBox>
                  <w:listItem w:displayText="Ano" w:value="Ano"/>
                  <w:listItem w:displayText="Nerelevantní" w:value="Nerelevantní"/>
                  <w:listItem w:displayText="Ne, žádáme o výjimku" w:value="Ne, žádáme o výjimku"/>
                </w:comboBox>
              </w:sdtPr>
              <w:sdtEndPr/>
              <w:sdtContent>
                <w:r w:rsidRPr="003F7B0D" w:rsidR="00AF4DD9">
                  <w:rPr>
                    <w:rStyle w:val="Zstupntext"/>
                    <w:rFonts w:cs="Arial"/>
                    <w:i/>
                    <w:color w:val="FF0000"/>
                  </w:rPr>
                  <w:t>Zvolte položku.</w:t>
                </w:r>
              </w:sdtContent>
            </w:sdt>
          </w:p>
        </w:tc>
        <w:tc>
          <w:tcPr>
            <w:tcW w:w="502" w:type="pct"/>
            <w:tcMar/>
          </w:tcPr>
          <w:p w:rsidRPr="003F7B0D" w:rsidR="00AF4DD9" w:rsidP="00C37272" w:rsidRDefault="00AF4DD9" w14:paraId="7B5B2815" w14:textId="77777777">
            <w:pPr>
              <w:spacing w:before="40" w:after="40"/>
              <w:jc w:val="left"/>
              <w:rPr>
                <w:rFonts w:cs="Arial"/>
                <w:bCs/>
              </w:rPr>
            </w:pPr>
          </w:p>
        </w:tc>
        <w:tc>
          <w:tcPr>
            <w:tcW w:w="2373" w:type="pct"/>
            <w:shd w:val="clear" w:color="auto" w:fill="auto"/>
            <w:tcMar/>
          </w:tcPr>
          <w:p w:rsidR="00AF4DD9" w:rsidP="00C37272" w:rsidRDefault="00AF4DD9" w14:paraId="4F247214" w14:textId="77777777">
            <w:pPr>
              <w:spacing w:before="40" w:after="40"/>
              <w:jc w:val="left"/>
              <w:rPr>
                <w:rFonts w:cs="Arial"/>
                <w:bCs/>
              </w:rPr>
            </w:pPr>
          </w:p>
          <w:p w:rsidR="00561D38" w:rsidP="00C37272" w:rsidRDefault="00561D38" w14:paraId="65D93307" w14:textId="77777777">
            <w:pPr>
              <w:spacing w:before="40" w:after="40"/>
              <w:jc w:val="left"/>
              <w:rPr>
                <w:rFonts w:cs="Arial"/>
                <w:bCs/>
              </w:rPr>
            </w:pPr>
          </w:p>
          <w:p w:rsidR="00561D38" w:rsidP="00C37272" w:rsidRDefault="00561D38" w14:paraId="731DA5D0" w14:textId="1B8203D1">
            <w:pPr>
              <w:spacing w:before="40" w:after="40"/>
              <w:jc w:val="left"/>
              <w:rPr>
                <w:rFonts w:cs="Arial"/>
                <w:bCs/>
              </w:rPr>
            </w:pPr>
          </w:p>
        </w:tc>
      </w:tr>
    </w:tbl>
    <w:p w:rsidR="00E10A0E" w:rsidP="00AF4DD9" w:rsidRDefault="00E10A0E" w14:paraId="273C62F0" w14:textId="4A2D559D">
      <w:pPr>
        <w:spacing w:after="200" w:line="276" w:lineRule="auto"/>
        <w:jc w:val="left"/>
        <w:rPr>
          <w:lang w:val="en-US"/>
        </w:rPr>
      </w:pPr>
      <w:bookmarkStart w:name="_Toc457999310" w:id="670"/>
      <w:bookmarkStart w:name="_Toc457999974" w:id="671"/>
      <w:bookmarkStart w:name="_Toc457999311" w:id="672"/>
      <w:bookmarkStart w:name="_Toc457999975" w:id="673"/>
      <w:bookmarkStart w:name="_Toc457999312" w:id="674"/>
      <w:bookmarkStart w:name="_Toc457999976" w:id="675"/>
      <w:bookmarkStart w:name="_Toc457999313" w:id="676"/>
      <w:bookmarkStart w:name="_Toc457999977" w:id="677"/>
      <w:bookmarkStart w:name="_Toc457999316" w:id="678"/>
      <w:bookmarkStart w:name="_Toc457999980" w:id="679"/>
      <w:bookmarkStart w:name="_Toc457999318" w:id="680"/>
      <w:bookmarkStart w:name="_Toc457999982" w:id="681"/>
      <w:bookmarkStart w:name="_Toc465074598" w:id="682"/>
      <w:bookmarkStart w:name="_Toc22220541" w:id="683"/>
      <w:bookmarkEnd w:id="670"/>
      <w:bookmarkEnd w:id="671"/>
      <w:bookmarkEnd w:id="672"/>
      <w:bookmarkEnd w:id="673"/>
      <w:bookmarkEnd w:id="674"/>
      <w:bookmarkEnd w:id="675"/>
      <w:bookmarkEnd w:id="676"/>
      <w:bookmarkEnd w:id="677"/>
      <w:bookmarkEnd w:id="678"/>
      <w:bookmarkEnd w:id="679"/>
      <w:bookmarkEnd w:id="680"/>
      <w:bookmarkEnd w:id="681"/>
    </w:p>
    <w:p w:rsidR="00E10A0E" w:rsidRDefault="00E10A0E" w14:paraId="483A520F" w14:textId="77777777">
      <w:pPr>
        <w:spacing w:after="200" w:line="276" w:lineRule="auto"/>
        <w:jc w:val="left"/>
        <w:rPr>
          <w:lang w:val="en-US"/>
        </w:rPr>
      </w:pPr>
      <w:r>
        <w:rPr>
          <w:lang w:val="en-US"/>
        </w:rPr>
        <w:br w:type="page"/>
      </w:r>
    </w:p>
    <w:p w:rsidRPr="00FD10A1" w:rsidR="00AF4DD9" w:rsidP="00AF4DD9" w:rsidRDefault="00AF4DD9" w14:paraId="52AC5200" w14:textId="77777777" w14:noSpellErr="1">
      <w:pPr>
        <w:pStyle w:val="MVHeading1"/>
        <w:rPr/>
      </w:pPr>
      <w:r w:rsidRPr="00FD10A1">
        <w:rPr/>
        <w:lastRenderedPageBreak/>
        <w:t xml:space="preserve">Další údaje o </w:t>
      </w:r>
      <w:r>
        <w:rPr/>
        <w:t>projektu</w:t>
      </w:r>
      <w:bookmarkEnd w:id="6"/>
      <w:bookmarkEnd w:id="7"/>
      <w:bookmarkEnd w:id="8"/>
      <w:bookmarkEnd w:id="9"/>
      <w:bookmarkEnd w:id="682"/>
      <w:bookmarkEnd w:id="683"/>
    </w:p>
    <w:p w:rsidRPr="00FD10A1" w:rsidR="00AF4DD9" w:rsidP="00AF4DD9" w:rsidRDefault="00AF4DD9" w14:paraId="37D2A869" w14:textId="2BCF4E46" w14:noSpellErr="1">
      <w:pPr>
        <w:pStyle w:val="MVHeading2"/>
        <w:jc w:val="left"/>
        <w:rPr/>
      </w:pPr>
      <w:bookmarkStart w:name="_Toc437417919" w:id="684"/>
      <w:bookmarkStart w:name="_Toc465074600" w:id="685"/>
      <w:bookmarkStart w:name="_Toc22220542" w:id="686"/>
      <w:r w:rsidRPr="00FD10A1">
        <w:rPr/>
        <w:t>Majetkoprávní vztahy</w:t>
      </w:r>
      <w:bookmarkEnd w:id="684"/>
      <w:r w:rsidRPr="00FD10A1">
        <w:rPr/>
        <w:t xml:space="preserve"> </w:t>
      </w:r>
      <w:r>
        <w:rPr/>
        <w:t>projektu</w:t>
      </w:r>
      <w:bookmarkEnd w:id="685"/>
      <w:bookmarkEnd w:id="686"/>
    </w:p>
    <w:tbl>
      <w:tblPr>
        <w:tblStyle w:val="Style1"/>
        <w:tblW w:w="5000" w:type="pct"/>
        <w:tblLook w:val="04A0" w:firstRow="1" w:lastRow="0" w:firstColumn="1" w:lastColumn="0" w:noHBand="0" w:noVBand="1"/>
      </w:tblPr>
      <w:tblGrid>
        <w:gridCol w:w="3862"/>
        <w:gridCol w:w="1029"/>
        <w:gridCol w:w="6437"/>
      </w:tblGrid>
      <w:tr w:rsidRPr="00BF5681" w:rsidR="00AF4DD9" w:rsidTr="55E026C1" w14:paraId="645D2703"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3"/>
            <w:tcMar/>
            <w:tcPrChange w:author="SLAVÍK Lukáš, Ing." w:date="2021-11-04T10:37:07.9780143" w:id="1739022891">
              <w:tcPr>
                <w:cnfStyle w:val="001000000000" w:firstRow="0" w:lastRow="0" w:firstColumn="1" w:lastColumn="0" w:oddVBand="0" w:evenVBand="0" w:oddHBand="0" w:evenHBand="0" w:firstRowFirstColumn="0" w:firstRowLastColumn="0" w:lastRowFirstColumn="0" w:lastRowLastColumn="0"/>
                <w:tcW w:w="5000" w:type="pct"/>
                <w:gridSpan w:val="3"/>
              </w:tcPr>
            </w:tcPrChange>
          </w:tcPr>
          <w:p w:rsidRPr="002C3CAF" w:rsidR="00AF4DD9" w:rsidP="55E026C1" w:rsidRDefault="00AF4DD9" w14:paraId="279398E4" w14:textId="3FD6F005" w14:noSpellErr="1">
            <w:pPr>
              <w:spacing w:before="40" w:after="40"/>
              <w:contextualSpacing w:val="0"/>
              <w:jc w:val="left"/>
              <w:rPr>
                <w:rFonts w:ascii="Arial" w:hAnsi="Arial" w:eastAsia="Arial" w:cs="Arial"/>
                <w:b w:val="0"/>
                <w:bCs w:val="0"/>
                <w:rPrChange w:author="SLAVÍK Lukáš, Ing." w:date="2021-11-04T10:37:07.9780143" w:id="1560999048">
                  <w:rPr/>
                </w:rPrChange>
              </w:rPr>
              <w:pPrChange w:author="SLAVÍK Lukáš, Ing." w:date="2021-11-04T10:37:07.9780143" w:id="2018587227">
                <w:pPr>
                  <w:contextualSpacing w:val="0"/>
                  <w:jc w:val="left"/>
                </w:pPr>
              </w:pPrChange>
            </w:pPr>
            <w:bookmarkStart w:name="_Toc509581699" w:id="687"/>
            <w:bookmarkStart w:name="_Toc513797169" w:id="688"/>
            <w:r w:rsidRPr="003AAEC4">
              <w:rPr>
                <w:rFonts w:ascii="Arial" w:hAnsi="Arial" w:eastAsia="Arial" w:cs="Arial"/>
                <w:b w:val="0"/>
                <w:bCs w:val="0"/>
                <w:rPrChange w:author="SLAVÍK Lukáš, Ing." w:date="2021-11-04T10:36:37.6903059" w:id="880520047">
                  <w:rPr>
                    <w:rFonts w:cs="Arial"/>
                    <w:b w:val="0"/>
                  </w:rPr>
                </w:rPrChange>
              </w:rPr>
              <w:t xml:space="preserve">Tabulka </w:t>
            </w:r>
            <w:r w:rsidRPr="55E026C1">
              <w:rPr>
                <w:rPrChange w:author="SLAVÍK Lukáš, Ing." w:date="2021-11-04T10:37:07.9780143" w:id="78508095">
                  <w:rPr>
                    <w:rFonts w:cs="Arial"/>
                  </w:rPr>
                </w:rPrChange>
              </w:rPr>
              <w:fldChar w:fldCharType="begin"/>
            </w:r>
            <w:r w:rsidRPr="002C3CAF">
              <w:rPr>
                <w:rFonts w:cs="Arial"/>
                <w:b w:val="0"/>
              </w:rPr>
              <w:instrText xml:space="preserve"> SEQ Tabulka \* ARABIC </w:instrText>
            </w:r>
            <w:r w:rsidRPr="002C3CAF">
              <w:rPr>
                <w:rFonts w:cs="Arial"/>
              </w:rPr>
              <w:fldChar w:fldCharType="separate"/>
            </w:r>
            <w:ins w:author="Šedivec Tomáš" w:date="2021-10-04T12:09:00Z" w:id="689">
              <w:r w:rsidRPr="003AAEC4" w:rsidR="00F45D72">
                <w:rPr>
                  <w:rFonts w:ascii="Arial" w:hAnsi="Arial" w:eastAsia="Arial" w:cs="Arial"/>
                  <w:b w:val="0"/>
                  <w:bCs w:val="0"/>
                  <w:noProof/>
                  <w:rPrChange w:author="SLAVÍK Lukáš, Ing." w:date="2021-11-04T10:36:37.6903059" w:id="1571018561">
                    <w:rPr>
                      <w:rFonts w:cs="Arial"/>
                      <w:b w:val="0"/>
                      <w:noProof/>
                    </w:rPr>
                  </w:rPrChange>
                </w:rPr>
                <w:t>43</w:t>
              </w:r>
            </w:ins>
            <w:del w:author="Šedivec Tomáš" w:date="2021-06-04T12:39:00Z" w:id="690">
              <w:r w:rsidDel="00052693">
                <w:rPr>
                  <w:rFonts w:cs="Arial"/>
                  <w:b w:val="0"/>
                  <w:noProof/>
                </w:rPr>
                <w:delText>42</w:delText>
              </w:r>
            </w:del>
            <w:r w:rsidRPr="55E026C1">
              <w:rPr>
                <w:rPrChange w:author="SLAVÍK Lukáš, Ing." w:date="2021-11-04T10:37:07.9780143" w:id="627874523">
                  <w:rPr>
                    <w:rFonts w:cs="Arial"/>
                  </w:rPr>
                </w:rPrChange>
              </w:rPr>
              <w:fldChar w:fldCharType="end"/>
            </w:r>
            <w:r w:rsidRPr="003AAEC4">
              <w:rPr>
                <w:rFonts w:ascii="Arial" w:hAnsi="Arial" w:eastAsia="Arial" w:cs="Arial"/>
                <w:b w:val="0"/>
                <w:bCs w:val="0"/>
                <w:rPrChange w:author="SLAVÍK Lukáš, Ing." w:date="2021-11-04T10:36:37.6903059" w:id="1237209097">
                  <w:rPr>
                    <w:rFonts w:cs="Arial"/>
                    <w:b w:val="0"/>
                  </w:rPr>
                </w:rPrChange>
              </w:rPr>
              <w:t xml:space="preserve">: </w:t>
            </w:r>
            <w:r w:rsidRPr="003AAEC4">
              <w:rPr>
                <w:rFonts w:ascii="Arial" w:hAnsi="Arial" w:eastAsia="Arial" w:cs="Arial"/>
                <w:rPrChange w:author="SLAVÍK Lukáš, Ing." w:date="2021-11-04T10:36:37.6903059" w:id="94041802">
                  <w:rPr>
                    <w:rFonts w:cs="Arial"/>
                  </w:rPr>
                </w:rPrChange>
              </w:rPr>
              <w:t>Majetkoprávní vztahy</w:t>
            </w:r>
            <w:bookmarkEnd w:id="687"/>
            <w:bookmarkEnd w:id="688"/>
          </w:p>
        </w:tc>
      </w:tr>
      <w:tr w:rsidRPr="00BF5681" w:rsidR="00AF4DD9" w:rsidTr="55E026C1" w14:paraId="0B2881AB"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05" w:type="pct"/>
            <w:tcMar/>
          </w:tcPr>
          <w:p w:rsidRPr="003F7B0D" w:rsidR="00AF4DD9" w:rsidP="55E026C1" w:rsidRDefault="00AF4DD9" w14:paraId="64AE832B" w14:textId="77777777" w14:noSpellErr="1">
            <w:pPr>
              <w:spacing w:before="40" w:after="40"/>
              <w:contextualSpacing w:val="0"/>
              <w:jc w:val="left"/>
              <w:rPr>
                <w:rFonts w:ascii="Arial" w:hAnsi="Arial" w:eastAsia="Arial" w:cs="Arial"/>
                <w:b w:val="0"/>
                <w:bCs w:val="0"/>
                <w:rPrChange w:author="SLAVÍK Lukáš, Ing." w:date="2021-11-04T10:37:07.9780143" w:id="2140797081">
                  <w:rPr>
                    <w:rFonts w:cs="Arial"/>
                    <w:b w:val="0"/>
                    <w:bCs w:val="0"/>
                  </w:rPr>
                </w:rPrChange>
              </w:rPr>
              <w:pPrChange w:author="SLAVÍK Lukáš, Ing." w:date="2021-11-04T10:37:07.9780143" w:id="120022554">
                <w:pPr>
                  <w:contextualSpacing w:val="0"/>
                  <w:jc w:val="left"/>
                </w:pPr>
              </w:pPrChange>
            </w:pPr>
            <w:r w:rsidRPr="55E026C1">
              <w:rPr>
                <w:rFonts w:ascii="Arial" w:hAnsi="Arial" w:eastAsia="Arial" w:cs="Arial"/>
                <w:rPrChange w:author="SLAVÍK Lukáš, Ing." w:date="2021-11-04T10:37:07.9780143" w:id="1751499196">
                  <w:rPr>
                    <w:rFonts w:cs="Arial"/>
                  </w:rPr>
                </w:rPrChange>
              </w:rPr>
              <w:t>Podmínka</w:t>
            </w:r>
          </w:p>
        </w:tc>
        <w:tc>
          <w:tcPr>
            <w:cnfStyle w:val="000000000000" w:firstRow="0" w:lastRow="0" w:firstColumn="0" w:lastColumn="0" w:oddVBand="0" w:evenVBand="0" w:oddHBand="0" w:evenHBand="0" w:firstRowFirstColumn="0" w:firstRowLastColumn="0" w:lastRowFirstColumn="0" w:lastRowLastColumn="0"/>
            <w:tcW w:w="454" w:type="pct"/>
            <w:tcMar/>
            <w:tcPrChange w:author="SLAVÍK Lukáš, Ing." w:date="2021-11-04T10:36:37.6903059" w:id="1602878834">
              <w:tcPr>
                <w:tcW w:w="454" w:type="pct"/>
              </w:tcPr>
            </w:tcPrChange>
          </w:tcPr>
          <w:p w:rsidRPr="003F7B0D" w:rsidR="00AF4DD9" w:rsidP="55E026C1" w:rsidRDefault="00AF4DD9" w14:paraId="15EAE3BD" w14:textId="77777777" w14:noSpellErr="1">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834170979">
                  <w:rPr>
                    <w:rFonts w:cs="Arial"/>
                  </w:rPr>
                </w:rPrChange>
              </w:rPr>
              <w:pPrChange w:author="SLAVÍK Lukáš, Ing." w:date="2021-11-04T10:37:07.9780143" w:id="409086040">
                <w:pPr>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815880772">
                  <w:rPr>
                    <w:rFonts w:cs="Arial"/>
                  </w:rPr>
                </w:rPrChange>
              </w:rPr>
              <w:t>Odpověď</w:t>
            </w:r>
          </w:p>
        </w:tc>
        <w:tc>
          <w:tcPr>
            <w:cnfStyle w:val="000000000000" w:firstRow="0" w:lastRow="0" w:firstColumn="0" w:lastColumn="0" w:oddVBand="0" w:evenVBand="0" w:oddHBand="0" w:evenHBand="0" w:firstRowFirstColumn="0" w:firstRowLastColumn="0" w:lastRowFirstColumn="0" w:lastRowLastColumn="0"/>
            <w:tcW w:w="2841" w:type="pct"/>
            <w:tcMar/>
            <w:tcPrChange w:author="SLAVÍK Lukáš, Ing." w:date="2021-11-04T10:36:37.6903059" w:id="1166231584">
              <w:tcPr>
                <w:tcW w:w="2841" w:type="pct"/>
              </w:tcPr>
            </w:tcPrChange>
          </w:tcPr>
          <w:p w:rsidRPr="003F7B0D" w:rsidR="00AF4DD9" w:rsidP="55E026C1" w:rsidRDefault="00AF4DD9" w14:paraId="6F2F7857" w14:textId="77777777" w14:noSpellErr="1">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454202238">
                  <w:rPr>
                    <w:rFonts w:cs="Arial"/>
                  </w:rPr>
                </w:rPrChange>
              </w:rPr>
              <w:pPrChange w:author="SLAVÍK Lukáš, Ing." w:date="2021-11-04T10:37:07.9780143" w:id="1966917279">
                <w:pPr>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768764284">
                  <w:rPr>
                    <w:rFonts w:cs="Arial"/>
                  </w:rPr>
                </w:rPrChange>
              </w:rPr>
              <w:t>Poznámka (důvod)</w:t>
            </w:r>
          </w:p>
        </w:tc>
      </w:tr>
      <w:tr w:rsidRPr="00BF5681" w:rsidR="00AF4DD9" w:rsidTr="55E026C1" w14:paraId="0A0A68C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5" w:type="pct"/>
            <w:shd w:val="clear" w:color="auto" w:fill="D9D9D9" w:themeFill="background1" w:themeFillShade="D9"/>
            <w:tcMar/>
          </w:tcPr>
          <w:p w:rsidRPr="003F7B0D" w:rsidR="00AF4DD9" w:rsidP="55E026C1" w:rsidRDefault="00AF4DD9" w14:paraId="2C032B81" w14:textId="364D466A" w14:noSpellErr="1">
            <w:pPr>
              <w:spacing w:before="40" w:after="40"/>
              <w:contextualSpacing w:val="0"/>
              <w:jc w:val="left"/>
              <w:rPr>
                <w:rFonts w:ascii="Arial" w:hAnsi="Arial" w:eastAsia="Arial" w:cs="Arial"/>
                <w:rPrChange w:author="SLAVÍK Lukáš, Ing." w:date="2021-11-04T10:37:07.9780143" w:id="1583353999">
                  <w:rPr>
                    <w:rFonts w:cs="Arial"/>
                  </w:rPr>
                </w:rPrChange>
              </w:rPr>
              <w:pPrChange w:author="SLAVÍK Lukáš, Ing." w:date="2021-11-04T10:37:07.9780143" w:id="1931985956">
                <w:pPr>
                  <w:contextualSpacing w:val="0"/>
                  <w:jc w:val="left"/>
                </w:pPr>
              </w:pPrChange>
            </w:pPr>
            <w:r w:rsidRPr="55E026C1">
              <w:rPr>
                <w:rFonts w:ascii="Arial" w:hAnsi="Arial" w:eastAsia="Arial" w:cs="Arial"/>
                <w:rPrChange w:author="SLAVÍK Lukáš, Ing." w:date="2021-11-04T10:37:07.9780143" w:id="48283964">
                  <w:rPr>
                    <w:rFonts w:cs="Arial"/>
                  </w:rPr>
                </w:rPrChange>
              </w:rPr>
              <w:t>Bud</w:t>
            </w:r>
            <w:r w:rsidRPr="55E026C1" w:rsidR="000A31E2">
              <w:rPr>
                <w:rFonts w:ascii="Arial" w:hAnsi="Arial" w:eastAsia="Arial" w:cs="Arial"/>
                <w:rPrChange w:author="SLAVÍK Lukáš, Ing." w:date="2021-11-04T10:37:07.9780143" w:id="601145005">
                  <w:rPr>
                    <w:rFonts w:cs="Arial"/>
                  </w:rPr>
                </w:rPrChange>
              </w:rPr>
              <w:t>ou vám udělena výhradní práva k </w:t>
            </w:r>
            <w:r w:rsidRPr="55E026C1">
              <w:rPr>
                <w:rFonts w:ascii="Arial" w:hAnsi="Arial" w:eastAsia="Arial" w:cs="Arial"/>
                <w:rPrChange w:author="SLAVÍK Lukáš, Ing." w:date="2021-11-04T10:37:07.9780143" w:id="1939425835">
                  <w:rPr>
                    <w:rFonts w:cs="Arial"/>
                  </w:rPr>
                </w:rPrChange>
              </w:rPr>
              <w:t>užívání k dodávanému produktu?</w:t>
            </w:r>
          </w:p>
        </w:tc>
        <w:tc>
          <w:tcPr>
            <w:cnfStyle w:val="000000000000" w:firstRow="0" w:lastRow="0" w:firstColumn="0" w:lastColumn="0" w:oddVBand="0" w:evenVBand="0" w:oddHBand="0" w:evenHBand="0" w:firstRowFirstColumn="0" w:firstRowLastColumn="0" w:lastRowFirstColumn="0" w:lastRowLastColumn="0"/>
            <w:tcW w:w="454" w:type="pct"/>
            <w:shd w:val="clear" w:color="auto" w:fill="auto"/>
            <w:tcMar/>
            <w:vAlign w:val="center"/>
            <w:tcPrChange w:author="SLAVÍK Lukáš, Ing." w:date="2021-11-04T10:37:07.9780143" w:id="1421719470">
              <w:tcPr>
                <w:tcW w:w="454" w:type="pct"/>
                <w:shd w:val="clear" w:color="auto" w:fill="auto"/>
              </w:tcPr>
            </w:tcPrChange>
          </w:tcPr>
          <w:p w:rsidRPr="003F7B0D" w:rsidR="00AF4DD9" w:rsidP="55E026C1" w:rsidRDefault="00594FA8" w14:paraId="10A8B80D" w14:textId="77777777" w14:noSpellErr="1">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eastAsia="Arial" w:cs="Arial"/>
                <w:sz w:val="24"/>
                <w:szCs w:val="24"/>
                <w:rPrChange w:author="SLAVÍK Lukáš, Ing." w:date="2021-11-04T10:37:07.9780143" w:id="135981132">
                  <w:rPr>
                    <w:rFonts w:cs="Arial"/>
                    <w:sz w:val="24"/>
                  </w:rPr>
                </w:rPrChange>
              </w:rPr>
              <w:pPrChange w:author="SLAVÍK Lukáš, Ing." w:date="2021-11-04T10:37:07.9780143" w:id="460413183">
                <w:pPr>
                  <w:pStyle w:val="Odstavecseseznamem"/>
                  <w:contextualSpacing w:val="0"/>
                  <w:jc w:val="center"/>
                  <w:cnfStyle w:val="000000100000" w:firstRow="0" w:lastRow="0" w:firstColumn="0" w:lastColumn="0" w:oddVBand="0" w:evenVBand="0" w:oddHBand="1" w:evenHBand="0" w:firstRowFirstColumn="0" w:firstRowLastColumn="0" w:lastRowFirstColumn="0" w:lastRowLastColumn="0"/>
                </w:pPr>
              </w:pPrChange>
            </w:pPr>
            <w:sdt>
              <w:sdtPr>
                <w:rPr>
                  <w:rFonts w:cs="Arial"/>
                </w:rPr>
                <w:id w:val="-2010743513"/>
                <w:showingPlcHdr/>
                <w:comboBox>
                  <w:listItem w:displayText="Ano" w:value="Ano"/>
                  <w:listItem w:displayText="Ne" w:value="Ne"/>
                </w:comboBox>
              </w:sdtPr>
              <w:sdtEndPr/>
              <w:sdtContent>
                <w:r w:rsidRPr="003F7B0D" w:rsidR="00AF4DD9">
                  <w:rPr>
                    <w:rStyle w:val="Zstupntext"/>
                    <w:rFonts w:cs="Arial"/>
                    <w:bCs w:val="0"/>
                    <w:i/>
                    <w:color w:val="FF0000"/>
                    <w:szCs w:val="22"/>
                  </w:rPr>
                  <w:t>Zvolte položku.</w:t>
                </w:r>
              </w:sdtContent>
            </w:sdt>
            <w:r w:rsidRPr="55E026C1" w:rsidDel="00957975" w:rsidR="00AF4DD9">
              <w:rPr>
                <w:rFonts w:ascii="Arial" w:hAnsi="Arial" w:eastAsia="Arial" w:cs="Arial"/>
                <w:sz w:val="24"/>
                <w:szCs w:val="24"/>
                <w:rPrChange w:author="SLAVÍK Lukáš, Ing." w:date="2021-11-04T10:37:07.9780143" w:id="1639424104">
                  <w:rPr>
                    <w:rFonts w:cs="Arial"/>
                    <w:sz w:val="24"/>
                  </w:rPr>
                </w:rPrChange>
              </w:rPr>
              <w:t xml:space="preserve"> </w:t>
            </w:r>
          </w:p>
        </w:tc>
        <w:tc>
          <w:tcPr>
            <w:cnfStyle w:val="000000000000" w:firstRow="0" w:lastRow="0" w:firstColumn="0" w:lastColumn="0" w:oddVBand="0" w:evenVBand="0" w:oddHBand="0" w:evenHBand="0" w:firstRowFirstColumn="0" w:firstRowLastColumn="0" w:lastRowFirstColumn="0" w:lastRowLastColumn="0"/>
            <w:tcW w:w="2841" w:type="pct"/>
            <w:shd w:val="clear" w:color="auto" w:fill="auto"/>
            <w:tcMar/>
            <w:tcPrChange w:author="SLAVÍK Lukáš, Ing." w:date="2021-11-04T10:36:37.6903059" w:id="843438197">
              <w:tcPr>
                <w:tcW w:w="2841" w:type="pct"/>
                <w:shd w:val="clear" w:color="auto" w:fill="auto"/>
              </w:tcPr>
            </w:tcPrChange>
          </w:tcPr>
          <w:p w:rsidR="00AF4DD9" w:rsidP="00C37272" w:rsidRDefault="00AF4DD9" w14:paraId="35F0A3B9" w14:textId="77777777">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p w:rsidR="00BA6C49" w:rsidP="00C37272" w:rsidRDefault="00BA6C49" w14:paraId="100AA47E" w14:textId="77777777">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p w:rsidRPr="003F7B0D" w:rsidR="00BA6C49" w:rsidP="00C37272" w:rsidRDefault="00BA6C49" w14:paraId="33A98970" w14:textId="2EFBE19A">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Pr="00BF5681" w:rsidR="00AF4DD9" w:rsidTr="55E026C1" w14:paraId="4F88722F" w14:textId="77777777">
        <w:tc>
          <w:tcPr>
            <w:cnfStyle w:val="001000000000" w:firstRow="0" w:lastRow="0" w:firstColumn="1" w:lastColumn="0" w:oddVBand="0" w:evenVBand="0" w:oddHBand="0" w:evenHBand="0" w:firstRowFirstColumn="0" w:firstRowLastColumn="0" w:lastRowFirstColumn="0" w:lastRowLastColumn="0"/>
            <w:tcW w:w="1705" w:type="pct"/>
            <w:shd w:val="clear" w:color="auto" w:fill="D9D9D9" w:themeFill="background1" w:themeFillShade="D9"/>
            <w:tcMar/>
          </w:tcPr>
          <w:p w:rsidRPr="003F7B0D" w:rsidR="00AF4DD9" w:rsidP="55E026C1" w:rsidRDefault="00AF4DD9" w14:paraId="4C635584" w14:textId="77777777" w14:noSpellErr="1">
            <w:pPr>
              <w:spacing w:before="40" w:after="40"/>
              <w:contextualSpacing w:val="0"/>
              <w:jc w:val="left"/>
              <w:rPr>
                <w:rFonts w:ascii="Arial" w:hAnsi="Arial" w:eastAsia="Arial" w:cs="Arial"/>
                <w:rPrChange w:author="SLAVÍK Lukáš, Ing." w:date="2021-11-04T10:37:07.9780143" w:id="894680293">
                  <w:rPr>
                    <w:rFonts w:cs="Arial"/>
                  </w:rPr>
                </w:rPrChange>
              </w:rPr>
              <w:pPrChange w:author="SLAVÍK Lukáš, Ing." w:date="2021-11-04T10:37:07.9780143" w:id="658437114">
                <w:pPr>
                  <w:contextualSpacing w:val="0"/>
                  <w:jc w:val="left"/>
                </w:pPr>
              </w:pPrChange>
            </w:pPr>
            <w:r w:rsidRPr="55E026C1">
              <w:rPr>
                <w:rFonts w:ascii="Arial" w:hAnsi="Arial" w:eastAsia="Arial" w:cs="Arial"/>
                <w:rPrChange w:author="SLAVÍK Lukáš, Ing." w:date="2021-11-04T10:37:07.9780143" w:id="1071794942">
                  <w:rPr>
                    <w:rFonts w:cs="Arial"/>
                  </w:rPr>
                </w:rPrChange>
              </w:rPr>
              <w:t>Budou vám udělena nevýhradní práva k užívání k dodávanému produktu?</w:t>
            </w:r>
          </w:p>
        </w:tc>
        <w:tc>
          <w:tcPr>
            <w:cnfStyle w:val="000000000000" w:firstRow="0" w:lastRow="0" w:firstColumn="0" w:lastColumn="0" w:oddVBand="0" w:evenVBand="0" w:oddHBand="0" w:evenHBand="0" w:firstRowFirstColumn="0" w:firstRowLastColumn="0" w:lastRowFirstColumn="0" w:lastRowLastColumn="0"/>
            <w:tcW w:w="454" w:type="pct"/>
            <w:shd w:val="clear" w:color="auto" w:fill="auto"/>
            <w:tcMar/>
            <w:vAlign w:val="center"/>
            <w:tcPrChange w:author="SLAVÍK Lukáš, Ing." w:date="2021-11-04T10:37:07.9780143" w:id="426004675">
              <w:tcPr>
                <w:tcW w:w="454" w:type="pct"/>
                <w:shd w:val="clear" w:color="auto" w:fill="auto"/>
              </w:tcPr>
            </w:tcPrChange>
          </w:tcPr>
          <w:p w:rsidRPr="003F7B0D" w:rsidR="00AF4DD9" w:rsidP="55E026C1" w:rsidRDefault="00594FA8" w14:paraId="19D48904" w14:textId="77777777" w14:noSpellErr="1">
            <w:pPr>
              <w:pStyle w:val="Odstavecseseznamem"/>
              <w:spacing w:before="40" w:after="40"/>
              <w:contextualSpacing w:val="0"/>
              <w:jc w:val="center"/>
              <w:cnfStyle w:val="000000000000" w:firstRow="0" w:lastRow="0" w:firstColumn="0" w:lastColumn="0" w:oddVBand="0" w:evenVBand="0" w:oddHBand="0" w:evenHBand="0" w:firstRowFirstColumn="0" w:firstRowLastColumn="0" w:lastRowFirstColumn="0" w:lastRowLastColumn="0"/>
              <w:rPr>
                <w:rFonts w:ascii="Arial" w:hAnsi="Arial" w:eastAsia="Arial" w:cs="Arial"/>
                <w:sz w:val="24"/>
                <w:szCs w:val="24"/>
                <w:rPrChange w:author="SLAVÍK Lukáš, Ing." w:date="2021-11-04T10:37:07.9780143" w:id="1156532422">
                  <w:rPr>
                    <w:rFonts w:cs="Arial"/>
                    <w:sz w:val="24"/>
                  </w:rPr>
                </w:rPrChange>
              </w:rPr>
              <w:pPrChange w:author="SLAVÍK Lukáš, Ing." w:date="2021-11-04T10:37:07.9780143" w:id="1709776901">
                <w:pPr>
                  <w:pStyle w:val="Odstavecseseznamem"/>
                  <w:contextualSpacing w:val="0"/>
                  <w:jc w:val="center"/>
                  <w:cnfStyle w:val="000000000000" w:firstRow="0" w:lastRow="0" w:firstColumn="0" w:lastColumn="0" w:oddVBand="0" w:evenVBand="0" w:oddHBand="0" w:evenHBand="0" w:firstRowFirstColumn="0" w:firstRowLastColumn="0" w:lastRowFirstColumn="0" w:lastRowLastColumn="0"/>
                </w:pPr>
              </w:pPrChange>
            </w:pPr>
            <w:sdt>
              <w:sdtPr>
                <w:rPr>
                  <w:rFonts w:cs="Arial"/>
                </w:rPr>
                <w:id w:val="212926231"/>
                <w:showingPlcHdr/>
                <w:comboBox>
                  <w:listItem w:displayText="Ano" w:value="Ano"/>
                  <w:listItem w:displayText="Ne" w:value="Ne"/>
                </w:comboBox>
              </w:sdtPr>
              <w:sdtEndPr/>
              <w:sdtContent>
                <w:r w:rsidRPr="003F7B0D" w:rsidR="00AF4DD9">
                  <w:rPr>
                    <w:rStyle w:val="Zstupntext"/>
                    <w:rFonts w:cs="Arial"/>
                    <w:bCs w:val="0"/>
                    <w:i/>
                    <w:color w:val="FF0000"/>
                    <w:szCs w:val="22"/>
                  </w:rPr>
                  <w:t>Zvolte položku.</w:t>
                </w:r>
              </w:sdtContent>
            </w:sdt>
            <w:r w:rsidRPr="55E026C1" w:rsidDel="00957975" w:rsidR="00AF4DD9">
              <w:rPr>
                <w:rFonts w:ascii="Arial" w:hAnsi="Arial" w:eastAsia="Arial" w:cs="Arial"/>
                <w:sz w:val="24"/>
                <w:szCs w:val="24"/>
                <w:rPrChange w:author="SLAVÍK Lukáš, Ing." w:date="2021-11-04T10:37:07.9780143" w:id="1053882912">
                  <w:rPr>
                    <w:rFonts w:cs="Arial"/>
                    <w:sz w:val="24"/>
                  </w:rPr>
                </w:rPrChange>
              </w:rPr>
              <w:t xml:space="preserve"> </w:t>
            </w:r>
          </w:p>
        </w:tc>
        <w:tc>
          <w:tcPr>
            <w:cnfStyle w:val="000000000000" w:firstRow="0" w:lastRow="0" w:firstColumn="0" w:lastColumn="0" w:oddVBand="0" w:evenVBand="0" w:oddHBand="0" w:evenHBand="0" w:firstRowFirstColumn="0" w:firstRowLastColumn="0" w:lastRowFirstColumn="0" w:lastRowLastColumn="0"/>
            <w:tcW w:w="2841" w:type="pct"/>
            <w:shd w:val="clear" w:color="auto" w:fill="auto"/>
            <w:tcMar/>
            <w:tcPrChange w:author="SLAVÍK Lukáš, Ing." w:date="2021-11-04T10:36:37.6903059" w:id="390300994">
              <w:tcPr>
                <w:tcW w:w="2841" w:type="pct"/>
                <w:shd w:val="clear" w:color="auto" w:fill="auto"/>
              </w:tcPr>
            </w:tcPrChange>
          </w:tcPr>
          <w:p w:rsidR="00AF4DD9" w:rsidP="00C37272" w:rsidRDefault="00AF4DD9" w14:paraId="3A5B2857" w14:textId="77777777">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p w:rsidR="00BA6C49" w:rsidP="00C37272" w:rsidRDefault="00BA6C49" w14:paraId="190A1365" w14:textId="77777777">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p w:rsidRPr="003F7B0D" w:rsidR="00BA6C49" w:rsidP="00C37272" w:rsidRDefault="00BA6C49" w14:paraId="09990CB0" w14:textId="5683CADB">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Pr="00BF5681" w:rsidR="00AF4DD9" w:rsidTr="55E026C1" w14:paraId="7B0A0AE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5" w:type="pct"/>
            <w:shd w:val="clear" w:color="auto" w:fill="D9D9D9" w:themeFill="background1" w:themeFillShade="D9"/>
            <w:tcMar/>
          </w:tcPr>
          <w:p w:rsidRPr="003F7B0D" w:rsidR="00AF4DD9" w:rsidP="55E026C1" w:rsidRDefault="00AF4DD9" w14:paraId="40916265" w14:textId="77777777" w14:noSpellErr="1">
            <w:pPr>
              <w:spacing w:before="40" w:after="40"/>
              <w:contextualSpacing w:val="0"/>
              <w:jc w:val="left"/>
              <w:rPr>
                <w:rFonts w:ascii="Arial" w:hAnsi="Arial" w:eastAsia="Arial" w:cs="Arial"/>
                <w:rPrChange w:author="SLAVÍK Lukáš, Ing." w:date="2021-11-04T10:37:07.9780143" w:id="120030365">
                  <w:rPr>
                    <w:rFonts w:cs="Arial"/>
                  </w:rPr>
                </w:rPrChange>
              </w:rPr>
              <w:pPrChange w:author="SLAVÍK Lukáš, Ing." w:date="2021-11-04T10:37:07.9780143" w:id="1033236691">
                <w:pPr>
                  <w:contextualSpacing w:val="0"/>
                  <w:jc w:val="left"/>
                </w:pPr>
              </w:pPrChange>
            </w:pPr>
            <w:r w:rsidRPr="55E026C1">
              <w:rPr>
                <w:rFonts w:ascii="Arial" w:hAnsi="Arial" w:eastAsia="Arial" w:cs="Arial"/>
                <w:rPrChange w:author="SLAVÍK Lukáš, Ing." w:date="2021-11-04T10:37:07.9780143" w:id="1936758096">
                  <w:rPr>
                    <w:rFonts w:cs="Arial"/>
                  </w:rPr>
                </w:rPrChange>
              </w:rPr>
              <w:t>Budou práva k autorskému dílu nějak omezena (IČO, konkrétní uživatel, převoditelnost a další šíření, úpravy produktu, parametry…)?</w:t>
            </w:r>
          </w:p>
        </w:tc>
        <w:tc>
          <w:tcPr>
            <w:cnfStyle w:val="000000000000" w:firstRow="0" w:lastRow="0" w:firstColumn="0" w:lastColumn="0" w:oddVBand="0" w:evenVBand="0" w:oddHBand="0" w:evenHBand="0" w:firstRowFirstColumn="0" w:firstRowLastColumn="0" w:lastRowFirstColumn="0" w:lastRowLastColumn="0"/>
            <w:tcW w:w="454" w:type="pct"/>
            <w:shd w:val="clear" w:color="auto" w:fill="auto"/>
            <w:tcMar/>
            <w:vAlign w:val="center"/>
            <w:tcPrChange w:author="SLAVÍK Lukáš, Ing." w:date="2021-11-04T10:37:07.9780143" w:id="334867852">
              <w:tcPr>
                <w:tcW w:w="454" w:type="pct"/>
                <w:shd w:val="clear" w:color="auto" w:fill="auto"/>
              </w:tcPr>
            </w:tcPrChange>
          </w:tcPr>
          <w:p w:rsidRPr="003F7B0D" w:rsidR="00AF4DD9" w:rsidP="55E026C1" w:rsidRDefault="00594FA8" w14:paraId="2478970F" w14:textId="77777777" w14:noSpellErr="1">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eastAsia="Arial" w:cs="Arial"/>
                <w:sz w:val="24"/>
                <w:szCs w:val="24"/>
                <w:rPrChange w:author="SLAVÍK Lukáš, Ing." w:date="2021-11-04T10:37:07.9780143" w:id="285593485">
                  <w:rPr>
                    <w:rFonts w:cs="Arial"/>
                    <w:sz w:val="24"/>
                  </w:rPr>
                </w:rPrChange>
              </w:rPr>
              <w:pPrChange w:author="SLAVÍK Lukáš, Ing." w:date="2021-11-04T10:37:07.9780143" w:id="546757900">
                <w:pPr>
                  <w:pStyle w:val="Odstavecseseznamem"/>
                  <w:contextualSpacing w:val="0"/>
                  <w:jc w:val="center"/>
                  <w:cnfStyle w:val="000000100000" w:firstRow="0" w:lastRow="0" w:firstColumn="0" w:lastColumn="0" w:oddVBand="0" w:evenVBand="0" w:oddHBand="1" w:evenHBand="0" w:firstRowFirstColumn="0" w:firstRowLastColumn="0" w:lastRowFirstColumn="0" w:lastRowLastColumn="0"/>
                </w:pPr>
              </w:pPrChange>
            </w:pPr>
            <w:sdt>
              <w:sdtPr>
                <w:rPr>
                  <w:rFonts w:cs="Arial"/>
                </w:rPr>
                <w:id w:val="-1485765430"/>
                <w:showingPlcHdr/>
                <w:comboBox>
                  <w:listItem w:displayText="Ano" w:value="Ano"/>
                  <w:listItem w:displayText="Ne" w:value="Ne"/>
                </w:comboBox>
              </w:sdtPr>
              <w:sdtEndPr/>
              <w:sdtContent>
                <w:r w:rsidRPr="003F7B0D" w:rsidR="00AF4DD9">
                  <w:rPr>
                    <w:rStyle w:val="Zstupntext"/>
                    <w:rFonts w:cs="Arial"/>
                    <w:bCs w:val="0"/>
                    <w:i/>
                    <w:color w:val="FF0000"/>
                    <w:szCs w:val="22"/>
                  </w:rPr>
                  <w:t>Zvolte položku.</w:t>
                </w:r>
              </w:sdtContent>
            </w:sdt>
            <w:r w:rsidRPr="55E026C1" w:rsidDel="00957975" w:rsidR="00AF4DD9">
              <w:rPr>
                <w:rFonts w:ascii="Arial" w:hAnsi="Arial" w:eastAsia="Arial" w:cs="Arial"/>
                <w:sz w:val="24"/>
                <w:szCs w:val="24"/>
                <w:rPrChange w:author="SLAVÍK Lukáš, Ing." w:date="2021-11-04T10:37:07.9780143" w:id="383109724">
                  <w:rPr>
                    <w:rFonts w:cs="Arial"/>
                    <w:sz w:val="24"/>
                  </w:rPr>
                </w:rPrChange>
              </w:rPr>
              <w:t xml:space="preserve"> </w:t>
            </w:r>
          </w:p>
        </w:tc>
        <w:tc>
          <w:tcPr>
            <w:cnfStyle w:val="000000000000" w:firstRow="0" w:lastRow="0" w:firstColumn="0" w:lastColumn="0" w:oddVBand="0" w:evenVBand="0" w:oddHBand="0" w:evenHBand="0" w:firstRowFirstColumn="0" w:firstRowLastColumn="0" w:lastRowFirstColumn="0" w:lastRowLastColumn="0"/>
            <w:tcW w:w="2841" w:type="pct"/>
            <w:shd w:val="clear" w:color="auto" w:fill="auto"/>
            <w:tcMar/>
            <w:tcPrChange w:author="SLAVÍK Lukáš, Ing." w:date="2021-11-04T10:36:37.6903059" w:id="1602211317">
              <w:tcPr>
                <w:tcW w:w="2841" w:type="pct"/>
                <w:shd w:val="clear" w:color="auto" w:fill="auto"/>
              </w:tcPr>
            </w:tcPrChange>
          </w:tcPr>
          <w:p w:rsidRPr="003F7B0D" w:rsidR="00AF4DD9" w:rsidP="00C37272" w:rsidRDefault="00AF4DD9" w14:paraId="4147D02C" w14:textId="77777777">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Pr="00BF5681" w:rsidR="00AF4DD9" w:rsidTr="55E026C1" w14:paraId="1667E6A7" w14:textId="77777777">
        <w:tc>
          <w:tcPr>
            <w:cnfStyle w:val="001000000000" w:firstRow="0" w:lastRow="0" w:firstColumn="1" w:lastColumn="0" w:oddVBand="0" w:evenVBand="0" w:oddHBand="0" w:evenHBand="0" w:firstRowFirstColumn="0" w:firstRowLastColumn="0" w:lastRowFirstColumn="0" w:lastRowLastColumn="0"/>
            <w:tcW w:w="1705" w:type="pct"/>
            <w:shd w:val="clear" w:color="auto" w:fill="D9D9D9" w:themeFill="background1" w:themeFillShade="D9"/>
            <w:tcMar/>
          </w:tcPr>
          <w:p w:rsidRPr="003F7B0D" w:rsidR="00AF4DD9" w:rsidP="55E026C1" w:rsidRDefault="00AF4DD9" w14:paraId="4B509DAD" w14:textId="77777777" w14:noSpellErr="1">
            <w:pPr>
              <w:spacing w:before="40" w:after="40"/>
              <w:contextualSpacing w:val="0"/>
              <w:jc w:val="left"/>
              <w:rPr>
                <w:rFonts w:ascii="Arial" w:hAnsi="Arial" w:eastAsia="Arial" w:cs="Arial"/>
                <w:rPrChange w:author="SLAVÍK Lukáš, Ing." w:date="2021-11-04T10:37:07.9780143" w:id="775191189">
                  <w:rPr>
                    <w:rFonts w:cs="Arial"/>
                  </w:rPr>
                </w:rPrChange>
              </w:rPr>
              <w:pPrChange w:author="SLAVÍK Lukáš, Ing." w:date="2021-11-04T10:37:07.9780143" w:id="613991789">
                <w:pPr>
                  <w:contextualSpacing w:val="0"/>
                  <w:jc w:val="left"/>
                </w:pPr>
              </w:pPrChange>
            </w:pPr>
            <w:r w:rsidRPr="55E026C1">
              <w:rPr>
                <w:rFonts w:ascii="Arial" w:hAnsi="Arial" w:eastAsia="Arial" w:cs="Arial"/>
                <w:rPrChange w:author="SLAVÍK Lukáš, Ing." w:date="2021-11-04T10:37:07.9780143" w:id="681669076">
                  <w:rPr>
                    <w:rFonts w:cs="Arial"/>
                  </w:rPr>
                </w:rPrChange>
              </w:rPr>
              <w:t>Budete mít přístup ke zdrojovému kódu pro čtení?</w:t>
            </w:r>
          </w:p>
        </w:tc>
        <w:tc>
          <w:tcPr>
            <w:cnfStyle w:val="000000000000" w:firstRow="0" w:lastRow="0" w:firstColumn="0" w:lastColumn="0" w:oddVBand="0" w:evenVBand="0" w:oddHBand="0" w:evenHBand="0" w:firstRowFirstColumn="0" w:firstRowLastColumn="0" w:lastRowFirstColumn="0" w:lastRowLastColumn="0"/>
            <w:tcW w:w="454" w:type="pct"/>
            <w:shd w:val="clear" w:color="auto" w:fill="auto"/>
            <w:tcMar/>
            <w:vAlign w:val="center"/>
            <w:tcPrChange w:author="SLAVÍK Lukáš, Ing." w:date="2021-11-04T10:37:07.9780143" w:id="1771259259">
              <w:tcPr>
                <w:tcW w:w="454" w:type="pct"/>
                <w:shd w:val="clear" w:color="auto" w:fill="auto"/>
              </w:tcPr>
            </w:tcPrChange>
          </w:tcPr>
          <w:p w:rsidRPr="003F7B0D" w:rsidR="00AF4DD9" w:rsidP="55E026C1" w:rsidRDefault="00594FA8" w14:paraId="6EBDCF62" w14:textId="77777777" w14:noSpellErr="1">
            <w:pPr>
              <w:pStyle w:val="Odstavecseseznamem"/>
              <w:spacing w:before="40" w:after="40"/>
              <w:contextualSpacing w:val="0"/>
              <w:jc w:val="center"/>
              <w:cnfStyle w:val="000000000000" w:firstRow="0" w:lastRow="0" w:firstColumn="0" w:lastColumn="0" w:oddVBand="0" w:evenVBand="0" w:oddHBand="0" w:evenHBand="0" w:firstRowFirstColumn="0" w:firstRowLastColumn="0" w:lastRowFirstColumn="0" w:lastRowLastColumn="0"/>
              <w:rPr>
                <w:rFonts w:ascii="Arial" w:hAnsi="Arial" w:eastAsia="Arial" w:cs="Arial"/>
                <w:sz w:val="24"/>
                <w:szCs w:val="24"/>
                <w:rPrChange w:author="SLAVÍK Lukáš, Ing." w:date="2021-11-04T10:37:07.9780143" w:id="1566223535">
                  <w:rPr>
                    <w:rFonts w:cs="Arial"/>
                    <w:sz w:val="24"/>
                  </w:rPr>
                </w:rPrChange>
              </w:rPr>
              <w:pPrChange w:author="SLAVÍK Lukáš, Ing." w:date="2021-11-04T10:37:07.9780143" w:id="327192961">
                <w:pPr>
                  <w:pStyle w:val="Odstavecseseznamem"/>
                  <w:contextualSpacing w:val="0"/>
                  <w:jc w:val="center"/>
                  <w:cnfStyle w:val="000000000000" w:firstRow="0" w:lastRow="0" w:firstColumn="0" w:lastColumn="0" w:oddVBand="0" w:evenVBand="0" w:oddHBand="0" w:evenHBand="0" w:firstRowFirstColumn="0" w:firstRowLastColumn="0" w:lastRowFirstColumn="0" w:lastRowLastColumn="0"/>
                </w:pPr>
              </w:pPrChange>
            </w:pPr>
            <w:sdt>
              <w:sdtPr>
                <w:rPr>
                  <w:rFonts w:cs="Arial"/>
                </w:rPr>
                <w:id w:val="-2120285121"/>
                <w:showingPlcHdr/>
                <w:comboBox>
                  <w:listItem w:displayText="Ano" w:value="Ano"/>
                  <w:listItem w:displayText="Ne" w:value="Ne"/>
                </w:comboBox>
              </w:sdtPr>
              <w:sdtEndPr/>
              <w:sdtContent>
                <w:r w:rsidRPr="003F7B0D" w:rsidR="00AF4DD9">
                  <w:rPr>
                    <w:rStyle w:val="Zstupntext"/>
                    <w:rFonts w:cs="Arial"/>
                    <w:bCs w:val="0"/>
                    <w:i/>
                    <w:color w:val="FF0000"/>
                    <w:szCs w:val="22"/>
                  </w:rPr>
                  <w:t>Zvolte položku.</w:t>
                </w:r>
              </w:sdtContent>
            </w:sdt>
            <w:r w:rsidRPr="55E026C1" w:rsidDel="00957975" w:rsidR="00AF4DD9">
              <w:rPr>
                <w:rFonts w:ascii="Arial" w:hAnsi="Arial" w:eastAsia="Arial" w:cs="Arial"/>
                <w:sz w:val="24"/>
                <w:szCs w:val="24"/>
                <w:rPrChange w:author="SLAVÍK Lukáš, Ing." w:date="2021-11-04T10:37:07.9780143" w:id="483970693">
                  <w:rPr>
                    <w:rFonts w:cs="Arial"/>
                    <w:sz w:val="24"/>
                  </w:rPr>
                </w:rPrChange>
              </w:rPr>
              <w:t xml:space="preserve"> </w:t>
            </w:r>
          </w:p>
        </w:tc>
        <w:tc>
          <w:tcPr>
            <w:cnfStyle w:val="000000000000" w:firstRow="0" w:lastRow="0" w:firstColumn="0" w:lastColumn="0" w:oddVBand="0" w:evenVBand="0" w:oddHBand="0" w:evenHBand="0" w:firstRowFirstColumn="0" w:firstRowLastColumn="0" w:lastRowFirstColumn="0" w:lastRowLastColumn="0"/>
            <w:tcW w:w="2841" w:type="pct"/>
            <w:shd w:val="clear" w:color="auto" w:fill="auto"/>
            <w:tcMar/>
            <w:tcPrChange w:author="SLAVÍK Lukáš, Ing." w:date="2021-11-04T10:36:37.6903059" w:id="1036390070">
              <w:tcPr>
                <w:tcW w:w="2841" w:type="pct"/>
                <w:shd w:val="clear" w:color="auto" w:fill="auto"/>
              </w:tcPr>
            </w:tcPrChange>
          </w:tcPr>
          <w:p w:rsidR="00AF4DD9" w:rsidP="00C37272" w:rsidRDefault="00AF4DD9" w14:paraId="4020E3D2" w14:textId="77777777">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bCs/>
              </w:rPr>
            </w:pPr>
          </w:p>
          <w:p w:rsidR="00BA6C49" w:rsidP="00C37272" w:rsidRDefault="00BA6C49" w14:paraId="10637C65" w14:textId="77777777">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bCs/>
              </w:rPr>
            </w:pPr>
          </w:p>
          <w:p w:rsidRPr="003F7B0D" w:rsidR="00BA6C49" w:rsidP="00C37272" w:rsidRDefault="00BA6C49" w14:paraId="02C9E521" w14:textId="678C674A">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bCs/>
              </w:rPr>
            </w:pPr>
          </w:p>
        </w:tc>
      </w:tr>
      <w:tr w:rsidRPr="00BF5681" w:rsidR="00AF4DD9" w:rsidTr="55E026C1" w14:paraId="3AEAFB1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5" w:type="pct"/>
            <w:shd w:val="clear" w:color="auto" w:fill="D9D9D9" w:themeFill="background1" w:themeFillShade="D9"/>
            <w:tcMar/>
          </w:tcPr>
          <w:p w:rsidRPr="003F7B0D" w:rsidR="00AF4DD9" w:rsidP="55E026C1" w:rsidRDefault="00AF4DD9" w14:paraId="2B0848F9" w14:textId="77777777" w14:noSpellErr="1">
            <w:pPr>
              <w:spacing w:before="40" w:after="40"/>
              <w:contextualSpacing w:val="0"/>
              <w:jc w:val="left"/>
              <w:rPr>
                <w:rFonts w:ascii="Arial" w:hAnsi="Arial" w:eastAsia="Arial" w:cs="Arial"/>
                <w:rPrChange w:author="SLAVÍK Lukáš, Ing." w:date="2021-11-04T10:37:07.9780143" w:id="1233330413">
                  <w:rPr>
                    <w:rFonts w:cs="Arial"/>
                  </w:rPr>
                </w:rPrChange>
              </w:rPr>
              <w:pPrChange w:author="SLAVÍK Lukáš, Ing." w:date="2021-11-04T10:37:07.9780143" w:id="611015244">
                <w:pPr>
                  <w:contextualSpacing w:val="0"/>
                  <w:jc w:val="left"/>
                </w:pPr>
              </w:pPrChange>
            </w:pPr>
            <w:r w:rsidRPr="55E026C1">
              <w:rPr>
                <w:rFonts w:ascii="Arial" w:hAnsi="Arial" w:eastAsia="Arial" w:cs="Arial"/>
                <w:rPrChange w:author="SLAVÍK Lukáš, Ing." w:date="2021-11-04T10:37:07.9780143" w:id="1525922598">
                  <w:rPr>
                    <w:rFonts w:cs="Arial"/>
                  </w:rPr>
                </w:rPrChange>
              </w:rPr>
              <w:t>Bude vám či třetímu subjektu umožněno provádět údržbu, měnit produkt, upravovat jej či rozšiřovat bez souhlasu dodavatele?</w:t>
            </w:r>
          </w:p>
        </w:tc>
        <w:tc>
          <w:tcPr>
            <w:cnfStyle w:val="000000000000" w:firstRow="0" w:lastRow="0" w:firstColumn="0" w:lastColumn="0" w:oddVBand="0" w:evenVBand="0" w:oddHBand="0" w:evenHBand="0" w:firstRowFirstColumn="0" w:firstRowLastColumn="0" w:lastRowFirstColumn="0" w:lastRowLastColumn="0"/>
            <w:tcW w:w="454" w:type="pct"/>
            <w:shd w:val="clear" w:color="auto" w:fill="auto"/>
            <w:tcMar/>
            <w:vAlign w:val="center"/>
            <w:tcPrChange w:author="SLAVÍK Lukáš, Ing." w:date="2021-11-04T10:37:07.9780143" w:id="331622713">
              <w:tcPr>
                <w:tcW w:w="454" w:type="pct"/>
                <w:shd w:val="clear" w:color="auto" w:fill="auto"/>
              </w:tcPr>
            </w:tcPrChange>
          </w:tcPr>
          <w:p w:rsidRPr="003F7B0D" w:rsidR="00AF4DD9" w:rsidP="55E026C1" w:rsidRDefault="00594FA8" w14:paraId="77E43AB1" w14:textId="77777777" w14:noSpellErr="1">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eastAsia="Arial" w:cs="Arial"/>
                <w:sz w:val="24"/>
                <w:szCs w:val="24"/>
                <w:rPrChange w:author="SLAVÍK Lukáš, Ing." w:date="2021-11-04T10:37:07.9780143" w:id="1308525023">
                  <w:rPr>
                    <w:rFonts w:cs="Arial"/>
                    <w:sz w:val="24"/>
                  </w:rPr>
                </w:rPrChange>
              </w:rPr>
              <w:pPrChange w:author="SLAVÍK Lukáš, Ing." w:date="2021-11-04T10:37:07.9780143" w:id="1886344030">
                <w:pPr>
                  <w:pStyle w:val="Odstavecseseznamem"/>
                  <w:contextualSpacing w:val="0"/>
                  <w:jc w:val="center"/>
                  <w:cnfStyle w:val="000000100000" w:firstRow="0" w:lastRow="0" w:firstColumn="0" w:lastColumn="0" w:oddVBand="0" w:evenVBand="0" w:oddHBand="1" w:evenHBand="0" w:firstRowFirstColumn="0" w:firstRowLastColumn="0" w:lastRowFirstColumn="0" w:lastRowLastColumn="0"/>
                </w:pPr>
              </w:pPrChange>
            </w:pPr>
            <w:sdt>
              <w:sdtPr>
                <w:rPr>
                  <w:rFonts w:cs="Arial"/>
                </w:rPr>
                <w:id w:val="727419087"/>
                <w:showingPlcHdr/>
                <w:comboBox>
                  <w:listItem w:displayText="Ano" w:value="Ano"/>
                  <w:listItem w:displayText="Ne" w:value="Ne"/>
                </w:comboBox>
              </w:sdtPr>
              <w:sdtEndPr/>
              <w:sdtContent>
                <w:r w:rsidRPr="003F7B0D" w:rsidR="00AF4DD9">
                  <w:rPr>
                    <w:rStyle w:val="Zstupntext"/>
                    <w:rFonts w:cs="Arial"/>
                    <w:bCs w:val="0"/>
                    <w:i/>
                    <w:color w:val="FF0000"/>
                    <w:szCs w:val="22"/>
                  </w:rPr>
                  <w:t>Zvolte položku.</w:t>
                </w:r>
              </w:sdtContent>
            </w:sdt>
            <w:r w:rsidRPr="55E026C1" w:rsidDel="00957975" w:rsidR="00AF4DD9">
              <w:rPr>
                <w:rFonts w:ascii="Arial" w:hAnsi="Arial" w:eastAsia="Arial" w:cs="Arial"/>
                <w:sz w:val="24"/>
                <w:szCs w:val="24"/>
                <w:rPrChange w:author="SLAVÍK Lukáš, Ing." w:date="2021-11-04T10:37:07.9780143" w:id="514748394">
                  <w:rPr>
                    <w:rFonts w:cs="Arial"/>
                    <w:sz w:val="24"/>
                  </w:rPr>
                </w:rPrChange>
              </w:rPr>
              <w:t xml:space="preserve"> </w:t>
            </w:r>
          </w:p>
        </w:tc>
        <w:tc>
          <w:tcPr>
            <w:cnfStyle w:val="000000000000" w:firstRow="0" w:lastRow="0" w:firstColumn="0" w:lastColumn="0" w:oddVBand="0" w:evenVBand="0" w:oddHBand="0" w:evenHBand="0" w:firstRowFirstColumn="0" w:firstRowLastColumn="0" w:lastRowFirstColumn="0" w:lastRowLastColumn="0"/>
            <w:tcW w:w="2841" w:type="pct"/>
            <w:shd w:val="clear" w:color="auto" w:fill="auto"/>
            <w:tcMar/>
            <w:tcPrChange w:author="SLAVÍK Lukáš, Ing." w:date="2021-11-04T10:36:37.6903059" w:id="2098602535">
              <w:tcPr>
                <w:tcW w:w="2841" w:type="pct"/>
                <w:shd w:val="clear" w:color="auto" w:fill="auto"/>
              </w:tcPr>
            </w:tcPrChange>
          </w:tcPr>
          <w:p w:rsidRPr="003F7B0D" w:rsidR="00AF4DD9" w:rsidP="00C37272" w:rsidRDefault="00AF4DD9" w14:paraId="09AC8806" w14:textId="77777777">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Pr="00BF5681" w:rsidR="00AF4DD9" w:rsidTr="55E026C1" w14:paraId="49913862" w14:textId="77777777">
        <w:tc>
          <w:tcPr>
            <w:cnfStyle w:val="001000000000" w:firstRow="0" w:lastRow="0" w:firstColumn="1" w:lastColumn="0" w:oddVBand="0" w:evenVBand="0" w:oddHBand="0" w:evenHBand="0" w:firstRowFirstColumn="0" w:firstRowLastColumn="0" w:lastRowFirstColumn="0" w:lastRowLastColumn="0"/>
            <w:tcW w:w="1705" w:type="pct"/>
            <w:shd w:val="clear" w:color="auto" w:fill="D9D9D9" w:themeFill="background1" w:themeFillShade="D9"/>
            <w:tcMar/>
          </w:tcPr>
          <w:p w:rsidRPr="003F7B0D" w:rsidR="00AF4DD9" w:rsidDel="00527D0B" w:rsidP="55E026C1" w:rsidRDefault="00AF4DD9" w14:paraId="63AE6715" w14:textId="77777777" w14:noSpellErr="1">
            <w:pPr>
              <w:spacing w:before="40" w:after="40"/>
              <w:contextualSpacing w:val="0"/>
              <w:jc w:val="left"/>
              <w:rPr>
                <w:rFonts w:ascii="Arial" w:hAnsi="Arial" w:eastAsia="Arial" w:cs="Arial"/>
                <w:rPrChange w:author="SLAVÍK Lukáš, Ing." w:date="2021-11-04T10:37:07.9780143" w:id="1550152171">
                  <w:rPr>
                    <w:rFonts w:cs="Arial"/>
                  </w:rPr>
                </w:rPrChange>
              </w:rPr>
              <w:pPrChange w:author="SLAVÍK Lukáš, Ing." w:date="2021-11-04T10:37:07.9780143" w:id="325480624">
                <w:pPr>
                  <w:contextualSpacing w:val="0"/>
                  <w:jc w:val="left"/>
                </w:pPr>
              </w:pPrChange>
            </w:pPr>
            <w:r w:rsidRPr="55E026C1">
              <w:rPr>
                <w:rFonts w:ascii="Arial" w:hAnsi="Arial" w:eastAsia="Arial" w:cs="Arial"/>
                <w:rPrChange w:author="SLAVÍK Lukáš, Ing." w:date="2021-11-04T10:37:07.9780143" w:id="1883198267">
                  <w:rPr>
                    <w:rFonts w:cs="Arial"/>
                  </w:rPr>
                </w:rPrChange>
              </w:rPr>
              <w:t>Budete mít přístup k aktuální technické dokumentaci produktu?</w:t>
            </w:r>
          </w:p>
        </w:tc>
        <w:tc>
          <w:tcPr>
            <w:cnfStyle w:val="000000000000" w:firstRow="0" w:lastRow="0" w:firstColumn="0" w:lastColumn="0" w:oddVBand="0" w:evenVBand="0" w:oddHBand="0" w:evenHBand="0" w:firstRowFirstColumn="0" w:firstRowLastColumn="0" w:lastRowFirstColumn="0" w:lastRowLastColumn="0"/>
            <w:tcW w:w="454" w:type="pct"/>
            <w:shd w:val="clear" w:color="auto" w:fill="auto"/>
            <w:tcMar/>
            <w:vAlign w:val="center"/>
            <w:tcPrChange w:author="SLAVÍK Lukáš, Ing." w:date="2021-11-04T10:37:07.9780143" w:id="1001314761">
              <w:tcPr>
                <w:tcW w:w="454" w:type="pct"/>
                <w:shd w:val="clear" w:color="auto" w:fill="auto"/>
              </w:tcPr>
            </w:tcPrChange>
          </w:tcPr>
          <w:p w:rsidRPr="003F7B0D" w:rsidR="00AF4DD9" w:rsidP="55E026C1" w:rsidRDefault="00594FA8" w14:paraId="34B57B67" w14:textId="77777777" w14:noSpellErr="1">
            <w:pPr>
              <w:pStyle w:val="Odstavecseseznamem"/>
              <w:spacing w:before="40" w:after="40"/>
              <w:contextualSpacing w:val="0"/>
              <w:jc w:val="center"/>
              <w:cnfStyle w:val="000000000000" w:firstRow="0" w:lastRow="0" w:firstColumn="0" w:lastColumn="0" w:oddVBand="0" w:evenVBand="0" w:oddHBand="0" w:evenHBand="0" w:firstRowFirstColumn="0" w:firstRowLastColumn="0" w:lastRowFirstColumn="0" w:lastRowLastColumn="0"/>
              <w:rPr>
                <w:rFonts w:ascii="Arial" w:hAnsi="Arial" w:eastAsia="Arial" w:cs="Arial"/>
                <w:sz w:val="24"/>
                <w:szCs w:val="24"/>
                <w:rPrChange w:author="SLAVÍK Lukáš, Ing." w:date="2021-11-04T10:37:07.9780143" w:id="1143652494">
                  <w:rPr>
                    <w:rFonts w:cs="Arial"/>
                    <w:bCs w:val="0"/>
                    <w:sz w:val="24"/>
                  </w:rPr>
                </w:rPrChange>
              </w:rPr>
              <w:pPrChange w:author="SLAVÍK Lukáš, Ing." w:date="2021-11-04T10:37:07.9780143" w:id="172908161">
                <w:pPr>
                  <w:pStyle w:val="Odstavecseseznamem"/>
                  <w:contextualSpacing w:val="0"/>
                  <w:jc w:val="center"/>
                  <w:cnfStyle w:val="000000000000" w:firstRow="0" w:lastRow="0" w:firstColumn="0" w:lastColumn="0" w:oddVBand="0" w:evenVBand="0" w:oddHBand="0" w:evenHBand="0" w:firstRowFirstColumn="0" w:firstRowLastColumn="0" w:lastRowFirstColumn="0" w:lastRowLastColumn="0"/>
                </w:pPr>
              </w:pPrChange>
            </w:pPr>
            <w:sdt>
              <w:sdtPr>
                <w:rPr>
                  <w:rFonts w:cs="Arial"/>
                </w:rPr>
                <w:id w:val="-1524634819"/>
                <w:showingPlcHdr/>
                <w:comboBox>
                  <w:listItem w:displayText="Ano" w:value="Ano"/>
                  <w:listItem w:displayText="Ne" w:value="Ne"/>
                </w:comboBox>
              </w:sdtPr>
              <w:sdtEndPr/>
              <w:sdtContent>
                <w:r w:rsidRPr="003F7B0D" w:rsidR="00AF4DD9">
                  <w:rPr>
                    <w:rStyle w:val="Zstupntext"/>
                    <w:rFonts w:cs="Arial"/>
                    <w:bCs w:val="0"/>
                    <w:i/>
                    <w:color w:val="FF0000"/>
                    <w:szCs w:val="22"/>
                  </w:rPr>
                  <w:t>Zvolte položku.</w:t>
                </w:r>
              </w:sdtContent>
            </w:sdt>
            <w:r w:rsidRPr="55E026C1" w:rsidDel="00957975" w:rsidR="00AF4DD9">
              <w:rPr>
                <w:rFonts w:ascii="Arial" w:hAnsi="Arial" w:eastAsia="Arial" w:cs="Arial"/>
                <w:sz w:val="24"/>
                <w:szCs w:val="24"/>
                <w:rPrChange w:author="SLAVÍK Lukáš, Ing." w:date="2021-11-04T10:37:07.9780143" w:id="1121810362">
                  <w:rPr>
                    <w:rFonts w:cs="Arial"/>
                    <w:bCs w:val="0"/>
                    <w:sz w:val="24"/>
                  </w:rPr>
                </w:rPrChange>
              </w:rPr>
              <w:t xml:space="preserve"> </w:t>
            </w:r>
          </w:p>
        </w:tc>
        <w:tc>
          <w:tcPr>
            <w:cnfStyle w:val="000000000000" w:firstRow="0" w:lastRow="0" w:firstColumn="0" w:lastColumn="0" w:oddVBand="0" w:evenVBand="0" w:oddHBand="0" w:evenHBand="0" w:firstRowFirstColumn="0" w:firstRowLastColumn="0" w:lastRowFirstColumn="0" w:lastRowLastColumn="0"/>
            <w:tcW w:w="2841" w:type="pct"/>
            <w:shd w:val="clear" w:color="auto" w:fill="auto"/>
            <w:tcMar/>
            <w:tcPrChange w:author="SLAVÍK Lukáš, Ing." w:date="2021-11-04T10:36:37.6903059" w:id="1440204862">
              <w:tcPr>
                <w:tcW w:w="2841" w:type="pct"/>
                <w:shd w:val="clear" w:color="auto" w:fill="auto"/>
              </w:tcPr>
            </w:tcPrChange>
          </w:tcPr>
          <w:p w:rsidR="00AF4DD9" w:rsidP="00C37272" w:rsidRDefault="00AF4DD9" w14:paraId="166738BE" w14:textId="77777777">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p w:rsidR="00BA6C49" w:rsidP="00C37272" w:rsidRDefault="00BA6C49" w14:paraId="64004EFA" w14:textId="77777777">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p w:rsidRPr="003F7B0D" w:rsidR="00BA6C49" w:rsidP="00C37272" w:rsidRDefault="00BA6C49" w14:paraId="314BF20A" w14:textId="56144DFA">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Pr="00BF5681" w:rsidR="00AF4DD9" w:rsidTr="55E026C1" w14:paraId="50B590D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5" w:type="pct"/>
            <w:shd w:val="clear" w:color="auto" w:fill="D9D9D9" w:themeFill="background1" w:themeFillShade="D9"/>
            <w:tcMar/>
          </w:tcPr>
          <w:p w:rsidRPr="003F7B0D" w:rsidR="00AF4DD9" w:rsidP="55E026C1" w:rsidRDefault="00AF4DD9" w14:paraId="632CDDC4" w14:textId="77777777" w14:noSpellErr="1">
            <w:pPr>
              <w:spacing w:before="40" w:after="40"/>
              <w:contextualSpacing w:val="0"/>
              <w:jc w:val="left"/>
              <w:rPr>
                <w:rFonts w:ascii="Arial" w:hAnsi="Arial" w:eastAsia="Arial" w:cs="Arial"/>
                <w:rPrChange w:author="SLAVÍK Lukáš, Ing." w:date="2021-11-04T10:37:07.9780143" w:id="1074281357">
                  <w:rPr>
                    <w:rFonts w:cs="Arial"/>
                  </w:rPr>
                </w:rPrChange>
              </w:rPr>
              <w:pPrChange w:author="SLAVÍK Lukáš, Ing." w:date="2021-11-04T10:37:07.9780143" w:id="622082380">
                <w:pPr>
                  <w:contextualSpacing w:val="0"/>
                  <w:jc w:val="left"/>
                </w:pPr>
              </w:pPrChange>
            </w:pPr>
            <w:r w:rsidRPr="55E026C1">
              <w:rPr>
                <w:rFonts w:ascii="Arial" w:hAnsi="Arial" w:eastAsia="Arial" w:cs="Arial"/>
                <w:rPrChange w:author="SLAVÍK Lukáš, Ing." w:date="2021-11-04T10:37:07.9780143" w:id="1513021779">
                  <w:rPr>
                    <w:rFonts w:cs="Arial"/>
                  </w:rPr>
                </w:rPrChange>
              </w:rPr>
              <w:t>Obsahuje budoucí smlouva ujednání o vyloučení odpovědnosti za výpadky fungování?</w:t>
            </w:r>
          </w:p>
        </w:tc>
        <w:tc>
          <w:tcPr>
            <w:cnfStyle w:val="000000000000" w:firstRow="0" w:lastRow="0" w:firstColumn="0" w:lastColumn="0" w:oddVBand="0" w:evenVBand="0" w:oddHBand="0" w:evenHBand="0" w:firstRowFirstColumn="0" w:firstRowLastColumn="0" w:lastRowFirstColumn="0" w:lastRowLastColumn="0"/>
            <w:tcW w:w="454" w:type="pct"/>
            <w:shd w:val="clear" w:color="auto" w:fill="auto"/>
            <w:tcMar/>
            <w:vAlign w:val="center"/>
            <w:tcPrChange w:author="SLAVÍK Lukáš, Ing." w:date="2021-11-04T10:37:07.9780143" w:id="932949614">
              <w:tcPr>
                <w:tcW w:w="454" w:type="pct"/>
                <w:shd w:val="clear" w:color="auto" w:fill="auto"/>
              </w:tcPr>
            </w:tcPrChange>
          </w:tcPr>
          <w:p w:rsidRPr="003F7B0D" w:rsidR="00AF4DD9" w:rsidP="55E026C1" w:rsidRDefault="00594FA8" w14:paraId="4B44A40F" w14:textId="77777777" w14:noSpellErr="1">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eastAsia="Arial" w:cs="Arial"/>
                <w:sz w:val="24"/>
                <w:szCs w:val="24"/>
                <w:rPrChange w:author="SLAVÍK Lukáš, Ing." w:date="2021-11-04T10:37:07.9780143" w:id="993047618">
                  <w:rPr>
                    <w:rFonts w:cs="Arial"/>
                    <w:sz w:val="24"/>
                  </w:rPr>
                </w:rPrChange>
              </w:rPr>
              <w:pPrChange w:author="SLAVÍK Lukáš, Ing." w:date="2021-11-04T10:37:07.9780143" w:id="1331311449">
                <w:pPr>
                  <w:pStyle w:val="Odstavecseseznamem"/>
                  <w:contextualSpacing w:val="0"/>
                  <w:jc w:val="center"/>
                  <w:cnfStyle w:val="000000100000" w:firstRow="0" w:lastRow="0" w:firstColumn="0" w:lastColumn="0" w:oddVBand="0" w:evenVBand="0" w:oddHBand="1" w:evenHBand="0" w:firstRowFirstColumn="0" w:firstRowLastColumn="0" w:lastRowFirstColumn="0" w:lastRowLastColumn="0"/>
                </w:pPr>
              </w:pPrChange>
            </w:pPr>
            <w:sdt>
              <w:sdtPr>
                <w:rPr>
                  <w:rFonts w:cs="Arial"/>
                </w:rPr>
                <w:id w:val="659045896"/>
                <w:showingPlcHdr/>
                <w:comboBox>
                  <w:listItem w:displayText="Ano" w:value="Ano"/>
                  <w:listItem w:displayText="Ne" w:value="Ne"/>
                </w:comboBox>
              </w:sdtPr>
              <w:sdtEndPr/>
              <w:sdtContent>
                <w:r w:rsidRPr="003F7B0D" w:rsidR="00AF4DD9">
                  <w:rPr>
                    <w:rStyle w:val="Zstupntext"/>
                    <w:rFonts w:cs="Arial"/>
                    <w:bCs w:val="0"/>
                    <w:i/>
                    <w:color w:val="FF0000"/>
                    <w:szCs w:val="22"/>
                  </w:rPr>
                  <w:t>Zvolte položku.</w:t>
                </w:r>
              </w:sdtContent>
            </w:sdt>
            <w:r w:rsidRPr="55E026C1" w:rsidDel="00957975" w:rsidR="00AF4DD9">
              <w:rPr>
                <w:rFonts w:ascii="Arial" w:hAnsi="Arial" w:eastAsia="Arial" w:cs="Arial"/>
                <w:sz w:val="24"/>
                <w:szCs w:val="24"/>
                <w:rPrChange w:author="SLAVÍK Lukáš, Ing." w:date="2021-11-04T10:37:07.9780143" w:id="384417863">
                  <w:rPr>
                    <w:rFonts w:cs="Arial"/>
                    <w:sz w:val="24"/>
                  </w:rPr>
                </w:rPrChange>
              </w:rPr>
              <w:t xml:space="preserve"> </w:t>
            </w:r>
          </w:p>
        </w:tc>
        <w:tc>
          <w:tcPr>
            <w:cnfStyle w:val="000000000000" w:firstRow="0" w:lastRow="0" w:firstColumn="0" w:lastColumn="0" w:oddVBand="0" w:evenVBand="0" w:oddHBand="0" w:evenHBand="0" w:firstRowFirstColumn="0" w:firstRowLastColumn="0" w:lastRowFirstColumn="0" w:lastRowLastColumn="0"/>
            <w:tcW w:w="2841" w:type="pct"/>
            <w:shd w:val="clear" w:color="auto" w:fill="auto"/>
            <w:tcMar/>
            <w:tcPrChange w:author="SLAVÍK Lukáš, Ing." w:date="2021-11-04T10:36:37.6903059" w:id="125758305">
              <w:tcPr>
                <w:tcW w:w="2841" w:type="pct"/>
                <w:shd w:val="clear" w:color="auto" w:fill="auto"/>
              </w:tcPr>
            </w:tcPrChange>
          </w:tcPr>
          <w:p w:rsidR="00AF4DD9" w:rsidP="00C37272" w:rsidRDefault="00AF4DD9" w14:paraId="14D3814A" w14:textId="77777777">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p w:rsidR="00BA6C49" w:rsidP="00C37272" w:rsidRDefault="00BA6C49" w14:paraId="76C11D0C" w14:textId="77777777">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p w:rsidRPr="003F7B0D" w:rsidR="00BA6C49" w:rsidP="00C37272" w:rsidRDefault="00BA6C49" w14:paraId="2356B6F5" w14:textId="05750EB0">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Pr="00BF5681" w:rsidR="00AF4DD9" w:rsidTr="55E026C1" w14:paraId="49B07171" w14:textId="77777777">
        <w:tc>
          <w:tcPr>
            <w:cnfStyle w:val="001000000000" w:firstRow="0" w:lastRow="0" w:firstColumn="1" w:lastColumn="0" w:oddVBand="0" w:evenVBand="0" w:oddHBand="0" w:evenHBand="0" w:firstRowFirstColumn="0" w:firstRowLastColumn="0" w:lastRowFirstColumn="0" w:lastRowLastColumn="0"/>
            <w:tcW w:w="1705" w:type="pct"/>
            <w:shd w:val="clear" w:color="auto" w:fill="D9D9D9" w:themeFill="background1" w:themeFillShade="D9"/>
            <w:tcMar/>
          </w:tcPr>
          <w:p w:rsidRPr="003F7B0D" w:rsidR="00AF4DD9" w:rsidP="55E026C1" w:rsidRDefault="00AF4DD9" w14:paraId="608399DF" w14:textId="77777777" w14:noSpellErr="1">
            <w:pPr>
              <w:spacing w:before="40" w:after="40"/>
              <w:contextualSpacing w:val="0"/>
              <w:jc w:val="left"/>
              <w:rPr>
                <w:rFonts w:ascii="Arial" w:hAnsi="Arial" w:eastAsia="Arial" w:cs="Arial"/>
                <w:rPrChange w:author="SLAVÍK Lukáš, Ing." w:date="2021-11-04T10:37:07.9780143" w:id="507116136">
                  <w:rPr>
                    <w:rFonts w:cs="Arial"/>
                  </w:rPr>
                </w:rPrChange>
              </w:rPr>
              <w:pPrChange w:author="SLAVÍK Lukáš, Ing." w:date="2021-11-04T10:37:07.9780143" w:id="594966774">
                <w:pPr>
                  <w:contextualSpacing w:val="0"/>
                  <w:jc w:val="left"/>
                </w:pPr>
              </w:pPrChange>
            </w:pPr>
            <w:r w:rsidRPr="55E026C1">
              <w:rPr>
                <w:rFonts w:ascii="Arial" w:hAnsi="Arial" w:eastAsia="Arial" w:cs="Arial"/>
                <w:rPrChange w:author="SLAVÍK Lukáš, Ing." w:date="2021-11-04T10:37:07.9780143" w:id="2116921056">
                  <w:rPr>
                    <w:rFonts w:cs="Arial"/>
                  </w:rPr>
                </w:rPrChange>
              </w:rPr>
              <w:t>Budou externí nákupy veřejně soutěženy?</w:t>
            </w:r>
          </w:p>
        </w:tc>
        <w:tc>
          <w:tcPr>
            <w:cnfStyle w:val="000000000000" w:firstRow="0" w:lastRow="0" w:firstColumn="0" w:lastColumn="0" w:oddVBand="0" w:evenVBand="0" w:oddHBand="0" w:evenHBand="0" w:firstRowFirstColumn="0" w:firstRowLastColumn="0" w:lastRowFirstColumn="0" w:lastRowLastColumn="0"/>
            <w:tcW w:w="454" w:type="pct"/>
            <w:shd w:val="clear" w:color="auto" w:fill="auto"/>
            <w:tcMar/>
            <w:vAlign w:val="center"/>
            <w:tcPrChange w:author="SLAVÍK Lukáš, Ing." w:date="2021-11-04T10:37:07.9780143" w:id="1774563478">
              <w:tcPr>
                <w:tcW w:w="454" w:type="pct"/>
                <w:shd w:val="clear" w:color="auto" w:fill="auto"/>
              </w:tcPr>
            </w:tcPrChange>
          </w:tcPr>
          <w:p w:rsidRPr="003F7B0D" w:rsidR="00AF4DD9" w:rsidP="55E026C1" w:rsidRDefault="00594FA8" w14:paraId="33B2D834" w14:textId="77777777" w14:noSpellErr="1">
            <w:pPr>
              <w:pStyle w:val="Odstavecseseznamem"/>
              <w:spacing w:before="40" w:after="40"/>
              <w:contextualSpacing w:val="0"/>
              <w:jc w:val="center"/>
              <w:cnfStyle w:val="000000000000" w:firstRow="0" w:lastRow="0" w:firstColumn="0" w:lastColumn="0" w:oddVBand="0" w:evenVBand="0" w:oddHBand="0" w:evenHBand="0" w:firstRowFirstColumn="0" w:firstRowLastColumn="0" w:lastRowFirstColumn="0" w:lastRowLastColumn="0"/>
              <w:rPr>
                <w:rFonts w:ascii="Arial" w:hAnsi="Arial" w:eastAsia="Arial" w:cs="Arial"/>
                <w:sz w:val="24"/>
                <w:szCs w:val="24"/>
                <w:rPrChange w:author="SLAVÍK Lukáš, Ing." w:date="2021-11-04T10:37:07.9780143" w:id="330748105">
                  <w:rPr>
                    <w:rFonts w:cs="Arial"/>
                    <w:sz w:val="24"/>
                  </w:rPr>
                </w:rPrChange>
              </w:rPr>
              <w:pPrChange w:author="SLAVÍK Lukáš, Ing." w:date="2021-11-04T10:37:07.9780143" w:id="695850407">
                <w:pPr>
                  <w:pStyle w:val="Odstavecseseznamem"/>
                  <w:contextualSpacing w:val="0"/>
                  <w:jc w:val="center"/>
                  <w:cnfStyle w:val="000000000000" w:firstRow="0" w:lastRow="0" w:firstColumn="0" w:lastColumn="0" w:oddVBand="0" w:evenVBand="0" w:oddHBand="0" w:evenHBand="0" w:firstRowFirstColumn="0" w:firstRowLastColumn="0" w:lastRowFirstColumn="0" w:lastRowLastColumn="0"/>
                </w:pPr>
              </w:pPrChange>
            </w:pPr>
            <w:sdt>
              <w:sdtPr>
                <w:rPr>
                  <w:rFonts w:cs="Arial"/>
                </w:rPr>
                <w:id w:val="-581524123"/>
                <w:showingPlcHdr/>
                <w:comboBox>
                  <w:listItem w:displayText="Ano" w:value="Ano"/>
                  <w:listItem w:displayText="Ne" w:value="Ne"/>
                </w:comboBox>
              </w:sdtPr>
              <w:sdtEndPr/>
              <w:sdtContent>
                <w:r w:rsidRPr="003F7B0D" w:rsidR="00AF4DD9">
                  <w:rPr>
                    <w:rStyle w:val="Zstupntext"/>
                    <w:rFonts w:cs="Arial"/>
                    <w:bCs w:val="0"/>
                    <w:i/>
                    <w:color w:val="FF0000"/>
                    <w:szCs w:val="22"/>
                  </w:rPr>
                  <w:t>Zvolte položku.</w:t>
                </w:r>
              </w:sdtContent>
            </w:sdt>
            <w:r w:rsidRPr="55E026C1" w:rsidDel="00957975" w:rsidR="00AF4DD9">
              <w:rPr>
                <w:rFonts w:ascii="Arial" w:hAnsi="Arial" w:eastAsia="Arial" w:cs="Arial"/>
                <w:sz w:val="24"/>
                <w:szCs w:val="24"/>
                <w:rPrChange w:author="SLAVÍK Lukáš, Ing." w:date="2021-11-04T10:37:07.9780143" w:id="431020180">
                  <w:rPr>
                    <w:rFonts w:cs="Arial"/>
                    <w:sz w:val="24"/>
                  </w:rPr>
                </w:rPrChange>
              </w:rPr>
              <w:t xml:space="preserve"> </w:t>
            </w:r>
          </w:p>
        </w:tc>
        <w:tc>
          <w:tcPr>
            <w:cnfStyle w:val="000000000000" w:firstRow="0" w:lastRow="0" w:firstColumn="0" w:lastColumn="0" w:oddVBand="0" w:evenVBand="0" w:oddHBand="0" w:evenHBand="0" w:firstRowFirstColumn="0" w:firstRowLastColumn="0" w:lastRowFirstColumn="0" w:lastRowLastColumn="0"/>
            <w:tcW w:w="2841" w:type="pct"/>
            <w:shd w:val="clear" w:color="auto" w:fill="auto"/>
            <w:tcMar/>
            <w:tcPrChange w:author="SLAVÍK Lukáš, Ing." w:date="2021-11-04T10:36:37.6903059" w:id="369057591">
              <w:tcPr>
                <w:tcW w:w="2841" w:type="pct"/>
                <w:shd w:val="clear" w:color="auto" w:fill="auto"/>
              </w:tcPr>
            </w:tcPrChange>
          </w:tcPr>
          <w:p w:rsidR="00AF4DD9" w:rsidP="00C37272" w:rsidRDefault="00AF4DD9" w14:paraId="227EC3B5" w14:textId="77777777">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p w:rsidR="00BA6C49" w:rsidP="00C37272" w:rsidRDefault="00BA6C49" w14:paraId="61269BDE" w14:textId="77777777">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p w:rsidRPr="003F7B0D" w:rsidR="00BA6C49" w:rsidP="00C37272" w:rsidRDefault="00BA6C49" w14:paraId="6F1D14B6" w14:textId="5AF76D3D">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Pr="00BF5681" w:rsidR="00AF4DD9" w:rsidTr="55E026C1" w14:paraId="5F113B5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5" w:type="pct"/>
            <w:shd w:val="clear" w:color="auto" w:fill="D9D9D9" w:themeFill="background1" w:themeFillShade="D9"/>
            <w:tcMar/>
          </w:tcPr>
          <w:p w:rsidRPr="00C9310E" w:rsidR="00AF4DD9" w:rsidP="55E026C1" w:rsidRDefault="00AF4DD9" w14:paraId="10FCE87A" w14:textId="77777777" w14:noSpellErr="1">
            <w:pPr>
              <w:spacing w:before="40" w:after="40"/>
              <w:jc w:val="left"/>
              <w:rPr>
                <w:rFonts w:ascii="Arial" w:hAnsi="Arial" w:eastAsia="Arial" w:cs="Arial"/>
                <w:rPrChange w:author="SLAVÍK Lukáš, Ing." w:date="2021-11-04T10:37:07.9780143" w:id="483170799">
                  <w:rPr>
                    <w:rFonts w:cs="Arial"/>
                  </w:rPr>
                </w:rPrChange>
              </w:rPr>
              <w:pPrChange w:author="SLAVÍK Lukáš, Ing." w:date="2021-11-04T10:37:07.9780143" w:id="907444338">
                <w:pPr>
                  <w:jc w:val="left"/>
                </w:pPr>
              </w:pPrChange>
            </w:pPr>
            <w:r w:rsidRPr="55E026C1">
              <w:rPr>
                <w:rFonts w:ascii="Arial" w:hAnsi="Arial" w:eastAsia="Arial" w:cs="Arial"/>
                <w:rPrChange w:author="SLAVÍK Lukáš, Ing." w:date="2021-11-04T10:37:07.9780143" w:id="1948417935">
                  <w:rPr>
                    <w:rFonts w:cs="Arial"/>
                  </w:rPr>
                </w:rPrChange>
              </w:rPr>
              <w:t>Bude celé nebo část řešení publikováno nebo bude využívat Open Source</w:t>
            </w:r>
            <w:r w:rsidRPr="55E026C1">
              <w:rPr>
                <w:rFonts w:ascii="Arial" w:hAnsi="Arial" w:eastAsia="Arial" w:cs="Arial"/>
                <w:rPrChange w:author="SLAVÍK Lukáš, Ing." w:date="2021-11-04T10:37:07.9780143" w:id="25976316">
                  <w:rPr>
                    <w:rFonts w:cs="Arial"/>
                  </w:rPr>
                </w:rPrChange>
              </w:rPr>
              <w:t>?</w:t>
            </w:r>
          </w:p>
        </w:tc>
        <w:tc>
          <w:tcPr>
            <w:cnfStyle w:val="000000000000" w:firstRow="0" w:lastRow="0" w:firstColumn="0" w:lastColumn="0" w:oddVBand="0" w:evenVBand="0" w:oddHBand="0" w:evenHBand="0" w:firstRowFirstColumn="0" w:firstRowLastColumn="0" w:lastRowFirstColumn="0" w:lastRowLastColumn="0"/>
            <w:tcW w:w="454" w:type="pct"/>
            <w:shd w:val="clear" w:color="auto" w:fill="auto"/>
            <w:tcMar/>
            <w:vAlign w:val="center"/>
            <w:tcPrChange w:author="SLAVÍK Lukáš, Ing." w:date="2021-11-04T10:37:07.9780143" w:id="1676295791">
              <w:tcPr>
                <w:tcW w:w="454" w:type="pct"/>
                <w:shd w:val="clear" w:color="auto" w:fill="auto"/>
              </w:tcPr>
            </w:tcPrChange>
          </w:tcPr>
          <w:p w:rsidR="00AF4DD9" w:rsidP="55E026C1" w:rsidRDefault="00594FA8" w14:paraId="516F3D6D" w14:textId="77777777" w14:noSpellErr="1">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eastAsia="Arial" w:cs="Arial"/>
                <w:rPrChange w:author="SLAVÍK Lukáš, Ing." w:date="2021-11-04T10:37:07.9780143" w:id="1285248203">
                  <w:rPr>
                    <w:rFonts w:cs="Arial"/>
                  </w:rPr>
                </w:rPrChange>
              </w:rPr>
              <w:pPrChange w:author="SLAVÍK Lukáš, Ing." w:date="2021-11-04T10:37:07.9780143" w:id="1420576422">
                <w:pPr>
                  <w:pStyle w:val="Odstavecseseznamem"/>
                  <w:contextualSpacing w:val="0"/>
                  <w:jc w:val="center"/>
                  <w:cnfStyle w:val="000000100000" w:firstRow="0" w:lastRow="0" w:firstColumn="0" w:lastColumn="0" w:oddVBand="0" w:evenVBand="0" w:oddHBand="1" w:evenHBand="0" w:firstRowFirstColumn="0" w:firstRowLastColumn="0" w:lastRowFirstColumn="0" w:lastRowLastColumn="0"/>
                </w:pPr>
              </w:pPrChange>
            </w:pPr>
            <w:sdt>
              <w:sdtPr>
                <w:rPr>
                  <w:rFonts w:cs="Arial"/>
                </w:rPr>
                <w:id w:val="-1395666341"/>
                <w:showingPlcHdr/>
                <w:comboBox>
                  <w:listItem w:displayText="Ano" w:value="Ano"/>
                  <w:listItem w:displayText="Ne" w:value="Ne"/>
                </w:comboBox>
              </w:sdtPr>
              <w:sdtEndPr/>
              <w:sdtContent>
                <w:r w:rsidRPr="003F7B0D" w:rsidR="00AF4DD9">
                  <w:rPr>
                    <w:rStyle w:val="Zstupntext"/>
                    <w:rFonts w:cs="Arial"/>
                    <w:bCs w:val="0"/>
                    <w:i/>
                    <w:color w:val="FF0000"/>
                    <w:szCs w:val="22"/>
                  </w:rPr>
                  <w:t>Zvolte položku.</w:t>
                </w:r>
              </w:sdtContent>
            </w:sdt>
          </w:p>
        </w:tc>
        <w:tc>
          <w:tcPr>
            <w:cnfStyle w:val="000000000000" w:firstRow="0" w:lastRow="0" w:firstColumn="0" w:lastColumn="0" w:oddVBand="0" w:evenVBand="0" w:oddHBand="0" w:evenHBand="0" w:firstRowFirstColumn="0" w:firstRowLastColumn="0" w:lastRowFirstColumn="0" w:lastRowLastColumn="0"/>
            <w:tcW w:w="2841" w:type="pct"/>
            <w:shd w:val="clear" w:color="auto" w:fill="auto"/>
            <w:tcMar/>
            <w:tcPrChange w:author="SLAVÍK Lukáš, Ing." w:date="2021-11-04T10:36:37.6903059" w:id="1335427375">
              <w:tcPr>
                <w:tcW w:w="2841" w:type="pct"/>
                <w:shd w:val="clear" w:color="auto" w:fill="auto"/>
              </w:tcPr>
            </w:tcPrChange>
          </w:tcPr>
          <w:p w:rsidR="00AF4DD9" w:rsidP="00C37272" w:rsidRDefault="00AF4DD9" w14:paraId="52E055F6" w14:textId="77777777">
            <w:pPr>
              <w:spacing w:before="40" w:after="40"/>
              <w:jc w:val="left"/>
              <w:cnfStyle w:val="000000100000" w:firstRow="0" w:lastRow="0" w:firstColumn="0" w:lastColumn="0" w:oddVBand="0" w:evenVBand="0" w:oddHBand="1" w:evenHBand="0" w:firstRowFirstColumn="0" w:firstRowLastColumn="0" w:lastRowFirstColumn="0" w:lastRowLastColumn="0"/>
              <w:rPr>
                <w:rFonts w:cs="Arial"/>
              </w:rPr>
            </w:pPr>
          </w:p>
          <w:p w:rsidR="00BA6C49" w:rsidP="00C37272" w:rsidRDefault="00BA6C49" w14:paraId="65F2070A" w14:textId="77777777">
            <w:pPr>
              <w:spacing w:before="40" w:after="40"/>
              <w:jc w:val="left"/>
              <w:cnfStyle w:val="000000100000" w:firstRow="0" w:lastRow="0" w:firstColumn="0" w:lastColumn="0" w:oddVBand="0" w:evenVBand="0" w:oddHBand="1" w:evenHBand="0" w:firstRowFirstColumn="0" w:firstRowLastColumn="0" w:lastRowFirstColumn="0" w:lastRowLastColumn="0"/>
              <w:rPr>
                <w:rFonts w:cs="Arial"/>
              </w:rPr>
            </w:pPr>
          </w:p>
          <w:p w:rsidR="00BA6C49" w:rsidP="00C37272" w:rsidRDefault="00BA6C49" w14:paraId="6C6E9DEA" w14:textId="77777777">
            <w:pPr>
              <w:spacing w:before="40" w:after="40"/>
              <w:jc w:val="left"/>
              <w:cnfStyle w:val="000000100000" w:firstRow="0" w:lastRow="0" w:firstColumn="0" w:lastColumn="0" w:oddVBand="0" w:evenVBand="0" w:oddHBand="1" w:evenHBand="0" w:firstRowFirstColumn="0" w:firstRowLastColumn="0" w:lastRowFirstColumn="0" w:lastRowLastColumn="0"/>
              <w:rPr>
                <w:rFonts w:cs="Arial"/>
              </w:rPr>
            </w:pPr>
          </w:p>
          <w:p w:rsidRPr="003F7B0D" w:rsidR="00BA6C49" w:rsidP="00C37272" w:rsidRDefault="00BA6C49" w14:paraId="339465C6" w14:textId="67F9924E">
            <w:pPr>
              <w:spacing w:before="40" w:after="40"/>
              <w:jc w:val="left"/>
              <w:cnfStyle w:val="000000100000" w:firstRow="0" w:lastRow="0" w:firstColumn="0" w:lastColumn="0" w:oddVBand="0" w:evenVBand="0" w:oddHBand="1" w:evenHBand="0" w:firstRowFirstColumn="0" w:firstRowLastColumn="0" w:lastRowFirstColumn="0" w:lastRowLastColumn="0"/>
              <w:rPr>
                <w:rFonts w:cs="Arial"/>
              </w:rPr>
            </w:pPr>
          </w:p>
        </w:tc>
      </w:tr>
    </w:tbl>
    <w:p w:rsidR="00AF4DD9" w:rsidP="00AF4DD9" w:rsidRDefault="00AF4DD9" w14:paraId="331E4D5A" w14:textId="77777777">
      <w:bookmarkStart w:name="_Toc437417920" w:id="691"/>
      <w:bookmarkStart w:name="_Toc465074601" w:id="692"/>
      <w:bookmarkStart w:name="_Toc22220543" w:id="693"/>
    </w:p>
    <w:p w:rsidRPr="00FD10A1" w:rsidR="00AF4DD9" w:rsidP="00AF4DD9" w:rsidRDefault="00AF4DD9" w14:paraId="2C8A39E2" w14:textId="77777777" w14:noSpellErr="1">
      <w:pPr>
        <w:pStyle w:val="MVHeading2"/>
        <w:jc w:val="left"/>
        <w:rPr/>
      </w:pPr>
      <w:r w:rsidRPr="00FD10A1">
        <w:rPr/>
        <w:t xml:space="preserve">Finanční </w:t>
      </w:r>
      <w:r w:rsidRPr="00642D57">
        <w:rPr/>
        <w:t>připravenost</w:t>
      </w:r>
      <w:r w:rsidRPr="00FD10A1">
        <w:rPr/>
        <w:t xml:space="preserve"> </w:t>
      </w:r>
      <w:r>
        <w:rPr/>
        <w:t>projektu</w:t>
      </w:r>
      <w:bookmarkEnd w:id="691"/>
      <w:bookmarkEnd w:id="692"/>
      <w:bookmarkEnd w:id="693"/>
    </w:p>
    <w:tbl>
      <w:tblPr>
        <w:tblStyle w:val="Style1"/>
        <w:tblW w:w="5000" w:type="pct"/>
        <w:tblLook w:val="04A0" w:firstRow="1" w:lastRow="0" w:firstColumn="1" w:lastColumn="0" w:noHBand="0" w:noVBand="1"/>
      </w:tblPr>
      <w:tblGrid>
        <w:gridCol w:w="3919"/>
        <w:gridCol w:w="1047"/>
        <w:gridCol w:w="6362"/>
      </w:tblGrid>
      <w:tr w:rsidRPr="00BF5681" w:rsidR="00AF4DD9" w:rsidTr="55E026C1" w14:paraId="71DE9A09"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3"/>
            <w:tcMar/>
            <w:tcPrChange w:author="SLAVÍK Lukáš, Ing." w:date="2021-11-04T10:37:07.9780143" w:id="354179258">
              <w:tcPr>
                <w:cnfStyle w:val="001000000000" w:firstRow="0" w:lastRow="0" w:firstColumn="1" w:lastColumn="0" w:oddVBand="0" w:evenVBand="0" w:oddHBand="0" w:evenHBand="0" w:firstRowFirstColumn="0" w:firstRowLastColumn="0" w:lastRowFirstColumn="0" w:lastRowLastColumn="0"/>
                <w:tcW w:w="5000" w:type="pct"/>
                <w:gridSpan w:val="3"/>
              </w:tcPr>
            </w:tcPrChange>
          </w:tcPr>
          <w:p w:rsidRPr="002C3CAF" w:rsidR="00AF4DD9" w:rsidP="55E026C1" w:rsidRDefault="00AF4DD9" w14:paraId="4DDB51D1" w14:textId="0FC1D8F3" w14:noSpellErr="1">
            <w:pPr>
              <w:keepNext/>
              <w:spacing w:before="40" w:after="40"/>
              <w:contextualSpacing w:val="0"/>
              <w:jc w:val="left"/>
              <w:rPr>
                <w:rFonts w:ascii="Arial" w:hAnsi="Arial" w:eastAsia="Arial" w:cs="Arial"/>
                <w:b w:val="0"/>
                <w:bCs w:val="0"/>
                <w:rPrChange w:author="SLAVÍK Lukáš, Ing." w:date="2021-11-04T10:37:07.9780143" w:id="17130464">
                  <w:rPr/>
                </w:rPrChange>
              </w:rPr>
              <w:pPrChange w:author="SLAVÍK Lukáš, Ing." w:date="2021-11-04T10:37:07.9780143" w:id="266723283">
                <w:pPr>
                  <w:keepNext/>
                  <w:contextualSpacing w:val="0"/>
                  <w:jc w:val="left"/>
                </w:pPr>
              </w:pPrChange>
            </w:pPr>
            <w:bookmarkStart w:name="_Toc509581700" w:id="694"/>
            <w:bookmarkStart w:name="_Toc513797170" w:id="695"/>
            <w:r w:rsidRPr="003AAEC4">
              <w:rPr>
                <w:rFonts w:ascii="Arial" w:hAnsi="Arial" w:eastAsia="Arial" w:cs="Arial"/>
                <w:b w:val="0"/>
                <w:bCs w:val="0"/>
                <w:rPrChange w:author="SLAVÍK Lukáš, Ing." w:date="2021-11-04T10:36:37.6903059" w:id="2019820823">
                  <w:rPr>
                    <w:rFonts w:cs="Arial"/>
                    <w:b w:val="0"/>
                  </w:rPr>
                </w:rPrChange>
              </w:rPr>
              <w:t xml:space="preserve">Tabulka </w:t>
            </w:r>
            <w:r w:rsidRPr="55E026C1">
              <w:rPr>
                <w:rPrChange w:author="SLAVÍK Lukáš, Ing." w:date="2021-11-04T10:37:07.9780143" w:id="2134636863">
                  <w:rPr>
                    <w:rFonts w:cs="Arial"/>
                  </w:rPr>
                </w:rPrChange>
              </w:rPr>
              <w:fldChar w:fldCharType="begin"/>
            </w:r>
            <w:r w:rsidRPr="002C3CAF">
              <w:rPr>
                <w:rFonts w:cs="Arial"/>
                <w:b w:val="0"/>
              </w:rPr>
              <w:instrText xml:space="preserve"> SEQ Tabulka \* ARABIC </w:instrText>
            </w:r>
            <w:r w:rsidRPr="002C3CAF">
              <w:rPr>
                <w:rFonts w:cs="Arial"/>
              </w:rPr>
              <w:fldChar w:fldCharType="separate"/>
            </w:r>
            <w:ins w:author="Šedivec Tomáš" w:date="2021-10-04T12:09:00Z" w:id="696">
              <w:r w:rsidRPr="003AAEC4" w:rsidR="00F45D72">
                <w:rPr>
                  <w:rFonts w:ascii="Arial" w:hAnsi="Arial" w:eastAsia="Arial" w:cs="Arial"/>
                  <w:b w:val="0"/>
                  <w:bCs w:val="0"/>
                  <w:noProof/>
                  <w:rPrChange w:author="SLAVÍK Lukáš, Ing." w:date="2021-11-04T10:36:37.6903059" w:id="175559006">
                    <w:rPr>
                      <w:rFonts w:cs="Arial"/>
                      <w:b w:val="0"/>
                      <w:noProof/>
                    </w:rPr>
                  </w:rPrChange>
                </w:rPr>
                <w:t>44</w:t>
              </w:r>
            </w:ins>
            <w:del w:author="Šedivec Tomáš" w:date="2021-06-04T12:39:00Z" w:id="697">
              <w:r w:rsidDel="00052693">
                <w:rPr>
                  <w:rFonts w:cs="Arial"/>
                  <w:b w:val="0"/>
                  <w:noProof/>
                </w:rPr>
                <w:delText>43</w:delText>
              </w:r>
            </w:del>
            <w:r w:rsidRPr="55E026C1">
              <w:rPr>
                <w:rPrChange w:author="SLAVÍK Lukáš, Ing." w:date="2021-11-04T10:37:07.9780143" w:id="1455455142">
                  <w:rPr>
                    <w:rFonts w:cs="Arial"/>
                  </w:rPr>
                </w:rPrChange>
              </w:rPr>
              <w:fldChar w:fldCharType="end"/>
            </w:r>
            <w:r w:rsidRPr="003AAEC4">
              <w:rPr>
                <w:rFonts w:ascii="Arial" w:hAnsi="Arial" w:eastAsia="Arial" w:cs="Arial"/>
                <w:b w:val="0"/>
                <w:bCs w:val="0"/>
                <w:rPrChange w:author="SLAVÍK Lukáš, Ing." w:date="2021-11-04T10:36:37.6903059" w:id="760135057">
                  <w:rPr>
                    <w:rFonts w:cs="Arial"/>
                    <w:b w:val="0"/>
                  </w:rPr>
                </w:rPrChange>
              </w:rPr>
              <w:t xml:space="preserve">: </w:t>
            </w:r>
            <w:r w:rsidRPr="003AAEC4">
              <w:rPr>
                <w:rFonts w:ascii="Arial" w:hAnsi="Arial" w:eastAsia="Arial" w:cs="Arial"/>
                <w:rPrChange w:author="SLAVÍK Lukáš, Ing." w:date="2021-11-04T10:36:37.6903059" w:id="914636049">
                  <w:rPr>
                    <w:rFonts w:cs="Arial"/>
                  </w:rPr>
                </w:rPrChange>
              </w:rPr>
              <w:t>Finanční připravenost</w:t>
            </w:r>
            <w:bookmarkEnd w:id="694"/>
            <w:bookmarkEnd w:id="695"/>
          </w:p>
        </w:tc>
      </w:tr>
      <w:tr w:rsidRPr="00BF5681" w:rsidR="00AF4DD9" w:rsidTr="55E026C1" w14:paraId="5FFA99E0"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30" w:type="pct"/>
            <w:tcMar/>
          </w:tcPr>
          <w:p w:rsidRPr="003F7B0D" w:rsidR="00AF4DD9" w:rsidP="55E026C1" w:rsidRDefault="00AF4DD9" w14:paraId="03C846AE" w14:textId="77777777" w14:noSpellErr="1">
            <w:pPr>
              <w:keepNext/>
              <w:spacing w:before="40" w:after="40"/>
              <w:contextualSpacing w:val="0"/>
              <w:jc w:val="left"/>
              <w:rPr>
                <w:rFonts w:ascii="Arial" w:hAnsi="Arial" w:eastAsia="Arial" w:cs="Arial"/>
                <w:b w:val="0"/>
                <w:bCs w:val="0"/>
                <w:rPrChange w:author="SLAVÍK Lukáš, Ing." w:date="2021-11-04T10:37:07.9780143" w:id="113501506">
                  <w:rPr>
                    <w:rFonts w:cs="Arial"/>
                    <w:b w:val="0"/>
                    <w:bCs w:val="0"/>
                  </w:rPr>
                </w:rPrChange>
              </w:rPr>
              <w:pPrChange w:author="SLAVÍK Lukáš, Ing." w:date="2021-11-04T10:37:07.9780143" w:id="1050134366">
                <w:pPr>
                  <w:keepNext/>
                  <w:contextualSpacing w:val="0"/>
                  <w:jc w:val="left"/>
                </w:pPr>
              </w:pPrChange>
            </w:pPr>
            <w:r w:rsidRPr="55E026C1">
              <w:rPr>
                <w:rFonts w:ascii="Arial" w:hAnsi="Arial" w:eastAsia="Arial" w:cs="Arial"/>
                <w:rPrChange w:author="SLAVÍK Lukáš, Ing." w:date="2021-11-04T10:37:07.9780143" w:id="1604792995">
                  <w:rPr>
                    <w:rFonts w:cs="Arial"/>
                  </w:rPr>
                </w:rPrChange>
              </w:rPr>
              <w:t>Druh financování</w:t>
            </w:r>
          </w:p>
        </w:tc>
        <w:tc>
          <w:tcPr>
            <w:cnfStyle w:val="000000000000" w:firstRow="0" w:lastRow="0" w:firstColumn="0" w:lastColumn="0" w:oddVBand="0" w:evenVBand="0" w:oddHBand="0" w:evenHBand="0" w:firstRowFirstColumn="0" w:firstRowLastColumn="0" w:lastRowFirstColumn="0" w:lastRowLastColumn="0"/>
            <w:tcW w:w="462" w:type="pct"/>
            <w:tcMar/>
            <w:tcPrChange w:author="SLAVÍK Lukáš, Ing." w:date="2021-11-04T10:36:37.6903059" w:id="231140335">
              <w:tcPr>
                <w:tcW w:w="462" w:type="pct"/>
              </w:tcPr>
            </w:tcPrChange>
          </w:tcPr>
          <w:p w:rsidRPr="003F7B0D" w:rsidR="00AF4DD9" w:rsidP="55E026C1" w:rsidRDefault="00AF4DD9" w14:paraId="354C3AFB" w14:textId="77777777" w14:noSpellErr="1">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557046548">
                  <w:rPr>
                    <w:rFonts w:cs="Arial"/>
                  </w:rPr>
                </w:rPrChange>
              </w:rPr>
              <w:pPrChange w:author="SLAVÍK Lukáš, Ing." w:date="2021-11-04T10:37:07.9780143" w:id="1733638917">
                <w:pPr>
                  <w:keepNext/>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1996881586">
                  <w:rPr>
                    <w:rFonts w:cs="Arial"/>
                  </w:rPr>
                </w:rPrChange>
              </w:rPr>
              <w:t>Odpověď</w:t>
            </w:r>
          </w:p>
        </w:tc>
        <w:tc>
          <w:tcPr>
            <w:cnfStyle w:val="000000000000" w:firstRow="0" w:lastRow="0" w:firstColumn="0" w:lastColumn="0" w:oddVBand="0" w:evenVBand="0" w:oddHBand="0" w:evenHBand="0" w:firstRowFirstColumn="0" w:firstRowLastColumn="0" w:lastRowFirstColumn="0" w:lastRowLastColumn="0"/>
            <w:tcW w:w="2808" w:type="pct"/>
            <w:tcMar/>
            <w:tcPrChange w:author="SLAVÍK Lukáš, Ing." w:date="2021-11-04T10:36:37.6903059" w:id="807825982">
              <w:tcPr>
                <w:tcW w:w="2808" w:type="pct"/>
              </w:tcPr>
            </w:tcPrChange>
          </w:tcPr>
          <w:p w:rsidRPr="003F7B0D" w:rsidR="00AF4DD9" w:rsidP="55E026C1" w:rsidRDefault="00AF4DD9" w14:paraId="487F8ABF" w14:textId="77777777" w14:noSpellErr="1">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318168292">
                  <w:rPr>
                    <w:rFonts w:cs="Arial"/>
                  </w:rPr>
                </w:rPrChange>
              </w:rPr>
              <w:pPrChange w:author="SLAVÍK Lukáš, Ing." w:date="2021-11-04T10:37:07.9780143" w:id="1753863898">
                <w:pPr>
                  <w:keepNext/>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919576731">
                  <w:rPr>
                    <w:rFonts w:cs="Arial"/>
                  </w:rPr>
                </w:rPrChange>
              </w:rPr>
              <w:t>Popis zajištění, získání financování</w:t>
            </w:r>
          </w:p>
        </w:tc>
      </w:tr>
      <w:tr w:rsidRPr="00BF5681" w:rsidR="00AF4DD9" w:rsidTr="55E026C1" w14:paraId="4D523A6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pct"/>
            <w:shd w:val="clear" w:color="auto" w:fill="D9D9D9" w:themeFill="background1" w:themeFillShade="D9"/>
            <w:tcMar/>
          </w:tcPr>
          <w:p w:rsidRPr="003F7B0D" w:rsidR="00AF4DD9" w:rsidP="55E026C1" w:rsidRDefault="00AF4DD9" w14:paraId="2BEE1412" w14:textId="77777777" w14:noSpellErr="1">
            <w:pPr>
              <w:spacing w:before="40" w:after="40"/>
              <w:contextualSpacing w:val="0"/>
              <w:jc w:val="left"/>
              <w:rPr>
                <w:rFonts w:ascii="Arial" w:hAnsi="Arial" w:eastAsia="Arial" w:cs="Arial"/>
                <w:rPrChange w:author="SLAVÍK Lukáš, Ing." w:date="2021-11-04T10:37:07.9780143" w:id="814947734">
                  <w:rPr>
                    <w:rFonts w:cs="Arial"/>
                  </w:rPr>
                </w:rPrChange>
              </w:rPr>
              <w:pPrChange w:author="SLAVÍK Lukáš, Ing." w:date="2021-11-04T10:37:07.9780143" w:id="1123861518">
                <w:pPr>
                  <w:contextualSpacing w:val="0"/>
                  <w:jc w:val="left"/>
                </w:pPr>
              </w:pPrChange>
            </w:pPr>
            <w:r w:rsidRPr="55E026C1">
              <w:rPr>
                <w:rFonts w:ascii="Arial" w:hAnsi="Arial" w:eastAsia="Arial" w:cs="Arial"/>
                <w:rPrChange w:author="SLAVÍK Lukáš, Ing." w:date="2021-11-04T10:37:07.9780143" w:id="1384296277">
                  <w:rPr>
                    <w:rFonts w:cs="Arial"/>
                  </w:rPr>
                </w:rPrChange>
              </w:rPr>
              <w:t>Financování pomocí ESIF</w:t>
            </w:r>
            <w:r w:rsidRPr="003F7B0D">
              <w:footnoteReference w:id="2"/>
            </w:r>
          </w:p>
        </w:tc>
        <w:tc>
          <w:tcPr>
            <w:cnfStyle w:val="000000000000" w:firstRow="0" w:lastRow="0" w:firstColumn="0" w:lastColumn="0" w:oddVBand="0" w:evenVBand="0" w:oddHBand="0" w:evenHBand="0" w:firstRowFirstColumn="0" w:firstRowLastColumn="0" w:lastRowFirstColumn="0" w:lastRowLastColumn="0"/>
            <w:tcW w:w="462" w:type="pct"/>
            <w:shd w:val="clear" w:color="auto" w:fill="auto"/>
            <w:tcMar/>
            <w:vAlign w:val="center"/>
            <w:tcPrChange w:author="SLAVÍK Lukáš, Ing." w:date="2021-11-04T10:37:07.9780143" w:id="1376832860">
              <w:tcPr>
                <w:tcW w:w="462" w:type="pct"/>
                <w:shd w:val="clear" w:color="auto" w:fill="auto"/>
              </w:tcPr>
            </w:tcPrChange>
          </w:tcPr>
          <w:p w:rsidRPr="003F7B0D" w:rsidR="00AF4DD9" w:rsidP="55E026C1" w:rsidRDefault="00594FA8" w14:paraId="6784CD61" w14:textId="77777777" w14:noSpellErr="1">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eastAsia="Arial" w:cs="Arial"/>
                <w:rPrChange w:author="SLAVÍK Lukáš, Ing." w:date="2021-11-04T10:37:07.9780143" w:id="860328530">
                  <w:rPr>
                    <w:rFonts w:cs="Arial"/>
                  </w:rPr>
                </w:rPrChange>
              </w:rPr>
              <w:pPrChange w:author="SLAVÍK Lukáš, Ing." w:date="2021-11-04T10:37:07.9780143" w:id="1017571592">
                <w:pPr>
                  <w:pStyle w:val="Odstavecseseznamem"/>
                  <w:contextualSpacing w:val="0"/>
                  <w:jc w:val="center"/>
                  <w:cnfStyle w:val="000000100000" w:firstRow="0" w:lastRow="0" w:firstColumn="0" w:lastColumn="0" w:oddVBand="0" w:evenVBand="0" w:oddHBand="1" w:evenHBand="0" w:firstRowFirstColumn="0" w:firstRowLastColumn="0" w:lastRowFirstColumn="0" w:lastRowLastColumn="0"/>
                </w:pPr>
              </w:pPrChange>
            </w:pPr>
            <w:sdt>
              <w:sdtPr>
                <w:rPr>
                  <w:rFonts w:cs="Arial"/>
                </w:rPr>
                <w:id w:val="-1369914059"/>
                <w:showingPlcHdr/>
                <w:comboBox>
                  <w:listItem w:displayText="Ano" w:value="Ano"/>
                  <w:listItem w:displayText="Ne" w:value="Ne"/>
                </w:comboBox>
              </w:sdtPr>
              <w:sdtEndPr/>
              <w:sdtContent>
                <w:r w:rsidRPr="003F7B0D" w:rsidR="00AF4DD9">
                  <w:rPr>
                    <w:rStyle w:val="Zstupntext"/>
                    <w:rFonts w:cs="Arial"/>
                    <w:bCs w:val="0"/>
                    <w:i/>
                    <w:color w:val="FF0000"/>
                    <w:szCs w:val="22"/>
                  </w:rPr>
                  <w:t>Zvolte položku.</w:t>
                </w:r>
              </w:sdtContent>
            </w:sdt>
          </w:p>
        </w:tc>
        <w:tc>
          <w:tcPr>
            <w:cnfStyle w:val="000000000000" w:firstRow="0" w:lastRow="0" w:firstColumn="0" w:lastColumn="0" w:oddVBand="0" w:evenVBand="0" w:oddHBand="0" w:evenHBand="0" w:firstRowFirstColumn="0" w:firstRowLastColumn="0" w:lastRowFirstColumn="0" w:lastRowLastColumn="0"/>
            <w:tcW w:w="2808" w:type="pct"/>
            <w:shd w:val="clear" w:color="auto" w:fill="auto"/>
            <w:tcMar/>
            <w:tcPrChange w:author="SLAVÍK Lukáš, Ing." w:date="2021-11-04T10:36:37.6903059" w:id="389082782">
              <w:tcPr>
                <w:tcW w:w="2808" w:type="pct"/>
                <w:shd w:val="clear" w:color="auto" w:fill="auto"/>
              </w:tcPr>
            </w:tcPrChange>
          </w:tcPr>
          <w:p w:rsidR="00AF4DD9" w:rsidP="00C37272" w:rsidRDefault="00AF4DD9" w14:paraId="1CB99573" w14:textId="77777777">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p w:rsidRPr="003F7B0D" w:rsidR="00BA6C49" w:rsidP="00C37272" w:rsidRDefault="00BA6C49" w14:paraId="6CC7F015" w14:textId="37E30EBF">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Pr="00BF5681" w:rsidR="00AF4DD9" w:rsidTr="55E026C1" w14:paraId="078D7BBF" w14:textId="77777777">
        <w:tc>
          <w:tcPr>
            <w:cnfStyle w:val="001000000000" w:firstRow="0" w:lastRow="0" w:firstColumn="1" w:lastColumn="0" w:oddVBand="0" w:evenVBand="0" w:oddHBand="0" w:evenHBand="0" w:firstRowFirstColumn="0" w:firstRowLastColumn="0" w:lastRowFirstColumn="0" w:lastRowLastColumn="0"/>
            <w:tcW w:w="1730" w:type="pct"/>
            <w:shd w:val="clear" w:color="auto" w:fill="D9D9D9" w:themeFill="background1" w:themeFillShade="D9"/>
            <w:tcMar/>
          </w:tcPr>
          <w:p w:rsidRPr="003F7B0D" w:rsidR="00AF4DD9" w:rsidP="55E026C1" w:rsidRDefault="00AF4DD9" w14:paraId="66978D75" w14:textId="77777777" w14:noSpellErr="1">
            <w:pPr>
              <w:spacing w:before="40" w:after="40"/>
              <w:contextualSpacing w:val="0"/>
              <w:jc w:val="left"/>
              <w:rPr>
                <w:rFonts w:ascii="Arial" w:hAnsi="Arial" w:eastAsia="Arial" w:cs="Arial"/>
                <w:rPrChange w:author="SLAVÍK Lukáš, Ing." w:date="2021-11-04T10:37:07.9780143" w:id="2072159167">
                  <w:rPr>
                    <w:rFonts w:cs="Arial"/>
                  </w:rPr>
                </w:rPrChange>
              </w:rPr>
              <w:pPrChange w:author="SLAVÍK Lukáš, Ing." w:date="2021-11-04T10:37:07.9780143" w:id="297251213">
                <w:pPr>
                  <w:contextualSpacing w:val="0"/>
                  <w:jc w:val="left"/>
                </w:pPr>
              </w:pPrChange>
            </w:pPr>
            <w:r w:rsidRPr="55E026C1">
              <w:rPr>
                <w:rFonts w:ascii="Arial" w:hAnsi="Arial" w:eastAsia="Arial" w:cs="Arial"/>
                <w:rPrChange w:author="SLAVÍK Lukáš, Ing." w:date="2021-11-04T10:37:07.9780143" w:id="1358795775">
                  <w:rPr>
                    <w:rFonts w:cs="Arial"/>
                  </w:rPr>
                </w:rPrChange>
              </w:rPr>
              <w:t>Financování z vlastních zdrojů</w:t>
            </w:r>
          </w:p>
        </w:tc>
        <w:tc>
          <w:tcPr>
            <w:cnfStyle w:val="000000000000" w:firstRow="0" w:lastRow="0" w:firstColumn="0" w:lastColumn="0" w:oddVBand="0" w:evenVBand="0" w:oddHBand="0" w:evenHBand="0" w:firstRowFirstColumn="0" w:firstRowLastColumn="0" w:lastRowFirstColumn="0" w:lastRowLastColumn="0"/>
            <w:tcW w:w="462" w:type="pct"/>
            <w:shd w:val="clear" w:color="auto" w:fill="auto"/>
            <w:tcMar/>
            <w:vAlign w:val="center"/>
            <w:tcPrChange w:author="SLAVÍK Lukáš, Ing." w:date="2021-11-04T10:37:07.9780143" w:id="1968579470">
              <w:tcPr>
                <w:tcW w:w="462" w:type="pct"/>
                <w:shd w:val="clear" w:color="auto" w:fill="auto"/>
              </w:tcPr>
            </w:tcPrChange>
          </w:tcPr>
          <w:p w:rsidRPr="003F7B0D" w:rsidR="00AF4DD9" w:rsidP="55E026C1" w:rsidRDefault="00594FA8" w14:paraId="5F1AAE00" w14:textId="77777777" w14:noSpellErr="1">
            <w:pPr>
              <w:pStyle w:val="Odstavecseseznamem"/>
              <w:spacing w:before="40" w:after="40"/>
              <w:contextualSpacing w:val="0"/>
              <w:jc w:val="center"/>
              <w:cnfStyle w:val="000000000000" w:firstRow="0" w:lastRow="0" w:firstColumn="0" w:lastColumn="0" w:oddVBand="0" w:evenVBand="0" w:oddHBand="0" w:evenHBand="0" w:firstRowFirstColumn="0" w:firstRowLastColumn="0" w:lastRowFirstColumn="0" w:lastRowLastColumn="0"/>
              <w:rPr>
                <w:rFonts w:ascii="Arial" w:hAnsi="Arial" w:eastAsia="Arial" w:cs="Arial"/>
                <w:b w:val="1"/>
                <w:bCs w:val="1"/>
                <w:rPrChange w:author="SLAVÍK Lukáš, Ing." w:date="2021-11-04T10:37:07.9780143" w:id="1929627218">
                  <w:rPr>
                    <w:rFonts w:cs="Arial"/>
                    <w:b/>
                  </w:rPr>
                </w:rPrChange>
              </w:rPr>
              <w:pPrChange w:author="SLAVÍK Lukáš, Ing." w:date="2021-11-04T10:37:07.9780143" w:id="1430163987">
                <w:pPr>
                  <w:pStyle w:val="Odstavecseseznamem"/>
                  <w:contextualSpacing w:val="0"/>
                  <w:jc w:val="center"/>
                  <w:cnfStyle w:val="000000000000" w:firstRow="0" w:lastRow="0" w:firstColumn="0" w:lastColumn="0" w:oddVBand="0" w:evenVBand="0" w:oddHBand="0" w:evenHBand="0" w:firstRowFirstColumn="0" w:firstRowLastColumn="0" w:lastRowFirstColumn="0" w:lastRowLastColumn="0"/>
                </w:pPr>
              </w:pPrChange>
            </w:pPr>
            <w:sdt>
              <w:sdtPr>
                <w:rPr>
                  <w:rFonts w:cs="Arial"/>
                  <w:b/>
                </w:rPr>
                <w:id w:val="398326464"/>
                <w:showingPlcHdr/>
                <w:comboBox>
                  <w:listItem w:displayText="Ano" w:value="Ano"/>
                  <w:listItem w:displayText="Ne" w:value="Ne"/>
                </w:comboBox>
              </w:sdtPr>
              <w:sdtEndPr/>
              <w:sdtContent>
                <w:r w:rsidRPr="003F7B0D" w:rsidR="00AF4DD9">
                  <w:rPr>
                    <w:rStyle w:val="Zstupntext"/>
                    <w:rFonts w:cs="Arial"/>
                    <w:bCs w:val="0"/>
                    <w:i/>
                    <w:color w:val="FF0000"/>
                    <w:szCs w:val="22"/>
                  </w:rPr>
                  <w:t>Zvolte položku.</w:t>
                </w:r>
              </w:sdtContent>
            </w:sdt>
          </w:p>
        </w:tc>
        <w:tc>
          <w:tcPr>
            <w:cnfStyle w:val="000000000000" w:firstRow="0" w:lastRow="0" w:firstColumn="0" w:lastColumn="0" w:oddVBand="0" w:evenVBand="0" w:oddHBand="0" w:evenHBand="0" w:firstRowFirstColumn="0" w:firstRowLastColumn="0" w:lastRowFirstColumn="0" w:lastRowLastColumn="0"/>
            <w:tcW w:w="2808" w:type="pct"/>
            <w:shd w:val="clear" w:color="auto" w:fill="auto"/>
            <w:tcMar/>
            <w:tcPrChange w:author="SLAVÍK Lukáš, Ing." w:date="2021-11-04T10:36:37.6903059" w:id="373040551">
              <w:tcPr>
                <w:tcW w:w="2808" w:type="pct"/>
                <w:shd w:val="clear" w:color="auto" w:fill="auto"/>
              </w:tcPr>
            </w:tcPrChange>
          </w:tcPr>
          <w:p w:rsidR="00AF4DD9" w:rsidP="00C37272" w:rsidRDefault="00AF4DD9" w14:paraId="67D86BCD" w14:textId="77777777">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b/>
                <w:bCs/>
              </w:rPr>
            </w:pPr>
          </w:p>
          <w:p w:rsidRPr="003F7B0D" w:rsidR="00BA6C49" w:rsidP="00C37272" w:rsidRDefault="00BA6C49" w14:paraId="1D921071" w14:textId="16DAED90">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b/>
                <w:bCs/>
              </w:rPr>
            </w:pPr>
          </w:p>
        </w:tc>
      </w:tr>
      <w:tr w:rsidRPr="00BF5681" w:rsidR="00AF4DD9" w:rsidTr="55E026C1" w14:paraId="1F8A9A4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pct"/>
            <w:shd w:val="clear" w:color="auto" w:fill="D9D9D9" w:themeFill="background1" w:themeFillShade="D9"/>
            <w:tcMar/>
          </w:tcPr>
          <w:p w:rsidRPr="003F7B0D" w:rsidR="00AF4DD9" w:rsidP="55E026C1" w:rsidRDefault="00AF4DD9" w14:paraId="59D106CE" w14:textId="77777777" w14:noSpellErr="1">
            <w:pPr>
              <w:spacing w:before="40" w:after="40"/>
              <w:contextualSpacing w:val="0"/>
              <w:jc w:val="left"/>
              <w:rPr>
                <w:rFonts w:ascii="Arial" w:hAnsi="Arial" w:eastAsia="Arial" w:cs="Arial"/>
                <w:rPrChange w:author="SLAVÍK Lukáš, Ing." w:date="2021-11-04T10:37:07.9780143" w:id="1059107399">
                  <w:rPr>
                    <w:rFonts w:cs="Arial"/>
                  </w:rPr>
                </w:rPrChange>
              </w:rPr>
              <w:pPrChange w:author="SLAVÍK Lukáš, Ing." w:date="2021-11-04T10:37:07.9780143" w:id="1879709834">
                <w:pPr>
                  <w:contextualSpacing w:val="0"/>
                  <w:jc w:val="left"/>
                </w:pPr>
              </w:pPrChange>
            </w:pPr>
            <w:r w:rsidRPr="55E026C1">
              <w:rPr>
                <w:rFonts w:ascii="Arial" w:hAnsi="Arial" w:eastAsia="Arial" w:cs="Arial"/>
                <w:rPrChange w:author="SLAVÍK Lukáš, Ing." w:date="2021-11-04T10:37:07.9780143" w:id="514533284">
                  <w:rPr>
                    <w:rFonts w:cs="Arial"/>
                  </w:rPr>
                </w:rPrChange>
              </w:rPr>
              <w:t>Financování pomocí jiných externích zdrojů</w:t>
            </w:r>
          </w:p>
        </w:tc>
        <w:tc>
          <w:tcPr>
            <w:cnfStyle w:val="000000000000" w:firstRow="0" w:lastRow="0" w:firstColumn="0" w:lastColumn="0" w:oddVBand="0" w:evenVBand="0" w:oddHBand="0" w:evenHBand="0" w:firstRowFirstColumn="0" w:firstRowLastColumn="0" w:lastRowFirstColumn="0" w:lastRowLastColumn="0"/>
            <w:tcW w:w="462" w:type="pct"/>
            <w:shd w:val="clear" w:color="auto" w:fill="auto"/>
            <w:tcMar/>
            <w:vAlign w:val="center"/>
            <w:tcPrChange w:author="SLAVÍK Lukáš, Ing." w:date="2021-11-04T10:37:07.9780143" w:id="1300297673">
              <w:tcPr>
                <w:tcW w:w="462" w:type="pct"/>
                <w:shd w:val="clear" w:color="auto" w:fill="auto"/>
              </w:tcPr>
            </w:tcPrChange>
          </w:tcPr>
          <w:p w:rsidRPr="003F7B0D" w:rsidR="00AF4DD9" w:rsidP="55E026C1" w:rsidRDefault="00594FA8" w14:paraId="42FF046C" w14:textId="77777777" w14:noSpellErr="1">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eastAsia="Arial" w:cs="Arial"/>
                <w:rPrChange w:author="SLAVÍK Lukáš, Ing." w:date="2021-11-04T10:37:07.9780143" w:id="1094902418">
                  <w:rPr>
                    <w:rFonts w:cs="Arial"/>
                  </w:rPr>
                </w:rPrChange>
              </w:rPr>
              <w:pPrChange w:author="SLAVÍK Lukáš, Ing." w:date="2021-11-04T10:37:07.9780143" w:id="902582308">
                <w:pPr>
                  <w:pStyle w:val="Odstavecseseznamem"/>
                  <w:contextualSpacing w:val="0"/>
                  <w:jc w:val="center"/>
                  <w:cnfStyle w:val="000000100000" w:firstRow="0" w:lastRow="0" w:firstColumn="0" w:lastColumn="0" w:oddVBand="0" w:evenVBand="0" w:oddHBand="1" w:evenHBand="0" w:firstRowFirstColumn="0" w:firstRowLastColumn="0" w:lastRowFirstColumn="0" w:lastRowLastColumn="0"/>
                </w:pPr>
              </w:pPrChange>
            </w:pPr>
            <w:sdt>
              <w:sdtPr>
                <w:rPr>
                  <w:rFonts w:cs="Arial"/>
                </w:rPr>
                <w:id w:val="-1239946043"/>
                <w:showingPlcHdr/>
                <w:comboBox>
                  <w:listItem w:displayText="Ano" w:value="Ano"/>
                  <w:listItem w:displayText="Ne" w:value="Ne"/>
                </w:comboBox>
              </w:sdtPr>
              <w:sdtEndPr/>
              <w:sdtContent>
                <w:r w:rsidRPr="003F7B0D" w:rsidR="00AF4DD9">
                  <w:rPr>
                    <w:rStyle w:val="Zstupntext"/>
                    <w:rFonts w:cs="Arial"/>
                    <w:bCs w:val="0"/>
                    <w:i/>
                    <w:color w:val="FF0000"/>
                    <w:szCs w:val="22"/>
                  </w:rPr>
                  <w:t>Zvolte položku.</w:t>
                </w:r>
              </w:sdtContent>
            </w:sdt>
          </w:p>
        </w:tc>
        <w:tc>
          <w:tcPr>
            <w:cnfStyle w:val="000000000000" w:firstRow="0" w:lastRow="0" w:firstColumn="0" w:lastColumn="0" w:oddVBand="0" w:evenVBand="0" w:oddHBand="0" w:evenHBand="0" w:firstRowFirstColumn="0" w:firstRowLastColumn="0" w:lastRowFirstColumn="0" w:lastRowLastColumn="0"/>
            <w:tcW w:w="2808" w:type="pct"/>
            <w:shd w:val="clear" w:color="auto" w:fill="auto"/>
            <w:tcMar/>
            <w:tcPrChange w:author="SLAVÍK Lukáš, Ing." w:date="2021-11-04T10:36:37.6903059" w:id="1274524215">
              <w:tcPr>
                <w:tcW w:w="2808" w:type="pct"/>
                <w:shd w:val="clear" w:color="auto" w:fill="auto"/>
              </w:tcPr>
            </w:tcPrChange>
          </w:tcPr>
          <w:p w:rsidR="00AF4DD9" w:rsidP="00C37272" w:rsidRDefault="00AF4DD9" w14:paraId="3370EBD6" w14:textId="77777777">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p w:rsidRPr="003F7B0D" w:rsidR="00BA6C49" w:rsidP="00C37272" w:rsidRDefault="00BA6C49" w14:paraId="4C59792D" w14:textId="6927B5A8">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bl>
    <w:p w:rsidRPr="00FD10A1" w:rsidR="00AF4DD9" w:rsidP="00AF4DD9" w:rsidRDefault="00AF4DD9" w14:paraId="0CCC3A6E" w14:textId="77777777" w14:noSpellErr="1">
      <w:pPr>
        <w:pStyle w:val="MVHeading2"/>
        <w:jc w:val="left"/>
        <w:rPr/>
      </w:pPr>
      <w:bookmarkStart w:name="_Toc457999404" w:id="698"/>
      <w:bookmarkStart w:name="_Toc458000068" w:id="699"/>
      <w:bookmarkStart w:name="_Toc457999421" w:id="700"/>
      <w:bookmarkStart w:name="_Toc458000085" w:id="701"/>
      <w:bookmarkStart w:name="_Toc457999422" w:id="702"/>
      <w:bookmarkStart w:name="_Toc458000086" w:id="703"/>
      <w:bookmarkStart w:name="_Toc457999423" w:id="704"/>
      <w:bookmarkStart w:name="_Toc458000087" w:id="705"/>
      <w:bookmarkStart w:name="_Toc437417922" w:id="706"/>
      <w:bookmarkStart w:name="_Toc465074602" w:id="707"/>
      <w:bookmarkStart w:name="_Toc22220544" w:id="708"/>
      <w:bookmarkEnd w:id="698"/>
      <w:bookmarkEnd w:id="699"/>
      <w:bookmarkEnd w:id="700"/>
      <w:bookmarkEnd w:id="701"/>
      <w:bookmarkEnd w:id="702"/>
      <w:bookmarkEnd w:id="703"/>
      <w:bookmarkEnd w:id="704"/>
      <w:bookmarkEnd w:id="705"/>
      <w:r w:rsidRPr="00FD10A1">
        <w:rPr/>
        <w:lastRenderedPageBreak/>
        <w:t xml:space="preserve">Metodická </w:t>
      </w:r>
      <w:r w:rsidRPr="00642D57">
        <w:rPr/>
        <w:t>připravenost</w:t>
      </w:r>
      <w:r w:rsidRPr="00FD10A1">
        <w:rPr/>
        <w:t xml:space="preserve"> </w:t>
      </w:r>
      <w:r>
        <w:rPr/>
        <w:t>projektu</w:t>
      </w:r>
      <w:bookmarkEnd w:id="706"/>
      <w:bookmarkEnd w:id="707"/>
      <w:bookmarkEnd w:id="708"/>
    </w:p>
    <w:tbl>
      <w:tblPr>
        <w:tblStyle w:val="Style1"/>
        <w:tblW w:w="5000" w:type="pct"/>
        <w:tblLook w:val="04A0" w:firstRow="1" w:lastRow="0" w:firstColumn="1" w:lastColumn="0" w:noHBand="0" w:noVBand="1"/>
      </w:tblPr>
      <w:tblGrid>
        <w:gridCol w:w="3919"/>
        <w:gridCol w:w="1047"/>
        <w:gridCol w:w="6362"/>
      </w:tblGrid>
      <w:tr w:rsidRPr="00BF5681" w:rsidR="00AF4DD9" w:rsidTr="55E026C1" w14:paraId="65331C75"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3"/>
            <w:tcMar/>
            <w:tcPrChange w:author="SLAVÍK Lukáš, Ing." w:date="2021-11-04T10:37:07.9780143" w:id="317857144">
              <w:tcPr>
                <w:cnfStyle w:val="001000000000" w:firstRow="0" w:lastRow="0" w:firstColumn="1" w:lastColumn="0" w:oddVBand="0" w:evenVBand="0" w:oddHBand="0" w:evenHBand="0" w:firstRowFirstColumn="0" w:firstRowLastColumn="0" w:lastRowFirstColumn="0" w:lastRowLastColumn="0"/>
                <w:tcW w:w="5000" w:type="pct"/>
                <w:gridSpan w:val="3"/>
              </w:tcPr>
            </w:tcPrChange>
          </w:tcPr>
          <w:p w:rsidRPr="002C3CAF" w:rsidR="00AF4DD9" w:rsidP="55E026C1" w:rsidRDefault="00AF4DD9" w14:paraId="11EA5106" w14:textId="5E6E138F" w14:noSpellErr="1">
            <w:pPr>
              <w:spacing w:before="40" w:after="40"/>
              <w:contextualSpacing w:val="0"/>
              <w:jc w:val="left"/>
              <w:rPr>
                <w:rFonts w:ascii="Arial" w:hAnsi="Arial" w:eastAsia="Arial" w:cs="Arial"/>
                <w:b w:val="0"/>
                <w:bCs w:val="0"/>
                <w:rPrChange w:author="SLAVÍK Lukáš, Ing." w:date="2021-11-04T10:37:07.9780143" w:id="1282548707">
                  <w:rPr/>
                </w:rPrChange>
              </w:rPr>
              <w:pPrChange w:author="SLAVÍK Lukáš, Ing." w:date="2021-11-04T10:37:07.9780143" w:id="1587798832">
                <w:pPr>
                  <w:contextualSpacing w:val="0"/>
                  <w:jc w:val="left"/>
                </w:pPr>
              </w:pPrChange>
            </w:pPr>
            <w:bookmarkStart w:name="_Toc509581701" w:id="709"/>
            <w:bookmarkStart w:name="_Toc513797171" w:id="710"/>
            <w:r w:rsidRPr="003AAEC4">
              <w:rPr>
                <w:rFonts w:ascii="Arial" w:hAnsi="Arial" w:eastAsia="Arial" w:cs="Arial"/>
                <w:b w:val="0"/>
                <w:bCs w:val="0"/>
                <w:rPrChange w:author="SLAVÍK Lukáš, Ing." w:date="2021-11-04T10:36:37.6903059" w:id="1564518096">
                  <w:rPr>
                    <w:rFonts w:cs="Arial"/>
                    <w:b w:val="0"/>
                  </w:rPr>
                </w:rPrChange>
              </w:rPr>
              <w:t xml:space="preserve">Tabulka </w:t>
            </w:r>
            <w:r w:rsidRPr="55E026C1">
              <w:rPr>
                <w:rPrChange w:author="SLAVÍK Lukáš, Ing." w:date="2021-11-04T10:37:07.9780143" w:id="2062648484">
                  <w:rPr>
                    <w:rFonts w:cs="Arial"/>
                  </w:rPr>
                </w:rPrChange>
              </w:rPr>
              <w:fldChar w:fldCharType="begin"/>
            </w:r>
            <w:r w:rsidRPr="002C3CAF">
              <w:rPr>
                <w:rFonts w:cs="Arial"/>
                <w:b w:val="0"/>
              </w:rPr>
              <w:instrText xml:space="preserve"> SEQ Tabulka \* ARABIC </w:instrText>
            </w:r>
            <w:r w:rsidRPr="002C3CAF">
              <w:rPr>
                <w:rFonts w:cs="Arial"/>
              </w:rPr>
              <w:fldChar w:fldCharType="separate"/>
            </w:r>
            <w:ins w:author="Šedivec Tomáš" w:date="2021-10-04T12:09:00Z" w:id="711">
              <w:r w:rsidRPr="003AAEC4" w:rsidR="00F45D72">
                <w:rPr>
                  <w:rFonts w:ascii="Arial" w:hAnsi="Arial" w:eastAsia="Arial" w:cs="Arial"/>
                  <w:b w:val="0"/>
                  <w:bCs w:val="0"/>
                  <w:noProof/>
                  <w:rPrChange w:author="SLAVÍK Lukáš, Ing." w:date="2021-11-04T10:36:37.6903059" w:id="428930120">
                    <w:rPr>
                      <w:rFonts w:cs="Arial"/>
                      <w:b w:val="0"/>
                      <w:noProof/>
                    </w:rPr>
                  </w:rPrChange>
                </w:rPr>
                <w:t>45</w:t>
              </w:r>
            </w:ins>
            <w:del w:author="Šedivec Tomáš" w:date="2021-06-04T12:39:00Z" w:id="712">
              <w:r w:rsidDel="00052693">
                <w:rPr>
                  <w:rFonts w:cs="Arial"/>
                  <w:b w:val="0"/>
                  <w:noProof/>
                </w:rPr>
                <w:delText>44</w:delText>
              </w:r>
            </w:del>
            <w:r w:rsidRPr="55E026C1">
              <w:rPr>
                <w:rPrChange w:author="SLAVÍK Lukáš, Ing." w:date="2021-11-04T10:37:07.9780143" w:id="713814106">
                  <w:rPr>
                    <w:rFonts w:cs="Arial"/>
                  </w:rPr>
                </w:rPrChange>
              </w:rPr>
              <w:fldChar w:fldCharType="end"/>
            </w:r>
            <w:r w:rsidRPr="003AAEC4">
              <w:rPr>
                <w:rFonts w:ascii="Arial" w:hAnsi="Arial" w:eastAsia="Arial" w:cs="Arial"/>
                <w:b w:val="0"/>
                <w:bCs w:val="0"/>
                <w:rPrChange w:author="SLAVÍK Lukáš, Ing." w:date="2021-11-04T10:36:37.6903059" w:id="1188483272">
                  <w:rPr>
                    <w:rFonts w:cs="Arial"/>
                    <w:b w:val="0"/>
                  </w:rPr>
                </w:rPrChange>
              </w:rPr>
              <w:t xml:space="preserve">: </w:t>
            </w:r>
            <w:r w:rsidRPr="003AAEC4">
              <w:rPr>
                <w:rFonts w:ascii="Arial" w:hAnsi="Arial" w:eastAsia="Arial" w:cs="Arial"/>
                <w:rPrChange w:author="SLAVÍK Lukáš, Ing." w:date="2021-11-04T10:36:37.6903059" w:id="579861794">
                  <w:rPr>
                    <w:rFonts w:cs="Arial"/>
                  </w:rPr>
                </w:rPrChange>
              </w:rPr>
              <w:t>Metodick</w:t>
            </w:r>
            <w:r w:rsidRPr="003AAEC4">
              <w:rPr>
                <w:rFonts w:ascii="Arial" w:hAnsi="Arial" w:eastAsia="Arial" w:cs="Arial"/>
                <w:rPrChange w:author="SLAVÍK Lukáš, Ing." w:date="2021-11-04T10:36:37.6903059" w:id="577787112">
                  <w:rPr>
                    <w:rFonts w:cs="Arial"/>
                  </w:rPr>
                </w:rPrChange>
              </w:rPr>
              <w:t>á</w:t>
            </w:r>
            <w:r w:rsidRPr="003AAEC4">
              <w:rPr>
                <w:rFonts w:ascii="Arial" w:hAnsi="Arial" w:eastAsia="Arial" w:cs="Arial"/>
                <w:rPrChange w:author="SLAVÍK Lukáš, Ing." w:date="2021-11-04T10:36:37.6903059" w:id="777635136">
                  <w:rPr>
                    <w:rFonts w:cs="Arial"/>
                  </w:rPr>
                </w:rPrChange>
              </w:rPr>
              <w:t xml:space="preserve"> připravenost</w:t>
            </w:r>
            <w:bookmarkEnd w:id="709"/>
            <w:bookmarkEnd w:id="710"/>
          </w:p>
        </w:tc>
      </w:tr>
      <w:tr w:rsidRPr="00BF5681" w:rsidR="00AF4DD9" w:rsidTr="55E026C1" w14:paraId="387F263C"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30" w:type="pct"/>
            <w:tcMar/>
          </w:tcPr>
          <w:p w:rsidRPr="003F7B0D" w:rsidR="00AF4DD9" w:rsidP="55E026C1" w:rsidRDefault="00AF4DD9" w14:paraId="74D7A711" w14:textId="77777777" w14:noSpellErr="1">
            <w:pPr>
              <w:spacing w:before="40" w:after="40"/>
              <w:contextualSpacing w:val="0"/>
              <w:jc w:val="left"/>
              <w:rPr>
                <w:rFonts w:ascii="Arial" w:hAnsi="Arial" w:eastAsia="Arial" w:cs="Arial"/>
                <w:b w:val="0"/>
                <w:bCs w:val="0"/>
                <w:rPrChange w:author="SLAVÍK Lukáš, Ing." w:date="2021-11-04T10:37:07.9780143" w:id="975753929">
                  <w:rPr>
                    <w:rFonts w:cs="Arial"/>
                    <w:b w:val="0"/>
                    <w:bCs w:val="0"/>
                  </w:rPr>
                </w:rPrChange>
              </w:rPr>
              <w:pPrChange w:author="SLAVÍK Lukáš, Ing." w:date="2021-11-04T10:37:07.9780143" w:id="264903968">
                <w:pPr>
                  <w:contextualSpacing w:val="0"/>
                  <w:jc w:val="left"/>
                </w:pPr>
              </w:pPrChange>
            </w:pPr>
            <w:r w:rsidRPr="55E026C1">
              <w:rPr>
                <w:rFonts w:ascii="Arial" w:hAnsi="Arial" w:eastAsia="Arial" w:cs="Arial"/>
                <w:rPrChange w:author="SLAVÍK Lukáš, Ing." w:date="2021-11-04T10:37:07.9780143" w:id="1403173231">
                  <w:rPr>
                    <w:rFonts w:cs="Arial"/>
                  </w:rPr>
                </w:rPrChange>
              </w:rPr>
              <w:t>Metodické zajištění</w:t>
            </w:r>
          </w:p>
        </w:tc>
        <w:tc>
          <w:tcPr>
            <w:cnfStyle w:val="000000000000" w:firstRow="0" w:lastRow="0" w:firstColumn="0" w:lastColumn="0" w:oddVBand="0" w:evenVBand="0" w:oddHBand="0" w:evenHBand="0" w:firstRowFirstColumn="0" w:firstRowLastColumn="0" w:lastRowFirstColumn="0" w:lastRowLastColumn="0"/>
            <w:tcW w:w="462" w:type="pct"/>
            <w:tcMar/>
            <w:tcPrChange w:author="SLAVÍK Lukáš, Ing." w:date="2021-11-04T10:36:37.6903059" w:id="228510044">
              <w:tcPr>
                <w:tcW w:w="462" w:type="pct"/>
              </w:tcPr>
            </w:tcPrChange>
          </w:tcPr>
          <w:p w:rsidRPr="003F7B0D" w:rsidR="00AF4DD9" w:rsidP="55E026C1" w:rsidRDefault="00AF4DD9" w14:paraId="10312CF7" w14:textId="77777777" w14:noSpellErr="1">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134657146">
                  <w:rPr>
                    <w:rFonts w:cs="Arial"/>
                  </w:rPr>
                </w:rPrChange>
              </w:rPr>
              <w:pPrChange w:author="SLAVÍK Lukáš, Ing." w:date="2021-11-04T10:37:07.9780143" w:id="1835680999">
                <w:pPr>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1052387849">
                  <w:rPr>
                    <w:rFonts w:cs="Arial"/>
                  </w:rPr>
                </w:rPrChange>
              </w:rPr>
              <w:t>Odpověď</w:t>
            </w:r>
          </w:p>
        </w:tc>
        <w:tc>
          <w:tcPr>
            <w:cnfStyle w:val="000000000000" w:firstRow="0" w:lastRow="0" w:firstColumn="0" w:lastColumn="0" w:oddVBand="0" w:evenVBand="0" w:oddHBand="0" w:evenHBand="0" w:firstRowFirstColumn="0" w:firstRowLastColumn="0" w:lastRowFirstColumn="0" w:lastRowLastColumn="0"/>
            <w:tcW w:w="2808" w:type="pct"/>
            <w:tcMar/>
            <w:tcPrChange w:author="SLAVÍK Lukáš, Ing." w:date="2021-11-04T10:36:37.6903059" w:id="1445260256">
              <w:tcPr>
                <w:tcW w:w="2808" w:type="pct"/>
              </w:tcPr>
            </w:tcPrChange>
          </w:tcPr>
          <w:p w:rsidRPr="003F7B0D" w:rsidR="00AF4DD9" w:rsidP="55E026C1" w:rsidRDefault="00AF4DD9" w14:paraId="4996C7E3" w14:textId="77777777" w14:noSpellErr="1">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2055712431">
                  <w:rPr>
                    <w:rFonts w:cs="Arial"/>
                  </w:rPr>
                </w:rPrChange>
              </w:rPr>
              <w:pPrChange w:author="SLAVÍK Lukáš, Ing." w:date="2021-11-04T10:37:07.9780143" w:id="960779851">
                <w:pPr>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155777697">
                  <w:rPr>
                    <w:rFonts w:cs="Arial"/>
                  </w:rPr>
                </w:rPrChange>
              </w:rPr>
              <w:t xml:space="preserve">Popis </w:t>
            </w:r>
          </w:p>
        </w:tc>
      </w:tr>
      <w:tr w:rsidRPr="00BF5681" w:rsidR="00AF4DD9" w:rsidTr="55E026C1" w14:paraId="7AC0F6B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pct"/>
            <w:shd w:val="clear" w:color="auto" w:fill="D9D9D9" w:themeFill="background1" w:themeFillShade="D9"/>
            <w:tcMar/>
          </w:tcPr>
          <w:p w:rsidRPr="003F7B0D" w:rsidR="00AF4DD9" w:rsidP="55E026C1" w:rsidRDefault="00AF4DD9" w14:paraId="00EA8C50" w14:textId="77777777" w14:noSpellErr="1">
            <w:pPr>
              <w:spacing w:before="40" w:after="40"/>
              <w:contextualSpacing w:val="0"/>
              <w:jc w:val="left"/>
              <w:rPr>
                <w:rFonts w:ascii="Arial" w:hAnsi="Arial" w:eastAsia="Arial" w:cs="Arial"/>
                <w:rPrChange w:author="SLAVÍK Lukáš, Ing." w:date="2021-11-04T10:37:07.9780143" w:id="535019924">
                  <w:rPr>
                    <w:rFonts w:cs="Arial"/>
                  </w:rPr>
                </w:rPrChange>
              </w:rPr>
              <w:pPrChange w:author="SLAVÍK Lukáš, Ing." w:date="2021-11-04T10:37:07.9780143" w:id="436001070">
                <w:pPr>
                  <w:contextualSpacing w:val="0"/>
                  <w:jc w:val="left"/>
                </w:pPr>
              </w:pPrChange>
            </w:pPr>
            <w:r w:rsidRPr="55E026C1">
              <w:rPr>
                <w:rFonts w:ascii="Arial" w:hAnsi="Arial" w:eastAsia="Arial" w:cs="Arial"/>
                <w:rPrChange w:author="SLAVÍK Lukáš, Ing." w:date="2021-11-04T10:37:07.9780143" w:id="1719431661">
                  <w:rPr>
                    <w:rFonts w:cs="Arial"/>
                  </w:rPr>
                </w:rPrChange>
              </w:rPr>
              <w:t>Řízení pomocí metodiky (uveďte název)</w:t>
            </w:r>
          </w:p>
        </w:tc>
        <w:tc>
          <w:tcPr>
            <w:cnfStyle w:val="000000000000" w:firstRow="0" w:lastRow="0" w:firstColumn="0" w:lastColumn="0" w:oddVBand="0" w:evenVBand="0" w:oddHBand="0" w:evenHBand="0" w:firstRowFirstColumn="0" w:firstRowLastColumn="0" w:lastRowFirstColumn="0" w:lastRowLastColumn="0"/>
            <w:tcW w:w="462" w:type="pct"/>
            <w:shd w:val="clear" w:color="auto" w:fill="auto"/>
            <w:tcMar/>
            <w:vAlign w:val="center"/>
            <w:tcPrChange w:author="SLAVÍK Lukáš, Ing." w:date="2021-11-04T10:37:07.9780143" w:id="997059537">
              <w:tcPr>
                <w:tcW w:w="462" w:type="pct"/>
                <w:shd w:val="clear" w:color="auto" w:fill="auto"/>
              </w:tcPr>
            </w:tcPrChange>
          </w:tcPr>
          <w:p w:rsidRPr="003F7B0D" w:rsidR="00AF4DD9" w:rsidP="55E026C1" w:rsidRDefault="00594FA8" w14:paraId="41159B99" w14:textId="77777777" w14:noSpellErr="1">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eastAsia="Arial" w:cs="Arial"/>
                <w:sz w:val="24"/>
                <w:szCs w:val="24"/>
                <w:rPrChange w:author="SLAVÍK Lukáš, Ing." w:date="2021-11-04T10:37:07.9780143" w:id="1745156179">
                  <w:rPr>
                    <w:rFonts w:cs="Arial"/>
                    <w:sz w:val="24"/>
                  </w:rPr>
                </w:rPrChange>
              </w:rPr>
              <w:pPrChange w:author="SLAVÍK Lukáš, Ing." w:date="2021-11-04T10:37:07.9780143" w:id="1197344325">
                <w:pPr>
                  <w:pStyle w:val="Odstavecseseznamem"/>
                  <w:contextualSpacing w:val="0"/>
                  <w:jc w:val="center"/>
                  <w:cnfStyle w:val="000000100000" w:firstRow="0" w:lastRow="0" w:firstColumn="0" w:lastColumn="0" w:oddVBand="0" w:evenVBand="0" w:oddHBand="1" w:evenHBand="0" w:firstRowFirstColumn="0" w:firstRowLastColumn="0" w:lastRowFirstColumn="0" w:lastRowLastColumn="0"/>
                </w:pPr>
              </w:pPrChange>
            </w:pPr>
            <w:sdt>
              <w:sdtPr>
                <w:rPr>
                  <w:rFonts w:cs="Arial"/>
                </w:rPr>
                <w:id w:val="-663616907"/>
                <w:showingPlcHdr/>
                <w:comboBox>
                  <w:listItem w:displayText="Ano" w:value="Ano"/>
                  <w:listItem w:displayText="Ne" w:value="Ne"/>
                </w:comboBox>
              </w:sdtPr>
              <w:sdtEndPr/>
              <w:sdtContent>
                <w:r w:rsidRPr="003F7B0D" w:rsidR="00AF4DD9">
                  <w:rPr>
                    <w:rStyle w:val="Zstupntext"/>
                    <w:rFonts w:cs="Arial"/>
                    <w:bCs w:val="0"/>
                    <w:i/>
                    <w:color w:val="FF0000"/>
                    <w:szCs w:val="22"/>
                  </w:rPr>
                  <w:t>Zvolte položku.</w:t>
                </w:r>
              </w:sdtContent>
            </w:sdt>
          </w:p>
        </w:tc>
        <w:tc>
          <w:tcPr>
            <w:cnfStyle w:val="000000000000" w:firstRow="0" w:lastRow="0" w:firstColumn="0" w:lastColumn="0" w:oddVBand="0" w:evenVBand="0" w:oddHBand="0" w:evenHBand="0" w:firstRowFirstColumn="0" w:firstRowLastColumn="0" w:lastRowFirstColumn="0" w:lastRowLastColumn="0"/>
            <w:tcW w:w="2808" w:type="pct"/>
            <w:shd w:val="clear" w:color="auto" w:fill="auto"/>
            <w:tcMar/>
            <w:tcPrChange w:author="SLAVÍK Lukáš, Ing." w:date="2021-11-04T10:36:37.6903059" w:id="868151506">
              <w:tcPr>
                <w:tcW w:w="2808" w:type="pct"/>
                <w:shd w:val="clear" w:color="auto" w:fill="auto"/>
              </w:tcPr>
            </w:tcPrChange>
          </w:tcPr>
          <w:p w:rsidRPr="003F7B0D" w:rsidR="00AF4DD9" w:rsidP="00C37272" w:rsidRDefault="00AF4DD9" w14:paraId="74FF21CF" w14:textId="77777777">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Pr="00BF5681" w:rsidR="00AF4DD9" w:rsidTr="55E026C1" w14:paraId="0FCE3252" w14:textId="77777777">
        <w:tc>
          <w:tcPr>
            <w:cnfStyle w:val="001000000000" w:firstRow="0" w:lastRow="0" w:firstColumn="1" w:lastColumn="0" w:oddVBand="0" w:evenVBand="0" w:oddHBand="0" w:evenHBand="0" w:firstRowFirstColumn="0" w:firstRowLastColumn="0" w:lastRowFirstColumn="0" w:lastRowLastColumn="0"/>
            <w:tcW w:w="1730" w:type="pct"/>
            <w:shd w:val="clear" w:color="auto" w:fill="D9D9D9" w:themeFill="background1" w:themeFillShade="D9"/>
            <w:tcMar/>
          </w:tcPr>
          <w:p w:rsidRPr="003F7B0D" w:rsidR="00AF4DD9" w:rsidP="55E026C1" w:rsidRDefault="00AF4DD9" w14:paraId="57C58F57" w14:textId="77777777" w14:noSpellErr="1">
            <w:pPr>
              <w:spacing w:before="40" w:after="40"/>
              <w:contextualSpacing w:val="0"/>
              <w:jc w:val="left"/>
              <w:rPr>
                <w:rFonts w:ascii="Arial" w:hAnsi="Arial" w:eastAsia="Arial" w:cs="Arial"/>
                <w:rPrChange w:author="SLAVÍK Lukáš, Ing." w:date="2021-11-04T10:37:07.9780143" w:id="988586523">
                  <w:rPr>
                    <w:rFonts w:cs="Arial"/>
                  </w:rPr>
                </w:rPrChange>
              </w:rPr>
              <w:pPrChange w:author="SLAVÍK Lukáš, Ing." w:date="2021-11-04T10:37:07.9780143" w:id="1194207550">
                <w:pPr>
                  <w:contextualSpacing w:val="0"/>
                  <w:jc w:val="left"/>
                </w:pPr>
              </w:pPrChange>
            </w:pPr>
            <w:r w:rsidRPr="55E026C1">
              <w:rPr>
                <w:rFonts w:ascii="Arial" w:hAnsi="Arial" w:eastAsia="Arial" w:cs="Arial"/>
                <w:rPrChange w:author="SLAVÍK Lukáš, Ing." w:date="2021-11-04T10:37:07.9780143" w:id="1336431491">
                  <w:rPr>
                    <w:rFonts w:cs="Arial"/>
                  </w:rPr>
                </w:rPrChange>
              </w:rPr>
              <w:t>Podpora od projektové kanceláře úřadu/resortu</w:t>
            </w:r>
          </w:p>
        </w:tc>
        <w:tc>
          <w:tcPr>
            <w:cnfStyle w:val="000000000000" w:firstRow="0" w:lastRow="0" w:firstColumn="0" w:lastColumn="0" w:oddVBand="0" w:evenVBand="0" w:oddHBand="0" w:evenHBand="0" w:firstRowFirstColumn="0" w:firstRowLastColumn="0" w:lastRowFirstColumn="0" w:lastRowLastColumn="0"/>
            <w:tcW w:w="462" w:type="pct"/>
            <w:shd w:val="clear" w:color="auto" w:fill="auto"/>
            <w:tcMar/>
            <w:vAlign w:val="center"/>
            <w:tcPrChange w:author="SLAVÍK Lukáš, Ing." w:date="2021-11-04T10:37:07.9780143" w:id="565229658">
              <w:tcPr>
                <w:tcW w:w="462" w:type="pct"/>
                <w:shd w:val="clear" w:color="auto" w:fill="auto"/>
              </w:tcPr>
            </w:tcPrChange>
          </w:tcPr>
          <w:p w:rsidRPr="003F7B0D" w:rsidR="00AF4DD9" w:rsidP="55E026C1" w:rsidRDefault="00594FA8" w14:paraId="5118D3BF" w14:textId="77777777" w14:noSpellErr="1">
            <w:pPr>
              <w:pStyle w:val="Odstavecseseznamem"/>
              <w:spacing w:before="40" w:after="40"/>
              <w:contextualSpacing w:val="0"/>
              <w:jc w:val="center"/>
              <w:cnfStyle w:val="000000000000" w:firstRow="0" w:lastRow="0" w:firstColumn="0" w:lastColumn="0" w:oddVBand="0" w:evenVBand="0" w:oddHBand="0" w:evenHBand="0" w:firstRowFirstColumn="0" w:firstRowLastColumn="0" w:lastRowFirstColumn="0" w:lastRowLastColumn="0"/>
              <w:rPr>
                <w:rFonts w:ascii="Arial" w:hAnsi="Arial" w:eastAsia="Arial" w:cs="Arial"/>
                <w:sz w:val="24"/>
                <w:szCs w:val="24"/>
                <w:rPrChange w:author="SLAVÍK Lukáš, Ing." w:date="2021-11-04T10:37:07.9780143" w:id="1663284018">
                  <w:rPr>
                    <w:rFonts w:cs="Arial"/>
                    <w:sz w:val="24"/>
                  </w:rPr>
                </w:rPrChange>
              </w:rPr>
              <w:pPrChange w:author="SLAVÍK Lukáš, Ing." w:date="2021-11-04T10:37:07.9780143" w:id="1719472536">
                <w:pPr>
                  <w:pStyle w:val="Odstavecseseznamem"/>
                  <w:contextualSpacing w:val="0"/>
                  <w:jc w:val="center"/>
                  <w:cnfStyle w:val="000000000000" w:firstRow="0" w:lastRow="0" w:firstColumn="0" w:lastColumn="0" w:oddVBand="0" w:evenVBand="0" w:oddHBand="0" w:evenHBand="0" w:firstRowFirstColumn="0" w:firstRowLastColumn="0" w:lastRowFirstColumn="0" w:lastRowLastColumn="0"/>
                </w:pPr>
              </w:pPrChange>
            </w:pPr>
            <w:sdt>
              <w:sdtPr>
                <w:rPr>
                  <w:rFonts w:cs="Arial"/>
                </w:rPr>
                <w:id w:val="-1950234275"/>
                <w:showingPlcHdr/>
                <w:comboBox>
                  <w:listItem w:displayText="Ano" w:value="Ano"/>
                  <w:listItem w:displayText="Ne" w:value="Ne"/>
                </w:comboBox>
              </w:sdtPr>
              <w:sdtEndPr/>
              <w:sdtContent>
                <w:r w:rsidRPr="003F7B0D" w:rsidR="00AF4DD9">
                  <w:rPr>
                    <w:rStyle w:val="Zstupntext"/>
                    <w:rFonts w:cs="Arial"/>
                    <w:bCs w:val="0"/>
                    <w:i/>
                    <w:color w:val="FF0000"/>
                    <w:szCs w:val="22"/>
                  </w:rPr>
                  <w:t>Zvolte položku.</w:t>
                </w:r>
              </w:sdtContent>
            </w:sdt>
          </w:p>
        </w:tc>
        <w:tc>
          <w:tcPr>
            <w:cnfStyle w:val="000000000000" w:firstRow="0" w:lastRow="0" w:firstColumn="0" w:lastColumn="0" w:oddVBand="0" w:evenVBand="0" w:oddHBand="0" w:evenHBand="0" w:firstRowFirstColumn="0" w:firstRowLastColumn="0" w:lastRowFirstColumn="0" w:lastRowLastColumn="0"/>
            <w:tcW w:w="2808" w:type="pct"/>
            <w:shd w:val="clear" w:color="auto" w:fill="auto"/>
            <w:tcMar/>
            <w:tcPrChange w:author="SLAVÍK Lukáš, Ing." w:date="2021-11-04T10:36:37.6903059" w:id="619902726">
              <w:tcPr>
                <w:tcW w:w="2808" w:type="pct"/>
                <w:shd w:val="clear" w:color="auto" w:fill="auto"/>
              </w:tcPr>
            </w:tcPrChange>
          </w:tcPr>
          <w:p w:rsidRPr="003F7B0D" w:rsidR="00AF4DD9" w:rsidP="00C37272" w:rsidRDefault="00AF4DD9" w14:paraId="408029BE" w14:textId="77777777">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Pr="00BF5681" w:rsidR="00AF4DD9" w:rsidTr="55E026C1" w14:paraId="37CE73B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pct"/>
            <w:shd w:val="clear" w:color="auto" w:fill="D9D9D9" w:themeFill="background1" w:themeFillShade="D9"/>
            <w:tcMar/>
          </w:tcPr>
          <w:p w:rsidRPr="003F7B0D" w:rsidR="00AF4DD9" w:rsidP="55E026C1" w:rsidRDefault="00AF4DD9" w14:paraId="746D3486" w14:textId="77777777" w14:noSpellErr="1">
            <w:pPr>
              <w:spacing w:before="40" w:after="40"/>
              <w:contextualSpacing w:val="0"/>
              <w:jc w:val="left"/>
              <w:rPr>
                <w:rFonts w:ascii="Arial" w:hAnsi="Arial" w:eastAsia="Arial" w:cs="Arial"/>
                <w:rPrChange w:author="SLAVÍK Lukáš, Ing." w:date="2021-11-04T10:37:07.9780143" w:id="1155888371">
                  <w:rPr>
                    <w:rFonts w:cs="Arial"/>
                  </w:rPr>
                </w:rPrChange>
              </w:rPr>
              <w:pPrChange w:author="SLAVÍK Lukáš, Ing." w:date="2021-11-04T10:37:07.9780143" w:id="1271858671">
                <w:pPr>
                  <w:contextualSpacing w:val="0"/>
                  <w:jc w:val="left"/>
                </w:pPr>
              </w:pPrChange>
            </w:pPr>
            <w:r w:rsidRPr="55E026C1">
              <w:rPr>
                <w:rFonts w:ascii="Arial" w:hAnsi="Arial" w:eastAsia="Arial" w:cs="Arial"/>
                <w:rPrChange w:author="SLAVÍK Lukáš, Ing." w:date="2021-11-04T10:37:07.9780143" w:id="1088089405">
                  <w:rPr>
                    <w:rFonts w:cs="Arial"/>
                  </w:rPr>
                </w:rPrChange>
              </w:rPr>
              <w:t>Podpora od architektonické kanceláře úřadu/resortu</w:t>
            </w:r>
          </w:p>
        </w:tc>
        <w:tc>
          <w:tcPr>
            <w:cnfStyle w:val="000000000000" w:firstRow="0" w:lastRow="0" w:firstColumn="0" w:lastColumn="0" w:oddVBand="0" w:evenVBand="0" w:oddHBand="0" w:evenHBand="0" w:firstRowFirstColumn="0" w:firstRowLastColumn="0" w:lastRowFirstColumn="0" w:lastRowLastColumn="0"/>
            <w:tcW w:w="462" w:type="pct"/>
            <w:shd w:val="clear" w:color="auto" w:fill="auto"/>
            <w:tcMar/>
            <w:vAlign w:val="center"/>
            <w:tcPrChange w:author="SLAVÍK Lukáš, Ing." w:date="2021-11-04T10:37:07.9780143" w:id="1664407969">
              <w:tcPr>
                <w:tcW w:w="462" w:type="pct"/>
                <w:shd w:val="clear" w:color="auto" w:fill="auto"/>
              </w:tcPr>
            </w:tcPrChange>
          </w:tcPr>
          <w:p w:rsidRPr="003F7B0D" w:rsidR="00AF4DD9" w:rsidP="55E026C1" w:rsidRDefault="00594FA8" w14:paraId="1C84F67D" w14:textId="77777777" w14:noSpellErr="1">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eastAsia="Arial" w:cs="Arial"/>
                <w:sz w:val="24"/>
                <w:szCs w:val="24"/>
                <w:rPrChange w:author="SLAVÍK Lukáš, Ing." w:date="2021-11-04T10:37:07.9780143" w:id="982768818">
                  <w:rPr>
                    <w:rFonts w:cs="Arial"/>
                    <w:sz w:val="24"/>
                  </w:rPr>
                </w:rPrChange>
              </w:rPr>
              <w:pPrChange w:author="SLAVÍK Lukáš, Ing." w:date="2021-11-04T10:37:07.9780143" w:id="987996990">
                <w:pPr>
                  <w:pStyle w:val="Odstavecseseznamem"/>
                  <w:contextualSpacing w:val="0"/>
                  <w:jc w:val="center"/>
                  <w:cnfStyle w:val="000000100000" w:firstRow="0" w:lastRow="0" w:firstColumn="0" w:lastColumn="0" w:oddVBand="0" w:evenVBand="0" w:oddHBand="1" w:evenHBand="0" w:firstRowFirstColumn="0" w:firstRowLastColumn="0" w:lastRowFirstColumn="0" w:lastRowLastColumn="0"/>
                </w:pPr>
              </w:pPrChange>
            </w:pPr>
            <w:sdt>
              <w:sdtPr>
                <w:rPr>
                  <w:rFonts w:cs="Arial"/>
                </w:rPr>
                <w:id w:val="-1193523559"/>
                <w:showingPlcHdr/>
                <w:comboBox>
                  <w:listItem w:displayText="Ano" w:value="Ano"/>
                  <w:listItem w:displayText="Ne" w:value="Ne"/>
                </w:comboBox>
              </w:sdtPr>
              <w:sdtEndPr/>
              <w:sdtContent>
                <w:r w:rsidRPr="003F7B0D" w:rsidR="00AF4DD9">
                  <w:rPr>
                    <w:rStyle w:val="Zstupntext"/>
                    <w:rFonts w:cs="Arial"/>
                    <w:bCs w:val="0"/>
                    <w:i/>
                    <w:color w:val="FF0000"/>
                    <w:szCs w:val="22"/>
                  </w:rPr>
                  <w:t>Zvolte položku.</w:t>
                </w:r>
              </w:sdtContent>
            </w:sdt>
          </w:p>
        </w:tc>
        <w:tc>
          <w:tcPr>
            <w:cnfStyle w:val="000000000000" w:firstRow="0" w:lastRow="0" w:firstColumn="0" w:lastColumn="0" w:oddVBand="0" w:evenVBand="0" w:oddHBand="0" w:evenHBand="0" w:firstRowFirstColumn="0" w:firstRowLastColumn="0" w:lastRowFirstColumn="0" w:lastRowLastColumn="0"/>
            <w:tcW w:w="2808" w:type="pct"/>
            <w:shd w:val="clear" w:color="auto" w:fill="auto"/>
            <w:tcMar/>
            <w:tcPrChange w:author="SLAVÍK Lukáš, Ing." w:date="2021-11-04T10:36:37.6903059" w:id="1730541658">
              <w:tcPr>
                <w:tcW w:w="2808" w:type="pct"/>
                <w:shd w:val="clear" w:color="auto" w:fill="auto"/>
              </w:tcPr>
            </w:tcPrChange>
          </w:tcPr>
          <w:p w:rsidRPr="003F7B0D" w:rsidR="00AF4DD9" w:rsidP="00C37272" w:rsidRDefault="00AF4DD9" w14:paraId="33F0CBFD" w14:textId="77777777">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Pr="00BF5681" w:rsidR="00AF4DD9" w:rsidTr="55E026C1" w14:paraId="4A3F3448" w14:textId="77777777">
        <w:tc>
          <w:tcPr>
            <w:cnfStyle w:val="001000000000" w:firstRow="0" w:lastRow="0" w:firstColumn="1" w:lastColumn="0" w:oddVBand="0" w:evenVBand="0" w:oddHBand="0" w:evenHBand="0" w:firstRowFirstColumn="0" w:firstRowLastColumn="0" w:lastRowFirstColumn="0" w:lastRowLastColumn="0"/>
            <w:tcW w:w="1730" w:type="pct"/>
            <w:shd w:val="clear" w:color="auto" w:fill="D9D9D9" w:themeFill="background1" w:themeFillShade="D9"/>
            <w:tcMar/>
          </w:tcPr>
          <w:p w:rsidRPr="003F7B0D" w:rsidR="00AF4DD9" w:rsidP="55E026C1" w:rsidRDefault="00AF4DD9" w14:paraId="06390B6C" w14:textId="77777777" w14:noSpellErr="1">
            <w:pPr>
              <w:spacing w:before="40" w:after="40"/>
              <w:jc w:val="left"/>
              <w:rPr>
                <w:rFonts w:ascii="Arial" w:hAnsi="Arial" w:eastAsia="Arial" w:cs="Arial"/>
                <w:rPrChange w:author="SLAVÍK Lukáš, Ing." w:date="2021-11-04T10:37:07.9780143" w:id="704472876">
                  <w:rPr>
                    <w:rFonts w:cs="Arial"/>
                  </w:rPr>
                </w:rPrChange>
              </w:rPr>
              <w:pPrChange w:author="SLAVÍK Lukáš, Ing." w:date="2021-11-04T10:37:07.9780143" w:id="940921858">
                <w:pPr>
                  <w:jc w:val="left"/>
                </w:pPr>
              </w:pPrChange>
            </w:pPr>
            <w:r w:rsidRPr="55E026C1">
              <w:rPr>
                <w:rFonts w:ascii="Arial" w:hAnsi="Arial" w:eastAsia="Arial" w:cs="Arial"/>
                <w:rPrChange w:author="SLAVÍK Lukáš, Ing." w:date="2021-11-04T10:37:07.9780143" w:id="1638432851">
                  <w:rPr>
                    <w:rFonts w:cs="Arial"/>
                  </w:rPr>
                </w:rPrChange>
              </w:rPr>
              <w:t>Bude tento formulář součástí zadávací dokumentace projektu?</w:t>
            </w:r>
          </w:p>
        </w:tc>
        <w:tc>
          <w:tcPr>
            <w:cnfStyle w:val="000000000000" w:firstRow="0" w:lastRow="0" w:firstColumn="0" w:lastColumn="0" w:oddVBand="0" w:evenVBand="0" w:oddHBand="0" w:evenHBand="0" w:firstRowFirstColumn="0" w:firstRowLastColumn="0" w:lastRowFirstColumn="0" w:lastRowLastColumn="0"/>
            <w:tcW w:w="462" w:type="pct"/>
            <w:shd w:val="clear" w:color="auto" w:fill="auto"/>
            <w:tcMar/>
            <w:vAlign w:val="center"/>
            <w:tcPrChange w:author="SLAVÍK Lukáš, Ing." w:date="2021-11-04T10:37:07.9780143" w:id="317711962">
              <w:tcPr>
                <w:tcW w:w="462" w:type="pct"/>
                <w:shd w:val="clear" w:color="auto" w:fill="auto"/>
              </w:tcPr>
            </w:tcPrChange>
          </w:tcPr>
          <w:p w:rsidR="00AF4DD9" w:rsidP="55E026C1" w:rsidRDefault="00594FA8" w14:paraId="5577D199" w14:textId="77777777" w14:noSpellErr="1">
            <w:pPr>
              <w:pStyle w:val="Odstavecseseznamem"/>
              <w:spacing w:before="40" w:after="40"/>
              <w:contextualSpacing w:val="0"/>
              <w:jc w:val="center"/>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105506712">
                  <w:rPr>
                    <w:rFonts w:cs="Arial"/>
                  </w:rPr>
                </w:rPrChange>
              </w:rPr>
              <w:pPrChange w:author="SLAVÍK Lukáš, Ing." w:date="2021-11-04T10:37:07.9780143" w:id="1872566808">
                <w:pPr>
                  <w:pStyle w:val="Odstavecseseznamem"/>
                  <w:contextualSpacing w:val="0"/>
                  <w:jc w:val="center"/>
                  <w:cnfStyle w:val="000000000000" w:firstRow="0" w:lastRow="0" w:firstColumn="0" w:lastColumn="0" w:oddVBand="0" w:evenVBand="0" w:oddHBand="0" w:evenHBand="0" w:firstRowFirstColumn="0" w:firstRowLastColumn="0" w:lastRowFirstColumn="0" w:lastRowLastColumn="0"/>
                </w:pPr>
              </w:pPrChange>
            </w:pPr>
            <w:sdt>
              <w:sdtPr>
                <w:rPr>
                  <w:rFonts w:cs="Arial"/>
                </w:rPr>
                <w:id w:val="1330096901"/>
                <w:showingPlcHdr/>
                <w:comboBox>
                  <w:listItem w:displayText="Ano" w:value="Ano"/>
                  <w:listItem w:displayText="Ne" w:value="Ne"/>
                </w:comboBox>
              </w:sdtPr>
              <w:sdtEndPr/>
              <w:sdtContent>
                <w:r w:rsidRPr="003F7B0D" w:rsidR="00AF4DD9">
                  <w:rPr>
                    <w:rStyle w:val="Zstupntext"/>
                    <w:rFonts w:cs="Arial"/>
                    <w:bCs w:val="0"/>
                    <w:i/>
                    <w:color w:val="FF0000"/>
                    <w:szCs w:val="22"/>
                  </w:rPr>
                  <w:t>Zvolte položku.</w:t>
                </w:r>
              </w:sdtContent>
            </w:sdt>
          </w:p>
        </w:tc>
        <w:tc>
          <w:tcPr>
            <w:cnfStyle w:val="000000000000" w:firstRow="0" w:lastRow="0" w:firstColumn="0" w:lastColumn="0" w:oddVBand="0" w:evenVBand="0" w:oddHBand="0" w:evenHBand="0" w:firstRowFirstColumn="0" w:firstRowLastColumn="0" w:lastRowFirstColumn="0" w:lastRowLastColumn="0"/>
            <w:tcW w:w="2808" w:type="pct"/>
            <w:shd w:val="clear" w:color="auto" w:fill="auto"/>
            <w:tcMar/>
            <w:tcPrChange w:author="SLAVÍK Lukáš, Ing." w:date="2021-11-04T10:36:37.6903059" w:id="1246160464">
              <w:tcPr>
                <w:tcW w:w="2808" w:type="pct"/>
                <w:shd w:val="clear" w:color="auto" w:fill="auto"/>
              </w:tcPr>
            </w:tcPrChange>
          </w:tcPr>
          <w:p w:rsidRPr="003F7B0D" w:rsidR="00AF4DD9" w:rsidP="00C37272" w:rsidRDefault="00AF4DD9" w14:paraId="70B0D097" w14:textId="7777777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bl>
    <w:p w:rsidR="00AF4DD9" w:rsidP="00AF4DD9" w:rsidRDefault="00AF4DD9" w14:paraId="75C578B5" w14:textId="77777777">
      <w:pPr>
        <w:spacing w:after="200" w:line="276" w:lineRule="auto"/>
        <w:jc w:val="left"/>
      </w:pPr>
      <w:bookmarkStart w:name="_Toc465074603" w:id="713"/>
      <w:bookmarkStart w:name="_Toc436637823" w:id="714"/>
      <w:bookmarkStart w:name="_Toc437417924" w:id="715"/>
    </w:p>
    <w:p w:rsidRPr="00FD10A1" w:rsidR="00AF4DD9" w:rsidP="00AF4DD9" w:rsidRDefault="00AF4DD9" w14:paraId="33B4ADB1" w14:textId="77777777" w14:noSpellErr="1">
      <w:pPr>
        <w:pStyle w:val="MVHeading2"/>
        <w:jc w:val="left"/>
        <w:rPr/>
      </w:pPr>
      <w:bookmarkStart w:name="_Toc465074605" w:id="716"/>
      <w:bookmarkStart w:name="_Toc22220545" w:id="717"/>
      <w:bookmarkStart w:name="_Toc437417926" w:id="718"/>
      <w:bookmarkStart w:name="_Toc436637824" w:id="719"/>
      <w:r w:rsidRPr="00642D57">
        <w:rPr/>
        <w:t>Personální náročnost</w:t>
      </w:r>
      <w:r w:rsidRPr="00FD10A1">
        <w:rPr/>
        <w:t xml:space="preserve"> </w:t>
      </w:r>
      <w:r>
        <w:rPr/>
        <w:t>projektu</w:t>
      </w:r>
      <w:bookmarkEnd w:id="716"/>
      <w:bookmarkEnd w:id="717"/>
    </w:p>
    <w:tbl>
      <w:tblPr>
        <w:tblStyle w:val="Mkatabulky"/>
        <w:tblW w:w="5000" w:type="pct"/>
        <w:tblLook w:val="06A0" w:firstRow="1" w:lastRow="0" w:firstColumn="1" w:lastColumn="0" w:noHBand="1" w:noVBand="1"/>
      </w:tblPr>
      <w:tblGrid>
        <w:gridCol w:w="11328"/>
      </w:tblGrid>
      <w:tr w:rsidRPr="00BF5681" w:rsidR="00AF4DD9" w:rsidTr="55E026C1" w14:paraId="5FAAF1F5" w14:textId="77777777">
        <w:trPr>
          <w:tblHeader/>
        </w:trPr>
        <w:tc>
          <w:tcPr>
            <w:tcW w:w="5000" w:type="pct"/>
            <w:shd w:val="clear" w:color="auto" w:fill="CEEBF3"/>
            <w:tcMar/>
          </w:tcPr>
          <w:p w:rsidRPr="002C3CAF" w:rsidR="00AF4DD9" w:rsidP="55E026C1" w:rsidRDefault="00AF4DD9" w14:paraId="3578358B" w14:textId="3E98EB5F" w14:noSpellErr="1">
            <w:pPr>
              <w:keepNext/>
              <w:spacing w:before="40" w:after="40"/>
              <w:jc w:val="left"/>
              <w:rPr>
                <w:rFonts w:ascii="Arial,Calibri" w:hAnsi="Arial,Calibri" w:eastAsia="Arial,Calibri" w:cs="Arial,Calibri"/>
                <w:rPrChange w:author="SLAVÍK Lukáš, Ing." w:date="2021-11-04T10:37:07.9780143" w:id="2081716749">
                  <w:rPr/>
                </w:rPrChange>
              </w:rPr>
              <w:pPrChange w:author="SLAVÍK Lukáš, Ing." w:date="2021-11-04T10:37:07.9780143" w:id="1780135588">
                <w:pPr>
                  <w:keepNext/>
                  <w:jc w:val="left"/>
                </w:pPr>
              </w:pPrChange>
            </w:pPr>
            <w:bookmarkStart w:name="_Toc509581707" w:id="720"/>
            <w:bookmarkStart w:name="_Toc513797177" w:id="721"/>
            <w:r w:rsidRPr="003AAEC4">
              <w:rPr>
                <w:rFonts w:ascii="Arial" w:hAnsi="Arial" w:eastAsia="Arial" w:cs="Arial"/>
                <w:rPrChange w:author="SLAVÍK Lukáš, Ing." w:date="2021-11-04T10:36:37.6903059" w:id="392612212">
                  <w:rPr>
                    <w:rFonts w:cs="Arial"/>
                  </w:rPr>
                </w:rPrChange>
              </w:rPr>
              <w:t xml:space="preserve">Tabulka </w:t>
            </w:r>
            <w:r w:rsidRPr="55E026C1">
              <w:rPr>
                <w:rPrChange w:author="SLAVÍK Lukáš, Ing." w:date="2021-11-04T10:37:07.9780143" w:id="1166082735">
                  <w:rPr>
                    <w:rFonts w:cs="Arial"/>
                  </w:rPr>
                </w:rPrChange>
              </w:rPr>
              <w:fldChar w:fldCharType="begin"/>
            </w:r>
            <w:r w:rsidRPr="002C3CAF">
              <w:rPr>
                <w:rFonts w:cs="Arial"/>
              </w:rPr>
              <w:instrText xml:space="preserve"> SEQ Tabulka \* ARABIC </w:instrText>
            </w:r>
            <w:r w:rsidRPr="002C3CAF">
              <w:rPr>
                <w:rFonts w:cs="Arial"/>
              </w:rPr>
              <w:fldChar w:fldCharType="separate"/>
            </w:r>
            <w:ins w:author="Šedivec Tomáš" w:date="2021-10-04T12:09:00Z" w:id="722">
              <w:r w:rsidRPr="003AAEC4" w:rsidR="00F45D72">
                <w:rPr>
                  <w:rFonts w:ascii="Arial" w:hAnsi="Arial" w:eastAsia="Arial" w:cs="Arial"/>
                  <w:noProof/>
                  <w:rPrChange w:author="SLAVÍK Lukáš, Ing." w:date="2021-11-04T10:36:37.6903059" w:id="1623148592">
                    <w:rPr>
                      <w:rFonts w:cs="Arial"/>
                      <w:noProof/>
                    </w:rPr>
                  </w:rPrChange>
                </w:rPr>
                <w:t>46</w:t>
              </w:r>
            </w:ins>
            <w:del w:author="Šedivec Tomáš" w:date="2021-06-04T12:39:00Z" w:id="723">
              <w:r w:rsidDel="00052693">
                <w:rPr>
                  <w:rFonts w:cs="Arial"/>
                  <w:noProof/>
                </w:rPr>
                <w:delText>45</w:delText>
              </w:r>
            </w:del>
            <w:r w:rsidRPr="55E026C1">
              <w:rPr>
                <w:rPrChange w:author="SLAVÍK Lukáš, Ing." w:date="2021-11-04T10:37:07.9780143" w:id="147552058">
                  <w:rPr>
                    <w:rFonts w:cs="Arial"/>
                    <w:noProof/>
                  </w:rPr>
                </w:rPrChange>
              </w:rPr>
              <w:fldChar w:fldCharType="end"/>
            </w:r>
            <w:r w:rsidRPr="003AAEC4">
              <w:rPr>
                <w:rFonts w:ascii="Arial" w:hAnsi="Arial" w:eastAsia="Arial" w:cs="Arial"/>
                <w:rPrChange w:author="SLAVÍK Lukáš, Ing." w:date="2021-11-04T10:36:37.6903059" w:id="1335488034">
                  <w:rPr>
                    <w:rFonts w:cs="Arial"/>
                  </w:rPr>
                </w:rPrChange>
              </w:rPr>
              <w:t xml:space="preserve">: </w:t>
            </w:r>
            <w:bookmarkStart w:name="_Hlk54898690" w:id="724"/>
            <w:r w:rsidRPr="003AAEC4">
              <w:rPr>
                <w:rFonts w:ascii="Arial,Calibri" w:hAnsi="Arial,Calibri" w:eastAsia="Arial,Calibri" w:cs="Arial,Calibri"/>
                <w:b w:val="1"/>
                <w:bCs w:val="1"/>
                <w:rPrChange w:author="SLAVÍK Lukáš, Ing." w:date="2021-11-04T10:36:37.6903059" w:id="1540118924">
                  <w:rPr>
                    <w:rFonts w:eastAsia="Calibri" w:cs="Arial"/>
                    <w:b/>
                  </w:rPr>
                </w:rPrChange>
              </w:rPr>
              <w:t>Vysv</w:t>
            </w:r>
            <w:r w:rsidRPr="003AAEC4">
              <w:rPr>
                <w:rFonts w:ascii="Arial,Calibri" w:hAnsi="Arial,Calibri" w:eastAsia="Arial,Calibri" w:cs="Arial,Calibri"/>
                <w:b w:val="1"/>
                <w:bCs w:val="1"/>
                <w:rPrChange w:author="SLAVÍK Lukáš, Ing." w:date="2021-11-04T10:36:37.6903059" w:id="228564088">
                  <w:rPr>
                    <w:rFonts w:eastAsia="Calibri" w:cs="Arial"/>
                    <w:b/>
                  </w:rPr>
                </w:rPrChange>
              </w:rPr>
              <w:t>ětlete</w:t>
            </w:r>
            <w:r w:rsidRPr="003AAEC4" w:rsidR="00404D6F">
              <w:rPr>
                <w:rFonts w:ascii="Arial,Calibri" w:hAnsi="Arial,Calibri" w:eastAsia="Arial,Calibri" w:cs="Arial,Calibri"/>
                <w:b w:val="1"/>
                <w:bCs w:val="1"/>
                <w:rPrChange w:author="SLAVÍK Lukáš, Ing." w:date="2021-11-04T10:36:37.6903059" w:id="1102273500">
                  <w:rPr>
                    <w:rFonts w:eastAsia="Calibri" w:cs="Arial"/>
                    <w:b/>
                  </w:rPr>
                </w:rPrChange>
              </w:rPr>
              <w:t xml:space="preserve"> personální náročnost </w:t>
            </w:r>
            <w:r w:rsidRPr="003AAEC4">
              <w:rPr>
                <w:rFonts w:ascii="Arial,Calibri" w:hAnsi="Arial,Calibri" w:eastAsia="Arial,Calibri" w:cs="Arial,Calibri"/>
                <w:b w:val="1"/>
                <w:bCs w:val="1"/>
                <w:rPrChange w:author="SLAVÍK Lukáš, Ing." w:date="2021-11-04T10:36:37.6903059" w:id="1709519753">
                  <w:rPr>
                    <w:rFonts w:eastAsia="Calibri" w:cs="Arial"/>
                    <w:b/>
                  </w:rPr>
                </w:rPrChange>
              </w:rPr>
              <w:t>projektu, jako odhady dopadu do počtu systemizovaných míst, či kapacitní náročnost realizace projektu dle FTE</w:t>
            </w:r>
            <w:bookmarkEnd w:id="724"/>
            <w:r w:rsidRPr="003AAEC4">
              <w:rPr>
                <w:rFonts w:ascii="Arial,Calibri" w:hAnsi="Arial,Calibri" w:eastAsia="Arial,Calibri" w:cs="Arial,Calibri"/>
                <w:b w:val="1"/>
                <w:bCs w:val="1"/>
                <w:rPrChange w:author="SLAVÍK Lukáš, Ing." w:date="2021-11-04T10:36:37.6903059" w:id="1180218938">
                  <w:rPr>
                    <w:rFonts w:eastAsia="Calibri" w:cs="Arial"/>
                    <w:b/>
                  </w:rPr>
                </w:rPrChange>
              </w:rPr>
              <w:t>:</w:t>
            </w:r>
            <w:bookmarkEnd w:id="720"/>
            <w:bookmarkEnd w:id="721"/>
          </w:p>
        </w:tc>
      </w:tr>
      <w:tr w:rsidRPr="00BF5681" w:rsidR="00AF4DD9" w:rsidTr="55E026C1" w14:paraId="0EEABFE7" w14:textId="77777777">
        <w:tc>
          <w:tcPr>
            <w:tcW w:w="5000" w:type="pct"/>
            <w:tcMar/>
          </w:tcPr>
          <w:p w:rsidR="00AF4DD9" w:rsidP="00C37272" w:rsidRDefault="00AF4DD9" w14:paraId="3C112363" w14:textId="77777777">
            <w:pPr>
              <w:spacing w:before="40" w:after="40"/>
              <w:jc w:val="left"/>
              <w:rPr>
                <w:rFonts w:eastAsia="Calibri" w:cs="Arial"/>
              </w:rPr>
            </w:pPr>
          </w:p>
          <w:p w:rsidR="00AF4DD9" w:rsidP="00C37272" w:rsidRDefault="00AF4DD9" w14:paraId="78876F91" w14:textId="77777777">
            <w:pPr>
              <w:spacing w:before="40" w:after="40"/>
              <w:jc w:val="left"/>
              <w:rPr>
                <w:rFonts w:eastAsia="Calibri" w:cs="Arial"/>
              </w:rPr>
            </w:pPr>
          </w:p>
          <w:p w:rsidRPr="003F7B0D" w:rsidR="00AF4DD9" w:rsidP="00C37272" w:rsidRDefault="00AF4DD9" w14:paraId="7ED00F60" w14:textId="77777777">
            <w:pPr>
              <w:spacing w:before="40" w:after="40"/>
              <w:jc w:val="left"/>
              <w:rPr>
                <w:rFonts w:eastAsia="Calibri" w:cs="Arial"/>
              </w:rPr>
            </w:pPr>
          </w:p>
        </w:tc>
      </w:tr>
      <w:bookmarkEnd w:id="718"/>
      <w:bookmarkEnd w:id="719"/>
    </w:tbl>
    <w:p w:rsidR="00AF4DD9" w:rsidP="00AF4DD9" w:rsidRDefault="00AF4DD9" w14:paraId="5ED0B54B" w14:textId="77777777">
      <w:pPr>
        <w:spacing w:after="200" w:line="276" w:lineRule="auto"/>
        <w:jc w:val="left"/>
      </w:pPr>
    </w:p>
    <w:p w:rsidRPr="00FD10A1" w:rsidR="00AF4DD9" w:rsidP="00AF4DD9" w:rsidRDefault="00AF4DD9" w14:paraId="07C7D6D1" w14:textId="77777777" w14:noSpellErr="1">
      <w:pPr>
        <w:pStyle w:val="MVHeading2"/>
        <w:jc w:val="left"/>
        <w:rPr/>
      </w:pPr>
      <w:bookmarkStart w:name="_Toc437417913" w:id="725"/>
      <w:bookmarkStart w:name="_Toc465074597" w:id="726"/>
      <w:bookmarkStart w:name="_Toc22220546" w:id="727"/>
      <w:r>
        <w:rPr/>
        <w:t>Harmonogram</w:t>
      </w:r>
      <w:r w:rsidRPr="00FD10A1">
        <w:rPr/>
        <w:t xml:space="preserve"> </w:t>
      </w:r>
      <w:r>
        <w:rPr/>
        <w:t>projektu</w:t>
      </w:r>
      <w:bookmarkEnd w:id="725"/>
      <w:bookmarkEnd w:id="726"/>
      <w:bookmarkEnd w:id="727"/>
    </w:p>
    <w:tbl>
      <w:tblPr>
        <w:tblStyle w:val="Style1"/>
        <w:tblW w:w="5000" w:type="pct"/>
        <w:tblLook w:val="04A0" w:firstRow="1" w:lastRow="0" w:firstColumn="1" w:lastColumn="0" w:noHBand="0" w:noVBand="1"/>
      </w:tblPr>
      <w:tblGrid>
        <w:gridCol w:w="2233"/>
        <w:gridCol w:w="1763"/>
        <w:gridCol w:w="1720"/>
        <w:gridCol w:w="2587"/>
        <w:gridCol w:w="3025"/>
      </w:tblGrid>
      <w:tr w:rsidRPr="00BF5681" w:rsidR="00AF4DD9" w:rsidTr="55E026C1" w14:paraId="50026C01"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5"/>
            <w:tcMar/>
            <w:tcPrChange w:author="SLAVÍK Lukáš, Ing." w:date="2021-11-04T10:37:07.9780143" w:id="998717737">
              <w:tcPr>
                <w:cnfStyle w:val="001000000000" w:firstRow="0" w:lastRow="0" w:firstColumn="1" w:lastColumn="0" w:oddVBand="0" w:evenVBand="0" w:oddHBand="0" w:evenHBand="0" w:firstRowFirstColumn="0" w:firstRowLastColumn="0" w:lastRowFirstColumn="0" w:lastRowLastColumn="0"/>
                <w:tcW w:w="5000" w:type="pct"/>
                <w:gridSpan w:val="5"/>
              </w:tcPr>
            </w:tcPrChange>
          </w:tcPr>
          <w:p w:rsidRPr="002C3CAF" w:rsidR="00AF4DD9" w:rsidP="55E026C1" w:rsidRDefault="00AF4DD9" w14:paraId="1888B7DE" w14:textId="013D8BD1" w14:noSpellErr="1">
            <w:pPr>
              <w:keepNext/>
              <w:keepLines/>
              <w:spacing w:before="40" w:after="40"/>
              <w:contextualSpacing w:val="0"/>
              <w:rPr>
                <w:rFonts w:ascii="Arial" w:hAnsi="Arial" w:eastAsia="Arial" w:cs="Arial"/>
                <w:b w:val="0"/>
                <w:bCs w:val="0"/>
                <w:rPrChange w:author="SLAVÍK Lukáš, Ing." w:date="2021-11-04T10:37:07.9780143" w:id="1663887147">
                  <w:rPr/>
                </w:rPrChange>
              </w:rPr>
              <w:pPrChange w:author="SLAVÍK Lukáš, Ing." w:date="2021-11-04T10:37:07.9780143" w:id="1820674496">
                <w:pPr>
                  <w:keepNext/>
                  <w:keepLines/>
                  <w:contextualSpacing w:val="0"/>
                </w:pPr>
              </w:pPrChange>
            </w:pPr>
            <w:bookmarkStart w:name="_Toc509581695" w:id="728"/>
            <w:bookmarkStart w:name="_Toc513797165" w:id="729"/>
            <w:r w:rsidRPr="003AAEC4">
              <w:rPr>
                <w:rFonts w:ascii="Arial" w:hAnsi="Arial" w:eastAsia="Arial" w:cs="Arial"/>
                <w:b w:val="0"/>
                <w:bCs w:val="0"/>
                <w:rPrChange w:author="SLAVÍK Lukáš, Ing." w:date="2021-11-04T10:36:37.6903059" w:id="1456706334">
                  <w:rPr>
                    <w:rFonts w:cs="Arial"/>
                    <w:b w:val="0"/>
                  </w:rPr>
                </w:rPrChange>
              </w:rPr>
              <w:t xml:space="preserve">Tabulka </w:t>
            </w:r>
            <w:r w:rsidRPr="55E026C1">
              <w:rPr>
                <w:rPrChange w:author="SLAVÍK Lukáš, Ing." w:date="2021-11-04T10:37:07.9780143" w:id="1990716089">
                  <w:rPr>
                    <w:rFonts w:cs="Arial"/>
                  </w:rPr>
                </w:rPrChange>
              </w:rPr>
              <w:fldChar w:fldCharType="begin"/>
            </w:r>
            <w:r w:rsidRPr="002C3CAF">
              <w:rPr>
                <w:rFonts w:cs="Arial"/>
                <w:b w:val="0"/>
              </w:rPr>
              <w:instrText xml:space="preserve"> SEQ Tabulka \* ARABIC </w:instrText>
            </w:r>
            <w:r w:rsidRPr="002C3CAF">
              <w:rPr>
                <w:rFonts w:cs="Arial"/>
              </w:rPr>
              <w:fldChar w:fldCharType="separate"/>
            </w:r>
            <w:ins w:author="Šedivec Tomáš" w:date="2021-10-04T12:09:00Z" w:id="730">
              <w:r w:rsidRPr="003AAEC4" w:rsidR="00F45D72">
                <w:rPr>
                  <w:rFonts w:ascii="Arial" w:hAnsi="Arial" w:eastAsia="Arial" w:cs="Arial"/>
                  <w:b w:val="0"/>
                  <w:bCs w:val="0"/>
                  <w:noProof/>
                  <w:rPrChange w:author="SLAVÍK Lukáš, Ing." w:date="2021-11-04T10:36:37.6903059" w:id="1951546472">
                    <w:rPr>
                      <w:rFonts w:cs="Arial"/>
                      <w:b w:val="0"/>
                      <w:noProof/>
                    </w:rPr>
                  </w:rPrChange>
                </w:rPr>
                <w:t>47</w:t>
              </w:r>
            </w:ins>
            <w:del w:author="Šedivec Tomáš" w:date="2021-06-04T12:39:00Z" w:id="731">
              <w:r w:rsidDel="00052693">
                <w:rPr>
                  <w:rFonts w:cs="Arial"/>
                  <w:b w:val="0"/>
                  <w:noProof/>
                </w:rPr>
                <w:delText>46</w:delText>
              </w:r>
            </w:del>
            <w:r w:rsidRPr="55E026C1">
              <w:rPr>
                <w:rPrChange w:author="SLAVÍK Lukáš, Ing." w:date="2021-11-04T10:37:07.9780143" w:id="451090210">
                  <w:rPr>
                    <w:rFonts w:cs="Arial"/>
                  </w:rPr>
                </w:rPrChange>
              </w:rPr>
              <w:fldChar w:fldCharType="end"/>
            </w:r>
            <w:r w:rsidRPr="003AAEC4">
              <w:rPr>
                <w:rFonts w:ascii="Arial" w:hAnsi="Arial" w:eastAsia="Arial" w:cs="Arial"/>
                <w:b w:val="0"/>
                <w:bCs w:val="0"/>
                <w:rPrChange w:author="SLAVÍK Lukáš, Ing." w:date="2021-11-04T10:36:37.6903059" w:id="938211388">
                  <w:rPr>
                    <w:rFonts w:cs="Arial"/>
                    <w:b w:val="0"/>
                  </w:rPr>
                </w:rPrChange>
              </w:rPr>
              <w:t xml:space="preserve">: </w:t>
            </w:r>
            <w:bookmarkStart w:name="_Hlk54898768" w:id="732"/>
            <w:r w:rsidRPr="003AAEC4">
              <w:rPr>
                <w:rFonts w:ascii="Arial" w:hAnsi="Arial" w:eastAsia="Arial" w:cs="Arial"/>
                <w:rPrChange w:author="SLAVÍK Lukáš, Ing." w:date="2021-11-04T10:36:37.6903059" w:id="831337551">
                  <w:rPr>
                    <w:rFonts w:cs="Arial"/>
                  </w:rPr>
                </w:rPrChange>
              </w:rPr>
              <w:t xml:space="preserve">Hrubý harmonogram předloženého </w:t>
            </w:r>
            <w:r w:rsidRPr="003AAEC4">
              <w:rPr>
                <w:rFonts w:ascii="Arial" w:hAnsi="Arial" w:eastAsia="Arial" w:cs="Arial"/>
                <w:rPrChange w:author="SLAVÍK Lukáš, Ing." w:date="2021-11-04T10:36:37.6903059" w:id="268657828">
                  <w:rPr>
                    <w:rFonts w:cs="Arial"/>
                  </w:rPr>
                </w:rPrChange>
              </w:rPr>
              <w:t>projektu</w:t>
            </w:r>
            <w:bookmarkEnd w:id="728"/>
            <w:bookmarkEnd w:id="729"/>
            <w:bookmarkEnd w:id="732"/>
          </w:p>
        </w:tc>
      </w:tr>
      <w:tr w:rsidRPr="00BF5681" w:rsidR="00AF4DD9" w:rsidTr="55E026C1" w14:paraId="1C86F7C6"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86" w:type="pct"/>
            <w:tcMar/>
          </w:tcPr>
          <w:p w:rsidRPr="003F7B0D" w:rsidR="00AF4DD9" w:rsidP="55E026C1" w:rsidRDefault="00AF4DD9" w14:paraId="07F65096" w14:textId="77777777" w14:noSpellErr="1">
            <w:pPr>
              <w:keepNext/>
              <w:keepLines/>
              <w:spacing w:before="40" w:after="40"/>
              <w:contextualSpacing w:val="0"/>
              <w:jc w:val="left"/>
              <w:rPr>
                <w:rFonts w:ascii="Arial" w:hAnsi="Arial" w:eastAsia="Arial" w:cs="Arial"/>
                <w:rPrChange w:author="SLAVÍK Lukáš, Ing." w:date="2021-11-04T10:37:07.9780143" w:id="1488959930">
                  <w:rPr>
                    <w:rFonts w:cs="Arial"/>
                  </w:rPr>
                </w:rPrChange>
              </w:rPr>
              <w:pPrChange w:author="SLAVÍK Lukáš, Ing." w:date="2021-11-04T10:37:07.9780143" w:id="331908428">
                <w:pPr>
                  <w:keepNext/>
                  <w:keepLines/>
                  <w:contextualSpacing w:val="0"/>
                  <w:jc w:val="left"/>
                </w:pPr>
              </w:pPrChange>
            </w:pPr>
            <w:r w:rsidRPr="55E026C1">
              <w:rPr>
                <w:rFonts w:ascii="Arial" w:hAnsi="Arial" w:eastAsia="Arial" w:cs="Arial"/>
                <w:rPrChange w:author="SLAVÍK Lukáš, Ing." w:date="2021-11-04T10:37:07.9780143" w:id="342414363">
                  <w:rPr>
                    <w:rFonts w:cs="Arial"/>
                  </w:rPr>
                </w:rPrChange>
              </w:rPr>
              <w:t>Fáze / milník</w:t>
            </w:r>
          </w:p>
        </w:tc>
        <w:tc>
          <w:tcPr>
            <w:cnfStyle w:val="000000000000" w:firstRow="0" w:lastRow="0" w:firstColumn="0" w:lastColumn="0" w:oddVBand="0" w:evenVBand="0" w:oddHBand="0" w:evenHBand="0" w:firstRowFirstColumn="0" w:firstRowLastColumn="0" w:lastRowFirstColumn="0" w:lastRowLastColumn="0"/>
            <w:tcW w:w="778" w:type="pct"/>
            <w:tcMar/>
            <w:tcPrChange w:author="SLAVÍK Lukáš, Ing." w:date="2021-11-04T10:36:37.6903059" w:id="22426927">
              <w:tcPr>
                <w:tcW w:w="778" w:type="pct"/>
              </w:tcPr>
            </w:tcPrChange>
          </w:tcPr>
          <w:p w:rsidRPr="003F7B0D" w:rsidR="00AF4DD9" w:rsidP="55E026C1" w:rsidRDefault="00AF4DD9" w14:paraId="0F7E4564" w14:textId="77777777" w14:noSpellErr="1">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435664166">
                  <w:rPr>
                    <w:rFonts w:cs="Arial"/>
                  </w:rPr>
                </w:rPrChange>
              </w:rPr>
              <w:pPrChange w:author="SLAVÍK Lukáš, Ing." w:date="2021-11-04T10:37:07.9780143" w:id="704550833">
                <w:pPr>
                  <w:keepNext/>
                  <w:keepLines/>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1827774235">
                  <w:rPr>
                    <w:rFonts w:cs="Arial"/>
                  </w:rPr>
                </w:rPrChange>
              </w:rPr>
              <w:t>Začátek</w:t>
            </w:r>
          </w:p>
        </w:tc>
        <w:tc>
          <w:tcPr>
            <w:cnfStyle w:val="000000000000" w:firstRow="0" w:lastRow="0" w:firstColumn="0" w:lastColumn="0" w:oddVBand="0" w:evenVBand="0" w:oddHBand="0" w:evenHBand="0" w:firstRowFirstColumn="0" w:firstRowLastColumn="0" w:lastRowFirstColumn="0" w:lastRowLastColumn="0"/>
            <w:tcW w:w="759" w:type="pct"/>
            <w:tcMar/>
            <w:tcPrChange w:author="SLAVÍK Lukáš, Ing." w:date="2021-11-04T10:36:37.6903059" w:id="1474320864">
              <w:tcPr>
                <w:tcW w:w="759" w:type="pct"/>
              </w:tcPr>
            </w:tcPrChange>
          </w:tcPr>
          <w:p w:rsidRPr="003F7B0D" w:rsidR="00AF4DD9" w:rsidP="55E026C1" w:rsidRDefault="00AF4DD9" w14:paraId="7A38B7F6" w14:textId="77777777" w14:noSpellErr="1">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398015924">
                  <w:rPr>
                    <w:rFonts w:cs="Arial"/>
                  </w:rPr>
                </w:rPrChange>
              </w:rPr>
              <w:pPrChange w:author="SLAVÍK Lukáš, Ing." w:date="2021-11-04T10:37:07.9780143" w:id="352727506">
                <w:pPr>
                  <w:keepNext/>
                  <w:keepLines/>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1109342808">
                  <w:rPr>
                    <w:rFonts w:cs="Arial"/>
                  </w:rPr>
                </w:rPrChange>
              </w:rPr>
              <w:t>Konec</w:t>
            </w:r>
          </w:p>
        </w:tc>
        <w:tc>
          <w:tcPr>
            <w:cnfStyle w:val="000000000000" w:firstRow="0" w:lastRow="0" w:firstColumn="0" w:lastColumn="0" w:oddVBand="0" w:evenVBand="0" w:oddHBand="0" w:evenHBand="0" w:firstRowFirstColumn="0" w:firstRowLastColumn="0" w:lastRowFirstColumn="0" w:lastRowLastColumn="0"/>
            <w:tcW w:w="1142" w:type="pct"/>
            <w:tcMar/>
            <w:tcPrChange w:author="SLAVÍK Lukáš, Ing." w:date="2021-11-04T10:36:37.6903059" w:id="430108592">
              <w:tcPr>
                <w:tcW w:w="1142" w:type="pct"/>
              </w:tcPr>
            </w:tcPrChange>
          </w:tcPr>
          <w:p w:rsidRPr="003F7B0D" w:rsidR="00AF4DD9" w:rsidP="55E026C1" w:rsidRDefault="00AF4DD9" w14:paraId="6CF63FC4" w14:textId="77777777" w14:noSpellErr="1">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493626148">
                  <w:rPr>
                    <w:rFonts w:cs="Arial"/>
                  </w:rPr>
                </w:rPrChange>
              </w:rPr>
              <w:pPrChange w:author="SLAVÍK Lukáš, Ing." w:date="2021-11-04T10:37:07.9780143" w:id="1832491455">
                <w:pPr>
                  <w:keepNext/>
                  <w:keepLines/>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1909714936">
                  <w:rPr>
                    <w:rFonts w:cs="Arial"/>
                  </w:rPr>
                </w:rPrChange>
              </w:rPr>
              <w:t>Základní náplň</w:t>
            </w:r>
          </w:p>
        </w:tc>
        <w:tc>
          <w:tcPr>
            <w:cnfStyle w:val="000000000000" w:firstRow="0" w:lastRow="0" w:firstColumn="0" w:lastColumn="0" w:oddVBand="0" w:evenVBand="0" w:oddHBand="0" w:evenHBand="0" w:firstRowFirstColumn="0" w:firstRowLastColumn="0" w:lastRowFirstColumn="0" w:lastRowLastColumn="0"/>
            <w:tcW w:w="1335" w:type="pct"/>
            <w:tcMar/>
            <w:tcPrChange w:author="SLAVÍK Lukáš, Ing." w:date="2021-11-04T10:36:37.6903059" w:id="968946674">
              <w:tcPr>
                <w:tcW w:w="1335" w:type="pct"/>
              </w:tcPr>
            </w:tcPrChange>
          </w:tcPr>
          <w:p w:rsidRPr="003F7B0D" w:rsidR="00AF4DD9" w:rsidP="55E026C1" w:rsidRDefault="00AF4DD9" w14:paraId="3DF93585" w14:textId="77777777" w14:noSpellErr="1">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870159555">
                  <w:rPr>
                    <w:rFonts w:cs="Arial"/>
                  </w:rPr>
                </w:rPrChange>
              </w:rPr>
              <w:pPrChange w:author="SLAVÍK Lukáš, Ing." w:date="2021-11-04T10:37:07.9780143" w:id="891123311">
                <w:pPr>
                  <w:keepNext/>
                  <w:keepLines/>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1464672606">
                  <w:rPr>
                    <w:rFonts w:cs="Arial"/>
                  </w:rPr>
                </w:rPrChange>
              </w:rPr>
              <w:t>Navazuje na</w:t>
            </w:r>
          </w:p>
        </w:tc>
      </w:tr>
      <w:tr w:rsidRPr="00BF5681" w:rsidR="00AF4DD9" w:rsidTr="55E026C1" w14:paraId="62A7377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6" w:type="pct"/>
            <w:shd w:val="clear" w:color="auto" w:fill="auto"/>
            <w:tcMar/>
          </w:tcPr>
          <w:p w:rsidRPr="003F7B0D" w:rsidR="00AF4DD9" w:rsidP="00C37272" w:rsidRDefault="00AF4DD9" w14:paraId="00DC3336" w14:textId="77777777">
            <w:pPr>
              <w:spacing w:before="40" w:after="40"/>
              <w:contextualSpacing w:val="0"/>
              <w:jc w:val="left"/>
              <w:rPr>
                <w:rFonts w:cs="Arial"/>
              </w:rPr>
            </w:pPr>
          </w:p>
        </w:tc>
        <w:tc>
          <w:tcPr>
            <w:cnfStyle w:val="000000000000" w:firstRow="0" w:lastRow="0" w:firstColumn="0" w:lastColumn="0" w:oddVBand="0" w:evenVBand="0" w:oddHBand="0" w:evenHBand="0" w:firstRowFirstColumn="0" w:firstRowLastColumn="0" w:lastRowFirstColumn="0" w:lastRowLastColumn="0"/>
            <w:tcW w:w="778" w:type="pct"/>
            <w:shd w:val="clear" w:color="auto" w:fill="auto"/>
            <w:tcMar/>
            <w:tcPrChange w:author="SLAVÍK Lukáš, Ing." w:date="2021-11-04T10:36:37.6903059" w:id="1381564445">
              <w:tcPr>
                <w:tcW w:w="778" w:type="pct"/>
                <w:shd w:val="clear" w:color="auto" w:fill="auto"/>
              </w:tcPr>
            </w:tcPrChange>
          </w:tcPr>
          <w:p w:rsidRPr="003F7B0D" w:rsidR="00AF4DD9" w:rsidP="00C37272" w:rsidRDefault="00AF4DD9" w14:paraId="1AA54EA6" w14:textId="77777777">
            <w:pPr>
              <w:pStyle w:val="Odstavecseseznamem"/>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759" w:type="pct"/>
            <w:shd w:val="clear" w:color="auto" w:fill="auto"/>
            <w:tcMar/>
            <w:tcPrChange w:author="SLAVÍK Lukáš, Ing." w:date="2021-11-04T10:36:37.6903059" w:id="2087158123">
              <w:tcPr>
                <w:tcW w:w="759" w:type="pct"/>
                <w:shd w:val="clear" w:color="auto" w:fill="auto"/>
              </w:tcPr>
            </w:tcPrChange>
          </w:tcPr>
          <w:p w:rsidRPr="003F7B0D" w:rsidR="00AF4DD9" w:rsidP="00C37272" w:rsidRDefault="00AF4DD9" w14:paraId="52C6FA57" w14:textId="77777777">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1142" w:type="pct"/>
            <w:shd w:val="clear" w:color="auto" w:fill="auto"/>
            <w:tcMar/>
            <w:tcPrChange w:author="SLAVÍK Lukáš, Ing." w:date="2021-11-04T10:36:37.6903059" w:id="811603202">
              <w:tcPr>
                <w:tcW w:w="1142" w:type="pct"/>
                <w:shd w:val="clear" w:color="auto" w:fill="auto"/>
              </w:tcPr>
            </w:tcPrChange>
          </w:tcPr>
          <w:p w:rsidRPr="003F7B0D" w:rsidR="00AF4DD9" w:rsidP="00C37272" w:rsidRDefault="00AF4DD9" w14:paraId="367EBE40" w14:textId="77777777">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1335" w:type="pct"/>
            <w:shd w:val="clear" w:color="auto" w:fill="auto"/>
            <w:tcMar/>
            <w:tcPrChange w:author="SLAVÍK Lukáš, Ing." w:date="2021-11-04T10:36:37.6903059" w:id="1916663703">
              <w:tcPr>
                <w:tcW w:w="1335" w:type="pct"/>
                <w:shd w:val="clear" w:color="auto" w:fill="auto"/>
              </w:tcPr>
            </w:tcPrChange>
          </w:tcPr>
          <w:p w:rsidRPr="003F7B0D" w:rsidR="00AF4DD9" w:rsidP="00C37272" w:rsidRDefault="00AF4DD9" w14:paraId="375568EE" w14:textId="77777777">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Pr="00BF5681" w:rsidR="00AF4DD9" w:rsidTr="55E026C1" w14:paraId="702D349B" w14:textId="77777777">
        <w:tc>
          <w:tcPr>
            <w:cnfStyle w:val="001000000000" w:firstRow="0" w:lastRow="0" w:firstColumn="1" w:lastColumn="0" w:oddVBand="0" w:evenVBand="0" w:oddHBand="0" w:evenHBand="0" w:firstRowFirstColumn="0" w:firstRowLastColumn="0" w:lastRowFirstColumn="0" w:lastRowLastColumn="0"/>
            <w:tcW w:w="986" w:type="pct"/>
            <w:shd w:val="clear" w:color="auto" w:fill="auto"/>
            <w:tcMar/>
          </w:tcPr>
          <w:p w:rsidRPr="003F7B0D" w:rsidR="00AF4DD9" w:rsidP="00C37272" w:rsidRDefault="00AF4DD9" w14:paraId="4407DB99" w14:textId="77777777">
            <w:pPr>
              <w:spacing w:before="40" w:after="40"/>
              <w:contextualSpacing w:val="0"/>
              <w:jc w:val="left"/>
              <w:rPr>
                <w:rFonts w:cs="Arial"/>
              </w:rPr>
            </w:pPr>
          </w:p>
        </w:tc>
        <w:tc>
          <w:tcPr>
            <w:cnfStyle w:val="000000000000" w:firstRow="0" w:lastRow="0" w:firstColumn="0" w:lastColumn="0" w:oddVBand="0" w:evenVBand="0" w:oddHBand="0" w:evenHBand="0" w:firstRowFirstColumn="0" w:firstRowLastColumn="0" w:lastRowFirstColumn="0" w:lastRowLastColumn="0"/>
            <w:tcW w:w="778" w:type="pct"/>
            <w:shd w:val="clear" w:color="auto" w:fill="auto"/>
            <w:tcMar/>
            <w:tcPrChange w:author="SLAVÍK Lukáš, Ing." w:date="2021-11-04T10:36:37.6903059" w:id="304171501">
              <w:tcPr>
                <w:tcW w:w="778" w:type="pct"/>
                <w:shd w:val="clear" w:color="auto" w:fill="auto"/>
              </w:tcPr>
            </w:tcPrChange>
          </w:tcPr>
          <w:p w:rsidRPr="003F7B0D" w:rsidR="00AF4DD9" w:rsidP="00C37272" w:rsidRDefault="00AF4DD9" w14:paraId="7C8050B9" w14:textId="77777777">
            <w:pPr>
              <w:pStyle w:val="Odstavecseseznamem"/>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759" w:type="pct"/>
            <w:shd w:val="clear" w:color="auto" w:fill="auto"/>
            <w:tcMar/>
            <w:tcPrChange w:author="SLAVÍK Lukáš, Ing." w:date="2021-11-04T10:36:37.6903059" w:id="789982540">
              <w:tcPr>
                <w:tcW w:w="759" w:type="pct"/>
                <w:shd w:val="clear" w:color="auto" w:fill="auto"/>
              </w:tcPr>
            </w:tcPrChange>
          </w:tcPr>
          <w:p w:rsidRPr="003F7B0D" w:rsidR="00AF4DD9" w:rsidP="00C37272" w:rsidRDefault="00AF4DD9" w14:paraId="61A5C8BC" w14:textId="77777777">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1142" w:type="pct"/>
            <w:shd w:val="clear" w:color="auto" w:fill="auto"/>
            <w:tcMar/>
            <w:tcPrChange w:author="SLAVÍK Lukáš, Ing." w:date="2021-11-04T10:36:37.6903059" w:id="982585711">
              <w:tcPr>
                <w:tcW w:w="1142" w:type="pct"/>
                <w:shd w:val="clear" w:color="auto" w:fill="auto"/>
              </w:tcPr>
            </w:tcPrChange>
          </w:tcPr>
          <w:p w:rsidRPr="003F7B0D" w:rsidR="00AF4DD9" w:rsidP="00C37272" w:rsidRDefault="00AF4DD9" w14:paraId="3012B422" w14:textId="77777777">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1335" w:type="pct"/>
            <w:shd w:val="clear" w:color="auto" w:fill="auto"/>
            <w:tcMar/>
            <w:tcPrChange w:author="SLAVÍK Lukáš, Ing." w:date="2021-11-04T10:36:37.6903059" w:id="28363751">
              <w:tcPr>
                <w:tcW w:w="1335" w:type="pct"/>
                <w:shd w:val="clear" w:color="auto" w:fill="auto"/>
              </w:tcPr>
            </w:tcPrChange>
          </w:tcPr>
          <w:p w:rsidRPr="003F7B0D" w:rsidR="00AF4DD9" w:rsidP="00C37272" w:rsidRDefault="00AF4DD9" w14:paraId="58953C0A" w14:textId="77777777">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Pr="00BF5681" w:rsidR="00AF4DD9" w:rsidTr="55E026C1" w14:paraId="50ED802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6" w:type="pct"/>
            <w:shd w:val="clear" w:color="auto" w:fill="auto"/>
            <w:tcMar/>
          </w:tcPr>
          <w:p w:rsidRPr="003F7B0D" w:rsidR="00AF4DD9" w:rsidP="00C37272" w:rsidRDefault="00AF4DD9" w14:paraId="11480A82" w14:textId="77777777">
            <w:pPr>
              <w:spacing w:before="40" w:after="40"/>
              <w:contextualSpacing w:val="0"/>
              <w:jc w:val="left"/>
              <w:rPr>
                <w:rFonts w:cs="Arial"/>
              </w:rPr>
            </w:pPr>
          </w:p>
        </w:tc>
        <w:tc>
          <w:tcPr>
            <w:cnfStyle w:val="000000000000" w:firstRow="0" w:lastRow="0" w:firstColumn="0" w:lastColumn="0" w:oddVBand="0" w:evenVBand="0" w:oddHBand="0" w:evenHBand="0" w:firstRowFirstColumn="0" w:firstRowLastColumn="0" w:lastRowFirstColumn="0" w:lastRowLastColumn="0"/>
            <w:tcW w:w="778" w:type="pct"/>
            <w:shd w:val="clear" w:color="auto" w:fill="auto"/>
            <w:tcMar/>
            <w:tcPrChange w:author="SLAVÍK Lukáš, Ing." w:date="2021-11-04T10:36:37.6903059" w:id="2072728579">
              <w:tcPr>
                <w:tcW w:w="778" w:type="pct"/>
                <w:shd w:val="clear" w:color="auto" w:fill="auto"/>
              </w:tcPr>
            </w:tcPrChange>
          </w:tcPr>
          <w:p w:rsidRPr="003F7B0D" w:rsidR="00AF4DD9" w:rsidP="00C37272" w:rsidRDefault="00AF4DD9" w14:paraId="13C7DBCB" w14:textId="77777777">
            <w:pPr>
              <w:pStyle w:val="Odstavecseseznamem"/>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759" w:type="pct"/>
            <w:shd w:val="clear" w:color="auto" w:fill="auto"/>
            <w:tcMar/>
            <w:tcPrChange w:author="SLAVÍK Lukáš, Ing." w:date="2021-11-04T10:36:37.6903059" w:id="1898648478">
              <w:tcPr>
                <w:tcW w:w="759" w:type="pct"/>
                <w:shd w:val="clear" w:color="auto" w:fill="auto"/>
              </w:tcPr>
            </w:tcPrChange>
          </w:tcPr>
          <w:p w:rsidRPr="003F7B0D" w:rsidR="00AF4DD9" w:rsidP="00C37272" w:rsidRDefault="00AF4DD9" w14:paraId="7547C7EB" w14:textId="77777777">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1142" w:type="pct"/>
            <w:shd w:val="clear" w:color="auto" w:fill="auto"/>
            <w:tcMar/>
            <w:tcPrChange w:author="SLAVÍK Lukáš, Ing." w:date="2021-11-04T10:36:37.6903059" w:id="249084374">
              <w:tcPr>
                <w:tcW w:w="1142" w:type="pct"/>
                <w:shd w:val="clear" w:color="auto" w:fill="auto"/>
              </w:tcPr>
            </w:tcPrChange>
          </w:tcPr>
          <w:p w:rsidRPr="003F7B0D" w:rsidR="00AF4DD9" w:rsidP="00C37272" w:rsidRDefault="00AF4DD9" w14:paraId="5DCD8605" w14:textId="77777777">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1335" w:type="pct"/>
            <w:shd w:val="clear" w:color="auto" w:fill="auto"/>
            <w:tcMar/>
            <w:tcPrChange w:author="SLAVÍK Lukáš, Ing." w:date="2021-11-04T10:36:37.6903059" w:id="752680904">
              <w:tcPr>
                <w:tcW w:w="1335" w:type="pct"/>
                <w:shd w:val="clear" w:color="auto" w:fill="auto"/>
              </w:tcPr>
            </w:tcPrChange>
          </w:tcPr>
          <w:p w:rsidRPr="003F7B0D" w:rsidR="00AF4DD9" w:rsidP="00C37272" w:rsidRDefault="00AF4DD9" w14:paraId="309B4D34" w14:textId="77777777">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bl>
    <w:p w:rsidRPr="003F7B0D" w:rsidR="00AF4DD9" w:rsidP="00AF4DD9" w:rsidRDefault="00AF4DD9" w14:paraId="425973B0" w14:textId="77777777">
      <w:pPr>
        <w:rPr>
          <w:rFonts w:cs="Arial"/>
        </w:rPr>
      </w:pPr>
    </w:p>
    <w:tbl>
      <w:tblPr>
        <w:tblStyle w:val="Style1"/>
        <w:tblW w:w="5000" w:type="pct"/>
        <w:tblLook w:val="04A0" w:firstRow="1" w:lastRow="0" w:firstColumn="1" w:lastColumn="0" w:noHBand="0" w:noVBand="1"/>
      </w:tblPr>
      <w:tblGrid>
        <w:gridCol w:w="4182"/>
        <w:gridCol w:w="7146"/>
      </w:tblGrid>
      <w:tr w:rsidRPr="00BF5681" w:rsidR="00AF4DD9" w:rsidTr="55E026C1" w14:paraId="3C6CA829"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2"/>
            <w:tcMar/>
            <w:tcPrChange w:author="SLAVÍK Lukáš, Ing." w:date="2021-11-04T10:37:07.9780143" w:id="227963483">
              <w:tcPr>
                <w:cnfStyle w:val="001000000000" w:firstRow="0" w:lastRow="0" w:firstColumn="1" w:lastColumn="0" w:oddVBand="0" w:evenVBand="0" w:oddHBand="0" w:evenHBand="0" w:firstRowFirstColumn="0" w:firstRowLastColumn="0" w:lastRowFirstColumn="0" w:lastRowLastColumn="0"/>
                <w:tcW w:w="5000" w:type="pct"/>
                <w:gridSpan w:val="2"/>
              </w:tcPr>
            </w:tcPrChange>
          </w:tcPr>
          <w:p w:rsidRPr="002C3CAF" w:rsidR="00AF4DD9" w:rsidP="55E026C1" w:rsidRDefault="00AF4DD9" w14:paraId="7CB810E2" w14:textId="600CAFEF" w14:noSpellErr="1">
            <w:pPr>
              <w:spacing w:before="40" w:after="40"/>
              <w:contextualSpacing w:val="0"/>
              <w:rPr>
                <w:rFonts w:ascii="Arial" w:hAnsi="Arial" w:eastAsia="Arial" w:cs="Arial"/>
                <w:b w:val="0"/>
                <w:bCs w:val="0"/>
                <w:rPrChange w:author="SLAVÍK Lukáš, Ing." w:date="2021-11-04T10:37:07.9780143" w:id="343175948">
                  <w:rPr/>
                </w:rPrChange>
              </w:rPr>
              <w:pPrChange w:author="SLAVÍK Lukáš, Ing." w:date="2021-11-04T10:37:07.9780143" w:id="1687836850">
                <w:pPr>
                  <w:contextualSpacing w:val="0"/>
                </w:pPr>
              </w:pPrChange>
            </w:pPr>
            <w:bookmarkStart w:name="_Toc509581696" w:id="733"/>
            <w:bookmarkStart w:name="_Toc513797166" w:id="734"/>
            <w:r w:rsidRPr="003AAEC4">
              <w:rPr>
                <w:rFonts w:ascii="Arial" w:hAnsi="Arial" w:eastAsia="Arial" w:cs="Arial"/>
                <w:b w:val="0"/>
                <w:bCs w:val="0"/>
                <w:rPrChange w:author="SLAVÍK Lukáš, Ing." w:date="2021-11-04T10:36:37.6903059" w:id="1795847995">
                  <w:rPr>
                    <w:rFonts w:cs="Arial"/>
                    <w:b w:val="0"/>
                  </w:rPr>
                </w:rPrChange>
              </w:rPr>
              <w:t xml:space="preserve">Tabulka </w:t>
            </w:r>
            <w:r w:rsidRPr="55E026C1">
              <w:rPr>
                <w:rPrChange w:author="SLAVÍK Lukáš, Ing." w:date="2021-11-04T10:37:07.9780143" w:id="2048178515">
                  <w:rPr>
                    <w:rFonts w:cs="Arial"/>
                  </w:rPr>
                </w:rPrChange>
              </w:rPr>
              <w:fldChar w:fldCharType="begin"/>
            </w:r>
            <w:r w:rsidRPr="002C3CAF">
              <w:rPr>
                <w:rFonts w:cs="Arial"/>
                <w:b w:val="0"/>
              </w:rPr>
              <w:instrText xml:space="preserve"> SEQ Tabulka \* ARABIC </w:instrText>
            </w:r>
            <w:r w:rsidRPr="002C3CAF">
              <w:rPr>
                <w:rFonts w:cs="Arial"/>
              </w:rPr>
              <w:fldChar w:fldCharType="separate"/>
            </w:r>
            <w:ins w:author="Šedivec Tomáš" w:date="2021-10-04T12:09:00Z" w:id="735">
              <w:r w:rsidRPr="003AAEC4" w:rsidR="00F45D72">
                <w:rPr>
                  <w:rFonts w:ascii="Arial" w:hAnsi="Arial" w:eastAsia="Arial" w:cs="Arial"/>
                  <w:b w:val="0"/>
                  <w:bCs w:val="0"/>
                  <w:noProof/>
                  <w:rPrChange w:author="SLAVÍK Lukáš, Ing." w:date="2021-11-04T10:36:37.6903059" w:id="1622997259">
                    <w:rPr>
                      <w:rFonts w:cs="Arial"/>
                      <w:b w:val="0"/>
                      <w:noProof/>
                    </w:rPr>
                  </w:rPrChange>
                </w:rPr>
                <w:t>48</w:t>
              </w:r>
            </w:ins>
            <w:del w:author="Šedivec Tomáš" w:date="2021-06-04T12:39:00Z" w:id="736">
              <w:r w:rsidDel="00052693">
                <w:rPr>
                  <w:rFonts w:cs="Arial"/>
                  <w:b w:val="0"/>
                  <w:noProof/>
                </w:rPr>
                <w:delText>47</w:delText>
              </w:r>
            </w:del>
            <w:r w:rsidRPr="55E026C1">
              <w:rPr>
                <w:rPrChange w:author="SLAVÍK Lukáš, Ing." w:date="2021-11-04T10:37:07.9780143" w:id="1386781937">
                  <w:rPr>
                    <w:rFonts w:cs="Arial"/>
                  </w:rPr>
                </w:rPrChange>
              </w:rPr>
              <w:fldChar w:fldCharType="end"/>
            </w:r>
            <w:r w:rsidRPr="003AAEC4">
              <w:rPr>
                <w:rFonts w:ascii="Arial" w:hAnsi="Arial" w:eastAsia="Arial" w:cs="Arial"/>
                <w:b w:val="0"/>
                <w:bCs w:val="0"/>
                <w:rPrChange w:author="SLAVÍK Lukáš, Ing." w:date="2021-11-04T10:36:37.6903059" w:id="1704972839">
                  <w:rPr>
                    <w:rFonts w:cs="Arial"/>
                    <w:b w:val="0"/>
                  </w:rPr>
                </w:rPrChange>
              </w:rPr>
              <w:t xml:space="preserve">: </w:t>
            </w:r>
            <w:bookmarkStart w:name="_Hlk54898948" w:id="737"/>
            <w:r w:rsidRPr="003AAEC4">
              <w:rPr>
                <w:rFonts w:ascii="Arial" w:hAnsi="Arial" w:eastAsia="Arial" w:cs="Arial"/>
                <w:rPrChange w:author="SLAVÍK Lukáš, Ing." w:date="2021-11-04T10:36:37.6903059" w:id="520634521">
                  <w:rPr>
                    <w:rFonts w:cs="Arial"/>
                  </w:rPr>
                </w:rPrChange>
              </w:rPr>
              <w:t>Související projekty</w:t>
            </w:r>
            <w:r w:rsidRPr="003AAEC4">
              <w:rPr>
                <w:rFonts w:ascii="Arial" w:hAnsi="Arial" w:eastAsia="Arial" w:cs="Arial"/>
                <w:rPrChange w:author="SLAVÍK Lukáš, Ing." w:date="2021-11-04T10:36:37.6903059" w:id="595858103">
                  <w:rPr>
                    <w:rFonts w:cs="Arial"/>
                  </w:rPr>
                </w:rPrChange>
              </w:rPr>
              <w:t xml:space="preserve"> (v rozvojovém programu, portfoliu úřadu)</w:t>
            </w:r>
            <w:bookmarkEnd w:id="733"/>
            <w:bookmarkEnd w:id="734"/>
            <w:bookmarkEnd w:id="737"/>
          </w:p>
        </w:tc>
      </w:tr>
      <w:tr w:rsidRPr="00BF5681" w:rsidR="00AF4DD9" w:rsidTr="55E026C1" w14:paraId="1E984C6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6" w:type="pct"/>
            <w:shd w:val="clear" w:color="auto" w:fill="D9D9D9" w:themeFill="background1" w:themeFillShade="D9"/>
            <w:tcMar/>
          </w:tcPr>
          <w:p w:rsidRPr="003F7B0D" w:rsidR="00AF4DD9" w:rsidP="55E026C1" w:rsidRDefault="00AF4DD9" w14:paraId="2F7C02B0" w14:textId="77777777" w14:noSpellErr="1">
            <w:pPr>
              <w:keepNext/>
              <w:spacing w:before="40" w:after="40"/>
              <w:contextualSpacing w:val="0"/>
              <w:jc w:val="left"/>
              <w:rPr>
                <w:rFonts w:ascii="Arial" w:hAnsi="Arial" w:eastAsia="Arial" w:cs="Arial"/>
                <w:rPrChange w:author="SLAVÍK Lukáš, Ing." w:date="2021-11-04T10:37:07.9780143" w:id="2140468758">
                  <w:rPr>
                    <w:rFonts w:cs="Arial"/>
                  </w:rPr>
                </w:rPrChange>
              </w:rPr>
              <w:pPrChange w:author="SLAVÍK Lukáš, Ing." w:date="2021-11-04T10:37:07.9780143" w:id="1424390625">
                <w:pPr>
                  <w:keepNext/>
                  <w:contextualSpacing w:val="0"/>
                  <w:jc w:val="left"/>
                </w:pPr>
              </w:pPrChange>
            </w:pPr>
            <w:r w:rsidRPr="55E026C1">
              <w:rPr>
                <w:rFonts w:ascii="Arial" w:hAnsi="Arial" w:eastAsia="Arial" w:cs="Arial"/>
                <w:rPrChange w:author="SLAVÍK Lukáš, Ing." w:date="2021-11-04T10:37:07.9780143" w:id="1773208348">
                  <w:rPr>
                    <w:rFonts w:cs="Arial"/>
                  </w:rPr>
                </w:rPrChange>
              </w:rPr>
              <w:t xml:space="preserve">Předchozí </w:t>
            </w:r>
            <w:r w:rsidRPr="55E026C1">
              <w:rPr>
                <w:rFonts w:ascii="Arial" w:hAnsi="Arial" w:eastAsia="Arial" w:cs="Arial"/>
                <w:rPrChange w:author="SLAVÍK Lukáš, Ing." w:date="2021-11-04T10:37:07.9780143" w:id="126660336">
                  <w:rPr>
                    <w:rFonts w:cs="Arial"/>
                  </w:rPr>
                </w:rPrChange>
              </w:rPr>
              <w:t>projekt</w:t>
            </w:r>
            <w:r w:rsidRPr="55E026C1">
              <w:rPr>
                <w:rFonts w:ascii="Arial" w:hAnsi="Arial" w:eastAsia="Arial" w:cs="Arial"/>
                <w:rPrChange w:author="SLAVÍK Lukáš, Ing." w:date="2021-11-04T10:37:07.9780143" w:id="131314560">
                  <w:rPr>
                    <w:rFonts w:cs="Arial"/>
                  </w:rPr>
                </w:rPrChange>
              </w:rPr>
              <w:t>y</w:t>
            </w:r>
          </w:p>
        </w:tc>
        <w:tc>
          <w:tcPr>
            <w:cnfStyle w:val="000000000000" w:firstRow="0" w:lastRow="0" w:firstColumn="0" w:lastColumn="0" w:oddVBand="0" w:evenVBand="0" w:oddHBand="0" w:evenHBand="0" w:firstRowFirstColumn="0" w:firstRowLastColumn="0" w:lastRowFirstColumn="0" w:lastRowLastColumn="0"/>
            <w:tcW w:w="3154" w:type="pct"/>
            <w:shd w:val="clear" w:color="auto" w:fill="D9D9D9" w:themeFill="background1" w:themeFillShade="D9"/>
            <w:tcMar/>
            <w:tcPrChange w:author="SLAVÍK Lukáš, Ing." w:date="2021-11-04T10:36:37.6903059" w:id="2063612011">
              <w:tcPr>
                <w:tcW w:w="3154" w:type="pct"/>
                <w:shd w:val="clear" w:color="auto" w:fill="D9D9D9" w:themeFill="background1" w:themeFillShade="D9"/>
              </w:tcPr>
            </w:tcPrChange>
          </w:tcPr>
          <w:p w:rsidRPr="003F7B0D" w:rsidR="00AF4DD9" w:rsidP="55E026C1" w:rsidRDefault="00AF4DD9" w14:paraId="437FF2F4" w14:textId="77777777" w14:noSpellErr="1">
            <w:pPr>
              <w:keepNext/>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ascii="Arial" w:hAnsi="Arial" w:eastAsia="Arial" w:cs="Arial"/>
                <w:b w:val="1"/>
                <w:bCs w:val="1"/>
                <w:rPrChange w:author="SLAVÍK Lukáš, Ing." w:date="2021-11-04T10:37:07.9780143" w:id="1197754632">
                  <w:rPr>
                    <w:rFonts w:cs="Arial"/>
                    <w:b/>
                  </w:rPr>
                </w:rPrChange>
              </w:rPr>
              <w:pPrChange w:author="SLAVÍK Lukáš, Ing." w:date="2021-11-04T10:37:07.9780143" w:id="183145623">
                <w:pPr>
                  <w:keepNext/>
                  <w:contextualSpacing w:val="0"/>
                  <w:jc w:val="left"/>
                  <w:cnfStyle w:val="000000100000" w:firstRow="0" w:lastRow="0" w:firstColumn="0" w:lastColumn="0" w:oddVBand="0" w:evenVBand="0" w:oddHBand="1"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1561438645">
                  <w:rPr>
                    <w:rFonts w:cs="Arial"/>
                    <w:b/>
                  </w:rPr>
                </w:rPrChange>
              </w:rPr>
              <w:t xml:space="preserve">Popis návaznosti na předchozí </w:t>
            </w:r>
            <w:r w:rsidRPr="55E026C1">
              <w:rPr>
                <w:rFonts w:ascii="Arial" w:hAnsi="Arial" w:eastAsia="Arial" w:cs="Arial"/>
                <w:b w:val="1"/>
                <w:bCs w:val="1"/>
                <w:rPrChange w:author="SLAVÍK Lukáš, Ing." w:date="2021-11-04T10:37:07.9780143" w:id="430184270">
                  <w:rPr>
                    <w:rFonts w:cs="Arial"/>
                    <w:b/>
                  </w:rPr>
                </w:rPrChange>
              </w:rPr>
              <w:t>projekt</w:t>
            </w:r>
            <w:r w:rsidRPr="55E026C1">
              <w:rPr>
                <w:rFonts w:ascii="Arial" w:hAnsi="Arial" w:eastAsia="Arial" w:cs="Arial"/>
                <w:b w:val="1"/>
                <w:bCs w:val="1"/>
                <w:rPrChange w:author="SLAVÍK Lukáš, Ing." w:date="2021-11-04T10:37:07.9780143" w:id="894759141">
                  <w:rPr>
                    <w:rFonts w:cs="Arial"/>
                    <w:b/>
                  </w:rPr>
                </w:rPrChange>
              </w:rPr>
              <w:t>y</w:t>
            </w:r>
          </w:p>
        </w:tc>
      </w:tr>
      <w:tr w:rsidRPr="00BF5681" w:rsidR="00AF4DD9" w:rsidTr="55E026C1" w14:paraId="7256241A" w14:textId="77777777">
        <w:tc>
          <w:tcPr>
            <w:cnfStyle w:val="001000000000" w:firstRow="0" w:lastRow="0" w:firstColumn="1" w:lastColumn="0" w:oddVBand="0" w:evenVBand="0" w:oddHBand="0" w:evenHBand="0" w:firstRowFirstColumn="0" w:firstRowLastColumn="0" w:lastRowFirstColumn="0" w:lastRowLastColumn="0"/>
            <w:tcW w:w="1846" w:type="pct"/>
            <w:shd w:val="clear" w:color="auto" w:fill="auto"/>
            <w:tcMar/>
          </w:tcPr>
          <w:p w:rsidRPr="003F7B0D" w:rsidR="00AF4DD9" w:rsidP="00C37272" w:rsidRDefault="00AF4DD9" w14:paraId="53B75252" w14:textId="77777777">
            <w:pPr>
              <w:spacing w:before="40" w:after="40"/>
              <w:contextualSpacing w:val="0"/>
              <w:jc w:val="left"/>
              <w:rPr>
                <w:rFonts w:cs="Arial"/>
              </w:rPr>
            </w:pPr>
          </w:p>
        </w:tc>
        <w:tc>
          <w:tcPr>
            <w:cnfStyle w:val="000000000000" w:firstRow="0" w:lastRow="0" w:firstColumn="0" w:lastColumn="0" w:oddVBand="0" w:evenVBand="0" w:oddHBand="0" w:evenHBand="0" w:firstRowFirstColumn="0" w:firstRowLastColumn="0" w:lastRowFirstColumn="0" w:lastRowLastColumn="0"/>
            <w:tcW w:w="3154" w:type="pct"/>
            <w:shd w:val="clear" w:color="auto" w:fill="auto"/>
            <w:tcMar/>
            <w:tcPrChange w:author="SLAVÍK Lukáš, Ing." w:date="2021-11-04T10:36:37.6903059" w:id="761166833">
              <w:tcPr>
                <w:tcW w:w="3154" w:type="pct"/>
                <w:shd w:val="clear" w:color="auto" w:fill="auto"/>
              </w:tcPr>
            </w:tcPrChange>
          </w:tcPr>
          <w:p w:rsidRPr="003F7B0D" w:rsidR="00AF4DD9" w:rsidP="00C37272" w:rsidRDefault="00AF4DD9" w14:paraId="3ADE0442" w14:textId="77777777">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Pr="00BF5681" w:rsidR="00AF4DD9" w:rsidTr="55E026C1" w14:paraId="68800785" w14:textId="77777777">
        <w:trPr>
          <w:cnfStyle w:val="000000100000" w:firstRow="0" w:lastRow="0" w:firstColumn="0" w:lastColumn="0" w:oddVBand="0" w:evenVBand="0" w:oddHBand="1"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1846" w:type="pct"/>
            <w:shd w:val="clear" w:color="auto" w:fill="auto"/>
            <w:tcMar/>
          </w:tcPr>
          <w:p w:rsidRPr="003F7B0D" w:rsidR="00AF4DD9" w:rsidP="00C37272" w:rsidRDefault="00AF4DD9" w14:paraId="6DB3E843" w14:textId="77777777">
            <w:pPr>
              <w:spacing w:before="40" w:after="40"/>
              <w:contextualSpacing w:val="0"/>
              <w:jc w:val="left"/>
              <w:rPr>
                <w:rFonts w:cs="Arial"/>
              </w:rPr>
            </w:pPr>
          </w:p>
        </w:tc>
        <w:tc>
          <w:tcPr>
            <w:cnfStyle w:val="000000000000" w:firstRow="0" w:lastRow="0" w:firstColumn="0" w:lastColumn="0" w:oddVBand="0" w:evenVBand="0" w:oddHBand="0" w:evenHBand="0" w:firstRowFirstColumn="0" w:firstRowLastColumn="0" w:lastRowFirstColumn="0" w:lastRowLastColumn="0"/>
            <w:tcW w:w="3154" w:type="pct"/>
            <w:shd w:val="clear" w:color="auto" w:fill="auto"/>
            <w:tcMar/>
            <w:tcPrChange w:author="SLAVÍK Lukáš, Ing." w:date="2021-11-04T10:36:37.6903059" w:id="1860889118">
              <w:tcPr>
                <w:tcW w:w="3154" w:type="pct"/>
                <w:shd w:val="clear" w:color="auto" w:fill="auto"/>
              </w:tcPr>
            </w:tcPrChange>
          </w:tcPr>
          <w:p w:rsidRPr="003F7B0D" w:rsidR="00AF4DD9" w:rsidP="00C37272" w:rsidRDefault="00AF4DD9" w14:paraId="29E2450F" w14:textId="77777777">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Pr="00BF5681" w:rsidR="00AF4DD9" w:rsidTr="55E026C1" w14:paraId="5A6480F6" w14:textId="77777777">
        <w:trPr>
          <w:trHeight w:val="224"/>
        </w:trPr>
        <w:tc>
          <w:tcPr>
            <w:cnfStyle w:val="001000000000" w:firstRow="0" w:lastRow="0" w:firstColumn="1" w:lastColumn="0" w:oddVBand="0" w:evenVBand="0" w:oddHBand="0" w:evenHBand="0" w:firstRowFirstColumn="0" w:firstRowLastColumn="0" w:lastRowFirstColumn="0" w:lastRowLastColumn="0"/>
            <w:tcW w:w="1846" w:type="pct"/>
            <w:shd w:val="clear" w:color="auto" w:fill="D9D9D9" w:themeFill="background1" w:themeFillShade="D9"/>
            <w:tcMar/>
          </w:tcPr>
          <w:p w:rsidRPr="003F7B0D" w:rsidR="00AF4DD9" w:rsidP="55E026C1" w:rsidRDefault="00AF4DD9" w14:paraId="12AD6691" w14:textId="77777777" w14:noSpellErr="1">
            <w:pPr>
              <w:keepNext/>
              <w:spacing w:before="40" w:after="40"/>
              <w:contextualSpacing w:val="0"/>
              <w:jc w:val="left"/>
              <w:rPr>
                <w:rFonts w:ascii="Arial" w:hAnsi="Arial" w:eastAsia="Arial" w:cs="Arial"/>
                <w:rPrChange w:author="SLAVÍK Lukáš, Ing." w:date="2021-11-04T10:37:07.9780143" w:id="592768628">
                  <w:rPr>
                    <w:rFonts w:cs="Arial"/>
                  </w:rPr>
                </w:rPrChange>
              </w:rPr>
              <w:pPrChange w:author="SLAVÍK Lukáš, Ing." w:date="2021-11-04T10:37:07.9780143" w:id="1294065969">
                <w:pPr>
                  <w:keepNext/>
                  <w:contextualSpacing w:val="0"/>
                  <w:jc w:val="left"/>
                </w:pPr>
              </w:pPrChange>
            </w:pPr>
            <w:r w:rsidRPr="55E026C1">
              <w:rPr>
                <w:rFonts w:ascii="Arial" w:hAnsi="Arial" w:eastAsia="Arial" w:cs="Arial"/>
                <w:rPrChange w:author="SLAVÍK Lukáš, Ing." w:date="2021-11-04T10:37:07.9780143" w:id="1942180763">
                  <w:rPr>
                    <w:rFonts w:cs="Arial"/>
                  </w:rPr>
                </w:rPrChange>
              </w:rPr>
              <w:t xml:space="preserve">Souběžné </w:t>
            </w:r>
            <w:r w:rsidRPr="55E026C1">
              <w:rPr>
                <w:rFonts w:ascii="Arial" w:hAnsi="Arial" w:eastAsia="Arial" w:cs="Arial"/>
                <w:rPrChange w:author="SLAVÍK Lukáš, Ing." w:date="2021-11-04T10:37:07.9780143" w:id="1571879603">
                  <w:rPr>
                    <w:rFonts w:cs="Arial"/>
                  </w:rPr>
                </w:rPrChange>
              </w:rPr>
              <w:t>projekt</w:t>
            </w:r>
            <w:r w:rsidRPr="55E026C1">
              <w:rPr>
                <w:rFonts w:ascii="Arial" w:hAnsi="Arial" w:eastAsia="Arial" w:cs="Arial"/>
                <w:rPrChange w:author="SLAVÍK Lukáš, Ing." w:date="2021-11-04T10:37:07.9780143" w:id="600786822">
                  <w:rPr>
                    <w:rFonts w:cs="Arial"/>
                  </w:rPr>
                </w:rPrChange>
              </w:rPr>
              <w:t>y</w:t>
            </w:r>
          </w:p>
        </w:tc>
        <w:tc>
          <w:tcPr>
            <w:cnfStyle w:val="000000000000" w:firstRow="0" w:lastRow="0" w:firstColumn="0" w:lastColumn="0" w:oddVBand="0" w:evenVBand="0" w:oddHBand="0" w:evenHBand="0" w:firstRowFirstColumn="0" w:firstRowLastColumn="0" w:lastRowFirstColumn="0" w:lastRowLastColumn="0"/>
            <w:tcW w:w="3154" w:type="pct"/>
            <w:shd w:val="clear" w:color="auto" w:fill="D9D9D9" w:themeFill="background1" w:themeFillShade="D9"/>
            <w:tcMar/>
            <w:tcPrChange w:author="SLAVÍK Lukáš, Ing." w:date="2021-11-04T10:36:37.6903059" w:id="726196581">
              <w:tcPr>
                <w:tcW w:w="3154" w:type="pct"/>
                <w:shd w:val="clear" w:color="auto" w:fill="D9D9D9" w:themeFill="background1" w:themeFillShade="D9"/>
              </w:tcPr>
            </w:tcPrChange>
          </w:tcPr>
          <w:p w:rsidRPr="003F7B0D" w:rsidR="00AF4DD9" w:rsidP="55E026C1" w:rsidRDefault="00AF4DD9" w14:paraId="214475B6" w14:textId="77777777" w14:noSpellErr="1">
            <w:pPr>
              <w:keepNext/>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862299122">
                  <w:rPr>
                    <w:rFonts w:cs="Arial"/>
                  </w:rPr>
                </w:rPrChange>
              </w:rPr>
              <w:pPrChange w:author="SLAVÍK Lukáš, Ing." w:date="2021-11-04T10:37:07.9780143" w:id="1982993430">
                <w:pPr>
                  <w:keepNext/>
                  <w:contextualSpacing w:val="0"/>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1680940825">
                  <w:rPr>
                    <w:rFonts w:cs="Arial"/>
                    <w:b/>
                  </w:rPr>
                </w:rPrChange>
              </w:rPr>
              <w:t xml:space="preserve">Popis návaznosti na souběžné </w:t>
            </w:r>
            <w:r w:rsidRPr="55E026C1">
              <w:rPr>
                <w:rFonts w:ascii="Arial" w:hAnsi="Arial" w:eastAsia="Arial" w:cs="Arial"/>
                <w:b w:val="1"/>
                <w:bCs w:val="1"/>
                <w:rPrChange w:author="SLAVÍK Lukáš, Ing." w:date="2021-11-04T10:37:07.9780143" w:id="994017128">
                  <w:rPr>
                    <w:rFonts w:cs="Arial"/>
                    <w:b/>
                  </w:rPr>
                </w:rPrChange>
              </w:rPr>
              <w:t>projekt</w:t>
            </w:r>
            <w:r w:rsidRPr="55E026C1">
              <w:rPr>
                <w:rFonts w:ascii="Arial" w:hAnsi="Arial" w:eastAsia="Arial" w:cs="Arial"/>
                <w:b w:val="1"/>
                <w:bCs w:val="1"/>
                <w:rPrChange w:author="SLAVÍK Lukáš, Ing." w:date="2021-11-04T10:37:07.9780143" w:id="1647110240">
                  <w:rPr>
                    <w:rFonts w:cs="Arial"/>
                    <w:b/>
                  </w:rPr>
                </w:rPrChange>
              </w:rPr>
              <w:t>y</w:t>
            </w:r>
          </w:p>
        </w:tc>
      </w:tr>
      <w:tr w:rsidRPr="00BF5681" w:rsidR="00AF4DD9" w:rsidTr="55E026C1" w14:paraId="5D8901CD" w14:textId="77777777">
        <w:trPr>
          <w:cnfStyle w:val="000000100000" w:firstRow="0" w:lastRow="0" w:firstColumn="0" w:lastColumn="0" w:oddVBand="0" w:evenVBand="0" w:oddHBand="1"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1846" w:type="pct"/>
            <w:shd w:val="clear" w:color="auto" w:fill="auto"/>
            <w:tcMar/>
          </w:tcPr>
          <w:p w:rsidRPr="003F7B0D" w:rsidR="00AF4DD9" w:rsidP="00C37272" w:rsidRDefault="00AF4DD9" w14:paraId="5CB43FE5" w14:textId="77777777">
            <w:pPr>
              <w:spacing w:before="40" w:after="40"/>
              <w:contextualSpacing w:val="0"/>
              <w:jc w:val="left"/>
              <w:rPr>
                <w:rFonts w:cs="Arial"/>
              </w:rPr>
            </w:pPr>
          </w:p>
        </w:tc>
        <w:tc>
          <w:tcPr>
            <w:cnfStyle w:val="000000000000" w:firstRow="0" w:lastRow="0" w:firstColumn="0" w:lastColumn="0" w:oddVBand="0" w:evenVBand="0" w:oddHBand="0" w:evenHBand="0" w:firstRowFirstColumn="0" w:firstRowLastColumn="0" w:lastRowFirstColumn="0" w:lastRowLastColumn="0"/>
            <w:tcW w:w="3154" w:type="pct"/>
            <w:shd w:val="clear" w:color="auto" w:fill="auto"/>
            <w:tcMar/>
            <w:tcPrChange w:author="SLAVÍK Lukáš, Ing." w:date="2021-11-04T10:36:37.6903059" w:id="899204107">
              <w:tcPr>
                <w:tcW w:w="3154" w:type="pct"/>
                <w:shd w:val="clear" w:color="auto" w:fill="auto"/>
              </w:tcPr>
            </w:tcPrChange>
          </w:tcPr>
          <w:p w:rsidRPr="003F7B0D" w:rsidR="00AF4DD9" w:rsidP="00C37272" w:rsidRDefault="00AF4DD9" w14:paraId="0A042EED" w14:textId="77777777">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Pr="00BF5681" w:rsidR="00AF4DD9" w:rsidTr="55E026C1" w14:paraId="521A4E4B" w14:textId="77777777">
        <w:tc>
          <w:tcPr>
            <w:cnfStyle w:val="001000000000" w:firstRow="0" w:lastRow="0" w:firstColumn="1" w:lastColumn="0" w:oddVBand="0" w:evenVBand="0" w:oddHBand="0" w:evenHBand="0" w:firstRowFirstColumn="0" w:firstRowLastColumn="0" w:lastRowFirstColumn="0" w:lastRowLastColumn="0"/>
            <w:tcW w:w="1846" w:type="pct"/>
            <w:shd w:val="clear" w:color="auto" w:fill="auto"/>
            <w:tcMar/>
          </w:tcPr>
          <w:p w:rsidRPr="003F7B0D" w:rsidR="00AF4DD9" w:rsidP="00C37272" w:rsidRDefault="00AF4DD9" w14:paraId="6C170F27" w14:textId="77777777">
            <w:pPr>
              <w:spacing w:before="40" w:after="40"/>
              <w:contextualSpacing w:val="0"/>
              <w:jc w:val="left"/>
              <w:rPr>
                <w:rFonts w:cs="Arial"/>
              </w:rPr>
            </w:pPr>
          </w:p>
        </w:tc>
        <w:tc>
          <w:tcPr>
            <w:cnfStyle w:val="000000000000" w:firstRow="0" w:lastRow="0" w:firstColumn="0" w:lastColumn="0" w:oddVBand="0" w:evenVBand="0" w:oddHBand="0" w:evenHBand="0" w:firstRowFirstColumn="0" w:firstRowLastColumn="0" w:lastRowFirstColumn="0" w:lastRowLastColumn="0"/>
            <w:tcW w:w="3154" w:type="pct"/>
            <w:shd w:val="clear" w:color="auto" w:fill="auto"/>
            <w:tcMar/>
            <w:tcPrChange w:author="SLAVÍK Lukáš, Ing." w:date="2021-11-04T10:36:37.6903059" w:id="49054134">
              <w:tcPr>
                <w:tcW w:w="3154" w:type="pct"/>
                <w:shd w:val="clear" w:color="auto" w:fill="auto"/>
              </w:tcPr>
            </w:tcPrChange>
          </w:tcPr>
          <w:p w:rsidRPr="003F7B0D" w:rsidR="00AF4DD9" w:rsidP="00C37272" w:rsidRDefault="00AF4DD9" w14:paraId="4BAD4AC5" w14:textId="77777777">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Pr="00BF5681" w:rsidR="00AF4DD9" w:rsidTr="55E026C1" w14:paraId="73C7A58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6" w:type="pct"/>
            <w:shd w:val="clear" w:color="auto" w:fill="D9D9D9" w:themeFill="background1" w:themeFillShade="D9"/>
            <w:tcMar/>
          </w:tcPr>
          <w:p w:rsidRPr="003F7B0D" w:rsidR="00AF4DD9" w:rsidP="55E026C1" w:rsidRDefault="00AF4DD9" w14:paraId="563A6E35" w14:textId="77777777" w14:noSpellErr="1">
            <w:pPr>
              <w:keepNext/>
              <w:spacing w:before="40" w:after="40"/>
              <w:contextualSpacing w:val="0"/>
              <w:jc w:val="left"/>
              <w:rPr>
                <w:rFonts w:ascii="Arial" w:hAnsi="Arial" w:eastAsia="Arial" w:cs="Arial"/>
                <w:rPrChange w:author="SLAVÍK Lukáš, Ing." w:date="2021-11-04T10:37:07.9780143" w:id="873842747">
                  <w:rPr>
                    <w:rFonts w:cs="Arial"/>
                  </w:rPr>
                </w:rPrChange>
              </w:rPr>
              <w:pPrChange w:author="SLAVÍK Lukáš, Ing." w:date="2021-11-04T10:37:07.9780143" w:id="630041312">
                <w:pPr>
                  <w:keepNext/>
                  <w:contextualSpacing w:val="0"/>
                  <w:jc w:val="left"/>
                </w:pPr>
              </w:pPrChange>
            </w:pPr>
            <w:r w:rsidRPr="55E026C1">
              <w:rPr>
                <w:rFonts w:ascii="Arial" w:hAnsi="Arial" w:eastAsia="Arial" w:cs="Arial"/>
                <w:rPrChange w:author="SLAVÍK Lukáš, Ing." w:date="2021-11-04T10:37:07.9780143" w:id="283808370">
                  <w:rPr>
                    <w:rFonts w:cs="Arial"/>
                  </w:rPr>
                </w:rPrChange>
              </w:rPr>
              <w:t xml:space="preserve">Navazující </w:t>
            </w:r>
            <w:r w:rsidRPr="55E026C1">
              <w:rPr>
                <w:rFonts w:ascii="Arial" w:hAnsi="Arial" w:eastAsia="Arial" w:cs="Arial"/>
                <w:rPrChange w:author="SLAVÍK Lukáš, Ing." w:date="2021-11-04T10:37:07.9780143" w:id="383538572">
                  <w:rPr>
                    <w:rFonts w:cs="Arial"/>
                  </w:rPr>
                </w:rPrChange>
              </w:rPr>
              <w:t>projekt</w:t>
            </w:r>
            <w:r w:rsidRPr="55E026C1">
              <w:rPr>
                <w:rFonts w:ascii="Arial" w:hAnsi="Arial" w:eastAsia="Arial" w:cs="Arial"/>
                <w:rPrChange w:author="SLAVÍK Lukáš, Ing." w:date="2021-11-04T10:37:07.9780143" w:id="46545563">
                  <w:rPr>
                    <w:rFonts w:cs="Arial"/>
                  </w:rPr>
                </w:rPrChange>
              </w:rPr>
              <w:t>y</w:t>
            </w:r>
          </w:p>
        </w:tc>
        <w:tc>
          <w:tcPr>
            <w:cnfStyle w:val="000000000000" w:firstRow="0" w:lastRow="0" w:firstColumn="0" w:lastColumn="0" w:oddVBand="0" w:evenVBand="0" w:oddHBand="0" w:evenHBand="0" w:firstRowFirstColumn="0" w:firstRowLastColumn="0" w:lastRowFirstColumn="0" w:lastRowLastColumn="0"/>
            <w:tcW w:w="3154" w:type="pct"/>
            <w:shd w:val="clear" w:color="auto" w:fill="D9D9D9" w:themeFill="background1" w:themeFillShade="D9"/>
            <w:tcMar/>
            <w:tcPrChange w:author="SLAVÍK Lukáš, Ing." w:date="2021-11-04T10:36:37.6903059" w:id="1648388570">
              <w:tcPr>
                <w:tcW w:w="3154" w:type="pct"/>
                <w:shd w:val="clear" w:color="auto" w:fill="D9D9D9" w:themeFill="background1" w:themeFillShade="D9"/>
              </w:tcPr>
            </w:tcPrChange>
          </w:tcPr>
          <w:p w:rsidRPr="003F7B0D" w:rsidR="00AF4DD9" w:rsidP="55E026C1" w:rsidRDefault="00AF4DD9" w14:paraId="1AA2D4BA" w14:textId="77777777" w14:noSpellErr="1">
            <w:pPr>
              <w:keepNext/>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ascii="Arial" w:hAnsi="Arial" w:eastAsia="Arial" w:cs="Arial"/>
                <w:b w:val="1"/>
                <w:bCs w:val="1"/>
                <w:rPrChange w:author="SLAVÍK Lukáš, Ing." w:date="2021-11-04T10:37:07.9780143" w:id="1623732899">
                  <w:rPr>
                    <w:rFonts w:cs="Arial"/>
                    <w:b/>
                  </w:rPr>
                </w:rPrChange>
              </w:rPr>
              <w:pPrChange w:author="SLAVÍK Lukáš, Ing." w:date="2021-11-04T10:37:07.9780143" w:id="1382830804">
                <w:pPr>
                  <w:keepNext/>
                  <w:contextualSpacing w:val="0"/>
                  <w:jc w:val="left"/>
                  <w:cnfStyle w:val="000000100000" w:firstRow="0" w:lastRow="0" w:firstColumn="0" w:lastColumn="0" w:oddVBand="0" w:evenVBand="0" w:oddHBand="1" w:evenHBand="0" w:firstRowFirstColumn="0" w:firstRowLastColumn="0" w:lastRowFirstColumn="0" w:lastRowLastColumn="0"/>
                </w:pPr>
              </w:pPrChange>
            </w:pPr>
            <w:r w:rsidRPr="55E026C1">
              <w:rPr>
                <w:rFonts w:ascii="Arial" w:hAnsi="Arial" w:eastAsia="Arial" w:cs="Arial"/>
                <w:b w:val="1"/>
                <w:bCs w:val="1"/>
                <w:rPrChange w:author="SLAVÍK Lukáš, Ing." w:date="2021-11-04T10:37:07.9780143" w:id="1225765701">
                  <w:rPr>
                    <w:rFonts w:cs="Arial"/>
                    <w:b/>
                  </w:rPr>
                </w:rPrChange>
              </w:rPr>
              <w:t xml:space="preserve">Popis návaznosti na budoucí </w:t>
            </w:r>
            <w:r w:rsidRPr="55E026C1">
              <w:rPr>
                <w:rFonts w:ascii="Arial" w:hAnsi="Arial" w:eastAsia="Arial" w:cs="Arial"/>
                <w:b w:val="1"/>
                <w:bCs w:val="1"/>
                <w:rPrChange w:author="SLAVÍK Lukáš, Ing." w:date="2021-11-04T10:37:07.9780143" w:id="144806703">
                  <w:rPr>
                    <w:rFonts w:cs="Arial"/>
                    <w:b/>
                  </w:rPr>
                </w:rPrChange>
              </w:rPr>
              <w:t>projekt</w:t>
            </w:r>
            <w:r w:rsidRPr="55E026C1">
              <w:rPr>
                <w:rFonts w:ascii="Arial" w:hAnsi="Arial" w:eastAsia="Arial" w:cs="Arial"/>
                <w:b w:val="1"/>
                <w:bCs w:val="1"/>
                <w:rPrChange w:author="SLAVÍK Lukáš, Ing." w:date="2021-11-04T10:37:07.9780143" w:id="1019465068">
                  <w:rPr>
                    <w:rFonts w:cs="Arial"/>
                    <w:b/>
                  </w:rPr>
                </w:rPrChange>
              </w:rPr>
              <w:t>y</w:t>
            </w:r>
          </w:p>
        </w:tc>
      </w:tr>
      <w:tr w:rsidRPr="00BF5681" w:rsidR="00AF4DD9" w:rsidTr="55E026C1" w14:paraId="1283E5D8" w14:textId="77777777">
        <w:tc>
          <w:tcPr>
            <w:cnfStyle w:val="001000000000" w:firstRow="0" w:lastRow="0" w:firstColumn="1" w:lastColumn="0" w:oddVBand="0" w:evenVBand="0" w:oddHBand="0" w:evenHBand="0" w:firstRowFirstColumn="0" w:firstRowLastColumn="0" w:lastRowFirstColumn="0" w:lastRowLastColumn="0"/>
            <w:tcW w:w="1846" w:type="pct"/>
            <w:shd w:val="clear" w:color="auto" w:fill="auto"/>
            <w:tcMar/>
          </w:tcPr>
          <w:p w:rsidRPr="003F7B0D" w:rsidR="00AF4DD9" w:rsidP="00C37272" w:rsidRDefault="00AF4DD9" w14:paraId="4D254012" w14:textId="77777777">
            <w:pPr>
              <w:spacing w:before="40" w:after="40"/>
              <w:contextualSpacing w:val="0"/>
              <w:jc w:val="left"/>
              <w:rPr>
                <w:rFonts w:cs="Arial"/>
              </w:rPr>
            </w:pPr>
          </w:p>
        </w:tc>
        <w:tc>
          <w:tcPr>
            <w:cnfStyle w:val="000000000000" w:firstRow="0" w:lastRow="0" w:firstColumn="0" w:lastColumn="0" w:oddVBand="0" w:evenVBand="0" w:oddHBand="0" w:evenHBand="0" w:firstRowFirstColumn="0" w:firstRowLastColumn="0" w:lastRowFirstColumn="0" w:lastRowLastColumn="0"/>
            <w:tcW w:w="3154" w:type="pct"/>
            <w:shd w:val="clear" w:color="auto" w:fill="auto"/>
            <w:tcMar/>
            <w:tcPrChange w:author="SLAVÍK Lukáš, Ing." w:date="2021-11-04T10:36:37.6903059" w:id="719421363">
              <w:tcPr>
                <w:tcW w:w="3154" w:type="pct"/>
                <w:shd w:val="clear" w:color="auto" w:fill="auto"/>
              </w:tcPr>
            </w:tcPrChange>
          </w:tcPr>
          <w:p w:rsidRPr="003F7B0D" w:rsidR="00AF4DD9" w:rsidP="00C37272" w:rsidRDefault="00AF4DD9" w14:paraId="2917D645" w14:textId="77777777">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Pr="00BF5681" w:rsidR="00AF4DD9" w:rsidTr="55E026C1" w14:paraId="7F8C3D9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6" w:type="pct"/>
            <w:shd w:val="clear" w:color="auto" w:fill="auto"/>
            <w:tcMar/>
          </w:tcPr>
          <w:p w:rsidRPr="003F7B0D" w:rsidR="00AF4DD9" w:rsidP="00C37272" w:rsidRDefault="00AF4DD9" w14:paraId="69153B99" w14:textId="77777777">
            <w:pPr>
              <w:spacing w:before="40" w:after="40"/>
              <w:contextualSpacing w:val="0"/>
              <w:jc w:val="left"/>
              <w:rPr>
                <w:rFonts w:cs="Arial"/>
              </w:rPr>
            </w:pPr>
          </w:p>
        </w:tc>
        <w:tc>
          <w:tcPr>
            <w:cnfStyle w:val="000000000000" w:firstRow="0" w:lastRow="0" w:firstColumn="0" w:lastColumn="0" w:oddVBand="0" w:evenVBand="0" w:oddHBand="0" w:evenHBand="0" w:firstRowFirstColumn="0" w:firstRowLastColumn="0" w:lastRowFirstColumn="0" w:lastRowLastColumn="0"/>
            <w:tcW w:w="3154" w:type="pct"/>
            <w:shd w:val="clear" w:color="auto" w:fill="auto"/>
            <w:tcMar/>
            <w:tcPrChange w:author="SLAVÍK Lukáš, Ing." w:date="2021-11-04T10:36:37.6903059" w:id="1790926338">
              <w:tcPr>
                <w:tcW w:w="3154" w:type="pct"/>
                <w:shd w:val="clear" w:color="auto" w:fill="auto"/>
              </w:tcPr>
            </w:tcPrChange>
          </w:tcPr>
          <w:p w:rsidRPr="003F7B0D" w:rsidR="00AF4DD9" w:rsidP="00C37272" w:rsidRDefault="00AF4DD9" w14:paraId="6E9C5C42" w14:textId="77777777">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bl>
    <w:p w:rsidRPr="003F7B0D" w:rsidR="00AF4DD9" w:rsidP="00AF4DD9" w:rsidRDefault="00AF4DD9" w14:paraId="4223E688" w14:textId="77777777">
      <w:pPr>
        <w:rPr>
          <w:rFonts w:cs="Arial"/>
        </w:rPr>
      </w:pPr>
    </w:p>
    <w:tbl>
      <w:tblPr>
        <w:tblStyle w:val="Mkatabulky"/>
        <w:tblW w:w="5000" w:type="pct"/>
        <w:tblLook w:val="06A0" w:firstRow="1" w:lastRow="0" w:firstColumn="1" w:lastColumn="0" w:noHBand="1" w:noVBand="1"/>
      </w:tblPr>
      <w:tblGrid>
        <w:gridCol w:w="11328"/>
      </w:tblGrid>
      <w:tr w:rsidRPr="00BF5681" w:rsidR="00AF4DD9" w:rsidTr="55E026C1" w14:paraId="6CD453F9" w14:textId="77777777">
        <w:trPr>
          <w:tblHeader/>
        </w:trPr>
        <w:tc>
          <w:tcPr>
            <w:tcW w:w="5000" w:type="pct"/>
            <w:shd w:val="clear" w:color="auto" w:fill="CEEBF3"/>
            <w:tcMar/>
          </w:tcPr>
          <w:p w:rsidRPr="002C3CAF" w:rsidR="00AF4DD9" w:rsidP="55E026C1" w:rsidRDefault="00AF4DD9" w14:paraId="764FC20D" w14:textId="0C67991B" w14:noSpellErr="1">
            <w:pPr>
              <w:keepNext/>
              <w:spacing w:before="40" w:after="40"/>
              <w:jc w:val="left"/>
              <w:rPr>
                <w:rFonts w:ascii="Arial,Calibri" w:hAnsi="Arial,Calibri" w:eastAsia="Arial,Calibri" w:cs="Arial,Calibri"/>
                <w:rPrChange w:author="SLAVÍK Lukáš, Ing." w:date="2021-11-04T10:37:07.9780143" w:id="908253768">
                  <w:rPr/>
                </w:rPrChange>
              </w:rPr>
              <w:pPrChange w:author="SLAVÍK Lukáš, Ing." w:date="2021-11-04T10:37:07.9780143" w:id="970353986">
                <w:pPr>
                  <w:keepNext/>
                  <w:jc w:val="left"/>
                </w:pPr>
              </w:pPrChange>
            </w:pPr>
            <w:bookmarkStart w:name="_Toc457999320" w:id="738"/>
            <w:bookmarkStart w:name="_Toc457999984" w:id="739"/>
            <w:bookmarkStart w:name="_Toc457999321" w:id="740"/>
            <w:bookmarkStart w:name="_Toc457999985" w:id="741"/>
            <w:bookmarkStart w:name="_Toc457999326" w:id="742"/>
            <w:bookmarkStart w:name="_Toc457999990" w:id="743"/>
            <w:bookmarkStart w:name="_Toc457999330" w:id="744"/>
            <w:bookmarkStart w:name="_Toc457999994" w:id="745"/>
            <w:bookmarkStart w:name="_Toc457999334" w:id="746"/>
            <w:bookmarkStart w:name="_Toc457999998" w:id="747"/>
            <w:bookmarkStart w:name="_Toc457999337" w:id="748"/>
            <w:bookmarkStart w:name="_Toc458000001" w:id="749"/>
            <w:bookmarkStart w:name="_Toc457999339" w:id="750"/>
            <w:bookmarkStart w:name="_Toc458000003" w:id="751"/>
            <w:bookmarkStart w:name="_Toc457999344" w:id="752"/>
            <w:bookmarkStart w:name="_Toc458000008" w:id="753"/>
            <w:bookmarkStart w:name="_Toc457999348" w:id="754"/>
            <w:bookmarkStart w:name="_Toc458000012" w:id="755"/>
            <w:bookmarkStart w:name="_Toc457999352" w:id="756"/>
            <w:bookmarkStart w:name="_Toc458000016" w:id="757"/>
            <w:bookmarkStart w:name="_Toc457999355" w:id="758"/>
            <w:bookmarkStart w:name="_Toc458000019" w:id="759"/>
            <w:bookmarkStart w:name="_Toc457999357" w:id="760"/>
            <w:bookmarkStart w:name="_Toc458000021" w:id="761"/>
            <w:bookmarkStart w:name="_Toc457999358" w:id="762"/>
            <w:bookmarkStart w:name="_Toc458000022" w:id="763"/>
            <w:bookmarkStart w:name="_Toc457999363" w:id="764"/>
            <w:bookmarkStart w:name="_Toc458000027" w:id="765"/>
            <w:bookmarkStart w:name="_Toc457999367" w:id="766"/>
            <w:bookmarkStart w:name="_Toc458000031" w:id="767"/>
            <w:bookmarkStart w:name="_Toc457999371" w:id="768"/>
            <w:bookmarkStart w:name="_Toc458000035" w:id="769"/>
            <w:bookmarkStart w:name="_Toc457999374" w:id="770"/>
            <w:bookmarkStart w:name="_Toc458000038" w:id="771"/>
            <w:bookmarkStart w:name="_Toc457999376" w:id="772"/>
            <w:bookmarkStart w:name="_Toc458000040" w:id="773"/>
            <w:bookmarkStart w:name="_Toc509581698" w:id="774"/>
            <w:bookmarkStart w:name="_Toc513797168" w:id="775"/>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r w:rsidRPr="003AAEC4">
              <w:rPr>
                <w:rFonts w:ascii="Arial" w:hAnsi="Arial" w:eastAsia="Arial" w:cs="Arial"/>
                <w:rPrChange w:author="SLAVÍK Lukáš, Ing." w:date="2021-11-04T10:36:37.6903059" w:id="148827728">
                  <w:rPr>
                    <w:rFonts w:cs="Arial"/>
                  </w:rPr>
                </w:rPrChange>
              </w:rPr>
              <w:t xml:space="preserve">Tabulka </w:t>
            </w:r>
            <w:r w:rsidRPr="55E026C1">
              <w:rPr>
                <w:rPrChange w:author="SLAVÍK Lukáš, Ing." w:date="2021-11-04T10:37:07.9780143" w:id="981443497">
                  <w:rPr>
                    <w:rFonts w:cs="Arial"/>
                  </w:rPr>
                </w:rPrChange>
              </w:rPr>
              <w:fldChar w:fldCharType="begin"/>
            </w:r>
            <w:r w:rsidRPr="002C3CAF">
              <w:rPr>
                <w:rFonts w:cs="Arial"/>
              </w:rPr>
              <w:instrText xml:space="preserve"> SEQ Tabulka \* ARABIC </w:instrText>
            </w:r>
            <w:r w:rsidRPr="002C3CAF">
              <w:rPr>
                <w:rFonts w:cs="Arial"/>
              </w:rPr>
              <w:fldChar w:fldCharType="separate"/>
            </w:r>
            <w:ins w:author="Šedivec Tomáš" w:date="2021-10-04T12:09:00Z" w:id="776">
              <w:r w:rsidRPr="003AAEC4" w:rsidR="00F45D72">
                <w:rPr>
                  <w:rFonts w:ascii="Arial" w:hAnsi="Arial" w:eastAsia="Arial" w:cs="Arial"/>
                  <w:noProof/>
                  <w:rPrChange w:author="SLAVÍK Lukáš, Ing." w:date="2021-11-04T10:36:37.6903059" w:id="366541360">
                    <w:rPr>
                      <w:rFonts w:cs="Arial"/>
                      <w:noProof/>
                    </w:rPr>
                  </w:rPrChange>
                </w:rPr>
                <w:t>49</w:t>
              </w:r>
            </w:ins>
            <w:del w:author="Šedivec Tomáš" w:date="2021-06-04T12:39:00Z" w:id="777">
              <w:r w:rsidDel="00052693">
                <w:rPr>
                  <w:rFonts w:cs="Arial"/>
                  <w:noProof/>
                </w:rPr>
                <w:delText>48</w:delText>
              </w:r>
            </w:del>
            <w:r w:rsidRPr="55E026C1">
              <w:rPr>
                <w:rPrChange w:author="SLAVÍK Lukáš, Ing." w:date="2021-11-04T10:37:07.9780143" w:id="1265387867">
                  <w:rPr>
                    <w:rFonts w:cs="Arial"/>
                  </w:rPr>
                </w:rPrChange>
              </w:rPr>
              <w:fldChar w:fldCharType="end"/>
            </w:r>
            <w:r w:rsidRPr="003AAEC4">
              <w:rPr>
                <w:rFonts w:ascii="Arial" w:hAnsi="Arial" w:eastAsia="Arial" w:cs="Arial"/>
                <w:rPrChange w:author="SLAVÍK Lukáš, Ing." w:date="2021-11-04T10:36:37.6903059" w:id="288889612">
                  <w:rPr>
                    <w:rFonts w:cs="Arial"/>
                  </w:rPr>
                </w:rPrChange>
              </w:rPr>
              <w:t xml:space="preserve">: </w:t>
            </w:r>
            <w:r w:rsidRPr="003AAEC4">
              <w:rPr>
                <w:rFonts w:ascii="Arial,Calibri" w:hAnsi="Arial,Calibri" w:eastAsia="Arial,Calibri" w:cs="Arial,Calibri"/>
                <w:b w:val="1"/>
                <w:bCs w:val="1"/>
                <w:rPrChange w:author="SLAVÍK Lukáš, Ing." w:date="2021-11-04T10:36:37.6903059" w:id="290670298">
                  <w:rPr>
                    <w:rFonts w:eastAsia="Calibri" w:cs="Arial"/>
                    <w:b/>
                    <w:szCs w:val="20"/>
                  </w:rPr>
                </w:rPrChange>
              </w:rPr>
              <w:t xml:space="preserve">Vysvětlení </w:t>
            </w:r>
            <w:r w:rsidRPr="003AAEC4">
              <w:rPr>
                <w:rFonts w:ascii="Arial,Calibri" w:hAnsi="Arial,Calibri" w:eastAsia="Arial,Calibri" w:cs="Arial,Calibri"/>
                <w:b w:val="1"/>
                <w:bCs w:val="1"/>
                <w:rPrChange w:author="SLAVÍK Lukáš, Ing." w:date="2021-11-04T10:36:37.6903059" w:id="1940339697">
                  <w:rPr>
                    <w:rFonts w:eastAsia="Calibri" w:cs="Arial"/>
                    <w:b/>
                    <w:szCs w:val="20"/>
                  </w:rPr>
                </w:rPrChange>
              </w:rPr>
              <w:t>dalších údajů o</w:t>
            </w:r>
            <w:r w:rsidRPr="003AAEC4">
              <w:rPr>
                <w:rFonts w:ascii="Arial,Calibri" w:hAnsi="Arial,Calibri" w:eastAsia="Arial,Calibri" w:cs="Arial,Calibri"/>
                <w:b w:val="1"/>
                <w:bCs w:val="1"/>
                <w:rPrChange w:author="SLAVÍK Lukáš, Ing." w:date="2021-11-04T10:36:37.6903059" w:id="876047437">
                  <w:rPr>
                    <w:rFonts w:eastAsia="Calibri" w:cs="Arial"/>
                    <w:b/>
                    <w:szCs w:val="20"/>
                  </w:rPr>
                </w:rPrChange>
              </w:rPr>
              <w:t xml:space="preserve"> </w:t>
            </w:r>
            <w:r w:rsidRPr="003AAEC4">
              <w:rPr>
                <w:rFonts w:ascii="Arial,Calibri" w:hAnsi="Arial,Calibri" w:eastAsia="Arial,Calibri" w:cs="Arial,Calibri"/>
                <w:b w:val="1"/>
                <w:bCs w:val="1"/>
                <w:rPrChange w:author="SLAVÍK Lukáš, Ing." w:date="2021-11-04T10:36:37.6903059" w:id="277181771">
                  <w:rPr>
                    <w:rFonts w:eastAsia="Calibri" w:cs="Arial"/>
                    <w:b/>
                    <w:szCs w:val="20"/>
                  </w:rPr>
                </w:rPrChange>
              </w:rPr>
              <w:t>projektu</w:t>
            </w:r>
            <w:bookmarkEnd w:id="774"/>
            <w:bookmarkEnd w:id="775"/>
          </w:p>
        </w:tc>
      </w:tr>
      <w:tr w:rsidRPr="00BF5681" w:rsidR="00AF4DD9" w:rsidTr="55E026C1" w14:paraId="135B7B9C" w14:textId="77777777">
        <w:tc>
          <w:tcPr>
            <w:tcW w:w="5000" w:type="pct"/>
            <w:tcMar/>
          </w:tcPr>
          <w:p w:rsidR="00AF4DD9" w:rsidP="00C37272" w:rsidRDefault="00AF4DD9" w14:paraId="28A65CFD" w14:textId="77777777">
            <w:pPr>
              <w:spacing w:before="40" w:after="40"/>
              <w:jc w:val="left"/>
              <w:rPr>
                <w:rFonts w:eastAsia="Calibri" w:cs="Arial"/>
                <w:szCs w:val="20"/>
              </w:rPr>
            </w:pPr>
          </w:p>
          <w:p w:rsidR="00AF4DD9" w:rsidP="00C37272" w:rsidRDefault="00AF4DD9" w14:paraId="114A0E2F" w14:textId="77777777">
            <w:pPr>
              <w:spacing w:before="40" w:after="40"/>
              <w:jc w:val="left"/>
              <w:rPr>
                <w:rFonts w:eastAsia="Calibri" w:cs="Arial"/>
                <w:szCs w:val="20"/>
              </w:rPr>
            </w:pPr>
          </w:p>
          <w:p w:rsidRPr="003F7B0D" w:rsidR="00AF4DD9" w:rsidP="00C37272" w:rsidRDefault="00AF4DD9" w14:paraId="610EE45C" w14:textId="77777777">
            <w:pPr>
              <w:spacing w:before="40" w:after="40"/>
              <w:jc w:val="left"/>
              <w:rPr>
                <w:rFonts w:eastAsia="Calibri" w:cs="Arial"/>
                <w:szCs w:val="20"/>
              </w:rPr>
            </w:pPr>
          </w:p>
        </w:tc>
      </w:tr>
    </w:tbl>
    <w:p w:rsidRPr="00FD10A1" w:rsidR="00AF4DD9" w:rsidP="55E026C1" w:rsidRDefault="00AF4DD9" w14:paraId="37A1CF83" w14:textId="77777777" w14:noSpellErr="1">
      <w:pPr>
        <w:pStyle w:val="MVHeading2"/>
        <w:jc w:val="left"/>
        <w:rPr>
          <w:caps/>
        </w:rPr>
      </w:pPr>
      <w:bookmarkStart w:name="_Toc22220547" w:id="778"/>
      <w:r w:rsidRPr="00FD10A1">
        <w:rPr/>
        <w:lastRenderedPageBreak/>
        <w:t xml:space="preserve">Ekonomické parametry </w:t>
      </w:r>
      <w:r>
        <w:rPr/>
        <w:t>projektu</w:t>
      </w:r>
      <w:bookmarkEnd w:id="713"/>
      <w:bookmarkEnd w:id="778"/>
      <w:r w:rsidRPr="00FD10A1">
        <w:rPr/>
        <w:t xml:space="preserve"> </w:t>
      </w:r>
      <w:bookmarkEnd w:id="714"/>
      <w:bookmarkEnd w:id="715"/>
    </w:p>
    <w:p w:rsidRPr="003F7B0D" w:rsidR="00AF4DD9" w:rsidP="55E026C1" w:rsidRDefault="00AF4DD9" w14:paraId="55A2A523" w14:textId="148FA602" w14:noSpellErr="1">
      <w:pPr>
        <w:rPr>
          <w:rFonts w:ascii="Arial" w:hAnsi="Arial" w:eastAsia="Arial" w:cs="Arial"/>
          <w:b w:val="1"/>
          <w:bCs w:val="1"/>
          <w:rPrChange w:author="SLAVÍK Lukáš, Ing." w:date="2021-11-04T10:37:07.9780143" w:id="926197185">
            <w:rPr>
              <w:rFonts w:cs="Arial"/>
              <w:b/>
            </w:rPr>
          </w:rPrChange>
        </w:rPr>
        <w:pPrChange w:author="SLAVÍK Lukáš, Ing." w:date="2021-11-04T10:37:07.9780143" w:id="603318808">
          <w:pPr/>
        </w:pPrChange>
      </w:pPr>
      <w:bookmarkStart w:name="_Toc437417925" w:id="779"/>
      <w:r w:rsidRPr="55E026C1">
        <w:rPr>
          <w:rFonts w:ascii="Arial" w:hAnsi="Arial" w:eastAsia="Arial" w:cs="Arial"/>
          <w:b w:val="1"/>
          <w:bCs w:val="1"/>
          <w:rPrChange w:author="SLAVÍK Lukáš, Ing." w:date="2021-11-04T10:37:07.9780143" w:id="1738540801">
            <w:rPr>
              <w:rFonts w:cs="Arial"/>
              <w:b/>
            </w:rPr>
          </w:rPrChange>
        </w:rPr>
        <w:t xml:space="preserve">Hrubý odhad hodnoty </w:t>
      </w:r>
      <w:r w:rsidRPr="55E026C1" w:rsidR="00A8412F">
        <w:rPr>
          <w:rFonts w:ascii="Arial" w:hAnsi="Arial" w:eastAsia="Arial" w:cs="Arial"/>
          <w:b w:val="1"/>
          <w:bCs w:val="1"/>
          <w:rPrChange w:author="SLAVÍK Lukáš, Ing." w:date="2021-11-04T10:37:07.9780143" w:id="217507741">
            <w:rPr>
              <w:rFonts w:cs="Arial"/>
              <w:b/>
            </w:rPr>
          </w:rPrChange>
        </w:rPr>
        <w:t>záměru</w:t>
      </w:r>
      <w:r w:rsidRPr="55E026C1">
        <w:rPr>
          <w:rFonts w:ascii="Arial" w:hAnsi="Arial" w:eastAsia="Arial" w:cs="Arial"/>
          <w:b w:val="1"/>
          <w:bCs w:val="1"/>
          <w:rPrChange w:author="SLAVÍK Lukáš, Ing." w:date="2021-11-04T10:37:07.9780143" w:id="324429874">
            <w:rPr>
              <w:rFonts w:cs="Arial"/>
              <w:b/>
            </w:rPr>
          </w:rPrChange>
        </w:rPr>
        <w:t xml:space="preserve"> nákupu služeb či investic </w:t>
      </w:r>
      <w:r w:rsidRPr="55E026C1">
        <w:rPr>
          <w:rFonts w:ascii="Arial" w:hAnsi="Arial" w:eastAsia="Arial" w:cs="Arial"/>
          <w:rPrChange w:author="SLAVÍK Lukáš, Ing." w:date="2021-11-04T10:37:07.9780143" w:id="1532572587">
            <w:rPr>
              <w:rFonts w:cs="Arial"/>
            </w:rPr>
          </w:rPrChange>
        </w:rPr>
        <w:t>(externích výdajů)</w:t>
      </w:r>
      <w:r w:rsidRPr="55E026C1">
        <w:rPr>
          <w:rFonts w:ascii="Arial" w:hAnsi="Arial" w:eastAsia="Arial" w:cs="Arial"/>
          <w:b w:val="1"/>
          <w:bCs w:val="1"/>
          <w:rPrChange w:author="SLAVÍK Lukáš, Ing." w:date="2021-11-04T10:37:07.9780143" w:id="349429252">
            <w:rPr>
              <w:rFonts w:cs="Arial"/>
              <w:b/>
            </w:rPr>
          </w:rPrChange>
        </w:rPr>
        <w:t>, souvisejících s informačními a</w:t>
      </w:r>
      <w:r w:rsidRPr="55E026C1">
        <w:rPr>
          <w:rFonts w:ascii="Arial" w:hAnsi="Arial" w:eastAsia="Arial" w:cs="Arial"/>
          <w:b w:val="1"/>
          <w:bCs w:val="1"/>
          <w:rPrChange w:author="SLAVÍK Lukáš, Ing." w:date="2021-11-04T10:37:07.9780143" w:id="64569305">
            <w:rPr>
              <w:rFonts w:cs="Arial"/>
              <w:b/>
            </w:rPr>
          </w:rPrChange>
        </w:rPr>
        <w:t> </w:t>
      </w:r>
      <w:r w:rsidRPr="55E026C1">
        <w:rPr>
          <w:rFonts w:ascii="Arial" w:hAnsi="Arial" w:eastAsia="Arial" w:cs="Arial"/>
          <w:b w:val="1"/>
          <w:bCs w:val="1"/>
          <w:rPrChange w:author="SLAVÍK Lukáš, Ing." w:date="2021-11-04T10:37:07.9780143" w:id="917953430">
            <w:rPr>
              <w:rFonts w:cs="Arial"/>
              <w:b/>
            </w:rPr>
          </w:rPrChange>
        </w:rPr>
        <w:t xml:space="preserve">komunikačními technologiemi </w:t>
      </w:r>
      <w:r w:rsidRPr="55E026C1">
        <w:rPr>
          <w:rFonts w:ascii="Arial" w:hAnsi="Arial" w:eastAsia="Arial" w:cs="Arial"/>
          <w:rPrChange w:author="SLAVÍK Lukáš, Ing." w:date="2021-11-04T10:37:07.9780143" w:id="1397589965">
            <w:rPr>
              <w:rFonts w:cs="Arial"/>
            </w:rPr>
          </w:rPrChange>
        </w:rPr>
        <w:t>(</w:t>
      </w:r>
      <w:r w:rsidRPr="55E026C1">
        <w:rPr>
          <w:rFonts w:ascii="Arial" w:hAnsi="Arial" w:eastAsia="Arial" w:cs="Arial"/>
          <w:rPrChange w:author="SLAVÍK Lukáš, Ing." w:date="2021-11-04T10:37:07.9780143" w:id="540905025">
            <w:rPr>
              <w:rFonts w:cs="Arial"/>
            </w:rPr>
          </w:rPrChange>
        </w:rPr>
        <w:t>projektu</w:t>
      </w:r>
      <w:r w:rsidRPr="55E026C1">
        <w:rPr>
          <w:rFonts w:ascii="Arial" w:hAnsi="Arial" w:eastAsia="Arial" w:cs="Arial"/>
          <w:rPrChange w:author="SLAVÍK Lukáš, Ing." w:date="2021-11-04T10:37:07.9780143" w:id="1654279848">
            <w:rPr>
              <w:rFonts w:cs="Arial"/>
            </w:rPr>
          </w:rPrChange>
        </w:rPr>
        <w:t>).</w:t>
      </w:r>
    </w:p>
    <w:p w:rsidRPr="007C1E18" w:rsidR="00AF4DD9" w:rsidP="55E026C1" w:rsidRDefault="00AF4DD9" w14:paraId="5BA613AB" w14:textId="3FBD3675">
      <w:pPr>
        <w:rPr>
          <w:rFonts w:ascii="Arial" w:hAnsi="Arial" w:eastAsia="Arial" w:cs="Arial"/>
          <w:rPrChange w:author="SLAVÍK Lukáš, Ing." w:date="2021-11-04T10:37:07.9780143" w:id="1349185773">
            <w:rPr>
              <w:rFonts w:cs="Arial"/>
            </w:rPr>
          </w:rPrChange>
        </w:rPr>
        <w:pPrChange w:author="SLAVÍK Lukáš, Ing." w:date="2021-11-04T10:37:07.9780143" w:id="676792896">
          <w:pPr/>
        </w:pPrChange>
      </w:pPr>
      <w:r w:rsidRPr="55E026C1">
        <w:rPr>
          <w:rFonts w:ascii="Arial" w:hAnsi="Arial" w:eastAsia="Arial" w:cs="Arial"/>
          <w:b w:val="1"/>
          <w:bCs w:val="1"/>
          <w:rPrChange w:author="SLAVÍK Lukáš, Ing." w:date="2021-11-04T10:37:07.9780143" w:id="928331550">
            <w:rPr>
              <w:rFonts w:cs="Arial"/>
              <w:b/>
            </w:rPr>
          </w:rPrChange>
        </w:rPr>
        <w:t xml:space="preserve">Plán předpokládané </w:t>
      </w:r>
      <w:r w:rsidRPr="55E026C1">
        <w:rPr>
          <w:rFonts w:ascii="Arial" w:hAnsi="Arial" w:eastAsia="Arial" w:cs="Arial"/>
          <w:b w:val="1"/>
          <w:bCs w:val="1"/>
          <w:rPrChange w:author="SLAVÍK Lukáš, Ing." w:date="2021-11-04T10:37:07.9780143" w:id="1308928114">
            <w:rPr>
              <w:rFonts w:cs="Arial"/>
              <w:b/>
            </w:rPr>
          </w:rPrChange>
        </w:rPr>
        <w:t>ekonomické náročnosti</w:t>
      </w:r>
      <w:r w:rsidRPr="55E026C1">
        <w:rPr>
          <w:rFonts w:ascii="Arial" w:hAnsi="Arial" w:eastAsia="Arial" w:cs="Arial"/>
          <w:b w:val="1"/>
          <w:bCs w:val="1"/>
          <w:rPrChange w:author="SLAVÍK Lukáš, Ing." w:date="2021-11-04T10:37:07.9780143" w:id="900857520">
            <w:rPr>
              <w:rFonts w:cs="Arial"/>
              <w:b/>
            </w:rPr>
          </w:rPrChange>
        </w:rPr>
        <w:t xml:space="preserve"> </w:t>
      </w:r>
      <w:r w:rsidRPr="55E026C1">
        <w:rPr>
          <w:rFonts w:ascii="Arial" w:hAnsi="Arial" w:eastAsia="Arial" w:cs="Arial"/>
          <w:b w:val="1"/>
          <w:bCs w:val="1"/>
          <w:rPrChange w:author="SLAVÍK Lukáš, Ing." w:date="2021-11-04T10:37:07.9780143" w:id="538425486">
            <w:rPr>
              <w:rFonts w:cs="Arial"/>
              <w:b/>
            </w:rPr>
          </w:rPrChange>
        </w:rPr>
        <w:t>projektu</w:t>
      </w:r>
      <w:r w:rsidRPr="55E026C1">
        <w:rPr>
          <w:rFonts w:ascii="Arial" w:hAnsi="Arial" w:eastAsia="Arial" w:cs="Arial"/>
          <w:b w:val="1"/>
          <w:bCs w:val="1"/>
          <w:rPrChange w:author="SLAVÍK Lukáš, Ing." w:date="2021-11-04T10:37:07.9780143" w:id="1931215428">
            <w:rPr>
              <w:rFonts w:cs="Arial"/>
              <w:b/>
            </w:rPr>
          </w:rPrChange>
        </w:rPr>
        <w:t xml:space="preserve"> založené na metodologii </w:t>
      </w:r>
      <w:r w:rsidRPr="55E026C1" w:rsidR="00430FB7">
        <w:rPr>
          <w:rFonts w:ascii="Arial" w:hAnsi="Arial" w:eastAsia="Arial" w:cs="Arial"/>
          <w:b w:val="1"/>
          <w:bCs w:val="1"/>
          <w:rPrChange w:author="SLAVÍK Lukáš, Ing." w:date="2021-11-04T10:37:07.9780143" w:id="876142427">
            <w:rPr>
              <w:rFonts w:cs="Arial"/>
              <w:b/>
            </w:rPr>
          </w:rPrChange>
        </w:rPr>
        <w:t>pěti</w:t>
      </w:r>
      <w:r w:rsidRPr="55E026C1">
        <w:rPr>
          <w:rFonts w:ascii="Arial" w:hAnsi="Arial" w:eastAsia="Arial" w:cs="Arial"/>
          <w:b w:val="1"/>
          <w:bCs w:val="1"/>
          <w:rPrChange w:author="SLAVÍK Lukáš, Ing." w:date="2021-11-04T10:37:07.9780143" w:id="1391496718">
            <w:rPr>
              <w:rFonts w:cs="Arial"/>
              <w:b/>
            </w:rPr>
          </w:rPrChange>
        </w:rPr>
        <w:t xml:space="preserve">letých celkových nákladů vlastnictví </w:t>
      </w:r>
      <w:r w:rsidRPr="55E026C1">
        <w:rPr>
          <w:rFonts w:ascii="Arial" w:hAnsi="Arial" w:eastAsia="Arial" w:cs="Arial"/>
          <w:rPrChange w:author="SLAVÍK Lukáš, Ing." w:date="2021-11-04T10:37:07.9780143" w:id="1185879393">
            <w:rPr>
              <w:rFonts w:cs="Arial"/>
            </w:rPr>
          </w:rPrChange>
        </w:rPr>
        <w:t xml:space="preserve">(tzv. </w:t>
      </w:r>
      <w:proofErr w:type="spellStart"/>
      <w:r w:rsidRPr="55E026C1">
        <w:rPr>
          <w:rFonts w:ascii="Arial" w:hAnsi="Arial" w:eastAsia="Arial" w:cs="Arial"/>
          <w:rPrChange w:author="SLAVÍK Lukáš, Ing." w:date="2021-11-04T10:37:07.9780143" w:id="1551272154">
            <w:rPr>
              <w:rFonts w:cs="Arial"/>
            </w:rPr>
          </w:rPrChange>
        </w:rPr>
        <w:t xml:space="preserve">Total</w:t>
      </w:r>
      <w:proofErr w:type="spellEnd"/>
      <w:r w:rsidRPr="55E026C1">
        <w:rPr>
          <w:rFonts w:ascii="Arial" w:hAnsi="Arial" w:eastAsia="Arial" w:cs="Arial"/>
          <w:rPrChange w:author="SLAVÍK Lukáš, Ing." w:date="2021-11-04T10:37:07.9780143" w:id="59367578">
            <w:rPr>
              <w:rFonts w:cs="Arial"/>
            </w:rPr>
          </w:rPrChange>
        </w:rPr>
        <w:t xml:space="preserve"> </w:t>
      </w:r>
      <w:proofErr w:type="spellStart"/>
      <w:r w:rsidRPr="55E026C1">
        <w:rPr>
          <w:rFonts w:ascii="Arial" w:hAnsi="Arial" w:eastAsia="Arial" w:cs="Arial"/>
          <w:rPrChange w:author="SLAVÍK Lukáš, Ing." w:date="2021-11-04T10:37:07.9780143" w:id="1389669776">
            <w:rPr>
              <w:rFonts w:cs="Arial"/>
            </w:rPr>
          </w:rPrChange>
        </w:rPr>
        <w:t xml:space="preserve">Costs</w:t>
      </w:r>
      <w:proofErr w:type="spellEnd"/>
      <w:r w:rsidRPr="55E026C1">
        <w:rPr>
          <w:rFonts w:ascii="Arial" w:hAnsi="Arial" w:eastAsia="Arial" w:cs="Arial"/>
          <w:rPrChange w:author="SLAVÍK Lukáš, Ing." w:date="2021-11-04T10:37:07.9780143" w:id="80114773">
            <w:rPr>
              <w:rFonts w:cs="Arial"/>
            </w:rPr>
          </w:rPrChange>
        </w:rPr>
        <w:t xml:space="preserve"> </w:t>
      </w:r>
      <w:proofErr w:type="spellStart"/>
      <w:r w:rsidRPr="55E026C1">
        <w:rPr>
          <w:rFonts w:ascii="Arial" w:hAnsi="Arial" w:eastAsia="Arial" w:cs="Arial"/>
          <w:rPrChange w:author="SLAVÍK Lukáš, Ing." w:date="2021-11-04T10:37:07.9780143" w:id="1404955460">
            <w:rPr>
              <w:rFonts w:cs="Arial"/>
            </w:rPr>
          </w:rPrChange>
        </w:rPr>
        <w:t xml:space="preserve">of</w:t>
      </w:r>
      <w:proofErr w:type="spellEnd"/>
      <w:r w:rsidRPr="55E026C1">
        <w:rPr>
          <w:rFonts w:ascii="Arial" w:hAnsi="Arial" w:eastAsia="Arial" w:cs="Arial"/>
          <w:rPrChange w:author="SLAVÍK Lukáš, Ing." w:date="2021-11-04T10:37:07.9780143" w:id="1510427446">
            <w:rPr>
              <w:rFonts w:cs="Arial"/>
            </w:rPr>
          </w:rPrChange>
        </w:rPr>
        <w:t xml:space="preserve"> </w:t>
      </w:r>
      <w:proofErr w:type="spellStart"/>
      <w:r w:rsidRPr="55E026C1">
        <w:rPr>
          <w:rFonts w:ascii="Arial" w:hAnsi="Arial" w:eastAsia="Arial" w:cs="Arial"/>
          <w:rPrChange w:author="SLAVÍK Lukáš, Ing." w:date="2021-11-04T10:37:07.9780143" w:id="198624924">
            <w:rPr>
              <w:rFonts w:cs="Arial"/>
            </w:rPr>
          </w:rPrChange>
        </w:rPr>
        <w:t xml:space="preserve">Ownership</w:t>
      </w:r>
      <w:proofErr w:type="spellEnd"/>
      <w:r w:rsidRPr="55E026C1">
        <w:rPr>
          <w:rFonts w:ascii="Arial" w:hAnsi="Arial" w:eastAsia="Arial" w:cs="Arial"/>
          <w:rPrChange w:author="SLAVÍK Lukáš, Ing." w:date="2021-11-04T10:37:07.9780143" w:id="1416631942">
            <w:rPr>
              <w:rFonts w:cs="Arial"/>
            </w:rPr>
          </w:rPrChange>
        </w:rPr>
        <w:t xml:space="preserve">) </w:t>
      </w:r>
      <w:r w:rsidRPr="55E026C1">
        <w:rPr>
          <w:rFonts w:ascii="Arial" w:hAnsi="Arial" w:eastAsia="Arial" w:cs="Arial"/>
          <w:b w:val="1"/>
          <w:bCs w:val="1"/>
          <w:rPrChange w:author="SLAVÍK Lukáš, Ing." w:date="2021-11-04T10:37:07.9780143" w:id="1558202849">
            <w:rPr>
              <w:rFonts w:cs="Arial"/>
              <w:b/>
            </w:rPr>
          </w:rPrChange>
        </w:rPr>
        <w:t xml:space="preserve">- účelové členění nákladů </w:t>
      </w:r>
      <w:r w:rsidRPr="55E026C1">
        <w:rPr>
          <w:rFonts w:ascii="Arial" w:hAnsi="Arial" w:eastAsia="Arial" w:cs="Arial"/>
          <w:b w:val="1"/>
          <w:bCs w:val="1"/>
          <w:rPrChange w:author="SLAVÍK Lukáš, Ing." w:date="2021-11-04T10:37:07.9780143" w:id="1418509889">
            <w:rPr>
              <w:rFonts w:cs="Arial"/>
              <w:b/>
            </w:rPr>
          </w:rPrChange>
        </w:rPr>
        <w:t>projektu</w:t>
      </w:r>
      <w:bookmarkEnd w:id="779"/>
      <w:r w:rsidRPr="55E026C1">
        <w:rPr>
          <w:rFonts w:ascii="Arial" w:hAnsi="Arial" w:eastAsia="Arial" w:cs="Arial"/>
          <w:b w:val="1"/>
          <w:bCs w:val="1"/>
          <w:rPrChange w:author="SLAVÍK Lukáš, Ing." w:date="2021-11-04T10:37:07.9780143" w:id="1962407475">
            <w:rPr>
              <w:rFonts w:cs="Arial"/>
              <w:b/>
            </w:rPr>
          </w:rPrChange>
        </w:rPr>
        <w:t>.</w:t>
      </w:r>
    </w:p>
    <w:tbl>
      <w:tblPr>
        <w:tblStyle w:val="Style1"/>
        <w:tblW w:w="5000" w:type="pct"/>
        <w:tblLook w:val="04A0" w:firstRow="1" w:lastRow="0" w:firstColumn="1" w:lastColumn="0" w:noHBand="0" w:noVBand="1"/>
      </w:tblPr>
      <w:tblGrid>
        <w:gridCol w:w="3472"/>
        <w:gridCol w:w="1154"/>
        <w:gridCol w:w="1155"/>
        <w:gridCol w:w="1193"/>
        <w:gridCol w:w="4354"/>
      </w:tblGrid>
      <w:tr w:rsidRPr="00BF5681" w:rsidR="00AF4DD9" w:rsidTr="55E026C1" w14:paraId="6E53BA9A"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5"/>
            <w:tcBorders>
              <w:bottom w:val="single" w:color="auto" w:sz="12" w:space="0"/>
            </w:tcBorders>
            <w:tcMar/>
            <w:tcPrChange w:author="SLAVÍK Lukáš, Ing." w:date="2021-11-04T10:37:07.9780143" w:id="1531461402">
              <w:tcPr>
                <w:cnfStyle w:val="001000000000" w:firstRow="0" w:lastRow="0" w:firstColumn="1" w:lastColumn="0" w:oddVBand="0" w:evenVBand="0" w:oddHBand="0" w:evenHBand="0" w:firstRowFirstColumn="0" w:firstRowLastColumn="0" w:lastRowFirstColumn="0" w:lastRowLastColumn="0"/>
                <w:tcW w:w="5000" w:type="pct"/>
                <w:gridSpan w:val="5"/>
                <w:tcBorders>
                  <w:bottom w:val="single" w:color="auto" w:sz="12" w:space="0"/>
                </w:tcBorders>
              </w:tcPr>
            </w:tcPrChange>
          </w:tcPr>
          <w:p w:rsidRPr="002C3CAF" w:rsidR="00AF4DD9" w:rsidP="55E026C1" w:rsidRDefault="00AF4DD9" w14:paraId="0D4D6CCD" w14:textId="5B4479FA" w14:noSpellErr="1">
            <w:pPr>
              <w:spacing w:before="40" w:after="40"/>
              <w:contextualSpacing w:val="0"/>
              <w:jc w:val="left"/>
              <w:rPr>
                <w:rFonts w:ascii="Arial" w:hAnsi="Arial" w:eastAsia="Arial" w:cs="Arial"/>
                <w:b w:val="0"/>
                <w:bCs w:val="0"/>
                <w:rPrChange w:author="SLAVÍK Lukáš, Ing." w:date="2021-11-04T10:37:07.9780143" w:id="375260887">
                  <w:rPr/>
                </w:rPrChange>
              </w:rPr>
              <w:pPrChange w:author="SLAVÍK Lukáš, Ing." w:date="2021-11-04T10:37:07.9780143" w:id="605075466">
                <w:pPr>
                  <w:contextualSpacing w:val="0"/>
                  <w:jc w:val="left"/>
                </w:pPr>
              </w:pPrChange>
            </w:pPr>
            <w:bookmarkStart w:name="_Toc509581702" w:id="780"/>
            <w:bookmarkStart w:name="_Toc513797172" w:id="781"/>
            <w:r w:rsidRPr="003AAEC4">
              <w:rPr>
                <w:rFonts w:ascii="Arial" w:hAnsi="Arial" w:eastAsia="Arial" w:cs="Arial"/>
                <w:b w:val="0"/>
                <w:bCs w:val="0"/>
                <w:rPrChange w:author="SLAVÍK Lukáš, Ing." w:date="2021-11-04T10:36:37.6903059" w:id="1200858311">
                  <w:rPr>
                    <w:rFonts w:cs="Arial"/>
                    <w:b w:val="0"/>
                  </w:rPr>
                </w:rPrChange>
              </w:rPr>
              <w:t xml:space="preserve">Tabulka </w:t>
            </w:r>
            <w:r w:rsidRPr="55E026C1">
              <w:rPr>
                <w:rPrChange w:author="SLAVÍK Lukáš, Ing." w:date="2021-11-04T10:37:07.9780143" w:id="663625835">
                  <w:rPr>
                    <w:rFonts w:cs="Arial"/>
                  </w:rPr>
                </w:rPrChange>
              </w:rPr>
              <w:fldChar w:fldCharType="begin"/>
            </w:r>
            <w:r w:rsidRPr="002C3CAF">
              <w:rPr>
                <w:rFonts w:cs="Arial"/>
                <w:b w:val="0"/>
              </w:rPr>
              <w:instrText xml:space="preserve"> SEQ Tabulka \* ARABIC </w:instrText>
            </w:r>
            <w:r w:rsidRPr="002C3CAF">
              <w:rPr>
                <w:rFonts w:cs="Arial"/>
              </w:rPr>
              <w:fldChar w:fldCharType="separate"/>
            </w:r>
            <w:ins w:author="Šedivec Tomáš" w:date="2021-10-04T12:09:00Z" w:id="782">
              <w:r w:rsidRPr="003AAEC4" w:rsidR="00F45D72">
                <w:rPr>
                  <w:rFonts w:ascii="Arial" w:hAnsi="Arial" w:eastAsia="Arial" w:cs="Arial"/>
                  <w:b w:val="0"/>
                  <w:bCs w:val="0"/>
                  <w:noProof/>
                  <w:rPrChange w:author="SLAVÍK Lukáš, Ing." w:date="2021-11-04T10:36:37.6903059" w:id="153816351">
                    <w:rPr>
                      <w:rFonts w:cs="Arial"/>
                      <w:b w:val="0"/>
                      <w:noProof/>
                    </w:rPr>
                  </w:rPrChange>
                </w:rPr>
                <w:t>50</w:t>
              </w:r>
            </w:ins>
            <w:del w:author="Šedivec Tomáš" w:date="2021-06-04T12:39:00Z" w:id="783">
              <w:r w:rsidDel="00052693">
                <w:rPr>
                  <w:rFonts w:cs="Arial"/>
                  <w:b w:val="0"/>
                  <w:noProof/>
                </w:rPr>
                <w:delText>49</w:delText>
              </w:r>
            </w:del>
            <w:r w:rsidRPr="55E026C1">
              <w:rPr>
                <w:rPrChange w:author="SLAVÍK Lukáš, Ing." w:date="2021-11-04T10:37:07.9780143" w:id="1009729668">
                  <w:rPr>
                    <w:rFonts w:cs="Arial"/>
                  </w:rPr>
                </w:rPrChange>
              </w:rPr>
              <w:fldChar w:fldCharType="end"/>
            </w:r>
            <w:r w:rsidRPr="003AAEC4">
              <w:rPr>
                <w:rFonts w:ascii="Arial" w:hAnsi="Arial" w:eastAsia="Arial" w:cs="Arial"/>
                <w:b w:val="0"/>
                <w:bCs w:val="0"/>
                <w:rPrChange w:author="SLAVÍK Lukáš, Ing." w:date="2021-11-04T10:36:37.6903059" w:id="1182973203">
                  <w:rPr>
                    <w:rFonts w:cs="Arial"/>
                    <w:b w:val="0"/>
                  </w:rPr>
                </w:rPrChange>
              </w:rPr>
              <w:t xml:space="preserve">: </w:t>
            </w:r>
            <w:r w:rsidRPr="003AAEC4">
              <w:rPr>
                <w:rFonts w:ascii="Arial" w:hAnsi="Arial" w:eastAsia="Arial" w:cs="Arial"/>
                <w:rPrChange w:author="SLAVÍK Lukáš, Ing." w:date="2021-11-04T10:36:37.6903059" w:id="2064843769">
                  <w:rPr>
                    <w:rFonts w:cs="Arial"/>
                  </w:rPr>
                </w:rPrChange>
              </w:rPr>
              <w:t>TCO</w:t>
            </w:r>
            <w:bookmarkEnd w:id="780"/>
            <w:bookmarkEnd w:id="781"/>
          </w:p>
        </w:tc>
      </w:tr>
      <w:tr w:rsidRPr="00BF5681" w:rsidR="00AF4DD9" w:rsidTr="55E026C1" w14:paraId="66C66619"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36" w:type="pct"/>
            <w:tcBorders>
              <w:bottom w:val="single" w:color="auto" w:sz="12" w:space="0"/>
            </w:tcBorders>
            <w:tcMar/>
            <w:tcPrChange w:author="SLAVÍK Lukáš, Ing." w:date="2021-11-04T10:37:07.9780143" w:id="464937735">
              <w:tcPr>
                <w:cnfStyle w:val="001000000000" w:firstRow="0" w:lastRow="0" w:firstColumn="1" w:lastColumn="0" w:oddVBand="0" w:evenVBand="0" w:oddHBand="0" w:evenHBand="0" w:firstRowFirstColumn="0" w:firstRowLastColumn="0" w:lastRowFirstColumn="0" w:lastRowLastColumn="0"/>
                <w:tcW w:w="1536" w:type="pct"/>
                <w:tcBorders>
                  <w:bottom w:val="single" w:color="auto" w:sz="12" w:space="0"/>
                </w:tcBorders>
              </w:tcPr>
            </w:tcPrChange>
          </w:tcPr>
          <w:p w:rsidRPr="003F7B0D" w:rsidR="00AF4DD9" w:rsidP="55E026C1" w:rsidRDefault="00AF4DD9" w14:paraId="1D2AA6C0" w14:textId="77777777" w14:noSpellErr="1">
            <w:pPr>
              <w:spacing w:before="40" w:after="40"/>
              <w:contextualSpacing w:val="0"/>
              <w:jc w:val="left"/>
              <w:rPr>
                <w:rFonts w:ascii="Arial" w:hAnsi="Arial" w:eastAsia="Arial" w:cs="Arial"/>
                <w:rPrChange w:author="SLAVÍK Lukáš, Ing." w:date="2021-11-04T10:37:07.9780143" w:id="585403465">
                  <w:rPr>
                    <w:rFonts w:cs="Arial"/>
                  </w:rPr>
                </w:rPrChange>
              </w:rPr>
              <w:pPrChange w:author="SLAVÍK Lukáš, Ing." w:date="2021-11-04T10:37:07.9780143" w:id="1890386992">
                <w:pPr>
                  <w:contextualSpacing w:val="0"/>
                  <w:jc w:val="left"/>
                </w:pPr>
              </w:pPrChange>
            </w:pPr>
            <w:r w:rsidRPr="55E026C1">
              <w:rPr>
                <w:rFonts w:ascii="Arial" w:hAnsi="Arial" w:eastAsia="Arial" w:cs="Arial"/>
                <w:rPrChange w:author="SLAVÍK Lukáš, Ing." w:date="2021-11-04T10:37:07.9780143" w:id="969636095">
                  <w:rPr>
                    <w:rFonts w:cs="Arial"/>
                  </w:rPr>
                </w:rPrChange>
              </w:rPr>
              <w:t xml:space="preserve">Souhrnná položka modelu TCO </w:t>
            </w:r>
            <w:r w:rsidRPr="55E026C1">
              <w:rPr>
                <w:rFonts w:ascii="Arial" w:hAnsi="Arial" w:eastAsia="Arial" w:cs="Arial"/>
                <w:lang w:val="en-US"/>
                <w:rPrChange w:author="SLAVÍK Lukáš, Ing." w:date="2021-11-04T10:37:07.9780143" w:id="148368238">
                  <w:rPr>
                    <w:rFonts w:cs="Arial"/>
                    <w:lang w:val="en-US"/>
                  </w:rPr>
                </w:rPrChange>
              </w:rPr>
              <w:t>[</w:t>
            </w:r>
            <w:r w:rsidRPr="55E026C1">
              <w:rPr>
                <w:rFonts w:ascii="Arial" w:hAnsi="Arial" w:eastAsia="Arial" w:cs="Arial"/>
                <w:rPrChange w:author="SLAVÍK Lukáš, Ing." w:date="2021-11-04T10:37:07.9780143" w:id="644587876">
                  <w:rPr>
                    <w:rFonts w:cs="Arial"/>
                  </w:rPr>
                </w:rPrChange>
              </w:rPr>
              <w:t>Kč</w:t>
            </w:r>
            <w:r w:rsidRPr="55E026C1">
              <w:rPr>
                <w:rFonts w:ascii="Arial" w:hAnsi="Arial" w:eastAsia="Arial" w:cs="Arial"/>
                <w:rPrChange w:author="SLAVÍK Lukáš, Ing." w:date="2021-11-04T10:37:07.9780143" w:id="1582540935">
                  <w:rPr>
                    <w:rFonts w:cs="Arial"/>
                  </w:rPr>
                </w:rPrChange>
              </w:rPr>
              <w:t>]</w:t>
            </w:r>
            <w:r w:rsidRPr="55E026C1">
              <w:rPr>
                <w:rFonts w:ascii="Arial" w:hAnsi="Arial" w:eastAsia="Arial" w:cs="Arial"/>
                <w:rPrChange w:author="SLAVÍK Lukáš, Ing." w:date="2021-11-04T10:37:07.9780143" w:id="2091829339">
                  <w:rPr>
                    <w:rFonts w:cs="Arial"/>
                  </w:rPr>
                </w:rPrChange>
              </w:rPr>
              <w:t xml:space="preserve"> bez DPH</w:t>
            </w:r>
          </w:p>
        </w:tc>
        <w:tc>
          <w:tcPr>
            <w:cnfStyle w:val="000000000000" w:firstRow="0" w:lastRow="0" w:firstColumn="0" w:lastColumn="0" w:oddVBand="0" w:evenVBand="0" w:oddHBand="0" w:evenHBand="0" w:firstRowFirstColumn="0" w:firstRowLastColumn="0" w:lastRowFirstColumn="0" w:lastRowLastColumn="0"/>
            <w:tcW w:w="513" w:type="pct"/>
            <w:tcBorders>
              <w:bottom w:val="single" w:color="auto" w:sz="12" w:space="0"/>
            </w:tcBorders>
            <w:tcMar/>
            <w:tcPrChange w:author="SLAVÍK Lukáš, Ing." w:date="2021-11-04T10:37:07.9780143" w:id="953686343">
              <w:tcPr>
                <w:tcW w:w="513" w:type="pct"/>
                <w:tcBorders>
                  <w:bottom w:val="single" w:color="auto" w:sz="12" w:space="0"/>
                </w:tcBorders>
              </w:tcPr>
            </w:tcPrChange>
          </w:tcPr>
          <w:p w:rsidRPr="003F7B0D" w:rsidR="00AF4DD9" w:rsidP="55E026C1" w:rsidRDefault="00AF4DD9" w14:paraId="084BD085" w14:textId="77777777" w14:noSpellErr="1">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849193409">
                  <w:rPr>
                    <w:rFonts w:cs="Arial"/>
                  </w:rPr>
                </w:rPrChange>
              </w:rPr>
              <w:pPrChange w:author="SLAVÍK Lukáš, Ing." w:date="2021-11-04T10:37:07.9780143" w:id="2064321234">
                <w:pPr>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Cambria Math" w:hAnsi="Cambria Math" w:eastAsia="Cambria Math" w:cs="Cambria Math"/>
                <w:rPrChange w:author="SLAVÍK Lukáš, Ing." w:date="2021-11-04T10:37:07.9780143" w:id="876742371">
                  <w:rPr>
                    <w:rFonts w:hint="eastAsia" w:ascii="Cambria Math" w:hAnsi="Cambria Math" w:cs="Cambria Math"/>
                  </w:rPr>
                </w:rPrChange>
              </w:rPr>
              <w:t>①</w:t>
            </w:r>
            <w:r w:rsidRPr="55E026C1">
              <w:rPr>
                <w:rFonts w:ascii="Arial" w:hAnsi="Arial" w:eastAsia="Arial" w:cs="Arial"/>
                <w:rPrChange w:author="SLAVÍK Lukáš, Ing." w:date="2021-11-04T10:37:07.9780143" w:id="1267832025">
                  <w:rPr>
                    <w:rFonts w:cs="Arial"/>
                  </w:rPr>
                </w:rPrChange>
              </w:rPr>
              <w:t xml:space="preserve"> Výdaje na realizaci (výstavbu) </w:t>
            </w:r>
            <w:r w:rsidRPr="55E026C1">
              <w:rPr>
                <w:rFonts w:ascii="Arial" w:hAnsi="Arial" w:eastAsia="Arial" w:cs="Arial"/>
                <w:rPrChange w:author="SLAVÍK Lukáš, Ing." w:date="2021-11-04T10:37:07.9780143" w:id="270523939">
                  <w:rPr>
                    <w:rFonts w:cs="Arial"/>
                  </w:rPr>
                </w:rPrChange>
              </w:rPr>
              <w:t>projektu</w:t>
            </w:r>
          </w:p>
        </w:tc>
        <w:tc>
          <w:tcPr>
            <w:cnfStyle w:val="000000000000" w:firstRow="0" w:lastRow="0" w:firstColumn="0" w:lastColumn="0" w:oddVBand="0" w:evenVBand="0" w:oddHBand="0" w:evenHBand="0" w:firstRowFirstColumn="0" w:firstRowLastColumn="0" w:lastRowFirstColumn="0" w:lastRowLastColumn="0"/>
            <w:tcW w:w="513" w:type="pct"/>
            <w:tcBorders>
              <w:bottom w:val="single" w:color="auto" w:sz="12" w:space="0"/>
            </w:tcBorders>
            <w:tcMar/>
            <w:tcPrChange w:author="SLAVÍK Lukáš, Ing." w:date="2021-11-04T10:37:07.9780143" w:id="1981734136">
              <w:tcPr>
                <w:tcW w:w="513" w:type="pct"/>
                <w:tcBorders>
                  <w:bottom w:val="single" w:color="auto" w:sz="12" w:space="0"/>
                </w:tcBorders>
              </w:tcPr>
            </w:tcPrChange>
          </w:tcPr>
          <w:p w:rsidRPr="003F7B0D" w:rsidR="00AF4DD9" w:rsidP="55E026C1" w:rsidRDefault="00AF4DD9" w14:paraId="5F8B3DB4" w14:textId="77777777" w14:noSpellErr="1">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840001118">
                  <w:rPr>
                    <w:rFonts w:cs="Arial"/>
                  </w:rPr>
                </w:rPrChange>
              </w:rPr>
              <w:pPrChange w:author="SLAVÍK Lukáš, Ing." w:date="2021-11-04T10:37:07.9780143" w:id="506688377">
                <w:pPr>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Cambria Math" w:hAnsi="Cambria Math" w:eastAsia="Cambria Math" w:cs="Cambria Math"/>
                <w:rPrChange w:author="SLAVÍK Lukáš, Ing." w:date="2021-11-04T10:37:07.9780143" w:id="1391432830">
                  <w:rPr>
                    <w:rFonts w:hint="eastAsia" w:ascii="Cambria Math" w:hAnsi="Cambria Math" w:cs="Cambria Math"/>
                  </w:rPr>
                </w:rPrChange>
              </w:rPr>
              <w:t>②</w:t>
            </w:r>
            <w:r w:rsidRPr="55E026C1">
              <w:rPr>
                <w:rFonts w:ascii="Arial" w:hAnsi="Arial" w:eastAsia="Arial" w:cs="Arial"/>
                <w:rPrChange w:author="SLAVÍK Lukáš, Ing." w:date="2021-11-04T10:37:07.9780143" w:id="481039582">
                  <w:rPr>
                    <w:rFonts w:cs="Arial"/>
                  </w:rPr>
                </w:rPrChange>
              </w:rPr>
              <w:t xml:space="preserve"> Výdaje na provoz a rozvoj (do konce aktuální smlouvy)</w:t>
            </w:r>
          </w:p>
        </w:tc>
        <w:tc>
          <w:tcPr>
            <w:cnfStyle w:val="000000000000" w:firstRow="0" w:lastRow="0" w:firstColumn="0" w:lastColumn="0" w:oddVBand="0" w:evenVBand="0" w:oddHBand="0" w:evenHBand="0" w:firstRowFirstColumn="0" w:firstRowLastColumn="0" w:lastRowFirstColumn="0" w:lastRowLastColumn="0"/>
            <w:tcW w:w="513" w:type="pct"/>
            <w:tcBorders>
              <w:bottom w:val="single" w:color="auto" w:sz="12" w:space="0"/>
            </w:tcBorders>
            <w:tcMar/>
            <w:tcPrChange w:author="SLAVÍK Lukáš, Ing." w:date="2021-11-04T10:37:07.9780143" w:id="522404155">
              <w:tcPr>
                <w:tcW w:w="513" w:type="pct"/>
                <w:tcBorders>
                  <w:bottom w:val="single" w:color="auto" w:sz="12" w:space="0"/>
                </w:tcBorders>
              </w:tcPr>
            </w:tcPrChange>
          </w:tcPr>
          <w:p w:rsidRPr="003F7B0D" w:rsidR="00AF4DD9" w:rsidP="55E026C1" w:rsidRDefault="00AF4DD9" w14:paraId="7BCB15DA" w14:textId="77777777" w14:noSpellErr="1">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504465261">
                  <w:rPr>
                    <w:rFonts w:cs="Arial"/>
                  </w:rPr>
                </w:rPrChange>
              </w:rPr>
              <w:pPrChange w:author="SLAVÍK Lukáš, Ing." w:date="2021-11-04T10:37:07.9780143" w:id="1679173223">
                <w:pPr>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Cambria Math" w:hAnsi="Cambria Math" w:eastAsia="Cambria Math" w:cs="Cambria Math"/>
                <w:rPrChange w:author="SLAVÍK Lukáš, Ing." w:date="2021-11-04T10:37:07.9780143" w:id="1737430426">
                  <w:rPr>
                    <w:rFonts w:hint="eastAsia" w:ascii="Cambria Math" w:hAnsi="Cambria Math" w:cs="Cambria Math"/>
                  </w:rPr>
                </w:rPrChange>
              </w:rPr>
              <w:t>③</w:t>
            </w:r>
            <w:r w:rsidRPr="55E026C1">
              <w:rPr>
                <w:rFonts w:ascii="Arial" w:hAnsi="Arial" w:eastAsia="Arial" w:cs="Arial"/>
                <w:rPrChange w:author="SLAVÍK Lukáš, Ing." w:date="2021-11-04T10:37:07.9780143" w:id="79508474">
                  <w:rPr>
                    <w:rFonts w:cs="Arial"/>
                  </w:rPr>
                </w:rPrChange>
              </w:rPr>
              <w:t xml:space="preserve"> TCO 5</w:t>
            </w:r>
          </w:p>
          <w:p w:rsidRPr="003F7B0D" w:rsidR="00AF4DD9" w:rsidP="55E026C1" w:rsidRDefault="00AF4DD9" w14:paraId="391248E0" w14:textId="77777777" w14:noSpellErr="1">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b w:val="0"/>
                <w:bCs w:val="0"/>
                <w:rPrChange w:author="SLAVÍK Lukáš, Ing." w:date="2021-11-04T10:37:07.9780143" w:id="264705715">
                  <w:rPr>
                    <w:rFonts w:cs="Arial"/>
                    <w:b w:val="0"/>
                  </w:rPr>
                </w:rPrChange>
              </w:rPr>
              <w:pPrChange w:author="SLAVÍK Lukáš, Ing." w:date="2021-11-04T10:37:07.9780143" w:id="299198446">
                <w:pPr>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b w:val="0"/>
                <w:bCs w:val="0"/>
                <w:rPrChange w:author="SLAVÍK Lukáš, Ing." w:date="2021-11-04T10:37:07.9780143" w:id="975321612">
                  <w:rPr>
                    <w:rFonts w:cs="Arial"/>
                    <w:b w:val="0"/>
                  </w:rPr>
                </w:rPrChange>
              </w:rPr>
              <w:t xml:space="preserve">= </w:t>
            </w:r>
            <w:r w:rsidRPr="55E026C1">
              <w:rPr>
                <w:rFonts w:ascii="Cambria Math" w:hAnsi="Cambria Math" w:eastAsia="Cambria Math" w:cs="Cambria Math"/>
                <w:rPrChange w:author="SLAVÍK Lukáš, Ing." w:date="2021-11-04T10:37:07.9780143" w:id="244315101">
                  <w:rPr>
                    <w:rFonts w:hint="eastAsia" w:ascii="Cambria Math" w:hAnsi="Cambria Math" w:cs="Cambria Math"/>
                  </w:rPr>
                </w:rPrChange>
              </w:rPr>
              <w:t>①</w:t>
            </w:r>
            <w:r w:rsidRPr="55E026C1">
              <w:rPr>
                <w:rFonts w:ascii="Arial" w:hAnsi="Arial" w:eastAsia="Arial" w:cs="Arial"/>
                <w:rPrChange w:author="SLAVÍK Lukáš, Ing." w:date="2021-11-04T10:37:07.9780143" w:id="127617127">
                  <w:rPr>
                    <w:rFonts w:cs="Arial"/>
                  </w:rPr>
                </w:rPrChange>
              </w:rPr>
              <w:t xml:space="preserve"> </w:t>
            </w:r>
            <w:r w:rsidRPr="55E026C1">
              <w:rPr>
                <w:rFonts w:ascii="Arial" w:hAnsi="Arial" w:eastAsia="Arial" w:cs="Arial"/>
                <w:b w:val="0"/>
                <w:bCs w:val="0"/>
                <w:rPrChange w:author="SLAVÍK Lukáš, Ing." w:date="2021-11-04T10:37:07.9780143" w:id="986485453">
                  <w:rPr>
                    <w:rFonts w:cs="Arial"/>
                    <w:b w:val="0"/>
                  </w:rPr>
                </w:rPrChange>
              </w:rPr>
              <w:t>+</w:t>
            </w:r>
            <w:r w:rsidRPr="55E026C1">
              <w:rPr>
                <w:rFonts w:ascii="Arial" w:hAnsi="Arial" w:eastAsia="Arial" w:cs="Arial"/>
                <w:rPrChange w:author="SLAVÍK Lukáš, Ing." w:date="2021-11-04T10:37:07.9780143" w:id="2013428028">
                  <w:rPr>
                    <w:rFonts w:cs="Arial"/>
                  </w:rPr>
                </w:rPrChange>
              </w:rPr>
              <w:t xml:space="preserve"> </w:t>
            </w:r>
            <w:r w:rsidRPr="55E026C1">
              <w:rPr>
                <w:rFonts w:ascii="Arial" w:hAnsi="Arial" w:eastAsia="Arial" w:cs="Arial"/>
                <w:rPrChange w:author="SLAVÍK Lukáš, Ing." w:date="2021-11-04T10:37:07.9780143" w:id="1648805135">
                  <w:rPr>
                    <w:rFonts w:cs="Arial"/>
                  </w:rPr>
                </w:rPrChange>
              </w:rPr>
              <w:t>(</w:t>
            </w:r>
            <w:r w:rsidRPr="55E026C1">
              <w:rPr>
                <w:rFonts w:ascii="Cambria Math" w:hAnsi="Cambria Math" w:eastAsia="Cambria Math" w:cs="Cambria Math"/>
                <w:rPrChange w:author="SLAVÍK Lukáš, Ing." w:date="2021-11-04T10:37:07.9780143" w:id="1986870763">
                  <w:rPr>
                    <w:rFonts w:hint="eastAsia" w:ascii="Cambria Math" w:hAnsi="Cambria Math" w:cs="Cambria Math"/>
                  </w:rPr>
                </w:rPrChange>
              </w:rPr>
              <w:t>②</w:t>
            </w:r>
            <w:r w:rsidRPr="55E026C1">
              <w:rPr>
                <w:rFonts w:ascii="Cambria Math" w:hAnsi="Cambria Math" w:eastAsia="Cambria Math" w:cs="Cambria Math"/>
                <w:b w:val="0"/>
                <w:bCs w:val="0"/>
                <w:rPrChange w:author="SLAVÍK Lukáš, Ing." w:date="2021-11-04T10:37:07.9780143" w:id="1269878783">
                  <w:rPr>
                    <w:rFonts w:ascii="Cambria Math" w:hAnsi="Cambria Math" w:cs="Cambria Math"/>
                    <w:b w:val="0"/>
                  </w:rPr>
                </w:rPrChange>
              </w:rPr>
              <w:t>,</w:t>
            </w:r>
            <w:r w:rsidRPr="55E026C1">
              <w:rPr>
                <w:rFonts w:ascii="Arial" w:hAnsi="Arial" w:eastAsia="Arial" w:cs="Arial"/>
                <w:rPrChange w:author="SLAVÍK Lukáš, Ing." w:date="2021-11-04T10:37:07.9780143" w:id="1839356020">
                  <w:rPr>
                    <w:rFonts w:cs="Arial"/>
                  </w:rPr>
                </w:rPrChange>
              </w:rPr>
              <w:t xml:space="preserve"> </w:t>
            </w:r>
            <w:r w:rsidRPr="55E026C1">
              <w:rPr>
                <w:rFonts w:ascii="Arial" w:hAnsi="Arial" w:eastAsia="Arial" w:cs="Arial"/>
                <w:rPrChange w:author="SLAVÍK Lukáš, Ing." w:date="2021-11-04T10:37:07.9780143" w:id="1724495059">
                  <w:rPr>
                    <w:rFonts w:cs="Arial"/>
                  </w:rPr>
                </w:rPrChange>
              </w:rPr>
              <w:t>přepočtené</w:t>
            </w:r>
            <w:r w:rsidRPr="55E026C1">
              <w:rPr>
                <w:rFonts w:ascii="Arial" w:hAnsi="Arial" w:eastAsia="Arial" w:cs="Arial"/>
                <w:rPrChange w:author="SLAVÍK Lukáš, Ing." w:date="2021-11-04T10:37:07.9780143" w:id="2074009559">
                  <w:rPr>
                    <w:rFonts w:cs="Arial"/>
                  </w:rPr>
                </w:rPrChange>
              </w:rPr>
              <w:t xml:space="preserve"> na 5 let)</w:t>
            </w:r>
          </w:p>
        </w:tc>
        <w:tc>
          <w:tcPr>
            <w:cnfStyle w:val="000000000000" w:firstRow="0" w:lastRow="0" w:firstColumn="0" w:lastColumn="0" w:oddVBand="0" w:evenVBand="0" w:oddHBand="0" w:evenHBand="0" w:firstRowFirstColumn="0" w:firstRowLastColumn="0" w:lastRowFirstColumn="0" w:lastRowLastColumn="0"/>
            <w:tcW w:w="1924" w:type="pct"/>
            <w:tcBorders>
              <w:bottom w:val="single" w:color="auto" w:sz="12" w:space="0"/>
            </w:tcBorders>
            <w:tcMar/>
            <w:tcPrChange w:author="SLAVÍK Lukáš, Ing." w:date="2021-11-04T10:37:07.9780143" w:id="1841211242">
              <w:tcPr>
                <w:tcW w:w="1924" w:type="pct"/>
                <w:tcBorders>
                  <w:bottom w:val="single" w:color="auto" w:sz="12" w:space="0"/>
                </w:tcBorders>
              </w:tcPr>
            </w:tcPrChange>
          </w:tcPr>
          <w:p w:rsidRPr="003F7B0D" w:rsidR="00AF4DD9" w:rsidP="55E026C1" w:rsidRDefault="00AF4DD9" w14:paraId="0D829CCF" w14:textId="77777777" w14:noSpellErr="1">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716273038">
                  <w:rPr>
                    <w:rFonts w:cs="Arial"/>
                  </w:rPr>
                </w:rPrChange>
              </w:rPr>
              <w:pPrChange w:author="SLAVÍK Lukáš, Ing." w:date="2021-11-04T10:37:07.9780143" w:id="1782847190">
                <w:pPr>
                  <w:contextualSpacing w:val="0"/>
                  <w:jc w:val="left"/>
                  <w:cnfStyle w:val="100000000000" w:firstRow="1" w:lastRow="0" w:firstColumn="0" w:lastColumn="0" w:oddVBand="0" w:evenVBand="0" w:oddHBand="0" w:evenHBand="0" w:firstRowFirstColumn="0" w:firstRowLastColumn="0" w:lastRowFirstColumn="0" w:lastRowLastColumn="0"/>
                </w:pPr>
              </w:pPrChange>
            </w:pPr>
            <w:r w:rsidRPr="55E026C1">
              <w:rPr>
                <w:rFonts w:ascii="Arial" w:hAnsi="Arial" w:eastAsia="Arial" w:cs="Arial"/>
                <w:rPrChange w:author="SLAVÍK Lukáš, Ing." w:date="2021-11-04T10:37:07.9780143" w:id="525596633">
                  <w:rPr>
                    <w:rFonts w:cs="Arial"/>
                  </w:rPr>
                </w:rPrChange>
              </w:rPr>
              <w:t>Vysvětlení k položce</w:t>
            </w:r>
          </w:p>
        </w:tc>
      </w:tr>
      <w:tr w:rsidRPr="00BF5681" w:rsidR="00AF4DD9" w:rsidTr="55E026C1" w14:paraId="336AB02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6" w:type="pct"/>
            <w:tcBorders>
              <w:top w:val="single" w:color="auto" w:sz="12" w:space="0"/>
              <w:bottom w:val="single" w:color="auto" w:sz="12" w:space="0"/>
            </w:tcBorders>
            <w:shd w:val="clear" w:color="auto" w:fill="D9D9D9" w:themeFill="background1" w:themeFillShade="D9"/>
            <w:tcMar/>
            <w:tcPrChange w:author="SLAVÍK Lukáš, Ing." w:date="2021-11-04T10:37:07.9780143" w:id="23546112">
              <w:tcPr>
                <w:cnfStyle w:val="001000000000" w:firstRow="0" w:lastRow="0" w:firstColumn="1" w:lastColumn="0" w:oddVBand="0" w:evenVBand="0" w:oddHBand="0" w:evenHBand="0" w:firstRowFirstColumn="0" w:firstRowLastColumn="0" w:lastRowFirstColumn="0" w:lastRowLastColumn="0"/>
                <w:tcW w:w="1536" w:type="pct"/>
                <w:tcBorders>
                  <w:top w:val="single" w:color="auto" w:sz="12" w:space="0"/>
                  <w:bottom w:val="single" w:color="auto" w:sz="12" w:space="0"/>
                </w:tcBorders>
                <w:shd w:val="clear" w:color="auto" w:fill="D9D9D9" w:themeFill="background1" w:themeFillShade="D9"/>
              </w:tcPr>
            </w:tcPrChange>
          </w:tcPr>
          <w:p w:rsidRPr="003F7B0D" w:rsidR="00AF4DD9" w:rsidP="55E026C1" w:rsidRDefault="00AF4DD9" w14:paraId="6447B00F" w14:textId="77777777" w14:noSpellErr="1">
            <w:pPr>
              <w:spacing w:before="40" w:after="40"/>
              <w:jc w:val="left"/>
              <w:rPr>
                <w:rFonts w:ascii="Arial" w:hAnsi="Arial" w:eastAsia="Arial" w:cs="Arial"/>
                <w:rPrChange w:author="SLAVÍK Lukáš, Ing." w:date="2021-11-04T10:37:07.9780143" w:id="1956439430">
                  <w:rPr>
                    <w:rFonts w:cs="Arial"/>
                  </w:rPr>
                </w:rPrChange>
              </w:rPr>
              <w:pPrChange w:author="SLAVÍK Lukáš, Ing." w:date="2021-11-04T10:37:07.9780143" w:id="1241533701">
                <w:pPr>
                  <w:jc w:val="left"/>
                </w:pPr>
              </w:pPrChange>
            </w:pPr>
            <w:r w:rsidRPr="55E026C1">
              <w:rPr>
                <w:rFonts w:ascii="Arial" w:hAnsi="Arial" w:eastAsia="Arial" w:cs="Arial"/>
                <w:rPrChange w:author="SLAVÍK Lukáš, Ing." w:date="2021-11-04T10:37:07.9780143" w:id="231554551">
                  <w:rPr>
                    <w:rFonts w:cs="Arial"/>
                  </w:rPr>
                </w:rPrChange>
              </w:rPr>
              <w:t>Počet měsíců trvání fáze</w:t>
            </w:r>
          </w:p>
        </w:tc>
        <w:tc>
          <w:tcPr>
            <w:cnfStyle w:val="000000000000" w:firstRow="0" w:lastRow="0" w:firstColumn="0" w:lastColumn="0" w:oddVBand="0" w:evenVBand="0" w:oddHBand="0" w:evenHBand="0" w:firstRowFirstColumn="0" w:firstRowLastColumn="0" w:lastRowFirstColumn="0" w:lastRowLastColumn="0"/>
            <w:tcW w:w="513" w:type="pct"/>
            <w:tcBorders>
              <w:top w:val="single" w:color="auto" w:sz="12" w:space="0"/>
              <w:bottom w:val="single" w:color="auto" w:sz="12" w:space="0"/>
            </w:tcBorders>
            <w:shd w:val="clear" w:color="auto" w:fill="auto"/>
            <w:tcMar/>
            <w:tcPrChange w:author="SLAVÍK Lukáš, Ing." w:date="2021-11-04T10:37:07.9780143" w:id="50436369">
              <w:tcPr>
                <w:tcW w:w="513" w:type="pct"/>
                <w:tcBorders>
                  <w:top w:val="single" w:color="auto" w:sz="12" w:space="0"/>
                  <w:bottom w:val="single" w:color="auto" w:sz="12" w:space="0"/>
                </w:tcBorders>
                <w:shd w:val="clear" w:color="auto" w:fill="auto"/>
              </w:tcPr>
            </w:tcPrChange>
          </w:tcPr>
          <w:p w:rsidR="00AF4DD9" w:rsidP="55E026C1" w:rsidRDefault="00D208BE" w14:paraId="2D3A2DA1" w14:textId="1C3E49CC">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eastAsia="Arial" w:cs="Arial"/>
                <w:color w:val="FF0000"/>
                <w:rPrChange w:author="SLAVÍK Lukáš, Ing." w:date="2021-11-04T10:37:07.9780143" w:id="316464233">
                  <w:rPr>
                    <w:rFonts w:cs="Arial"/>
                    <w:color w:val="FF0000"/>
                  </w:rPr>
                </w:rPrChange>
              </w:rPr>
              <w:pPrChange w:author="SLAVÍK Lukáš, Ing." w:date="2021-11-04T10:37:07.9780143" w:id="512927405">
                <w:pPr>
                  <w:jc w:val="center"/>
                  <w:cnfStyle w:val="000000100000" w:firstRow="0" w:lastRow="0" w:firstColumn="0" w:lastColumn="0" w:oddVBand="0" w:evenVBand="0" w:oddHBand="1" w:evenHBand="0" w:firstRowFirstColumn="0" w:firstRowLastColumn="0" w:lastRowFirstColumn="0" w:lastRowLastColumn="0"/>
                </w:pPr>
              </w:pPrChange>
            </w:pPr>
            <w:ins w:author="Šedivec Tomáš" w:date="2021-10-06T09:31:00Z" w:id="784">
              <w:r w:rsidRPr="55E026C1">
                <w:rPr>
                  <w:rFonts w:ascii="Arial" w:hAnsi="Arial" w:eastAsia="Arial" w:cs="Arial"/>
                  <w:color w:val="FF0000"/>
                  <w:rPrChange w:author="SLAVÍK Lukáš, Ing." w:date="2021-11-04T10:37:07.9780143" w:id="965868689">
                    <w:rPr>
                      <w:rFonts w:cs="Arial"/>
                      <w:color w:val="FF0000"/>
                    </w:rPr>
                  </w:rPrChange>
                </w:rPr>
                <w:t>0</w:t>
              </w:r>
            </w:ins>
          </w:p>
        </w:tc>
        <w:tc>
          <w:tcPr>
            <w:cnfStyle w:val="000000000000" w:firstRow="0" w:lastRow="0" w:firstColumn="0" w:lastColumn="0" w:oddVBand="0" w:evenVBand="0" w:oddHBand="0" w:evenHBand="0" w:firstRowFirstColumn="0" w:firstRowLastColumn="0" w:lastRowFirstColumn="0" w:lastRowLastColumn="0"/>
            <w:tcW w:w="513" w:type="pct"/>
            <w:tcBorders>
              <w:top w:val="single" w:color="auto" w:sz="12" w:space="0"/>
              <w:bottom w:val="single" w:color="auto" w:sz="12" w:space="0"/>
            </w:tcBorders>
            <w:shd w:val="clear" w:color="auto" w:fill="auto"/>
            <w:tcMar/>
            <w:tcPrChange w:author="SLAVÍK Lukáš, Ing." w:date="2021-11-04T10:37:07.9780143" w:id="55774585">
              <w:tcPr>
                <w:tcW w:w="513" w:type="pct"/>
                <w:tcBorders>
                  <w:top w:val="single" w:color="auto" w:sz="12" w:space="0"/>
                  <w:bottom w:val="single" w:color="auto" w:sz="12" w:space="0"/>
                </w:tcBorders>
                <w:shd w:val="clear" w:color="auto" w:fill="auto"/>
              </w:tcPr>
            </w:tcPrChange>
          </w:tcPr>
          <w:p w:rsidRPr="00BF3B25" w:rsidR="00AF4DD9" w:rsidP="55E026C1" w:rsidRDefault="00D208BE" w14:paraId="2BF54ED5" w14:textId="5568BC4E">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eastAsia="Arial" w:cs="Arial"/>
                <w:color w:val="FF0000"/>
                <w:rPrChange w:author="SLAVÍK Lukáš, Ing." w:date="2021-11-04T10:37:07.9780143" w:id="1134431521">
                  <w:rPr>
                    <w:rFonts w:cs="Arial"/>
                    <w:color w:val="FF0000"/>
                  </w:rPr>
                </w:rPrChange>
              </w:rPr>
              <w:pPrChange w:author="SLAVÍK Lukáš, Ing." w:date="2021-11-04T10:37:07.9780143" w:id="1808717684">
                <w:pPr>
                  <w:jc w:val="center"/>
                  <w:cnfStyle w:val="000000100000" w:firstRow="0" w:lastRow="0" w:firstColumn="0" w:lastColumn="0" w:oddVBand="0" w:evenVBand="0" w:oddHBand="1" w:evenHBand="0" w:firstRowFirstColumn="0" w:firstRowLastColumn="0" w:lastRowFirstColumn="0" w:lastRowLastColumn="0"/>
                </w:pPr>
              </w:pPrChange>
            </w:pPr>
            <w:ins w:author="Šedivec Tomáš" w:date="2021-10-06T09:31:00Z" w:id="785">
              <w:r w:rsidRPr="55E026C1">
                <w:rPr>
                  <w:rFonts w:ascii="Arial" w:hAnsi="Arial" w:eastAsia="Arial" w:cs="Arial"/>
                  <w:color w:val="FF0000"/>
                  <w:rPrChange w:author="SLAVÍK Lukáš, Ing." w:date="2021-11-04T10:37:07.9780143" w:id="959766395">
                    <w:rPr>
                      <w:rFonts w:cs="Arial"/>
                      <w:color w:val="FF0000"/>
                    </w:rPr>
                  </w:rPrChange>
                </w:rPr>
                <w:t>0</w:t>
              </w:r>
            </w:ins>
          </w:p>
        </w:tc>
        <w:tc>
          <w:tcPr>
            <w:cnfStyle w:val="000000000000" w:firstRow="0" w:lastRow="0" w:firstColumn="0" w:lastColumn="0" w:oddVBand="0" w:evenVBand="0" w:oddHBand="0" w:evenHBand="0" w:firstRowFirstColumn="0" w:firstRowLastColumn="0" w:lastRowFirstColumn="0" w:lastRowLastColumn="0"/>
            <w:tcW w:w="513" w:type="pct"/>
            <w:tcBorders>
              <w:top w:val="single" w:color="auto" w:sz="12" w:space="0"/>
              <w:bottom w:val="single" w:color="auto" w:sz="12" w:space="0"/>
            </w:tcBorders>
            <w:shd w:val="clear" w:color="auto" w:fill="auto"/>
            <w:tcMar/>
            <w:tcPrChange w:author="SLAVÍK Lukáš, Ing." w:date="2021-11-04T10:37:07.9780143" w:id="1725458567">
              <w:tcPr>
                <w:tcW w:w="513" w:type="pct"/>
                <w:tcBorders>
                  <w:top w:val="single" w:color="auto" w:sz="12" w:space="0"/>
                  <w:bottom w:val="single" w:color="auto" w:sz="12" w:space="0"/>
                </w:tcBorders>
                <w:shd w:val="clear" w:color="auto" w:fill="auto"/>
              </w:tcPr>
            </w:tcPrChange>
          </w:tcPr>
          <w:p w:rsidRPr="003F5FB0" w:rsidR="00AF4DD9" w:rsidP="55E026C1" w:rsidRDefault="00D208BE" w14:paraId="7CDE16F2" w14:textId="1523D3C1">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hAnsi="Arial" w:eastAsia="Arial" w:cs="Arial"/>
                <w:rPrChange w:author="SLAVÍK Lukáš, Ing." w:date="2021-11-04T10:37:07.9780143" w:id="25199112">
                  <w:rPr/>
                </w:rPrChange>
              </w:rPr>
              <w:pPrChange w:author="SLAVÍK Lukáš, Ing." w:date="2021-11-04T10:37:07.9780143" w:id="786">
                <w:pPr>
                  <w:spacing w:before="40" w:after="40"/>
                  <w:jc w:val="left"/>
                  <w:cnfStyle w:val="000000100000" w:firstRow="0" w:lastRow="0" w:firstColumn="0" w:lastColumn="0" w:oddVBand="0" w:evenVBand="0" w:oddHBand="1" w:evenHBand="0" w:firstRowFirstColumn="0" w:firstRowLastColumn="0" w:lastRowFirstColumn="0" w:lastRowLastColumn="0"/>
                </w:pPr>
              </w:pPrChange>
            </w:pPr>
            <w:ins w:author="Šedivec Tomáš" w:date="2021-10-06T09:31:00Z" w:id="787">
              <w:r w:rsidRPr="55E026C1">
                <w:rPr>
                  <w:rFonts w:ascii="Arial" w:hAnsi="Arial" w:eastAsia="Arial" w:cs="Arial"/>
                  <w:rPrChange w:author="SLAVÍK Lukáš, Ing." w:date="2021-11-04T10:37:07.9780143" w:id="281787337">
                    <w:rPr>
                      <w:rFonts w:cs="Arial"/>
                    </w:rPr>
                  </w:rPrChange>
                </w:rPr>
                <w:t>0</w:t>
              </w:r>
            </w:ins>
          </w:p>
        </w:tc>
        <w:tc>
          <w:tcPr>
            <w:cnfStyle w:val="000000000000" w:firstRow="0" w:lastRow="0" w:firstColumn="0" w:lastColumn="0" w:oddVBand="0" w:evenVBand="0" w:oddHBand="0" w:evenHBand="0" w:firstRowFirstColumn="0" w:firstRowLastColumn="0" w:lastRowFirstColumn="0" w:lastRowLastColumn="0"/>
            <w:tcW w:w="1924" w:type="pct"/>
            <w:tcBorders>
              <w:top w:val="single" w:color="auto" w:sz="12" w:space="0"/>
              <w:bottom w:val="single" w:color="auto" w:sz="12" w:space="0"/>
            </w:tcBorders>
            <w:shd w:val="clear" w:color="auto" w:fill="D9D9D9" w:themeFill="background1" w:themeFillShade="D9"/>
            <w:tcMar/>
            <w:tcPrChange w:author="SLAVÍK Lukáš, Ing." w:date="2021-11-04T10:37:07.9780143" w:id="2038262080">
              <w:tcPr>
                <w:tcW w:w="1924" w:type="pct"/>
                <w:tcBorders>
                  <w:top w:val="single" w:color="auto" w:sz="12" w:space="0"/>
                  <w:bottom w:val="single" w:color="auto" w:sz="12" w:space="0"/>
                </w:tcBorders>
                <w:shd w:val="clear" w:color="auto" w:fill="D9D9D9" w:themeFill="background1" w:themeFillShade="D9"/>
              </w:tcPr>
            </w:tcPrChange>
          </w:tcPr>
          <w:p w:rsidRPr="003F7B0D" w:rsidR="00AF4DD9" w:rsidP="00C37272" w:rsidRDefault="00AF4DD9" w14:paraId="6F232C62" w14:textId="77777777">
            <w:pPr>
              <w:spacing w:before="40" w:after="40"/>
              <w:jc w:val="left"/>
              <w:cnfStyle w:val="000000100000" w:firstRow="0" w:lastRow="0" w:firstColumn="0" w:lastColumn="0" w:oddVBand="0" w:evenVBand="0" w:oddHBand="1" w:evenHBand="0" w:firstRowFirstColumn="0" w:firstRowLastColumn="0" w:lastRowFirstColumn="0" w:lastRowLastColumn="0"/>
              <w:rPr>
                <w:rFonts w:cs="Arial"/>
              </w:rPr>
            </w:pPr>
          </w:p>
        </w:tc>
      </w:tr>
      <w:tr w:rsidRPr="00BF5681" w:rsidR="00AF4DD9" w:rsidTr="55E026C1" w14:paraId="71F4FB3A" w14:textId="77777777">
        <w:tc>
          <w:tcPr>
            <w:cnfStyle w:val="001000000000" w:firstRow="0" w:lastRow="0" w:firstColumn="1" w:lastColumn="0" w:oddVBand="0" w:evenVBand="0" w:oddHBand="0" w:evenHBand="0" w:firstRowFirstColumn="0" w:firstRowLastColumn="0" w:lastRowFirstColumn="0" w:lastRowLastColumn="0"/>
            <w:tcW w:w="1536" w:type="pct"/>
            <w:tcBorders>
              <w:top w:val="single" w:color="auto" w:sz="12" w:space="0"/>
            </w:tcBorders>
            <w:shd w:val="clear" w:color="auto" w:fill="D9D9D9" w:themeFill="background1" w:themeFillShade="D9"/>
            <w:tcMar/>
            <w:tcPrChange w:author="SLAVÍK Lukáš, Ing." w:date="2021-11-04T10:37:07.9780143" w:id="933531577">
              <w:tcPr>
                <w:cnfStyle w:val="001000000000" w:firstRow="0" w:lastRow="0" w:firstColumn="1" w:lastColumn="0" w:oddVBand="0" w:evenVBand="0" w:oddHBand="0" w:evenHBand="0" w:firstRowFirstColumn="0" w:firstRowLastColumn="0" w:lastRowFirstColumn="0" w:lastRowLastColumn="0"/>
                <w:tcW w:w="1536" w:type="pct"/>
                <w:tcBorders>
                  <w:top w:val="single" w:color="auto" w:sz="12" w:space="0"/>
                </w:tcBorders>
                <w:shd w:val="clear" w:color="auto" w:fill="D9D9D9" w:themeFill="background1" w:themeFillShade="D9"/>
              </w:tcPr>
            </w:tcPrChange>
          </w:tcPr>
          <w:p w:rsidRPr="003F7B0D" w:rsidR="00AF4DD9" w:rsidP="55E026C1" w:rsidRDefault="00AF4DD9" w14:paraId="1EF48816" w14:textId="77777777" w14:noSpellErr="1">
            <w:pPr>
              <w:spacing w:before="40" w:after="40"/>
              <w:contextualSpacing w:val="0"/>
              <w:jc w:val="left"/>
              <w:rPr>
                <w:rFonts w:ascii="Arial" w:hAnsi="Arial" w:eastAsia="Arial" w:cs="Arial"/>
                <w:b w:val="0"/>
                <w:bCs w:val="0"/>
                <w:rPrChange w:author="SLAVÍK Lukáš, Ing." w:date="2021-11-04T10:37:07.9780143" w:id="1306644221">
                  <w:rPr>
                    <w:rFonts w:cs="Arial"/>
                    <w:b w:val="0"/>
                  </w:rPr>
                </w:rPrChange>
              </w:rPr>
              <w:pPrChange w:author="SLAVÍK Lukáš, Ing." w:date="2021-11-04T10:37:07.9780143" w:id="1478040092">
                <w:pPr>
                  <w:contextualSpacing w:val="0"/>
                  <w:jc w:val="left"/>
                </w:pPr>
              </w:pPrChange>
            </w:pPr>
            <w:r w:rsidRPr="55E026C1">
              <w:rPr>
                <w:rFonts w:ascii="Arial" w:hAnsi="Arial" w:eastAsia="Arial" w:cs="Arial"/>
                <w:rPrChange w:author="SLAVÍK Lukáš, Ing." w:date="2021-11-04T10:37:07.9780143" w:id="1077163267">
                  <w:rPr>
                    <w:rFonts w:cs="Arial"/>
                  </w:rPr>
                </w:rPrChange>
              </w:rPr>
              <w:t>A. Předběžné analýzy</w:t>
            </w:r>
            <w:r w:rsidRPr="55E026C1">
              <w:rPr>
                <w:rFonts w:ascii="Arial" w:hAnsi="Arial" w:eastAsia="Arial" w:cs="Arial"/>
                <w:rPrChange w:author="SLAVÍK Lukáš, Ing." w:date="2021-11-04T10:37:07.9780143" w:id="1725992418">
                  <w:rPr>
                    <w:rFonts w:cs="Arial"/>
                  </w:rPr>
                </w:rPrChange>
              </w:rPr>
              <w:t xml:space="preserve"> (vč. rizik)</w:t>
            </w:r>
            <w:r w:rsidRPr="55E026C1">
              <w:rPr>
                <w:rFonts w:ascii="Arial" w:hAnsi="Arial" w:eastAsia="Arial" w:cs="Arial"/>
                <w:rPrChange w:author="SLAVÍK Lukáš, Ing." w:date="2021-11-04T10:37:07.9780143" w:id="1455719098">
                  <w:rPr>
                    <w:rFonts w:cs="Arial"/>
                  </w:rPr>
                </w:rPrChange>
              </w:rPr>
              <w:t>, tvorba zadání, výběr řešení</w:t>
            </w:r>
            <w:r w:rsidRPr="55E026C1">
              <w:rPr>
                <w:rFonts w:ascii="Arial" w:hAnsi="Arial" w:eastAsia="Arial" w:cs="Arial"/>
                <w:rPrChange w:author="SLAVÍK Lukáš, Ing." w:date="2021-11-04T10:37:07.9780143" w:id="1759238994">
                  <w:rPr>
                    <w:rFonts w:cs="Arial"/>
                  </w:rPr>
                </w:rPrChange>
              </w:rPr>
              <w:t>, výběr</w:t>
            </w:r>
            <w:r w:rsidRPr="55E026C1">
              <w:rPr>
                <w:rFonts w:ascii="Arial" w:hAnsi="Arial" w:eastAsia="Arial" w:cs="Arial"/>
                <w:rPrChange w:author="SLAVÍK Lukáš, Ing." w:date="2021-11-04T10:37:07.9780143" w:id="597284422">
                  <w:rPr>
                    <w:rFonts w:cs="Arial"/>
                  </w:rPr>
                </w:rPrChange>
              </w:rPr>
              <w:t xml:space="preserve"> dodavatele – náklady nákupního procesu </w:t>
            </w:r>
          </w:p>
        </w:tc>
        <w:tc>
          <w:tcPr>
            <w:cnfStyle w:val="000000000000" w:firstRow="0" w:lastRow="0" w:firstColumn="0" w:lastColumn="0" w:oddVBand="0" w:evenVBand="0" w:oddHBand="0" w:evenHBand="0" w:firstRowFirstColumn="0" w:firstRowLastColumn="0" w:lastRowFirstColumn="0" w:lastRowLastColumn="0"/>
            <w:tcW w:w="513" w:type="pct"/>
            <w:tcBorders>
              <w:top w:val="single" w:color="auto" w:sz="12" w:space="0"/>
            </w:tcBorders>
            <w:shd w:val="clear" w:color="auto" w:fill="auto"/>
            <w:tcMar/>
            <w:tcPrChange w:author="SLAVÍK Lukáš, Ing." w:date="2021-11-04T10:37:07.9780143" w:id="527458828">
              <w:tcPr>
                <w:tcW w:w="513" w:type="pct"/>
                <w:tcBorders>
                  <w:top w:val="single" w:color="auto" w:sz="12" w:space="0"/>
                </w:tcBorders>
                <w:shd w:val="clear" w:color="auto" w:fill="auto"/>
              </w:tcPr>
            </w:tcPrChange>
          </w:tcPr>
          <w:p w:rsidRPr="003F7B0D" w:rsidR="00AF4DD9" w:rsidP="55E026C1" w:rsidRDefault="00D208BE" w14:paraId="26156526" w14:textId="1CF17D99">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725320994">
                  <w:rPr>
                    <w:rFonts w:cs="Arial"/>
                  </w:rPr>
                </w:rPrChange>
              </w:rPr>
              <w:pPrChange w:author="SLAVÍK Lukáš, Ing." w:date="2021-11-04T10:37:07.9780143" w:id="20751111">
                <w:pPr>
                  <w:contextualSpacing w:val="0"/>
                  <w:jc w:val="right"/>
                  <w:cnfStyle w:val="000000000000" w:firstRow="0" w:lastRow="0" w:firstColumn="0" w:lastColumn="0" w:oddVBand="0" w:evenVBand="0" w:oddHBand="0" w:evenHBand="0" w:firstRowFirstColumn="0" w:firstRowLastColumn="0" w:lastRowFirstColumn="0" w:lastRowLastColumn="0"/>
                </w:pPr>
              </w:pPrChange>
            </w:pPr>
            <w:ins w:author="Šedivec Tomáš" w:date="2021-10-06T09:31:00Z" w:id="788">
              <w:r w:rsidRPr="55E026C1">
                <w:rPr>
                  <w:rFonts w:ascii="Arial" w:hAnsi="Arial" w:eastAsia="Arial" w:cs="Arial"/>
                  <w:rPrChange w:author="SLAVÍK Lukáš, Ing." w:date="2021-11-04T10:37:07.9780143" w:id="1547422922">
                    <w:rPr>
                      <w:rFonts w:cs="Arial"/>
                    </w:rPr>
                  </w:rPrChange>
                </w:rPr>
                <w:t>0</w:t>
              </w:r>
            </w:ins>
          </w:p>
        </w:tc>
        <w:tc>
          <w:tcPr>
            <w:cnfStyle w:val="000000000000" w:firstRow="0" w:lastRow="0" w:firstColumn="0" w:lastColumn="0" w:oddVBand="0" w:evenVBand="0" w:oddHBand="0" w:evenHBand="0" w:firstRowFirstColumn="0" w:firstRowLastColumn="0" w:lastRowFirstColumn="0" w:lastRowLastColumn="0"/>
            <w:tcW w:w="513" w:type="pct"/>
            <w:tcBorders>
              <w:top w:val="single" w:color="auto" w:sz="12" w:space="0"/>
            </w:tcBorders>
            <w:shd w:val="clear" w:color="auto" w:fill="D9D9D9" w:themeFill="background1" w:themeFillShade="D9"/>
            <w:tcMar/>
            <w:tcPrChange w:author="SLAVÍK Lukáš, Ing." w:date="2021-11-04T10:37:07.9780143" w:id="1353307216">
              <w:tcPr>
                <w:tcW w:w="513" w:type="pct"/>
                <w:tcBorders>
                  <w:top w:val="single" w:color="auto" w:sz="12" w:space="0"/>
                </w:tcBorders>
                <w:shd w:val="clear" w:color="auto" w:fill="D9D9D9" w:themeFill="background1" w:themeFillShade="D9"/>
              </w:tcPr>
            </w:tcPrChange>
          </w:tcPr>
          <w:p w:rsidRPr="003F7B0D" w:rsidR="00AF4DD9" w:rsidP="55E026C1" w:rsidRDefault="00D208BE" w14:paraId="1DD61C47" w14:textId="2D64DC02">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716596554">
                  <w:rPr>
                    <w:rFonts w:cs="Arial"/>
                  </w:rPr>
                </w:rPrChange>
              </w:rPr>
              <w:pPrChange w:author="SLAVÍK Lukáš, Ing." w:date="2021-11-04T10:37:07.9780143" w:id="443024204">
                <w:pPr>
                  <w:contextualSpacing w:val="0"/>
                  <w:jc w:val="right"/>
                  <w:cnfStyle w:val="000000000000" w:firstRow="0" w:lastRow="0" w:firstColumn="0" w:lastColumn="0" w:oddVBand="0" w:evenVBand="0" w:oddHBand="0" w:evenHBand="0" w:firstRowFirstColumn="0" w:firstRowLastColumn="0" w:lastRowFirstColumn="0" w:lastRowLastColumn="0"/>
                </w:pPr>
              </w:pPrChange>
            </w:pPr>
            <w:ins w:author="Šedivec Tomáš" w:date="2021-10-06T09:31:00Z" w:id="789">
              <w:r w:rsidRPr="55E026C1">
                <w:rPr>
                  <w:rFonts w:ascii="Arial" w:hAnsi="Arial" w:eastAsia="Arial" w:cs="Arial"/>
                  <w:rPrChange w:author="SLAVÍK Lukáš, Ing." w:date="2021-11-04T10:37:07.9780143" w:id="1805586070">
                    <w:rPr>
                      <w:rFonts w:cs="Arial"/>
                    </w:rPr>
                  </w:rPrChange>
                </w:rPr>
                <w:t>0</w:t>
              </w:r>
            </w:ins>
          </w:p>
        </w:tc>
        <w:tc>
          <w:tcPr>
            <w:cnfStyle w:val="000000000000" w:firstRow="0" w:lastRow="0" w:firstColumn="0" w:lastColumn="0" w:oddVBand="0" w:evenVBand="0" w:oddHBand="0" w:evenHBand="0" w:firstRowFirstColumn="0" w:firstRowLastColumn="0" w:lastRowFirstColumn="0" w:lastRowLastColumn="0"/>
            <w:tcW w:w="513" w:type="pct"/>
            <w:tcBorders>
              <w:top w:val="single" w:color="auto" w:sz="12" w:space="0"/>
            </w:tcBorders>
            <w:shd w:val="clear" w:color="auto" w:fill="auto"/>
            <w:tcMar/>
            <w:tcPrChange w:author="SLAVÍK Lukáš, Ing." w:date="2021-11-04T10:37:07.9780143" w:id="107722140">
              <w:tcPr>
                <w:tcW w:w="513" w:type="pct"/>
                <w:tcBorders>
                  <w:top w:val="single" w:color="auto" w:sz="12" w:space="0"/>
                </w:tcBorders>
                <w:shd w:val="clear" w:color="auto" w:fill="auto"/>
              </w:tcPr>
            </w:tcPrChange>
          </w:tcPr>
          <w:p w:rsidRPr="003F7B0D" w:rsidR="00AF4DD9" w:rsidP="55E026C1" w:rsidRDefault="00D208BE" w14:paraId="3A078F7C" w14:textId="78BC16ED">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620508209">
                  <w:rPr>
                    <w:rFonts w:cs="Arial"/>
                  </w:rPr>
                </w:rPrChange>
              </w:rPr>
              <w:pPrChange w:author="SLAVÍK Lukáš, Ing." w:date="2021-11-04T10:37:07.9780143" w:id="1184869998">
                <w:pPr>
                  <w:contextualSpacing w:val="0"/>
                  <w:jc w:val="right"/>
                  <w:cnfStyle w:val="000000000000" w:firstRow="0" w:lastRow="0" w:firstColumn="0" w:lastColumn="0" w:oddVBand="0" w:evenVBand="0" w:oddHBand="0" w:evenHBand="0" w:firstRowFirstColumn="0" w:firstRowLastColumn="0" w:lastRowFirstColumn="0" w:lastRowLastColumn="0"/>
                </w:pPr>
              </w:pPrChange>
            </w:pPr>
            <w:ins w:author="Šedivec Tomáš" w:date="2021-10-06T09:31:00Z" w:id="790">
              <w:r w:rsidRPr="55E026C1">
                <w:rPr>
                  <w:rFonts w:ascii="Arial" w:hAnsi="Arial" w:eastAsia="Arial" w:cs="Arial"/>
                  <w:rPrChange w:author="SLAVÍK Lukáš, Ing." w:date="2021-11-04T10:37:07.9780143" w:id="746016349">
                    <w:rPr>
                      <w:rFonts w:cs="Arial"/>
                    </w:rPr>
                  </w:rPrChange>
                </w:rPr>
                <w:t>0</w:t>
              </w:r>
            </w:ins>
          </w:p>
        </w:tc>
        <w:tc>
          <w:tcPr>
            <w:cnfStyle w:val="000000000000" w:firstRow="0" w:lastRow="0" w:firstColumn="0" w:lastColumn="0" w:oddVBand="0" w:evenVBand="0" w:oddHBand="0" w:evenHBand="0" w:firstRowFirstColumn="0" w:firstRowLastColumn="0" w:lastRowFirstColumn="0" w:lastRowLastColumn="0"/>
            <w:tcW w:w="1924" w:type="pct"/>
            <w:tcBorders>
              <w:top w:val="single" w:color="auto" w:sz="12" w:space="0"/>
            </w:tcBorders>
            <w:shd w:val="clear" w:color="auto" w:fill="auto"/>
            <w:tcMar/>
            <w:tcPrChange w:author="SLAVÍK Lukáš, Ing." w:date="2021-11-04T10:37:07.9780143" w:id="100256646">
              <w:tcPr>
                <w:tcW w:w="1924" w:type="pct"/>
                <w:tcBorders>
                  <w:top w:val="single" w:color="auto" w:sz="12" w:space="0"/>
                </w:tcBorders>
                <w:shd w:val="clear" w:color="auto" w:fill="auto"/>
              </w:tcPr>
            </w:tcPrChange>
          </w:tcPr>
          <w:p w:rsidRPr="003F7B0D" w:rsidR="00AF4DD9" w:rsidP="00C37272" w:rsidRDefault="00AF4DD9" w14:paraId="4F184AA8" w14:textId="77777777">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Pr="00BF5681" w:rsidR="00AF4DD9" w:rsidTr="55E026C1" w14:paraId="7A14239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6" w:type="pct"/>
            <w:shd w:val="clear" w:color="auto" w:fill="D9D9D9" w:themeFill="background1" w:themeFillShade="D9"/>
            <w:tcMar/>
          </w:tcPr>
          <w:p w:rsidRPr="003F7B0D" w:rsidR="00AF4DD9" w:rsidP="55E026C1" w:rsidRDefault="00AF4DD9" w14:paraId="5E56C4FF" w14:textId="77777777" w14:noSpellErr="1">
            <w:pPr>
              <w:spacing w:before="40" w:after="40"/>
              <w:contextualSpacing w:val="0"/>
              <w:jc w:val="left"/>
              <w:rPr>
                <w:rFonts w:ascii="Arial" w:hAnsi="Arial" w:eastAsia="Arial" w:cs="Arial"/>
                <w:b w:val="0"/>
                <w:bCs w:val="0"/>
                <w:rPrChange w:author="SLAVÍK Lukáš, Ing." w:date="2021-11-04T10:37:07.9780143" w:id="1584487694">
                  <w:rPr>
                    <w:rFonts w:cs="Arial"/>
                    <w:b w:val="0"/>
                  </w:rPr>
                </w:rPrChange>
              </w:rPr>
              <w:pPrChange w:author="SLAVÍK Lukáš, Ing." w:date="2021-11-04T10:37:07.9780143" w:id="1765122788">
                <w:pPr>
                  <w:contextualSpacing w:val="0"/>
                  <w:jc w:val="left"/>
                </w:pPr>
              </w:pPrChange>
            </w:pPr>
            <w:r w:rsidRPr="55E026C1">
              <w:rPr>
                <w:rFonts w:ascii="Arial" w:hAnsi="Arial" w:eastAsia="Arial" w:cs="Arial"/>
                <w:rPrChange w:author="SLAVÍK Lukáš, Ing." w:date="2021-11-04T10:37:07.9780143" w:id="1690820613">
                  <w:rPr>
                    <w:rFonts w:cs="Arial"/>
                  </w:rPr>
                </w:rPrChange>
              </w:rPr>
              <w:t xml:space="preserve">B. Nákup SW a HW pro </w:t>
            </w:r>
            <w:r w:rsidRPr="55E026C1">
              <w:rPr>
                <w:rFonts w:ascii="Arial" w:hAnsi="Arial" w:eastAsia="Arial" w:cs="Arial"/>
                <w:rPrChange w:author="SLAVÍK Lukáš, Ing." w:date="2021-11-04T10:37:07.9780143" w:id="343998027">
                  <w:rPr>
                    <w:rFonts w:cs="Arial"/>
                  </w:rPr>
                </w:rPrChange>
              </w:rPr>
              <w:t>projekt</w:t>
            </w:r>
          </w:p>
          <w:p w:rsidRPr="003F7B0D" w:rsidR="00AF4DD9" w:rsidP="55E026C1" w:rsidRDefault="00AF4DD9" w14:paraId="41D05E40" w14:textId="77777777">
            <w:pPr>
              <w:spacing w:before="40" w:after="40"/>
              <w:contextualSpacing w:val="0"/>
              <w:jc w:val="left"/>
              <w:rPr>
                <w:rFonts w:ascii="Arial" w:hAnsi="Arial" w:eastAsia="Arial" w:cs="Arial"/>
                <w:b w:val="0"/>
                <w:bCs w:val="0"/>
                <w:rPrChange w:author="SLAVÍK Lukáš, Ing." w:date="2021-11-04T10:37:07.9780143" w:id="985458420">
                  <w:rPr>
                    <w:rFonts w:cs="Arial"/>
                    <w:b w:val="0"/>
                  </w:rPr>
                </w:rPrChange>
              </w:rPr>
              <w:pPrChange w:author="SLAVÍK Lukáš, Ing." w:date="2021-11-04T10:37:07.9780143" w:id="538596572">
                <w:pPr>
                  <w:contextualSpacing w:val="0"/>
                  <w:jc w:val="left"/>
                </w:pPr>
              </w:pPrChange>
            </w:pPr>
            <w:r w:rsidRPr="55E026C1">
              <w:rPr>
                <w:rFonts w:ascii="Arial" w:hAnsi="Arial" w:eastAsia="Arial" w:cs="Arial"/>
                <w:rPrChange w:author="SLAVÍK Lukáš, Ing." w:date="2021-11-04T10:37:07.9780143" w:id="865836197">
                  <w:rPr>
                    <w:rFonts w:cs="Arial"/>
                  </w:rPr>
                </w:rPrChange>
              </w:rPr>
              <w:t xml:space="preserve">(bez </w:t>
            </w:r>
            <w:proofErr w:type="spellStart"/>
            <w:r w:rsidRPr="55E026C1">
              <w:rPr>
                <w:rFonts w:ascii="Arial" w:hAnsi="Arial" w:eastAsia="Arial" w:cs="Arial"/>
                <w:rPrChange w:author="SLAVÍK Lukáš, Ing." w:date="2021-11-04T10:37:07.9780143" w:id="912250191">
                  <w:rPr>
                    <w:rFonts w:cs="Arial"/>
                  </w:rPr>
                </w:rPrChange>
              </w:rPr>
              <w:t>SaaS</w:t>
            </w:r>
            <w:proofErr w:type="spellEnd"/>
            <w:r w:rsidRPr="55E026C1">
              <w:rPr>
                <w:rFonts w:ascii="Arial" w:hAnsi="Arial" w:eastAsia="Arial" w:cs="Arial"/>
                <w:rPrChange w:author="SLAVÍK Lukáš, Ing." w:date="2021-11-04T10:37:07.9780143" w:id="57153928">
                  <w:rPr>
                    <w:rFonts w:cs="Arial"/>
                  </w:rPr>
                </w:rPrChange>
              </w:rPr>
              <w:t xml:space="preserve"> či </w:t>
            </w:r>
            <w:proofErr w:type="spellStart"/>
            <w:r w:rsidRPr="55E026C1">
              <w:rPr>
                <w:rFonts w:ascii="Arial" w:hAnsi="Arial" w:eastAsia="Arial" w:cs="Arial"/>
                <w:rPrChange w:author="SLAVÍK Lukáš, Ing." w:date="2021-11-04T10:37:07.9780143" w:id="275133826">
                  <w:rPr>
                    <w:rFonts w:cs="Arial"/>
                  </w:rPr>
                </w:rPrChange>
              </w:rPr>
              <w:t>PaaS</w:t>
            </w:r>
            <w:proofErr w:type="spellEnd"/>
            <w:r w:rsidRPr="55E026C1">
              <w:rPr>
                <w:rFonts w:ascii="Arial" w:hAnsi="Arial" w:eastAsia="Arial" w:cs="Arial"/>
                <w:rPrChange w:author="SLAVÍK Lukáš, Ing." w:date="2021-11-04T10:37:07.9780143" w:id="1928474643">
                  <w:rPr>
                    <w:rFonts w:cs="Arial"/>
                  </w:rPr>
                </w:rPrChange>
              </w:rPr>
              <w:t>)</w:t>
            </w:r>
          </w:p>
        </w:tc>
        <w:tc>
          <w:tcPr>
            <w:cnfStyle w:val="000000000000" w:firstRow="0" w:lastRow="0" w:firstColumn="0" w:lastColumn="0" w:oddVBand="0" w:evenVBand="0" w:oddHBand="0" w:evenHBand="0" w:firstRowFirstColumn="0" w:firstRowLastColumn="0" w:lastRowFirstColumn="0" w:lastRowLastColumn="0"/>
            <w:tcW w:w="513" w:type="pct"/>
            <w:shd w:val="clear" w:color="auto" w:fill="auto"/>
            <w:tcMar/>
            <w:tcPrChange w:author="SLAVÍK Lukáš, Ing." w:date="2021-11-04T10:36:37.6903059" w:id="1506540280">
              <w:tcPr>
                <w:tcW w:w="513" w:type="pct"/>
                <w:shd w:val="clear" w:color="auto" w:fill="auto"/>
              </w:tcPr>
            </w:tcPrChange>
          </w:tcPr>
          <w:p w:rsidRPr="003F7B0D" w:rsidR="00AF4DD9" w:rsidP="55E026C1" w:rsidRDefault="00D208BE" w14:paraId="71BCA180" w14:textId="3E359AFE">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ascii="Arial" w:hAnsi="Arial" w:eastAsia="Arial" w:cs="Arial"/>
                <w:rPrChange w:author="SLAVÍK Lukáš, Ing." w:date="2021-11-04T10:37:07.9780143" w:id="462394207">
                  <w:rPr>
                    <w:rFonts w:cs="Arial"/>
                  </w:rPr>
                </w:rPrChange>
              </w:rPr>
              <w:pPrChange w:author="SLAVÍK Lukáš, Ing." w:date="2021-11-04T10:37:07.9780143" w:id="1432032353">
                <w:pPr>
                  <w:contextualSpacing w:val="0"/>
                  <w:jc w:val="right"/>
                  <w:cnfStyle w:val="000000100000" w:firstRow="0" w:lastRow="0" w:firstColumn="0" w:lastColumn="0" w:oddVBand="0" w:evenVBand="0" w:oddHBand="1" w:evenHBand="0" w:firstRowFirstColumn="0" w:firstRowLastColumn="0" w:lastRowFirstColumn="0" w:lastRowLastColumn="0"/>
                </w:pPr>
              </w:pPrChange>
            </w:pPr>
            <w:ins w:author="Šedivec Tomáš" w:date="2021-10-06T09:32:00Z" w:id="791">
              <w:r w:rsidRPr="55E026C1">
                <w:rPr>
                  <w:rFonts w:ascii="Arial" w:hAnsi="Arial" w:eastAsia="Arial" w:cs="Arial"/>
                  <w:rPrChange w:author="SLAVÍK Lukáš, Ing." w:date="2021-11-04T10:37:07.9780143" w:id="1362708990">
                    <w:rPr>
                      <w:rFonts w:cs="Arial"/>
                    </w:rPr>
                  </w:rPrChange>
                </w:rPr>
                <w:t>0</w:t>
              </w:r>
            </w:ins>
          </w:p>
        </w:tc>
        <w:tc>
          <w:tcPr>
            <w:cnfStyle w:val="000000000000" w:firstRow="0" w:lastRow="0" w:firstColumn="0" w:lastColumn="0" w:oddVBand="0" w:evenVBand="0" w:oddHBand="0" w:evenHBand="0" w:firstRowFirstColumn="0" w:firstRowLastColumn="0" w:lastRowFirstColumn="0" w:lastRowLastColumn="0"/>
            <w:tcW w:w="513" w:type="pct"/>
            <w:shd w:val="clear" w:color="auto" w:fill="D9D9D9" w:themeFill="background1" w:themeFillShade="D9"/>
            <w:tcMar/>
            <w:tcPrChange w:author="SLAVÍK Lukáš, Ing." w:date="2021-11-04T10:36:37.6903059" w:id="2008905770">
              <w:tcPr>
                <w:tcW w:w="513" w:type="pct"/>
                <w:shd w:val="clear" w:color="auto" w:fill="D9D9D9" w:themeFill="background1" w:themeFillShade="D9"/>
              </w:tcPr>
            </w:tcPrChange>
          </w:tcPr>
          <w:p w:rsidRPr="003F7B0D" w:rsidR="00AF4DD9" w:rsidP="00C37272" w:rsidRDefault="00AF4DD9" w14:paraId="6C8CAD0C" w14:textId="77777777">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513" w:type="pct"/>
            <w:shd w:val="clear" w:color="auto" w:fill="auto"/>
            <w:tcMar/>
            <w:tcPrChange w:author="SLAVÍK Lukáš, Ing." w:date="2021-11-04T10:36:37.6903059" w:id="1637293516">
              <w:tcPr>
                <w:tcW w:w="513" w:type="pct"/>
                <w:shd w:val="clear" w:color="auto" w:fill="auto"/>
              </w:tcPr>
            </w:tcPrChange>
          </w:tcPr>
          <w:p w:rsidRPr="003F7B0D" w:rsidR="00AF4DD9" w:rsidP="55E026C1" w:rsidRDefault="00D208BE" w14:paraId="6BD7A7CF" w14:textId="3848C589">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ascii="Arial" w:hAnsi="Arial" w:eastAsia="Arial" w:cs="Arial"/>
                <w:rPrChange w:author="SLAVÍK Lukáš, Ing." w:date="2021-11-04T10:37:07.9780143" w:id="1325251416">
                  <w:rPr>
                    <w:rFonts w:cs="Arial"/>
                  </w:rPr>
                </w:rPrChange>
              </w:rPr>
              <w:pPrChange w:author="SLAVÍK Lukáš, Ing." w:date="2021-11-04T10:37:07.9780143" w:id="1731640691">
                <w:pPr>
                  <w:contextualSpacing w:val="0"/>
                  <w:jc w:val="right"/>
                  <w:cnfStyle w:val="000000100000" w:firstRow="0" w:lastRow="0" w:firstColumn="0" w:lastColumn="0" w:oddVBand="0" w:evenVBand="0" w:oddHBand="1" w:evenHBand="0" w:firstRowFirstColumn="0" w:firstRowLastColumn="0" w:lastRowFirstColumn="0" w:lastRowLastColumn="0"/>
                </w:pPr>
              </w:pPrChange>
            </w:pPr>
            <w:ins w:author="Šedivec Tomáš" w:date="2021-10-06T09:32:00Z" w:id="792">
              <w:r w:rsidRPr="55E026C1">
                <w:rPr>
                  <w:rFonts w:ascii="Arial" w:hAnsi="Arial" w:eastAsia="Arial" w:cs="Arial"/>
                  <w:rPrChange w:author="SLAVÍK Lukáš, Ing." w:date="2021-11-04T10:37:07.9780143" w:id="1140669253">
                    <w:rPr>
                      <w:rFonts w:cs="Arial"/>
                    </w:rPr>
                  </w:rPrChange>
                </w:rPr>
                <w:t>0</w:t>
              </w:r>
            </w:ins>
          </w:p>
        </w:tc>
        <w:tc>
          <w:tcPr>
            <w:cnfStyle w:val="000000000000" w:firstRow="0" w:lastRow="0" w:firstColumn="0" w:lastColumn="0" w:oddVBand="0" w:evenVBand="0" w:oddHBand="0" w:evenHBand="0" w:firstRowFirstColumn="0" w:firstRowLastColumn="0" w:lastRowFirstColumn="0" w:lastRowLastColumn="0"/>
            <w:tcW w:w="1924" w:type="pct"/>
            <w:shd w:val="clear" w:color="auto" w:fill="auto"/>
            <w:tcMar/>
            <w:tcPrChange w:author="SLAVÍK Lukáš, Ing." w:date="2021-11-04T10:36:37.6903059" w:id="62408094">
              <w:tcPr>
                <w:tcW w:w="1924" w:type="pct"/>
                <w:shd w:val="clear" w:color="auto" w:fill="auto"/>
              </w:tcPr>
            </w:tcPrChange>
          </w:tcPr>
          <w:p w:rsidRPr="003F5FB0" w:rsidR="00AF4DD9" w:rsidP="55E026C1" w:rsidRDefault="00AF4DD9" w14:paraId="4B4D932E" w14:textId="77777777">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ascii="Arial" w:hAnsi="Arial" w:eastAsia="Arial" w:cs="Arial"/>
                <w:color w:val="FF0000"/>
                <w:rPrChange w:author="SLAVÍK Lukáš, Ing." w:date="2021-11-04T10:37:07.9780143" w:id="1762096079">
                  <w:rPr>
                    <w:rFonts w:cs="Arial"/>
                    <w:color w:val="FF0000"/>
                  </w:rPr>
                </w:rPrChange>
              </w:rPr>
              <w:pPrChange w:author="SLAVÍK Lukáš, Ing." w:date="2021-11-04T10:37:07.9780143" w:id="573452128">
                <w:pPr>
                  <w:contextualSpacing w:val="0"/>
                  <w:jc w:val="left"/>
                  <w:cnfStyle w:val="000000100000" w:firstRow="0" w:lastRow="0" w:firstColumn="0" w:lastColumn="0" w:oddVBand="0" w:evenVBand="0" w:oddHBand="1" w:evenHBand="0" w:firstRowFirstColumn="0" w:firstRowLastColumn="0" w:lastRowFirstColumn="0" w:lastRowLastColumn="0"/>
                </w:pPr>
              </w:pPrChange>
            </w:pPr>
            <w:r w:rsidRPr="55E026C1">
              <w:rPr>
                <w:rFonts w:ascii="Arial" w:hAnsi="Arial" w:eastAsia="Arial" w:cs="Arial"/>
                <w:color w:val="FF0000"/>
                <w:rPrChange w:author="SLAVÍK Lukáš, Ing." w:date="2021-11-04T10:37:07.9780143" w:id="1623606023">
                  <w:rPr>
                    <w:rFonts w:cs="Arial"/>
                    <w:color w:val="FF0000"/>
                  </w:rPr>
                </w:rPrChange>
              </w:rPr>
              <w:t>&lt;uveďte do tabulky 51 nebo samostatné přílohy rozpad výdajů, pokud výdaj přesahuje 10</w:t>
            </w:r>
            <w:r w:rsidRPr="55E026C1">
              <w:rPr>
                <w:rFonts w:ascii="Arial" w:hAnsi="Arial" w:eastAsia="Arial" w:cs="Arial"/>
                <w:color w:val="FF0000"/>
                <w:lang w:val="en-US"/>
                <w:rPrChange w:author="SLAVÍK Lukáš, Ing." w:date="2021-11-04T10:37:07.9780143" w:id="909707496">
                  <w:rPr>
                    <w:rFonts w:cs="Arial"/>
                    <w:color w:val="FF0000"/>
                    <w:lang w:val="en-US"/>
                  </w:rPr>
                </w:rPrChange>
              </w:rPr>
              <w:t xml:space="preserve">% </w:t>
            </w:r>
            <w:proofErr w:type="spellStart"/>
            <w:r w:rsidRPr="55E026C1">
              <w:rPr>
                <w:rFonts w:ascii="Arial" w:hAnsi="Arial" w:eastAsia="Arial" w:cs="Arial"/>
                <w:color w:val="FF0000"/>
                <w:lang w:val="en-US"/>
                <w:rPrChange w:author="SLAVÍK Lukáš, Ing." w:date="2021-11-04T10:37:07.9780143" w:id="1691370012">
                  <w:rPr>
                    <w:rFonts w:cs="Arial"/>
                    <w:color w:val="FF0000"/>
                    <w:lang w:val="en-US"/>
                  </w:rPr>
                </w:rPrChange>
              </w:rPr>
              <w:t>celkové</w:t>
            </w:r>
            <w:proofErr w:type="spellEnd"/>
            <w:r w:rsidRPr="55E026C1">
              <w:rPr>
                <w:rFonts w:ascii="Arial" w:hAnsi="Arial" w:eastAsia="Arial" w:cs="Arial"/>
                <w:color w:val="FF0000"/>
                <w:lang w:val="en-US"/>
                <w:rPrChange w:author="SLAVÍK Lukáš, Ing." w:date="2021-11-04T10:37:07.9780143" w:id="383636922">
                  <w:rPr>
                    <w:rFonts w:cs="Arial"/>
                    <w:color w:val="FF0000"/>
                    <w:lang w:val="en-US"/>
                  </w:rPr>
                </w:rPrChange>
              </w:rPr>
              <w:t xml:space="preserve"> </w:t>
            </w:r>
            <w:proofErr w:type="spellStart"/>
            <w:r w:rsidRPr="55E026C1">
              <w:rPr>
                <w:rFonts w:ascii="Arial" w:hAnsi="Arial" w:eastAsia="Arial" w:cs="Arial"/>
                <w:color w:val="FF0000"/>
                <w:lang w:val="en-US"/>
                <w:rPrChange w:author="SLAVÍK Lukáš, Ing." w:date="2021-11-04T10:37:07.9780143" w:id="2112739712">
                  <w:rPr>
                    <w:rFonts w:cs="Arial"/>
                    <w:color w:val="FF0000"/>
                    <w:lang w:val="en-US"/>
                  </w:rPr>
                </w:rPrChange>
              </w:rPr>
              <w:t>ceny</w:t>
            </w:r>
            <w:proofErr w:type="spellEnd"/>
            <w:r w:rsidRPr="55E026C1">
              <w:rPr>
                <w:rFonts w:ascii="Arial" w:hAnsi="Arial" w:eastAsia="Arial" w:cs="Arial"/>
                <w:color w:val="FF0000"/>
                <w:lang w:val="en-US"/>
                <w:rPrChange w:author="SLAVÍK Lukáš, Ing." w:date="2021-11-04T10:37:07.9780143" w:id="1476725137">
                  <w:rPr>
                    <w:rFonts w:cs="Arial"/>
                    <w:color w:val="FF0000"/>
                    <w:lang w:val="en-US"/>
                  </w:rPr>
                </w:rPrChange>
              </w:rPr>
              <w:t xml:space="preserve"> </w:t>
            </w:r>
            <w:proofErr w:type="spellStart"/>
            <w:r w:rsidRPr="55E026C1">
              <w:rPr>
                <w:rFonts w:ascii="Arial" w:hAnsi="Arial" w:eastAsia="Arial" w:cs="Arial"/>
                <w:color w:val="FF0000"/>
                <w:lang w:val="en-US"/>
                <w:rPrChange w:author="SLAVÍK Lukáš, Ing." w:date="2021-11-04T10:37:07.9780143" w:id="1105545141">
                  <w:rPr>
                    <w:rFonts w:cs="Arial"/>
                    <w:color w:val="FF0000"/>
                    <w:lang w:val="en-US"/>
                  </w:rPr>
                </w:rPrChange>
              </w:rPr>
              <w:t>projektu</w:t>
            </w:r>
            <w:proofErr w:type="spellEnd"/>
            <w:r w:rsidRPr="55E026C1">
              <w:rPr>
                <w:rFonts w:ascii="Cambria Math" w:hAnsi="Cambria Math" w:eastAsia="Cambria Math" w:cs="Cambria Math"/>
                <w:color w:val="FF0000"/>
                <w:lang w:val="en-US"/>
                <w:rPrChange w:author="SLAVÍK Lukáš, Ing." w:date="2021-11-04T10:37:07.9780143" w:id="968642001">
                  <w:rPr>
                    <w:rFonts w:ascii="Cambria Math" w:hAnsi="Cambria Math" w:cs="Cambria Math"/>
                    <w:color w:val="FF0000"/>
                    <w:lang w:val="en-US"/>
                  </w:rPr>
                </w:rPrChange>
              </w:rPr>
              <w:t xml:space="preserve"> </w:t>
            </w:r>
            <w:r w:rsidRPr="55E026C1">
              <w:rPr>
                <w:rFonts w:ascii="Arial" w:hAnsi="Arial" w:eastAsia="Arial" w:cs="Arial"/>
                <w:color w:val="FF0000"/>
                <w:lang w:val="en-US"/>
                <w:rPrChange w:author="SLAVÍK Lukáš, Ing." w:date="2021-11-04T10:37:07.9780143" w:id="1125657358">
                  <w:rPr>
                    <w:rFonts w:cs="Arial"/>
                    <w:color w:val="FF0000"/>
                    <w:lang w:val="en-US"/>
                  </w:rPr>
                </w:rPrChange>
              </w:rPr>
              <w:t>a</w:t>
            </w:r>
            <w:r w:rsidRPr="55E026C1">
              <w:rPr>
                <w:rFonts w:ascii="Arial" w:hAnsi="Arial" w:eastAsia="Arial" w:cs="Arial"/>
                <w:color w:val="FF0000"/>
                <w:rPrChange w:author="SLAVÍK Lukáš, Ing." w:date="2021-11-04T10:37:07.9780143" w:id="990952044">
                  <w:rPr>
                    <w:rFonts w:cs="Arial"/>
                    <w:color w:val="FF0000"/>
                  </w:rPr>
                </w:rPrChange>
              </w:rPr>
              <w:t xml:space="preserve"> současně přesahuje 1 mil. Kč&gt;</w:t>
            </w:r>
          </w:p>
        </w:tc>
      </w:tr>
      <w:tr w:rsidRPr="00BF5681" w:rsidR="00AF4DD9" w:rsidTr="55E026C1" w14:paraId="57BF0F33" w14:textId="77777777">
        <w:trPr>
          <w:cantSplit/>
        </w:trPr>
        <w:tc>
          <w:tcPr>
            <w:cnfStyle w:val="001000000000" w:firstRow="0" w:lastRow="0" w:firstColumn="1" w:lastColumn="0" w:oddVBand="0" w:evenVBand="0" w:oddHBand="0" w:evenHBand="0" w:firstRowFirstColumn="0" w:firstRowLastColumn="0" w:lastRowFirstColumn="0" w:lastRowLastColumn="0"/>
            <w:tcW w:w="1536" w:type="pct"/>
            <w:shd w:val="clear" w:color="auto" w:fill="D9D9D9" w:themeFill="background1" w:themeFillShade="D9"/>
            <w:tcMar/>
          </w:tcPr>
          <w:p w:rsidRPr="003F7B0D" w:rsidR="00AF4DD9" w:rsidP="55E026C1" w:rsidRDefault="00AF4DD9" w14:paraId="71A6A741" w14:textId="77777777" w14:noSpellErr="1">
            <w:pPr>
              <w:spacing w:before="40" w:after="40"/>
              <w:contextualSpacing w:val="0"/>
              <w:jc w:val="left"/>
              <w:rPr>
                <w:rFonts w:ascii="Arial" w:hAnsi="Arial" w:eastAsia="Arial" w:cs="Arial"/>
                <w:b w:val="0"/>
                <w:bCs w:val="0"/>
                <w:rPrChange w:author="SLAVÍK Lukáš, Ing." w:date="2021-11-04T10:37:07.9780143" w:id="1306846562">
                  <w:rPr>
                    <w:rFonts w:cs="Arial"/>
                    <w:b w:val="0"/>
                    <w:bCs w:val="0"/>
                  </w:rPr>
                </w:rPrChange>
              </w:rPr>
              <w:pPrChange w:author="SLAVÍK Lukáš, Ing." w:date="2021-11-04T10:37:07.9780143" w:id="164913076">
                <w:pPr>
                  <w:contextualSpacing w:val="0"/>
                  <w:jc w:val="left"/>
                </w:pPr>
              </w:pPrChange>
            </w:pPr>
            <w:r w:rsidRPr="55E026C1">
              <w:rPr>
                <w:rFonts w:ascii="Arial" w:hAnsi="Arial" w:eastAsia="Arial" w:cs="Arial"/>
                <w:rPrChange w:author="SLAVÍK Lukáš, Ing." w:date="2021-11-04T10:37:07.9780143" w:id="239842876">
                  <w:rPr>
                    <w:rFonts w:cs="Arial"/>
                  </w:rPr>
                </w:rPrChange>
              </w:rPr>
              <w:t xml:space="preserve">C. Analýza, </w:t>
            </w:r>
            <w:r w:rsidRPr="55E026C1">
              <w:rPr>
                <w:rFonts w:ascii="Arial" w:hAnsi="Arial" w:eastAsia="Arial" w:cs="Arial"/>
                <w:rPrChange w:author="SLAVÍK Lukáš, Ing." w:date="2021-11-04T10:37:07.9780143" w:id="798509497">
                  <w:rPr>
                    <w:rFonts w:cs="Arial"/>
                  </w:rPr>
                </w:rPrChange>
              </w:rPr>
              <w:t xml:space="preserve">finální projekt, </w:t>
            </w:r>
            <w:r w:rsidRPr="55E026C1">
              <w:rPr>
                <w:rFonts w:ascii="Arial" w:hAnsi="Arial" w:eastAsia="Arial" w:cs="Arial"/>
                <w:rPrChange w:author="SLAVÍK Lukáš, Ing." w:date="2021-11-04T10:37:07.9780143" w:id="219852340">
                  <w:rPr>
                    <w:rFonts w:cs="Arial"/>
                  </w:rPr>
                </w:rPrChange>
              </w:rPr>
              <w:t>vývoj, implementace</w:t>
            </w:r>
            <w:r w:rsidRPr="55E026C1">
              <w:rPr>
                <w:rFonts w:ascii="Arial" w:hAnsi="Arial" w:eastAsia="Arial" w:cs="Arial"/>
                <w:rPrChange w:author="SLAVÍK Lukáš, Ing." w:date="2021-11-04T10:37:07.9780143" w:id="1843439671">
                  <w:rPr>
                    <w:rFonts w:cs="Arial"/>
                  </w:rPr>
                </w:rPrChange>
              </w:rPr>
              <w:t>,</w:t>
            </w:r>
            <w:r w:rsidRPr="55E026C1">
              <w:rPr>
                <w:rFonts w:ascii="Arial" w:hAnsi="Arial" w:eastAsia="Arial" w:cs="Arial"/>
                <w:rPrChange w:author="SLAVÍK Lukáš, Ing." w:date="2021-11-04T10:37:07.9780143" w:id="1475541054">
                  <w:rPr>
                    <w:rFonts w:cs="Arial"/>
                  </w:rPr>
                </w:rPrChange>
              </w:rPr>
              <w:t xml:space="preserve"> </w:t>
            </w:r>
            <w:r w:rsidRPr="55E026C1">
              <w:rPr>
                <w:rFonts w:ascii="Arial" w:hAnsi="Arial" w:eastAsia="Arial" w:cs="Arial"/>
                <w:rPrChange w:author="SLAVÍK Lukáš, Ing." w:date="2021-11-04T10:37:07.9780143" w:id="1416429429">
                  <w:rPr>
                    <w:rFonts w:cs="Arial"/>
                  </w:rPr>
                </w:rPrChange>
              </w:rPr>
              <w:t xml:space="preserve">školení uživatelů, </w:t>
            </w:r>
            <w:r w:rsidRPr="55E026C1">
              <w:rPr>
                <w:rFonts w:ascii="Arial" w:hAnsi="Arial" w:eastAsia="Arial" w:cs="Arial"/>
                <w:rPrChange w:author="SLAVÍK Lukáš, Ing." w:date="2021-11-04T10:37:07.9780143" w:id="790433494">
                  <w:rPr>
                    <w:rFonts w:cs="Arial"/>
                  </w:rPr>
                </w:rPrChange>
              </w:rPr>
              <w:t>zkušební provoz</w:t>
            </w:r>
            <w:r w:rsidRPr="55E026C1">
              <w:rPr>
                <w:rFonts w:ascii="Arial" w:hAnsi="Arial" w:eastAsia="Arial" w:cs="Arial"/>
                <w:rPrChange w:author="SLAVÍK Lukáš, Ing." w:date="2021-11-04T10:37:07.9780143" w:id="224229990">
                  <w:rPr>
                    <w:rFonts w:cs="Arial"/>
                  </w:rPr>
                </w:rPrChange>
              </w:rPr>
              <w:t xml:space="preserve"> a testy, případně i migrace dat a akceptační audit</w:t>
            </w:r>
            <w:r w:rsidRPr="55E026C1">
              <w:rPr>
                <w:rFonts w:ascii="Arial" w:hAnsi="Arial" w:eastAsia="Arial" w:cs="Arial"/>
                <w:rPrChange w:author="SLAVÍK Lukáš, Ing." w:date="2021-11-04T10:37:07.9780143" w:id="664148196">
                  <w:rPr>
                    <w:rFonts w:cs="Arial"/>
                  </w:rPr>
                </w:rPrChange>
              </w:rPr>
              <w:t xml:space="preserve"> </w:t>
            </w:r>
          </w:p>
        </w:tc>
        <w:tc>
          <w:tcPr>
            <w:cnfStyle w:val="000000000000" w:firstRow="0" w:lastRow="0" w:firstColumn="0" w:lastColumn="0" w:oddVBand="0" w:evenVBand="0" w:oddHBand="0" w:evenHBand="0" w:firstRowFirstColumn="0" w:firstRowLastColumn="0" w:lastRowFirstColumn="0" w:lastRowLastColumn="0"/>
            <w:tcW w:w="513" w:type="pct"/>
            <w:shd w:val="clear" w:color="auto" w:fill="auto"/>
            <w:tcMar/>
            <w:tcPrChange w:author="SLAVÍK Lukáš, Ing." w:date="2021-11-04T10:36:37.6903059" w:id="1332326961">
              <w:tcPr>
                <w:tcW w:w="513" w:type="pct"/>
                <w:shd w:val="clear" w:color="auto" w:fill="auto"/>
              </w:tcPr>
            </w:tcPrChange>
          </w:tcPr>
          <w:p w:rsidRPr="003F7B0D" w:rsidR="00AF4DD9" w:rsidP="55E026C1" w:rsidRDefault="00D208BE" w14:paraId="216B606D" w14:textId="567B4641">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180585272">
                  <w:rPr>
                    <w:rFonts w:cs="Arial"/>
                  </w:rPr>
                </w:rPrChange>
              </w:rPr>
              <w:pPrChange w:author="SLAVÍK Lukáš, Ing." w:date="2021-11-04T10:37:07.9780143" w:id="1978247998">
                <w:pPr>
                  <w:contextualSpacing w:val="0"/>
                  <w:jc w:val="right"/>
                  <w:cnfStyle w:val="000000000000" w:firstRow="0" w:lastRow="0" w:firstColumn="0" w:lastColumn="0" w:oddVBand="0" w:evenVBand="0" w:oddHBand="0" w:evenHBand="0" w:firstRowFirstColumn="0" w:firstRowLastColumn="0" w:lastRowFirstColumn="0" w:lastRowLastColumn="0"/>
                </w:pPr>
              </w:pPrChange>
            </w:pPr>
            <w:ins w:author="Šedivec Tomáš" w:date="2021-10-06T09:32:00Z" w:id="793">
              <w:r w:rsidRPr="55E026C1">
                <w:rPr>
                  <w:rFonts w:ascii="Arial" w:hAnsi="Arial" w:eastAsia="Arial" w:cs="Arial"/>
                  <w:rPrChange w:author="SLAVÍK Lukáš, Ing." w:date="2021-11-04T10:37:07.9780143" w:id="1668838490">
                    <w:rPr>
                      <w:rFonts w:cs="Arial"/>
                    </w:rPr>
                  </w:rPrChange>
                </w:rPr>
                <w:t>0</w:t>
              </w:r>
            </w:ins>
          </w:p>
        </w:tc>
        <w:tc>
          <w:tcPr>
            <w:cnfStyle w:val="000000000000" w:firstRow="0" w:lastRow="0" w:firstColumn="0" w:lastColumn="0" w:oddVBand="0" w:evenVBand="0" w:oddHBand="0" w:evenHBand="0" w:firstRowFirstColumn="0" w:firstRowLastColumn="0" w:lastRowFirstColumn="0" w:lastRowLastColumn="0"/>
            <w:tcW w:w="513" w:type="pct"/>
            <w:shd w:val="clear" w:color="auto" w:fill="D9D9D9" w:themeFill="background1" w:themeFillShade="D9"/>
            <w:tcMar/>
            <w:tcPrChange w:author="SLAVÍK Lukáš, Ing." w:date="2021-11-04T10:36:37.6903059" w:id="1422742980">
              <w:tcPr>
                <w:tcW w:w="513" w:type="pct"/>
                <w:shd w:val="clear" w:color="auto" w:fill="D9D9D9" w:themeFill="background1" w:themeFillShade="D9"/>
              </w:tcPr>
            </w:tcPrChange>
          </w:tcPr>
          <w:p w:rsidRPr="003F7B0D" w:rsidR="00AF4DD9" w:rsidP="00C37272" w:rsidRDefault="00AF4DD9" w14:paraId="2F5EFA29" w14:textId="77777777">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513" w:type="pct"/>
            <w:shd w:val="clear" w:color="auto" w:fill="auto"/>
            <w:tcMar/>
            <w:tcPrChange w:author="SLAVÍK Lukáš, Ing." w:date="2021-11-04T10:36:37.6903059" w:id="828925402">
              <w:tcPr>
                <w:tcW w:w="513" w:type="pct"/>
                <w:shd w:val="clear" w:color="auto" w:fill="auto"/>
              </w:tcPr>
            </w:tcPrChange>
          </w:tcPr>
          <w:p w:rsidRPr="003F7B0D" w:rsidR="00AF4DD9" w:rsidP="55E026C1" w:rsidRDefault="00D208BE" w14:paraId="69AFB216" w14:textId="111C595C">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768047649">
                  <w:rPr>
                    <w:rFonts w:cs="Arial"/>
                  </w:rPr>
                </w:rPrChange>
              </w:rPr>
              <w:pPrChange w:author="SLAVÍK Lukáš, Ing." w:date="2021-11-04T10:37:07.9780143" w:id="115331102">
                <w:pPr>
                  <w:contextualSpacing w:val="0"/>
                  <w:jc w:val="right"/>
                  <w:cnfStyle w:val="000000000000" w:firstRow="0" w:lastRow="0" w:firstColumn="0" w:lastColumn="0" w:oddVBand="0" w:evenVBand="0" w:oddHBand="0" w:evenHBand="0" w:firstRowFirstColumn="0" w:firstRowLastColumn="0" w:lastRowFirstColumn="0" w:lastRowLastColumn="0"/>
                </w:pPr>
              </w:pPrChange>
            </w:pPr>
            <w:ins w:author="Šedivec Tomáš" w:date="2021-10-06T09:32:00Z" w:id="794">
              <w:r w:rsidRPr="55E026C1">
                <w:rPr>
                  <w:rFonts w:ascii="Arial" w:hAnsi="Arial" w:eastAsia="Arial" w:cs="Arial"/>
                  <w:rPrChange w:author="SLAVÍK Lukáš, Ing." w:date="2021-11-04T10:37:07.9780143" w:id="1759309649">
                    <w:rPr>
                      <w:rFonts w:cs="Arial"/>
                    </w:rPr>
                  </w:rPrChange>
                </w:rPr>
                <w:t>0</w:t>
              </w:r>
            </w:ins>
          </w:p>
        </w:tc>
        <w:tc>
          <w:tcPr>
            <w:cnfStyle w:val="000000000000" w:firstRow="0" w:lastRow="0" w:firstColumn="0" w:lastColumn="0" w:oddVBand="0" w:evenVBand="0" w:oddHBand="0" w:evenHBand="0" w:firstRowFirstColumn="0" w:firstRowLastColumn="0" w:lastRowFirstColumn="0" w:lastRowLastColumn="0"/>
            <w:tcW w:w="1924" w:type="pct"/>
            <w:shd w:val="clear" w:color="auto" w:fill="auto"/>
            <w:tcMar/>
            <w:tcPrChange w:author="SLAVÍK Lukáš, Ing." w:date="2021-11-04T10:36:37.6903059" w:id="243452750">
              <w:tcPr>
                <w:tcW w:w="1924" w:type="pct"/>
                <w:shd w:val="clear" w:color="auto" w:fill="auto"/>
              </w:tcPr>
            </w:tcPrChange>
          </w:tcPr>
          <w:p w:rsidRPr="003F5FB0" w:rsidR="00AF4DD9" w:rsidP="55E026C1" w:rsidRDefault="00AF4DD9" w14:paraId="144FE2DE" w14:textId="77777777" w14:noSpellErr="1">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color w:val="FF0000"/>
                <w:rPrChange w:author="SLAVÍK Lukáš, Ing." w:date="2021-11-04T10:37:07.9780143" w:id="1440772288">
                  <w:rPr>
                    <w:rFonts w:cs="Arial"/>
                    <w:color w:val="FF0000"/>
                  </w:rPr>
                </w:rPrChange>
              </w:rPr>
              <w:pPrChange w:author="SLAVÍK Lukáš, Ing." w:date="2021-11-04T10:37:07.9780143" w:id="1027565505">
                <w:pPr>
                  <w:contextualSpacing w:val="0"/>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color w:val="FF0000"/>
                <w:rPrChange w:author="SLAVÍK Lukáš, Ing." w:date="2021-11-04T10:37:07.9780143" w:id="1085028715">
                  <w:rPr>
                    <w:rFonts w:cs="Arial"/>
                    <w:color w:val="FF0000"/>
                  </w:rPr>
                </w:rPrChange>
              </w:rPr>
              <w:t>&lt;při jakékoliv částce uveďte do tabulky 51 nebo samostatné přílohy seznam rolí s počtem člověkodnů a cenu za člověkoden&gt;</w:t>
            </w:r>
          </w:p>
        </w:tc>
      </w:tr>
      <w:tr w:rsidRPr="00BF5681" w:rsidR="00AF4DD9" w:rsidTr="55E026C1" w14:paraId="26AC876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6" w:type="pct"/>
            <w:shd w:val="clear" w:color="auto" w:fill="D9D9D9" w:themeFill="background1" w:themeFillShade="D9"/>
            <w:tcMar/>
          </w:tcPr>
          <w:p w:rsidRPr="003F7B0D" w:rsidR="00AF4DD9" w:rsidP="55E026C1" w:rsidRDefault="00AF4DD9" w14:paraId="57B70C57" w14:textId="77777777">
            <w:pPr>
              <w:spacing w:before="40" w:after="40"/>
              <w:contextualSpacing w:val="0"/>
              <w:jc w:val="left"/>
              <w:rPr>
                <w:rFonts w:ascii="Arial" w:hAnsi="Arial" w:eastAsia="Arial" w:cs="Arial"/>
                <w:b w:val="0"/>
                <w:bCs w:val="0"/>
                <w:rPrChange w:author="SLAVÍK Lukáš, Ing." w:date="2021-11-04T10:37:07.9780143" w:id="1014756537">
                  <w:rPr>
                    <w:rFonts w:cs="Arial"/>
                    <w:b w:val="0"/>
                    <w:bCs w:val="0"/>
                  </w:rPr>
                </w:rPrChange>
              </w:rPr>
              <w:pPrChange w:author="SLAVÍK Lukáš, Ing." w:date="2021-11-04T10:37:07.9780143" w:id="478942553">
                <w:pPr>
                  <w:contextualSpacing w:val="0"/>
                  <w:jc w:val="left"/>
                </w:pPr>
              </w:pPrChange>
            </w:pPr>
            <w:r w:rsidRPr="55E026C1">
              <w:rPr>
                <w:rFonts w:ascii="Arial" w:hAnsi="Arial" w:eastAsia="Arial" w:cs="Arial"/>
                <w:rPrChange w:author="SLAVÍK Lukáš, Ing." w:date="2021-11-04T10:37:07.9780143" w:id="480334654">
                  <w:rPr>
                    <w:rFonts w:cs="Arial"/>
                  </w:rPr>
                </w:rPrChange>
              </w:rPr>
              <w:t>D. Provoz a podpora řešení HW a SW</w:t>
            </w:r>
            <w:r w:rsidRPr="55E026C1">
              <w:rPr>
                <w:rFonts w:ascii="Arial" w:hAnsi="Arial" w:eastAsia="Arial" w:cs="Arial"/>
                <w:rPrChange w:author="SLAVÍK Lukáš, Ing." w:date="2021-11-04T10:37:07.9780143" w:id="2132439510">
                  <w:rPr>
                    <w:rFonts w:cs="Arial"/>
                  </w:rPr>
                </w:rPrChange>
              </w:rPr>
              <w:t xml:space="preserve"> </w:t>
            </w:r>
            <w:r w:rsidRPr="55E026C1">
              <w:rPr>
                <w:rFonts w:ascii="Arial" w:hAnsi="Arial" w:eastAsia="Arial" w:cs="Arial"/>
                <w:rPrChange w:author="SLAVÍK Lukáš, Ing." w:date="2021-11-04T10:37:07.9780143" w:id="966901828">
                  <w:rPr>
                    <w:rFonts w:cs="Arial"/>
                  </w:rPr>
                </w:rPrChange>
              </w:rPr>
              <w:t xml:space="preserve">(bez </w:t>
            </w:r>
            <w:proofErr w:type="spellStart"/>
            <w:r w:rsidRPr="55E026C1">
              <w:rPr>
                <w:rFonts w:ascii="Arial" w:hAnsi="Arial" w:eastAsia="Arial" w:cs="Arial"/>
                <w:rPrChange w:author="SLAVÍK Lukáš, Ing." w:date="2021-11-04T10:37:07.9780143" w:id="1983792500">
                  <w:rPr>
                    <w:rFonts w:cs="Arial"/>
                  </w:rPr>
                </w:rPrChange>
              </w:rPr>
              <w:t>SaaS</w:t>
            </w:r>
            <w:proofErr w:type="spellEnd"/>
            <w:r w:rsidRPr="55E026C1">
              <w:rPr>
                <w:rFonts w:ascii="Arial" w:hAnsi="Arial" w:eastAsia="Arial" w:cs="Arial"/>
                <w:rPrChange w:author="SLAVÍK Lukáš, Ing." w:date="2021-11-04T10:37:07.9780143" w:id="1076621844">
                  <w:rPr>
                    <w:rFonts w:cs="Arial"/>
                  </w:rPr>
                </w:rPrChange>
              </w:rPr>
              <w:t xml:space="preserve"> či </w:t>
            </w:r>
            <w:proofErr w:type="spellStart"/>
            <w:r w:rsidRPr="55E026C1">
              <w:rPr>
                <w:rFonts w:ascii="Arial" w:hAnsi="Arial" w:eastAsia="Arial" w:cs="Arial"/>
                <w:rPrChange w:author="SLAVÍK Lukáš, Ing." w:date="2021-11-04T10:37:07.9780143" w:id="801233076">
                  <w:rPr>
                    <w:rFonts w:cs="Arial"/>
                  </w:rPr>
                </w:rPrChange>
              </w:rPr>
              <w:t>PaaS</w:t>
            </w:r>
            <w:proofErr w:type="spellEnd"/>
            <w:r w:rsidRPr="55E026C1">
              <w:rPr>
                <w:rFonts w:ascii="Arial" w:hAnsi="Arial" w:eastAsia="Arial" w:cs="Arial"/>
                <w:rPrChange w:author="SLAVÍK Lukáš, Ing." w:date="2021-11-04T10:37:07.9780143" w:id="1725564548">
                  <w:rPr>
                    <w:rFonts w:cs="Arial"/>
                  </w:rPr>
                </w:rPrChange>
              </w:rPr>
              <w:t>)</w:t>
            </w:r>
          </w:p>
        </w:tc>
        <w:tc>
          <w:tcPr>
            <w:cnfStyle w:val="000000000000" w:firstRow="0" w:lastRow="0" w:firstColumn="0" w:lastColumn="0" w:oddVBand="0" w:evenVBand="0" w:oddHBand="0" w:evenHBand="0" w:firstRowFirstColumn="0" w:firstRowLastColumn="0" w:lastRowFirstColumn="0" w:lastRowLastColumn="0"/>
            <w:tcW w:w="513" w:type="pct"/>
            <w:shd w:val="clear" w:color="auto" w:fill="D9D9D9" w:themeFill="background1" w:themeFillShade="D9"/>
            <w:tcMar/>
            <w:tcPrChange w:author="SLAVÍK Lukáš, Ing." w:date="2021-11-04T10:36:37.6903059" w:id="1945791873">
              <w:tcPr>
                <w:tcW w:w="513" w:type="pct"/>
                <w:shd w:val="clear" w:color="auto" w:fill="D9D9D9" w:themeFill="background1" w:themeFillShade="D9"/>
              </w:tcPr>
            </w:tcPrChange>
          </w:tcPr>
          <w:p w:rsidRPr="003F7B0D" w:rsidR="00AF4DD9" w:rsidP="00C37272" w:rsidRDefault="00AF4DD9" w14:paraId="24614644" w14:textId="77777777">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513" w:type="pct"/>
            <w:shd w:val="clear" w:color="auto" w:fill="auto"/>
            <w:tcMar/>
            <w:tcPrChange w:author="SLAVÍK Lukáš, Ing." w:date="2021-11-04T10:36:37.6903059" w:id="1623672180">
              <w:tcPr>
                <w:tcW w:w="513" w:type="pct"/>
                <w:shd w:val="clear" w:color="auto" w:fill="auto"/>
              </w:tcPr>
            </w:tcPrChange>
          </w:tcPr>
          <w:p w:rsidRPr="003F7B0D" w:rsidR="00AF4DD9" w:rsidP="55E026C1" w:rsidRDefault="00D208BE" w14:paraId="42D15E51" w14:textId="6BD2E932">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ascii="Arial" w:hAnsi="Arial" w:eastAsia="Arial" w:cs="Arial"/>
                <w:rPrChange w:author="SLAVÍK Lukáš, Ing." w:date="2021-11-04T10:37:07.9780143" w:id="1887662486">
                  <w:rPr>
                    <w:rFonts w:cs="Arial"/>
                  </w:rPr>
                </w:rPrChange>
              </w:rPr>
              <w:pPrChange w:author="SLAVÍK Lukáš, Ing." w:date="2021-11-04T10:37:07.9780143" w:id="2068781794">
                <w:pPr>
                  <w:contextualSpacing w:val="0"/>
                  <w:jc w:val="right"/>
                  <w:cnfStyle w:val="000000100000" w:firstRow="0" w:lastRow="0" w:firstColumn="0" w:lastColumn="0" w:oddVBand="0" w:evenVBand="0" w:oddHBand="1" w:evenHBand="0" w:firstRowFirstColumn="0" w:firstRowLastColumn="0" w:lastRowFirstColumn="0" w:lastRowLastColumn="0"/>
                </w:pPr>
              </w:pPrChange>
            </w:pPr>
            <w:ins w:author="Šedivec Tomáš" w:date="2021-10-06T09:32:00Z" w:id="795">
              <w:r w:rsidRPr="55E026C1">
                <w:rPr>
                  <w:rFonts w:ascii="Arial" w:hAnsi="Arial" w:eastAsia="Arial" w:cs="Arial"/>
                  <w:rPrChange w:author="SLAVÍK Lukáš, Ing." w:date="2021-11-04T10:37:07.9780143" w:id="796480787">
                    <w:rPr>
                      <w:rFonts w:cs="Arial"/>
                    </w:rPr>
                  </w:rPrChange>
                </w:rPr>
                <w:t>0</w:t>
              </w:r>
            </w:ins>
          </w:p>
        </w:tc>
        <w:tc>
          <w:tcPr>
            <w:cnfStyle w:val="000000000000" w:firstRow="0" w:lastRow="0" w:firstColumn="0" w:lastColumn="0" w:oddVBand="0" w:evenVBand="0" w:oddHBand="0" w:evenHBand="0" w:firstRowFirstColumn="0" w:firstRowLastColumn="0" w:lastRowFirstColumn="0" w:lastRowLastColumn="0"/>
            <w:tcW w:w="513" w:type="pct"/>
            <w:shd w:val="clear" w:color="auto" w:fill="auto"/>
            <w:tcMar/>
            <w:tcPrChange w:author="SLAVÍK Lukáš, Ing." w:date="2021-11-04T10:36:37.6903059" w:id="156375448">
              <w:tcPr>
                <w:tcW w:w="513" w:type="pct"/>
                <w:shd w:val="clear" w:color="auto" w:fill="auto"/>
              </w:tcPr>
            </w:tcPrChange>
          </w:tcPr>
          <w:p w:rsidRPr="003F7B0D" w:rsidR="00AF4DD9" w:rsidP="55E026C1" w:rsidRDefault="00D208BE" w14:paraId="751C2B6E" w14:textId="4E01F525">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ascii="Arial" w:hAnsi="Arial" w:eastAsia="Arial" w:cs="Arial"/>
                <w:rPrChange w:author="SLAVÍK Lukáš, Ing." w:date="2021-11-04T10:37:07.9780143" w:id="1849165345">
                  <w:rPr>
                    <w:rFonts w:cs="Arial"/>
                  </w:rPr>
                </w:rPrChange>
              </w:rPr>
              <w:pPrChange w:author="SLAVÍK Lukáš, Ing." w:date="2021-11-04T10:37:07.9780143" w:id="1688631767">
                <w:pPr>
                  <w:contextualSpacing w:val="0"/>
                  <w:jc w:val="right"/>
                  <w:cnfStyle w:val="000000100000" w:firstRow="0" w:lastRow="0" w:firstColumn="0" w:lastColumn="0" w:oddVBand="0" w:evenVBand="0" w:oddHBand="1" w:evenHBand="0" w:firstRowFirstColumn="0" w:firstRowLastColumn="0" w:lastRowFirstColumn="0" w:lastRowLastColumn="0"/>
                </w:pPr>
              </w:pPrChange>
            </w:pPr>
            <w:ins w:author="Šedivec Tomáš" w:date="2021-10-06T09:32:00Z" w:id="796">
              <w:r w:rsidRPr="55E026C1">
                <w:rPr>
                  <w:rFonts w:ascii="Arial" w:hAnsi="Arial" w:eastAsia="Arial" w:cs="Arial"/>
                  <w:rPrChange w:author="SLAVÍK Lukáš, Ing." w:date="2021-11-04T10:37:07.9780143" w:id="442541496">
                    <w:rPr>
                      <w:rFonts w:cs="Arial"/>
                    </w:rPr>
                  </w:rPrChange>
                </w:rPr>
                <w:t>0</w:t>
              </w:r>
            </w:ins>
          </w:p>
        </w:tc>
        <w:tc>
          <w:tcPr>
            <w:cnfStyle w:val="000000000000" w:firstRow="0" w:lastRow="0" w:firstColumn="0" w:lastColumn="0" w:oddVBand="0" w:evenVBand="0" w:oddHBand="0" w:evenHBand="0" w:firstRowFirstColumn="0" w:firstRowLastColumn="0" w:lastRowFirstColumn="0" w:lastRowLastColumn="0"/>
            <w:tcW w:w="1924" w:type="pct"/>
            <w:shd w:val="clear" w:color="auto" w:fill="auto"/>
            <w:tcMar/>
            <w:tcPrChange w:author="SLAVÍK Lukáš, Ing." w:date="2021-11-04T10:36:37.6903059" w:id="862753700">
              <w:tcPr>
                <w:tcW w:w="1924" w:type="pct"/>
                <w:shd w:val="clear" w:color="auto" w:fill="auto"/>
              </w:tcPr>
            </w:tcPrChange>
          </w:tcPr>
          <w:p w:rsidRPr="003F5FB0" w:rsidR="00AF4DD9" w:rsidP="55E026C1" w:rsidRDefault="00AF4DD9" w14:paraId="54BB0B47" w14:textId="77777777" w14:noSpellErr="1">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ascii="Arial" w:hAnsi="Arial" w:eastAsia="Arial" w:cs="Arial"/>
                <w:color w:val="FF0000"/>
                <w:rPrChange w:author="SLAVÍK Lukáš, Ing." w:date="2021-11-04T10:37:07.9780143" w:id="318744232">
                  <w:rPr>
                    <w:rFonts w:cs="Arial"/>
                    <w:color w:val="FF0000"/>
                  </w:rPr>
                </w:rPrChange>
              </w:rPr>
              <w:pPrChange w:author="SLAVÍK Lukáš, Ing." w:date="2021-11-04T10:37:07.9780143" w:id="1666752966">
                <w:pPr>
                  <w:contextualSpacing w:val="0"/>
                  <w:jc w:val="left"/>
                  <w:cnfStyle w:val="000000100000" w:firstRow="0" w:lastRow="0" w:firstColumn="0" w:lastColumn="0" w:oddVBand="0" w:evenVBand="0" w:oddHBand="1" w:evenHBand="0" w:firstRowFirstColumn="0" w:firstRowLastColumn="0" w:lastRowFirstColumn="0" w:lastRowLastColumn="0"/>
                </w:pPr>
              </w:pPrChange>
            </w:pPr>
            <w:r w:rsidRPr="55E026C1">
              <w:rPr>
                <w:rFonts w:ascii="Arial" w:hAnsi="Arial" w:eastAsia="Arial" w:cs="Arial"/>
                <w:color w:val="FF0000"/>
                <w:rPrChange w:author="SLAVÍK Lukáš, Ing." w:date="2021-11-04T10:37:07.9780143" w:id="186948923">
                  <w:rPr>
                    <w:rFonts w:cs="Arial"/>
                    <w:color w:val="FF0000"/>
                  </w:rPr>
                </w:rPrChange>
              </w:rPr>
              <w:t>&lt;uveďte do tabulky 51 nebo samostatné přílohy rozpad výdajů, pokud roční provoz a podpora přesahuje 20% celkové ceny řešení&gt;</w:t>
            </w:r>
          </w:p>
        </w:tc>
      </w:tr>
      <w:tr w:rsidRPr="00BF5681" w:rsidR="00AF4DD9" w:rsidTr="55E026C1" w14:paraId="2BC4EA4F" w14:textId="77777777">
        <w:tc>
          <w:tcPr>
            <w:cnfStyle w:val="001000000000" w:firstRow="0" w:lastRow="0" w:firstColumn="1" w:lastColumn="0" w:oddVBand="0" w:evenVBand="0" w:oddHBand="0" w:evenHBand="0" w:firstRowFirstColumn="0" w:firstRowLastColumn="0" w:lastRowFirstColumn="0" w:lastRowLastColumn="0"/>
            <w:tcW w:w="1536" w:type="pct"/>
            <w:shd w:val="clear" w:color="auto" w:fill="D9D9D9" w:themeFill="background1" w:themeFillShade="D9"/>
            <w:tcMar/>
          </w:tcPr>
          <w:p w:rsidRPr="003F7B0D" w:rsidR="00AF4DD9" w:rsidP="55E026C1" w:rsidRDefault="00AF4DD9" w14:paraId="43D411E7" w14:textId="77777777">
            <w:pPr>
              <w:spacing w:before="40" w:after="40"/>
              <w:contextualSpacing w:val="0"/>
              <w:jc w:val="left"/>
              <w:rPr>
                <w:rFonts w:ascii="Arial" w:hAnsi="Arial" w:eastAsia="Arial" w:cs="Arial"/>
                <w:b w:val="0"/>
                <w:bCs w:val="0"/>
                <w:rPrChange w:author="SLAVÍK Lukáš, Ing." w:date="2021-11-04T10:37:07.9780143" w:id="316759461">
                  <w:rPr>
                    <w:rFonts w:cs="Arial"/>
                    <w:b w:val="0"/>
                    <w:bCs w:val="0"/>
                  </w:rPr>
                </w:rPrChange>
              </w:rPr>
              <w:pPrChange w:author="SLAVÍK Lukáš, Ing." w:date="2021-11-04T10:37:07.9780143" w:id="744794420">
                <w:pPr>
                  <w:contextualSpacing w:val="0"/>
                  <w:jc w:val="left"/>
                </w:pPr>
              </w:pPrChange>
            </w:pPr>
            <w:r w:rsidRPr="55E026C1">
              <w:rPr>
                <w:rFonts w:ascii="Arial" w:hAnsi="Arial" w:eastAsia="Arial" w:cs="Arial"/>
                <w:rPrChange w:author="SLAVÍK Lukáš, Ing." w:date="2021-11-04T10:37:07.9780143" w:id="1134336800">
                  <w:rPr>
                    <w:rFonts w:cs="Arial"/>
                  </w:rPr>
                </w:rPrChange>
              </w:rPr>
              <w:t xml:space="preserve">E. Hardware/Software údržba a průběžné úpravy (bez </w:t>
            </w:r>
            <w:proofErr w:type="spellStart"/>
            <w:r w:rsidRPr="55E026C1">
              <w:rPr>
                <w:rFonts w:ascii="Arial" w:hAnsi="Arial" w:eastAsia="Arial" w:cs="Arial"/>
                <w:rPrChange w:author="SLAVÍK Lukáš, Ing." w:date="2021-11-04T10:37:07.9780143" w:id="15602924">
                  <w:rPr>
                    <w:rFonts w:cs="Arial"/>
                  </w:rPr>
                </w:rPrChange>
              </w:rPr>
              <w:t>SaaS</w:t>
            </w:r>
            <w:proofErr w:type="spellEnd"/>
            <w:r w:rsidRPr="55E026C1">
              <w:rPr>
                <w:rFonts w:ascii="Arial" w:hAnsi="Arial" w:eastAsia="Arial" w:cs="Arial"/>
                <w:rPrChange w:author="SLAVÍK Lukáš, Ing." w:date="2021-11-04T10:37:07.9780143" w:id="350235759">
                  <w:rPr>
                    <w:rFonts w:cs="Arial"/>
                  </w:rPr>
                </w:rPrChange>
              </w:rPr>
              <w:t xml:space="preserve"> či </w:t>
            </w:r>
            <w:proofErr w:type="spellStart"/>
            <w:r w:rsidRPr="55E026C1">
              <w:rPr>
                <w:rFonts w:ascii="Arial" w:hAnsi="Arial" w:eastAsia="Arial" w:cs="Arial"/>
                <w:rPrChange w:author="SLAVÍK Lukáš, Ing." w:date="2021-11-04T10:37:07.9780143" w:id="1101021426">
                  <w:rPr>
                    <w:rFonts w:cs="Arial"/>
                  </w:rPr>
                </w:rPrChange>
              </w:rPr>
              <w:t>PaaS</w:t>
            </w:r>
            <w:proofErr w:type="spellEnd"/>
            <w:r w:rsidRPr="55E026C1">
              <w:rPr>
                <w:rFonts w:ascii="Arial" w:hAnsi="Arial" w:eastAsia="Arial" w:cs="Arial"/>
                <w:rPrChange w:author="SLAVÍK Lukáš, Ing." w:date="2021-11-04T10:37:07.9780143" w:id="1067492495">
                  <w:rPr>
                    <w:rFonts w:cs="Arial"/>
                  </w:rPr>
                </w:rPrChange>
              </w:rPr>
              <w:t>)</w:t>
            </w:r>
          </w:p>
        </w:tc>
        <w:tc>
          <w:tcPr>
            <w:cnfStyle w:val="000000000000" w:firstRow="0" w:lastRow="0" w:firstColumn="0" w:lastColumn="0" w:oddVBand="0" w:evenVBand="0" w:oddHBand="0" w:evenHBand="0" w:firstRowFirstColumn="0" w:firstRowLastColumn="0" w:lastRowFirstColumn="0" w:lastRowLastColumn="0"/>
            <w:tcW w:w="513" w:type="pct"/>
            <w:shd w:val="clear" w:color="auto" w:fill="D9D9D9" w:themeFill="background1" w:themeFillShade="D9"/>
            <w:tcMar/>
            <w:tcPrChange w:author="SLAVÍK Lukáš, Ing." w:date="2021-11-04T10:36:37.6903059" w:id="1206188382">
              <w:tcPr>
                <w:tcW w:w="513" w:type="pct"/>
                <w:shd w:val="clear" w:color="auto" w:fill="D9D9D9" w:themeFill="background1" w:themeFillShade="D9"/>
              </w:tcPr>
            </w:tcPrChange>
          </w:tcPr>
          <w:p w:rsidRPr="003F7B0D" w:rsidR="00AF4DD9" w:rsidP="00C37272" w:rsidRDefault="00AF4DD9" w14:paraId="39BF9253" w14:textId="77777777">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cs="Arial"/>
              </w:rPr>
            </w:pPr>
          </w:p>
        </w:tc>
        <w:tc>
          <w:tcPr>
            <w:cnfStyle w:val="000000000000" w:firstRow="0" w:lastRow="0" w:firstColumn="0" w:lastColumn="0" w:oddVBand="0" w:evenVBand="0" w:oddHBand="0" w:evenHBand="0" w:firstRowFirstColumn="0" w:firstRowLastColumn="0" w:lastRowFirstColumn="0" w:lastRowLastColumn="0"/>
            <w:tcW w:w="513" w:type="pct"/>
            <w:shd w:val="clear" w:color="auto" w:fill="auto"/>
            <w:tcMar/>
            <w:tcPrChange w:author="SLAVÍK Lukáš, Ing." w:date="2021-11-04T10:36:37.6903059" w:id="1707072767">
              <w:tcPr>
                <w:tcW w:w="513" w:type="pct"/>
                <w:shd w:val="clear" w:color="auto" w:fill="auto"/>
              </w:tcPr>
            </w:tcPrChange>
          </w:tcPr>
          <w:p w:rsidRPr="003F7B0D" w:rsidR="00AF4DD9" w:rsidP="55E026C1" w:rsidRDefault="00D208BE" w14:paraId="055D57F7" w14:textId="45FB1183">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350535297">
                  <w:rPr>
                    <w:rFonts w:cs="Arial"/>
                  </w:rPr>
                </w:rPrChange>
              </w:rPr>
              <w:pPrChange w:author="SLAVÍK Lukáš, Ing." w:date="2021-11-04T10:37:07.9780143" w:id="134491714">
                <w:pPr>
                  <w:contextualSpacing w:val="0"/>
                  <w:jc w:val="right"/>
                  <w:cnfStyle w:val="000000000000" w:firstRow="0" w:lastRow="0" w:firstColumn="0" w:lastColumn="0" w:oddVBand="0" w:evenVBand="0" w:oddHBand="0" w:evenHBand="0" w:firstRowFirstColumn="0" w:firstRowLastColumn="0" w:lastRowFirstColumn="0" w:lastRowLastColumn="0"/>
                </w:pPr>
              </w:pPrChange>
            </w:pPr>
            <w:ins w:author="Šedivec Tomáš" w:date="2021-10-06T09:32:00Z" w:id="797">
              <w:r w:rsidRPr="55E026C1">
                <w:rPr>
                  <w:rFonts w:ascii="Arial" w:hAnsi="Arial" w:eastAsia="Arial" w:cs="Arial"/>
                  <w:rPrChange w:author="SLAVÍK Lukáš, Ing." w:date="2021-11-04T10:37:07.9780143" w:id="22531522">
                    <w:rPr>
                      <w:rFonts w:cs="Arial"/>
                    </w:rPr>
                  </w:rPrChange>
                </w:rPr>
                <w:t>0</w:t>
              </w:r>
            </w:ins>
          </w:p>
        </w:tc>
        <w:tc>
          <w:tcPr>
            <w:cnfStyle w:val="000000000000" w:firstRow="0" w:lastRow="0" w:firstColumn="0" w:lastColumn="0" w:oddVBand="0" w:evenVBand="0" w:oddHBand="0" w:evenHBand="0" w:firstRowFirstColumn="0" w:firstRowLastColumn="0" w:lastRowFirstColumn="0" w:lastRowLastColumn="0"/>
            <w:tcW w:w="513" w:type="pct"/>
            <w:shd w:val="clear" w:color="auto" w:fill="auto"/>
            <w:tcMar/>
            <w:tcPrChange w:author="SLAVÍK Lukáš, Ing." w:date="2021-11-04T10:36:37.6903059" w:id="15948676">
              <w:tcPr>
                <w:tcW w:w="513" w:type="pct"/>
                <w:shd w:val="clear" w:color="auto" w:fill="auto"/>
              </w:tcPr>
            </w:tcPrChange>
          </w:tcPr>
          <w:p w:rsidRPr="003F7B0D" w:rsidR="00AF4DD9" w:rsidP="55E026C1" w:rsidRDefault="00D208BE" w14:paraId="69046217" w14:textId="2F875C79">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337497492">
                  <w:rPr>
                    <w:rFonts w:cs="Arial"/>
                  </w:rPr>
                </w:rPrChange>
              </w:rPr>
              <w:pPrChange w:author="SLAVÍK Lukáš, Ing." w:date="2021-11-04T10:37:07.9780143" w:id="853310899">
                <w:pPr>
                  <w:contextualSpacing w:val="0"/>
                  <w:jc w:val="right"/>
                  <w:cnfStyle w:val="000000000000" w:firstRow="0" w:lastRow="0" w:firstColumn="0" w:lastColumn="0" w:oddVBand="0" w:evenVBand="0" w:oddHBand="0" w:evenHBand="0" w:firstRowFirstColumn="0" w:firstRowLastColumn="0" w:lastRowFirstColumn="0" w:lastRowLastColumn="0"/>
                </w:pPr>
              </w:pPrChange>
            </w:pPr>
            <w:ins w:author="Šedivec Tomáš" w:date="2021-10-06T09:32:00Z" w:id="798">
              <w:r w:rsidRPr="55E026C1">
                <w:rPr>
                  <w:rFonts w:ascii="Arial" w:hAnsi="Arial" w:eastAsia="Arial" w:cs="Arial"/>
                  <w:rPrChange w:author="SLAVÍK Lukáš, Ing." w:date="2021-11-04T10:37:07.9780143" w:id="1864899135">
                    <w:rPr>
                      <w:rFonts w:cs="Arial"/>
                    </w:rPr>
                  </w:rPrChange>
                </w:rPr>
                <w:t>0</w:t>
              </w:r>
            </w:ins>
          </w:p>
        </w:tc>
        <w:tc>
          <w:tcPr>
            <w:cnfStyle w:val="000000000000" w:firstRow="0" w:lastRow="0" w:firstColumn="0" w:lastColumn="0" w:oddVBand="0" w:evenVBand="0" w:oddHBand="0" w:evenHBand="0" w:firstRowFirstColumn="0" w:firstRowLastColumn="0" w:lastRowFirstColumn="0" w:lastRowLastColumn="0"/>
            <w:tcW w:w="1924" w:type="pct"/>
            <w:shd w:val="clear" w:color="auto" w:fill="auto"/>
            <w:tcMar/>
            <w:tcPrChange w:author="SLAVÍK Lukáš, Ing." w:date="2021-11-04T10:36:37.6903059" w:id="1863714551">
              <w:tcPr>
                <w:tcW w:w="1924" w:type="pct"/>
                <w:shd w:val="clear" w:color="auto" w:fill="auto"/>
              </w:tcPr>
            </w:tcPrChange>
          </w:tcPr>
          <w:p w:rsidRPr="003F5FB0" w:rsidR="00AF4DD9" w:rsidP="55E026C1" w:rsidRDefault="00AF4DD9" w14:paraId="6833F182" w14:textId="75A314D5" w14:noSpellErr="1">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color w:val="FF0000"/>
                <w:rPrChange w:author="SLAVÍK Lukáš, Ing." w:date="2021-11-04T10:37:07.9780143" w:id="93117474">
                  <w:rPr>
                    <w:rFonts w:cs="Arial"/>
                    <w:color w:val="FF0000"/>
                  </w:rPr>
                </w:rPrChange>
              </w:rPr>
              <w:pPrChange w:author="SLAVÍK Lukáš, Ing." w:date="2021-11-04T10:37:07.9780143" w:id="254887013">
                <w:pPr>
                  <w:contextualSpacing w:val="0"/>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color w:val="FF0000"/>
                <w:rPrChange w:author="SLAVÍK Lukáš, Ing." w:date="2021-11-04T10:37:07.9780143" w:id="40628643">
                  <w:rPr>
                    <w:rFonts w:cs="Arial"/>
                    <w:color w:val="FF0000"/>
                  </w:rPr>
                </w:rPrChange>
              </w:rPr>
              <w:t>&lt;uveďte do tabulky</w:t>
            </w:r>
            <w:r w:rsidRPr="55E026C1" w:rsidR="00526C63">
              <w:rPr>
                <w:rFonts w:ascii="Arial" w:hAnsi="Arial" w:eastAsia="Arial" w:cs="Arial"/>
                <w:color w:val="FF0000"/>
                <w:rPrChange w:author="SLAVÍK Lukáš, Ing." w:date="2021-11-04T10:37:07.9780143" w:id="1697663403">
                  <w:rPr>
                    <w:rFonts w:cs="Arial"/>
                    <w:color w:val="FF0000"/>
                  </w:rPr>
                </w:rPrChange>
              </w:rPr>
              <w:t xml:space="preserve"> 51 či </w:t>
            </w:r>
            <w:r w:rsidRPr="55E026C1">
              <w:rPr>
                <w:rFonts w:ascii="Arial" w:hAnsi="Arial" w:eastAsia="Arial" w:cs="Arial"/>
                <w:color w:val="FF0000"/>
                <w:rPrChange w:author="SLAVÍK Lukáš, Ing." w:date="2021-11-04T10:37:07.9780143" w:id="734530574">
                  <w:rPr>
                    <w:rFonts w:cs="Arial"/>
                    <w:color w:val="FF0000"/>
                  </w:rPr>
                </w:rPrChange>
              </w:rPr>
              <w:t>samostatné přílohy rozpad výdajů, pokud roční údržba a průběžné úpravy přesahuje 20% celkové ceny řešení&gt;</w:t>
            </w:r>
          </w:p>
        </w:tc>
      </w:tr>
      <w:tr w:rsidRPr="00BF5681" w:rsidR="00AF4DD9" w:rsidTr="55E026C1" w14:paraId="280750A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6" w:type="pct"/>
            <w:shd w:val="clear" w:color="auto" w:fill="D9D9D9" w:themeFill="background1" w:themeFillShade="D9"/>
            <w:tcMar/>
          </w:tcPr>
          <w:p w:rsidRPr="003F7B0D" w:rsidR="00AF4DD9" w:rsidP="55E026C1" w:rsidRDefault="00AF4DD9" w14:paraId="3C5DA99F" w14:textId="77777777" w14:noSpellErr="1">
            <w:pPr>
              <w:spacing w:before="40" w:after="40"/>
              <w:contextualSpacing w:val="0"/>
              <w:jc w:val="left"/>
              <w:rPr>
                <w:rFonts w:ascii="Arial" w:hAnsi="Arial" w:eastAsia="Arial" w:cs="Arial"/>
                <w:b w:val="0"/>
                <w:bCs w:val="0"/>
                <w:rPrChange w:author="SLAVÍK Lukáš, Ing." w:date="2021-11-04T10:37:07.9780143" w:id="674307978">
                  <w:rPr>
                    <w:rFonts w:cs="Arial"/>
                    <w:b w:val="0"/>
                    <w:bCs w:val="0"/>
                  </w:rPr>
                </w:rPrChange>
              </w:rPr>
              <w:pPrChange w:author="SLAVÍK Lukáš, Ing." w:date="2021-11-04T10:37:07.9780143" w:id="1838348528">
                <w:pPr>
                  <w:contextualSpacing w:val="0"/>
                  <w:jc w:val="left"/>
                </w:pPr>
              </w:pPrChange>
            </w:pPr>
            <w:r w:rsidRPr="55E026C1">
              <w:rPr>
                <w:rFonts w:ascii="Arial" w:hAnsi="Arial" w:eastAsia="Arial" w:cs="Arial"/>
                <w:rPrChange w:author="SLAVÍK Lukáš, Ing." w:date="2021-11-04T10:37:07.9780143" w:id="1979091316">
                  <w:rPr>
                    <w:rFonts w:cs="Arial"/>
                  </w:rPr>
                </w:rPrChange>
              </w:rPr>
              <w:t xml:space="preserve">F. </w:t>
            </w:r>
            <w:r w:rsidRPr="55E026C1">
              <w:rPr>
                <w:rFonts w:ascii="Arial" w:hAnsi="Arial" w:eastAsia="Arial" w:cs="Arial"/>
                <w:rPrChange w:author="SLAVÍK Lukáš, Ing." w:date="2021-11-04T10:37:07.9780143" w:id="383543487">
                  <w:rPr>
                    <w:rFonts w:cs="Arial"/>
                  </w:rPr>
                </w:rPrChange>
              </w:rPr>
              <w:t>Projekt</w:t>
            </w:r>
            <w:r w:rsidRPr="55E026C1">
              <w:rPr>
                <w:rFonts w:ascii="Arial" w:hAnsi="Arial" w:eastAsia="Arial" w:cs="Arial"/>
                <w:rPrChange w:author="SLAVÍK Lukáš, Ing." w:date="2021-11-04T10:37:07.9780143" w:id="766817827">
                  <w:rPr>
                    <w:rFonts w:cs="Arial"/>
                  </w:rPr>
                </w:rPrChange>
              </w:rPr>
              <w:t>y postupné inovace a zlepšování (plánované)</w:t>
            </w:r>
          </w:p>
        </w:tc>
        <w:tc>
          <w:tcPr>
            <w:cnfStyle w:val="000000000000" w:firstRow="0" w:lastRow="0" w:firstColumn="0" w:lastColumn="0" w:oddVBand="0" w:evenVBand="0" w:oddHBand="0" w:evenHBand="0" w:firstRowFirstColumn="0" w:firstRowLastColumn="0" w:lastRowFirstColumn="0" w:lastRowLastColumn="0"/>
            <w:tcW w:w="513" w:type="pct"/>
            <w:shd w:val="clear" w:color="auto" w:fill="auto"/>
            <w:tcMar/>
            <w:tcPrChange w:author="SLAVÍK Lukáš, Ing." w:date="2021-11-04T10:36:37.6903059" w:id="131694012">
              <w:tcPr>
                <w:tcW w:w="513" w:type="pct"/>
                <w:shd w:val="clear" w:color="auto" w:fill="auto"/>
              </w:tcPr>
            </w:tcPrChange>
          </w:tcPr>
          <w:p w:rsidRPr="003F7B0D" w:rsidR="00AF4DD9" w:rsidP="55E026C1" w:rsidRDefault="00D208BE" w14:paraId="70411931" w14:textId="28B8029A">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ascii="Arial" w:hAnsi="Arial" w:eastAsia="Arial" w:cs="Arial"/>
                <w:rPrChange w:author="SLAVÍK Lukáš, Ing." w:date="2021-11-04T10:37:07.9780143" w:id="1892771084">
                  <w:rPr>
                    <w:rFonts w:cs="Arial"/>
                  </w:rPr>
                </w:rPrChange>
              </w:rPr>
              <w:pPrChange w:author="SLAVÍK Lukáš, Ing." w:date="2021-11-04T10:37:07.9780143" w:id="2015151056">
                <w:pPr>
                  <w:contextualSpacing w:val="0"/>
                  <w:jc w:val="right"/>
                  <w:cnfStyle w:val="000000100000" w:firstRow="0" w:lastRow="0" w:firstColumn="0" w:lastColumn="0" w:oddVBand="0" w:evenVBand="0" w:oddHBand="1" w:evenHBand="0" w:firstRowFirstColumn="0" w:firstRowLastColumn="0" w:lastRowFirstColumn="0" w:lastRowLastColumn="0"/>
                </w:pPr>
              </w:pPrChange>
            </w:pPr>
            <w:ins w:author="Šedivec Tomáš" w:date="2021-10-06T09:32:00Z" w:id="799">
              <w:r w:rsidRPr="55E026C1">
                <w:rPr>
                  <w:rFonts w:ascii="Arial" w:hAnsi="Arial" w:eastAsia="Arial" w:cs="Arial"/>
                  <w:rPrChange w:author="SLAVÍK Lukáš, Ing." w:date="2021-11-04T10:37:07.9780143" w:id="1923160604">
                    <w:rPr>
                      <w:rFonts w:cs="Arial"/>
                    </w:rPr>
                  </w:rPrChange>
                </w:rPr>
                <w:t>0</w:t>
              </w:r>
            </w:ins>
          </w:p>
        </w:tc>
        <w:tc>
          <w:tcPr>
            <w:cnfStyle w:val="000000000000" w:firstRow="0" w:lastRow="0" w:firstColumn="0" w:lastColumn="0" w:oddVBand="0" w:evenVBand="0" w:oddHBand="0" w:evenHBand="0" w:firstRowFirstColumn="0" w:firstRowLastColumn="0" w:lastRowFirstColumn="0" w:lastRowLastColumn="0"/>
            <w:tcW w:w="513" w:type="pct"/>
            <w:shd w:val="clear" w:color="auto" w:fill="auto"/>
            <w:tcMar/>
            <w:tcPrChange w:author="SLAVÍK Lukáš, Ing." w:date="2021-11-04T10:36:37.6903059" w:id="1526130288">
              <w:tcPr>
                <w:tcW w:w="513" w:type="pct"/>
                <w:shd w:val="clear" w:color="auto" w:fill="auto"/>
              </w:tcPr>
            </w:tcPrChange>
          </w:tcPr>
          <w:p w:rsidRPr="003F7B0D" w:rsidR="00AF4DD9" w:rsidP="55E026C1" w:rsidRDefault="00D208BE" w14:paraId="0C70643D" w14:textId="0CA096FA">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ascii="Arial" w:hAnsi="Arial" w:eastAsia="Arial" w:cs="Arial"/>
                <w:rPrChange w:author="SLAVÍK Lukáš, Ing." w:date="2021-11-04T10:37:07.9780143" w:id="243614929">
                  <w:rPr>
                    <w:rFonts w:cs="Arial"/>
                  </w:rPr>
                </w:rPrChange>
              </w:rPr>
              <w:pPrChange w:author="SLAVÍK Lukáš, Ing." w:date="2021-11-04T10:37:07.9780143" w:id="1226296994">
                <w:pPr>
                  <w:contextualSpacing w:val="0"/>
                  <w:jc w:val="right"/>
                  <w:cnfStyle w:val="000000100000" w:firstRow="0" w:lastRow="0" w:firstColumn="0" w:lastColumn="0" w:oddVBand="0" w:evenVBand="0" w:oddHBand="1" w:evenHBand="0" w:firstRowFirstColumn="0" w:firstRowLastColumn="0" w:lastRowFirstColumn="0" w:lastRowLastColumn="0"/>
                </w:pPr>
              </w:pPrChange>
            </w:pPr>
            <w:ins w:author="Šedivec Tomáš" w:date="2021-10-06T09:32:00Z" w:id="800">
              <w:r w:rsidRPr="55E026C1">
                <w:rPr>
                  <w:rFonts w:ascii="Arial" w:hAnsi="Arial" w:eastAsia="Arial" w:cs="Arial"/>
                  <w:rPrChange w:author="SLAVÍK Lukáš, Ing." w:date="2021-11-04T10:37:07.9780143" w:id="1566667723">
                    <w:rPr>
                      <w:rFonts w:cs="Arial"/>
                    </w:rPr>
                  </w:rPrChange>
                </w:rPr>
                <w:t>0</w:t>
              </w:r>
            </w:ins>
          </w:p>
        </w:tc>
        <w:tc>
          <w:tcPr>
            <w:cnfStyle w:val="000000000000" w:firstRow="0" w:lastRow="0" w:firstColumn="0" w:lastColumn="0" w:oddVBand="0" w:evenVBand="0" w:oddHBand="0" w:evenHBand="0" w:firstRowFirstColumn="0" w:firstRowLastColumn="0" w:lastRowFirstColumn="0" w:lastRowLastColumn="0"/>
            <w:tcW w:w="513" w:type="pct"/>
            <w:shd w:val="clear" w:color="auto" w:fill="auto"/>
            <w:tcMar/>
            <w:tcPrChange w:author="SLAVÍK Lukáš, Ing." w:date="2021-11-04T10:36:37.6903059" w:id="114345897">
              <w:tcPr>
                <w:tcW w:w="513" w:type="pct"/>
                <w:shd w:val="clear" w:color="auto" w:fill="auto"/>
              </w:tcPr>
            </w:tcPrChange>
          </w:tcPr>
          <w:p w:rsidRPr="003F7B0D" w:rsidR="00AF4DD9" w:rsidP="55E026C1" w:rsidRDefault="00D208BE" w14:paraId="4EC24051" w14:textId="237C29A2">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ascii="Arial" w:hAnsi="Arial" w:eastAsia="Arial" w:cs="Arial"/>
                <w:rPrChange w:author="SLAVÍK Lukáš, Ing." w:date="2021-11-04T10:37:07.9780143" w:id="289616231">
                  <w:rPr>
                    <w:rFonts w:cs="Arial"/>
                  </w:rPr>
                </w:rPrChange>
              </w:rPr>
              <w:pPrChange w:author="SLAVÍK Lukáš, Ing." w:date="2021-11-04T10:37:07.9780143" w:id="1572360726">
                <w:pPr>
                  <w:contextualSpacing w:val="0"/>
                  <w:jc w:val="right"/>
                  <w:cnfStyle w:val="000000100000" w:firstRow="0" w:lastRow="0" w:firstColumn="0" w:lastColumn="0" w:oddVBand="0" w:evenVBand="0" w:oddHBand="1" w:evenHBand="0" w:firstRowFirstColumn="0" w:firstRowLastColumn="0" w:lastRowFirstColumn="0" w:lastRowLastColumn="0"/>
                </w:pPr>
              </w:pPrChange>
            </w:pPr>
            <w:ins w:author="Šedivec Tomáš" w:date="2021-10-06T09:32:00Z" w:id="801">
              <w:r w:rsidRPr="55E026C1">
                <w:rPr>
                  <w:rFonts w:ascii="Arial" w:hAnsi="Arial" w:eastAsia="Arial" w:cs="Arial"/>
                  <w:rPrChange w:author="SLAVÍK Lukáš, Ing." w:date="2021-11-04T10:37:07.9780143" w:id="1478903574">
                    <w:rPr>
                      <w:rFonts w:cs="Arial"/>
                    </w:rPr>
                  </w:rPrChange>
                </w:rPr>
                <w:t>0</w:t>
              </w:r>
            </w:ins>
          </w:p>
        </w:tc>
        <w:tc>
          <w:tcPr>
            <w:cnfStyle w:val="000000000000" w:firstRow="0" w:lastRow="0" w:firstColumn="0" w:lastColumn="0" w:oddVBand="0" w:evenVBand="0" w:oddHBand="0" w:evenHBand="0" w:firstRowFirstColumn="0" w:firstRowLastColumn="0" w:lastRowFirstColumn="0" w:lastRowLastColumn="0"/>
            <w:tcW w:w="1924" w:type="pct"/>
            <w:shd w:val="clear" w:color="auto" w:fill="auto"/>
            <w:tcMar/>
            <w:tcPrChange w:author="SLAVÍK Lukáš, Ing." w:date="2021-11-04T10:36:37.6903059" w:id="1325988603">
              <w:tcPr>
                <w:tcW w:w="1924" w:type="pct"/>
                <w:shd w:val="clear" w:color="auto" w:fill="auto"/>
              </w:tcPr>
            </w:tcPrChange>
          </w:tcPr>
          <w:p w:rsidRPr="003F5FB0" w:rsidR="00AF4DD9" w:rsidP="00C37272" w:rsidRDefault="00AF4DD9" w14:paraId="0D2A3A32" w14:textId="77777777">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color w:val="FF0000"/>
              </w:rPr>
            </w:pPr>
          </w:p>
        </w:tc>
      </w:tr>
      <w:tr w:rsidRPr="00BF5681" w:rsidR="00AF4DD9" w:rsidTr="55E026C1" w14:paraId="77CF5E01" w14:textId="77777777">
        <w:tc>
          <w:tcPr>
            <w:cnfStyle w:val="001000000000" w:firstRow="0" w:lastRow="0" w:firstColumn="1" w:lastColumn="0" w:oddVBand="0" w:evenVBand="0" w:oddHBand="0" w:evenHBand="0" w:firstRowFirstColumn="0" w:firstRowLastColumn="0" w:lastRowFirstColumn="0" w:lastRowLastColumn="0"/>
            <w:tcW w:w="1536" w:type="pct"/>
            <w:shd w:val="clear" w:color="auto" w:fill="D9D9D9" w:themeFill="background1" w:themeFillShade="D9"/>
            <w:tcMar/>
          </w:tcPr>
          <w:p w:rsidRPr="003F7B0D" w:rsidR="00AF4DD9" w:rsidP="55E026C1" w:rsidRDefault="00AF4DD9" w14:paraId="3BAEE5BF" w14:textId="77777777" w14:noSpellErr="1">
            <w:pPr>
              <w:spacing w:before="40" w:after="40"/>
              <w:contextualSpacing w:val="0"/>
              <w:jc w:val="left"/>
              <w:rPr>
                <w:rFonts w:ascii="Arial" w:hAnsi="Arial" w:eastAsia="Arial" w:cs="Arial"/>
                <w:b w:val="0"/>
                <w:bCs w:val="0"/>
                <w:rPrChange w:author="SLAVÍK Lukáš, Ing." w:date="2021-11-04T10:37:07.9780143" w:id="1425169364">
                  <w:rPr>
                    <w:rFonts w:cs="Arial"/>
                    <w:b w:val="0"/>
                    <w:bCs w:val="0"/>
                  </w:rPr>
                </w:rPrChange>
              </w:rPr>
              <w:pPrChange w:author="SLAVÍK Lukáš, Ing." w:date="2021-11-04T10:37:07.9780143" w:id="677329746">
                <w:pPr>
                  <w:contextualSpacing w:val="0"/>
                  <w:jc w:val="left"/>
                </w:pPr>
              </w:pPrChange>
            </w:pPr>
            <w:r w:rsidRPr="55E026C1">
              <w:rPr>
                <w:rFonts w:ascii="Arial" w:hAnsi="Arial" w:eastAsia="Arial" w:cs="Arial"/>
                <w:rPrChange w:author="SLAVÍK Lukáš, Ing." w:date="2021-11-04T10:37:07.9780143" w:id="449303417">
                  <w:rPr>
                    <w:rFonts w:cs="Arial"/>
                  </w:rPr>
                </w:rPrChange>
              </w:rPr>
              <w:t xml:space="preserve">G. </w:t>
            </w:r>
            <w:r w:rsidRPr="55E026C1">
              <w:rPr>
                <w:rFonts w:ascii="Arial" w:hAnsi="Arial" w:eastAsia="Arial" w:cs="Arial"/>
                <w:rPrChange w:author="SLAVÍK Lukáš, Ing." w:date="2021-11-04T10:37:07.9780143" w:id="596061783">
                  <w:rPr>
                    <w:rFonts w:cs="Arial"/>
                  </w:rPr>
                </w:rPrChange>
              </w:rPr>
              <w:t>Projekt</w:t>
            </w:r>
            <w:r w:rsidRPr="55E026C1">
              <w:rPr>
                <w:rFonts w:ascii="Arial" w:hAnsi="Arial" w:eastAsia="Arial" w:cs="Arial"/>
                <w:rPrChange w:author="SLAVÍK Lukáš, Ing." w:date="2021-11-04T10:37:07.9780143" w:id="2098175562">
                  <w:rPr>
                    <w:rFonts w:cs="Arial"/>
                  </w:rPr>
                </w:rPrChange>
              </w:rPr>
              <w:t>y upgrade (pokud jsou plánovány)</w:t>
            </w:r>
          </w:p>
        </w:tc>
        <w:tc>
          <w:tcPr>
            <w:cnfStyle w:val="000000000000" w:firstRow="0" w:lastRow="0" w:firstColumn="0" w:lastColumn="0" w:oddVBand="0" w:evenVBand="0" w:oddHBand="0" w:evenHBand="0" w:firstRowFirstColumn="0" w:firstRowLastColumn="0" w:lastRowFirstColumn="0" w:lastRowLastColumn="0"/>
            <w:tcW w:w="513" w:type="pct"/>
            <w:shd w:val="clear" w:color="auto" w:fill="auto"/>
            <w:tcMar/>
            <w:tcPrChange w:author="SLAVÍK Lukáš, Ing." w:date="2021-11-04T10:36:37.6903059" w:id="1342625032">
              <w:tcPr>
                <w:tcW w:w="513" w:type="pct"/>
                <w:shd w:val="clear" w:color="auto" w:fill="auto"/>
              </w:tcPr>
            </w:tcPrChange>
          </w:tcPr>
          <w:p w:rsidRPr="003F7B0D" w:rsidR="00AF4DD9" w:rsidP="55E026C1" w:rsidRDefault="00D208BE" w14:paraId="3FB0B59D" w14:textId="7D4DA6B8">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064947015">
                  <w:rPr>
                    <w:rFonts w:cs="Arial"/>
                  </w:rPr>
                </w:rPrChange>
              </w:rPr>
              <w:pPrChange w:author="SLAVÍK Lukáš, Ing." w:date="2021-11-04T10:37:07.9780143" w:id="650142367">
                <w:pPr>
                  <w:contextualSpacing w:val="0"/>
                  <w:jc w:val="right"/>
                  <w:cnfStyle w:val="000000000000" w:firstRow="0" w:lastRow="0" w:firstColumn="0" w:lastColumn="0" w:oddVBand="0" w:evenVBand="0" w:oddHBand="0" w:evenHBand="0" w:firstRowFirstColumn="0" w:firstRowLastColumn="0" w:lastRowFirstColumn="0" w:lastRowLastColumn="0"/>
                </w:pPr>
              </w:pPrChange>
            </w:pPr>
            <w:ins w:author="Šedivec Tomáš" w:date="2021-10-06T09:32:00Z" w:id="802">
              <w:r w:rsidRPr="55E026C1">
                <w:rPr>
                  <w:rFonts w:ascii="Arial" w:hAnsi="Arial" w:eastAsia="Arial" w:cs="Arial"/>
                  <w:rPrChange w:author="SLAVÍK Lukáš, Ing." w:date="2021-11-04T10:37:07.9780143" w:id="1526796875">
                    <w:rPr>
                      <w:rFonts w:cs="Arial"/>
                    </w:rPr>
                  </w:rPrChange>
                </w:rPr>
                <w:t>0</w:t>
              </w:r>
            </w:ins>
          </w:p>
        </w:tc>
        <w:tc>
          <w:tcPr>
            <w:cnfStyle w:val="000000000000" w:firstRow="0" w:lastRow="0" w:firstColumn="0" w:lastColumn="0" w:oddVBand="0" w:evenVBand="0" w:oddHBand="0" w:evenHBand="0" w:firstRowFirstColumn="0" w:firstRowLastColumn="0" w:lastRowFirstColumn="0" w:lastRowLastColumn="0"/>
            <w:tcW w:w="513" w:type="pct"/>
            <w:shd w:val="clear" w:color="auto" w:fill="auto"/>
            <w:tcMar/>
            <w:tcPrChange w:author="SLAVÍK Lukáš, Ing." w:date="2021-11-04T10:36:37.6903059" w:id="1559373782">
              <w:tcPr>
                <w:tcW w:w="513" w:type="pct"/>
                <w:shd w:val="clear" w:color="auto" w:fill="auto"/>
              </w:tcPr>
            </w:tcPrChange>
          </w:tcPr>
          <w:p w:rsidRPr="003F7B0D" w:rsidR="00AF4DD9" w:rsidP="55E026C1" w:rsidRDefault="00D208BE" w14:paraId="79343115" w14:textId="34FF9440">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054090322">
                  <w:rPr>
                    <w:rFonts w:cs="Arial"/>
                  </w:rPr>
                </w:rPrChange>
              </w:rPr>
              <w:pPrChange w:author="SLAVÍK Lukáš, Ing." w:date="2021-11-04T10:37:07.9780143" w:id="1598181426">
                <w:pPr>
                  <w:contextualSpacing w:val="0"/>
                  <w:jc w:val="right"/>
                  <w:cnfStyle w:val="000000000000" w:firstRow="0" w:lastRow="0" w:firstColumn="0" w:lastColumn="0" w:oddVBand="0" w:evenVBand="0" w:oddHBand="0" w:evenHBand="0" w:firstRowFirstColumn="0" w:firstRowLastColumn="0" w:lastRowFirstColumn="0" w:lastRowLastColumn="0"/>
                </w:pPr>
              </w:pPrChange>
            </w:pPr>
            <w:ins w:author="Šedivec Tomáš" w:date="2021-10-06T09:32:00Z" w:id="803">
              <w:r w:rsidRPr="55E026C1">
                <w:rPr>
                  <w:rFonts w:ascii="Arial" w:hAnsi="Arial" w:eastAsia="Arial" w:cs="Arial"/>
                  <w:rPrChange w:author="SLAVÍK Lukáš, Ing." w:date="2021-11-04T10:37:07.9780143" w:id="1238998080">
                    <w:rPr>
                      <w:rFonts w:cs="Arial"/>
                    </w:rPr>
                  </w:rPrChange>
                </w:rPr>
                <w:t>0</w:t>
              </w:r>
            </w:ins>
          </w:p>
        </w:tc>
        <w:tc>
          <w:tcPr>
            <w:cnfStyle w:val="000000000000" w:firstRow="0" w:lastRow="0" w:firstColumn="0" w:lastColumn="0" w:oddVBand="0" w:evenVBand="0" w:oddHBand="0" w:evenHBand="0" w:firstRowFirstColumn="0" w:firstRowLastColumn="0" w:lastRowFirstColumn="0" w:lastRowLastColumn="0"/>
            <w:tcW w:w="513" w:type="pct"/>
            <w:shd w:val="clear" w:color="auto" w:fill="auto"/>
            <w:tcMar/>
            <w:tcPrChange w:author="SLAVÍK Lukáš, Ing." w:date="2021-11-04T10:36:37.6903059" w:id="1991620852">
              <w:tcPr>
                <w:tcW w:w="513" w:type="pct"/>
                <w:shd w:val="clear" w:color="auto" w:fill="auto"/>
              </w:tcPr>
            </w:tcPrChange>
          </w:tcPr>
          <w:p w:rsidRPr="003F7B0D" w:rsidR="00AF4DD9" w:rsidP="55E026C1" w:rsidRDefault="00D208BE" w14:paraId="624BE5CB" w14:textId="700FFDDE">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297341049">
                  <w:rPr>
                    <w:rFonts w:cs="Arial"/>
                  </w:rPr>
                </w:rPrChange>
              </w:rPr>
              <w:pPrChange w:author="SLAVÍK Lukáš, Ing." w:date="2021-11-04T10:37:07.9780143" w:id="141445061">
                <w:pPr>
                  <w:contextualSpacing w:val="0"/>
                  <w:jc w:val="right"/>
                  <w:cnfStyle w:val="000000000000" w:firstRow="0" w:lastRow="0" w:firstColumn="0" w:lastColumn="0" w:oddVBand="0" w:evenVBand="0" w:oddHBand="0" w:evenHBand="0" w:firstRowFirstColumn="0" w:firstRowLastColumn="0" w:lastRowFirstColumn="0" w:lastRowLastColumn="0"/>
                </w:pPr>
              </w:pPrChange>
            </w:pPr>
            <w:ins w:author="Šedivec Tomáš" w:date="2021-10-06T09:32:00Z" w:id="804">
              <w:r w:rsidRPr="55E026C1">
                <w:rPr>
                  <w:rFonts w:ascii="Arial" w:hAnsi="Arial" w:eastAsia="Arial" w:cs="Arial"/>
                  <w:rPrChange w:author="SLAVÍK Lukáš, Ing." w:date="2021-11-04T10:37:07.9780143" w:id="1591072834">
                    <w:rPr>
                      <w:rFonts w:cs="Arial"/>
                    </w:rPr>
                  </w:rPrChange>
                </w:rPr>
                <w:t>0</w:t>
              </w:r>
            </w:ins>
          </w:p>
        </w:tc>
        <w:tc>
          <w:tcPr>
            <w:cnfStyle w:val="000000000000" w:firstRow="0" w:lastRow="0" w:firstColumn="0" w:lastColumn="0" w:oddVBand="0" w:evenVBand="0" w:oddHBand="0" w:evenHBand="0" w:firstRowFirstColumn="0" w:firstRowLastColumn="0" w:lastRowFirstColumn="0" w:lastRowLastColumn="0"/>
            <w:tcW w:w="1924" w:type="pct"/>
            <w:shd w:val="clear" w:color="auto" w:fill="auto"/>
            <w:tcMar/>
            <w:tcPrChange w:author="SLAVÍK Lukáš, Ing." w:date="2021-11-04T10:36:37.6903059" w:id="464826884">
              <w:tcPr>
                <w:tcW w:w="1924" w:type="pct"/>
                <w:shd w:val="clear" w:color="auto" w:fill="auto"/>
              </w:tcPr>
            </w:tcPrChange>
          </w:tcPr>
          <w:p w:rsidRPr="003F5FB0" w:rsidR="00AF4DD9" w:rsidP="00C37272" w:rsidRDefault="00AF4DD9" w14:paraId="14BB7DA2" w14:textId="77777777">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Pr="00BF5681" w:rsidR="00AF4DD9" w:rsidTr="55E026C1" w14:paraId="4E4B87D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6" w:type="pct"/>
            <w:shd w:val="clear" w:color="auto" w:fill="D9D9D9" w:themeFill="background1" w:themeFillShade="D9"/>
            <w:tcMar/>
          </w:tcPr>
          <w:p w:rsidRPr="003F7B0D" w:rsidR="00AF4DD9" w:rsidP="55E026C1" w:rsidRDefault="00AF4DD9" w14:paraId="6956485E" w14:textId="77777777" w14:noSpellErr="1">
            <w:pPr>
              <w:spacing w:before="40" w:after="40"/>
              <w:contextualSpacing w:val="0"/>
              <w:jc w:val="left"/>
              <w:rPr>
                <w:rFonts w:ascii="Arial" w:hAnsi="Arial" w:eastAsia="Arial" w:cs="Arial"/>
                <w:b w:val="0"/>
                <w:bCs w:val="0"/>
                <w:rPrChange w:author="SLAVÍK Lukáš, Ing." w:date="2021-11-04T10:37:07.9780143" w:id="1847033843">
                  <w:rPr>
                    <w:rFonts w:cs="Arial"/>
                    <w:b w:val="0"/>
                    <w:bCs w:val="0"/>
                  </w:rPr>
                </w:rPrChange>
              </w:rPr>
              <w:pPrChange w:author="SLAVÍK Lukáš, Ing." w:date="2021-11-04T10:37:07.9780143" w:id="371118391">
                <w:pPr>
                  <w:contextualSpacing w:val="0"/>
                  <w:jc w:val="left"/>
                </w:pPr>
              </w:pPrChange>
            </w:pPr>
            <w:r w:rsidRPr="55E026C1">
              <w:rPr>
                <w:rFonts w:ascii="Arial" w:hAnsi="Arial" w:eastAsia="Arial" w:cs="Arial"/>
                <w:rPrChange w:author="SLAVÍK Lukáš, Ing." w:date="2021-11-04T10:37:07.9780143" w:id="2090653535">
                  <w:rPr>
                    <w:rFonts w:cs="Arial"/>
                  </w:rPr>
                </w:rPrChange>
              </w:rPr>
              <w:t>H. Zvýšené náklady užívání řešení vč. nákladů na přechod z předchozího řešení (pokud se vyskytnou)</w:t>
            </w:r>
          </w:p>
        </w:tc>
        <w:tc>
          <w:tcPr>
            <w:cnfStyle w:val="000000000000" w:firstRow="0" w:lastRow="0" w:firstColumn="0" w:lastColumn="0" w:oddVBand="0" w:evenVBand="0" w:oddHBand="0" w:evenHBand="0" w:firstRowFirstColumn="0" w:firstRowLastColumn="0" w:lastRowFirstColumn="0" w:lastRowLastColumn="0"/>
            <w:tcW w:w="513" w:type="pct"/>
            <w:shd w:val="clear" w:color="auto" w:fill="auto"/>
            <w:tcMar/>
            <w:tcPrChange w:author="SLAVÍK Lukáš, Ing." w:date="2021-11-04T10:36:37.6903059" w:id="265343500">
              <w:tcPr>
                <w:tcW w:w="513" w:type="pct"/>
                <w:shd w:val="clear" w:color="auto" w:fill="auto"/>
              </w:tcPr>
            </w:tcPrChange>
          </w:tcPr>
          <w:p w:rsidRPr="003F7B0D" w:rsidR="00AF4DD9" w:rsidP="55E026C1" w:rsidRDefault="00D208BE" w14:paraId="2E232FAB" w14:textId="77363D7A">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ascii="Arial" w:hAnsi="Arial" w:eastAsia="Arial" w:cs="Arial"/>
                <w:rPrChange w:author="SLAVÍK Lukáš, Ing." w:date="2021-11-04T10:37:07.9780143" w:id="1756047871">
                  <w:rPr>
                    <w:rFonts w:cs="Arial"/>
                  </w:rPr>
                </w:rPrChange>
              </w:rPr>
              <w:pPrChange w:author="SLAVÍK Lukáš, Ing." w:date="2021-11-04T10:37:07.9780143" w:id="1433744754">
                <w:pPr>
                  <w:contextualSpacing w:val="0"/>
                  <w:jc w:val="right"/>
                  <w:cnfStyle w:val="000000100000" w:firstRow="0" w:lastRow="0" w:firstColumn="0" w:lastColumn="0" w:oddVBand="0" w:evenVBand="0" w:oddHBand="1" w:evenHBand="0" w:firstRowFirstColumn="0" w:firstRowLastColumn="0" w:lastRowFirstColumn="0" w:lastRowLastColumn="0"/>
                </w:pPr>
              </w:pPrChange>
            </w:pPr>
            <w:ins w:author="Šedivec Tomáš" w:date="2021-10-06T09:32:00Z" w:id="805">
              <w:r w:rsidRPr="55E026C1">
                <w:rPr>
                  <w:rFonts w:ascii="Arial" w:hAnsi="Arial" w:eastAsia="Arial" w:cs="Arial"/>
                  <w:rPrChange w:author="SLAVÍK Lukáš, Ing." w:date="2021-11-04T10:37:07.9780143" w:id="1855494569">
                    <w:rPr>
                      <w:rFonts w:cs="Arial"/>
                    </w:rPr>
                  </w:rPrChange>
                </w:rPr>
                <w:t>0</w:t>
              </w:r>
            </w:ins>
          </w:p>
        </w:tc>
        <w:tc>
          <w:tcPr>
            <w:cnfStyle w:val="000000000000" w:firstRow="0" w:lastRow="0" w:firstColumn="0" w:lastColumn="0" w:oddVBand="0" w:evenVBand="0" w:oddHBand="0" w:evenHBand="0" w:firstRowFirstColumn="0" w:firstRowLastColumn="0" w:lastRowFirstColumn="0" w:lastRowLastColumn="0"/>
            <w:tcW w:w="513" w:type="pct"/>
            <w:shd w:val="clear" w:color="auto" w:fill="auto"/>
            <w:tcMar/>
            <w:tcPrChange w:author="SLAVÍK Lukáš, Ing." w:date="2021-11-04T10:36:37.6903059" w:id="240233929">
              <w:tcPr>
                <w:tcW w:w="513" w:type="pct"/>
                <w:shd w:val="clear" w:color="auto" w:fill="auto"/>
              </w:tcPr>
            </w:tcPrChange>
          </w:tcPr>
          <w:p w:rsidRPr="003F7B0D" w:rsidR="00AF4DD9" w:rsidP="55E026C1" w:rsidRDefault="00D208BE" w14:paraId="16E86DB8" w14:textId="1A246064">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ascii="Arial" w:hAnsi="Arial" w:eastAsia="Arial" w:cs="Arial"/>
                <w:rPrChange w:author="SLAVÍK Lukáš, Ing." w:date="2021-11-04T10:37:07.9780143" w:id="2082684392">
                  <w:rPr>
                    <w:rFonts w:cs="Arial"/>
                  </w:rPr>
                </w:rPrChange>
              </w:rPr>
              <w:pPrChange w:author="SLAVÍK Lukáš, Ing." w:date="2021-11-04T10:37:07.9780143" w:id="899935139">
                <w:pPr>
                  <w:contextualSpacing w:val="0"/>
                  <w:jc w:val="right"/>
                  <w:cnfStyle w:val="000000100000" w:firstRow="0" w:lastRow="0" w:firstColumn="0" w:lastColumn="0" w:oddVBand="0" w:evenVBand="0" w:oddHBand="1" w:evenHBand="0" w:firstRowFirstColumn="0" w:firstRowLastColumn="0" w:lastRowFirstColumn="0" w:lastRowLastColumn="0"/>
                </w:pPr>
              </w:pPrChange>
            </w:pPr>
            <w:ins w:author="Šedivec Tomáš" w:date="2021-10-06T09:32:00Z" w:id="806">
              <w:r w:rsidRPr="55E026C1">
                <w:rPr>
                  <w:rFonts w:ascii="Arial" w:hAnsi="Arial" w:eastAsia="Arial" w:cs="Arial"/>
                  <w:rPrChange w:author="SLAVÍK Lukáš, Ing." w:date="2021-11-04T10:37:07.9780143" w:id="355341254">
                    <w:rPr>
                      <w:rFonts w:cs="Arial"/>
                    </w:rPr>
                  </w:rPrChange>
                </w:rPr>
                <w:t>0</w:t>
              </w:r>
            </w:ins>
          </w:p>
        </w:tc>
        <w:tc>
          <w:tcPr>
            <w:cnfStyle w:val="000000000000" w:firstRow="0" w:lastRow="0" w:firstColumn="0" w:lastColumn="0" w:oddVBand="0" w:evenVBand="0" w:oddHBand="0" w:evenHBand="0" w:firstRowFirstColumn="0" w:firstRowLastColumn="0" w:lastRowFirstColumn="0" w:lastRowLastColumn="0"/>
            <w:tcW w:w="513" w:type="pct"/>
            <w:shd w:val="clear" w:color="auto" w:fill="auto"/>
            <w:tcMar/>
            <w:tcPrChange w:author="SLAVÍK Lukáš, Ing." w:date="2021-11-04T10:36:37.6903059" w:id="1884565112">
              <w:tcPr>
                <w:tcW w:w="513" w:type="pct"/>
                <w:shd w:val="clear" w:color="auto" w:fill="auto"/>
              </w:tcPr>
            </w:tcPrChange>
          </w:tcPr>
          <w:p w:rsidRPr="003F7B0D" w:rsidR="00AF4DD9" w:rsidP="55E026C1" w:rsidRDefault="00D208BE" w14:paraId="6DC5E0F7" w14:textId="731FC831">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ascii="Arial" w:hAnsi="Arial" w:eastAsia="Arial" w:cs="Arial"/>
                <w:rPrChange w:author="SLAVÍK Lukáš, Ing." w:date="2021-11-04T10:37:07.9780143" w:id="324738043">
                  <w:rPr>
                    <w:rFonts w:cs="Arial"/>
                  </w:rPr>
                </w:rPrChange>
              </w:rPr>
              <w:pPrChange w:author="SLAVÍK Lukáš, Ing." w:date="2021-11-04T10:37:07.9780143" w:id="574558802">
                <w:pPr>
                  <w:contextualSpacing w:val="0"/>
                  <w:jc w:val="right"/>
                  <w:cnfStyle w:val="000000100000" w:firstRow="0" w:lastRow="0" w:firstColumn="0" w:lastColumn="0" w:oddVBand="0" w:evenVBand="0" w:oddHBand="1" w:evenHBand="0" w:firstRowFirstColumn="0" w:firstRowLastColumn="0" w:lastRowFirstColumn="0" w:lastRowLastColumn="0"/>
                </w:pPr>
              </w:pPrChange>
            </w:pPr>
            <w:ins w:author="Šedivec Tomáš" w:date="2021-10-06T09:32:00Z" w:id="807">
              <w:r w:rsidRPr="55E026C1">
                <w:rPr>
                  <w:rFonts w:ascii="Arial" w:hAnsi="Arial" w:eastAsia="Arial" w:cs="Arial"/>
                  <w:rPrChange w:author="SLAVÍK Lukáš, Ing." w:date="2021-11-04T10:37:07.9780143" w:id="460028822">
                    <w:rPr>
                      <w:rFonts w:cs="Arial"/>
                    </w:rPr>
                  </w:rPrChange>
                </w:rPr>
                <w:t>0</w:t>
              </w:r>
            </w:ins>
          </w:p>
        </w:tc>
        <w:tc>
          <w:tcPr>
            <w:cnfStyle w:val="000000000000" w:firstRow="0" w:lastRow="0" w:firstColumn="0" w:lastColumn="0" w:oddVBand="0" w:evenVBand="0" w:oddHBand="0" w:evenHBand="0" w:firstRowFirstColumn="0" w:firstRowLastColumn="0" w:lastRowFirstColumn="0" w:lastRowLastColumn="0"/>
            <w:tcW w:w="1924" w:type="pct"/>
            <w:shd w:val="clear" w:color="auto" w:fill="auto"/>
            <w:tcMar/>
            <w:tcPrChange w:author="SLAVÍK Lukáš, Ing." w:date="2021-11-04T10:36:37.6903059" w:id="1298072517">
              <w:tcPr>
                <w:tcW w:w="1924" w:type="pct"/>
                <w:shd w:val="clear" w:color="auto" w:fill="auto"/>
              </w:tcPr>
            </w:tcPrChange>
          </w:tcPr>
          <w:p w:rsidRPr="003F5FB0" w:rsidR="00AF4DD9" w:rsidP="00C37272" w:rsidRDefault="00AF4DD9" w14:paraId="5B545B9D" w14:textId="77777777">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color w:val="FF0000"/>
              </w:rPr>
            </w:pPr>
          </w:p>
        </w:tc>
      </w:tr>
      <w:tr w:rsidRPr="00BF5681" w:rsidR="00AF4DD9" w:rsidTr="55E026C1" w14:paraId="1567268D" w14:textId="77777777">
        <w:tc>
          <w:tcPr>
            <w:cnfStyle w:val="001000000000" w:firstRow="0" w:lastRow="0" w:firstColumn="1" w:lastColumn="0" w:oddVBand="0" w:evenVBand="0" w:oddHBand="0" w:evenHBand="0" w:firstRowFirstColumn="0" w:firstRowLastColumn="0" w:lastRowFirstColumn="0" w:lastRowLastColumn="0"/>
            <w:tcW w:w="1536" w:type="pct"/>
            <w:shd w:val="clear" w:color="auto" w:fill="D9D9D9" w:themeFill="background1" w:themeFillShade="D9"/>
            <w:tcMar/>
          </w:tcPr>
          <w:p w:rsidRPr="003F7B0D" w:rsidR="00AF4DD9" w:rsidP="55E026C1" w:rsidRDefault="00AF4DD9" w14:paraId="42A78CAA" w14:textId="77777777" w14:noSpellErr="1">
            <w:pPr>
              <w:spacing w:before="40" w:after="40"/>
              <w:contextualSpacing w:val="0"/>
              <w:jc w:val="left"/>
              <w:rPr>
                <w:rFonts w:ascii="Arial" w:hAnsi="Arial" w:eastAsia="Arial" w:cs="Arial"/>
                <w:rPrChange w:author="SLAVÍK Lukáš, Ing." w:date="2021-11-04T10:37:07.9780143" w:id="1199825086">
                  <w:rPr>
                    <w:rFonts w:cs="Arial"/>
                  </w:rPr>
                </w:rPrChange>
              </w:rPr>
              <w:pPrChange w:author="SLAVÍK Lukáš, Ing." w:date="2021-11-04T10:37:07.9780143" w:id="897575385">
                <w:pPr>
                  <w:contextualSpacing w:val="0"/>
                  <w:jc w:val="left"/>
                </w:pPr>
              </w:pPrChange>
            </w:pPr>
            <w:r w:rsidRPr="55E026C1">
              <w:rPr>
                <w:rFonts w:ascii="Arial" w:hAnsi="Arial" w:eastAsia="Arial" w:cs="Arial"/>
                <w:rPrChange w:author="SLAVÍK Lukáš, Ing." w:date="2021-11-04T10:37:07.9780143" w:id="1355733989">
                  <w:rPr>
                    <w:rFonts w:cs="Arial"/>
                  </w:rPr>
                </w:rPrChange>
              </w:rPr>
              <w:t>I. Útlum, konzervace a ukončení řešení</w:t>
            </w:r>
          </w:p>
        </w:tc>
        <w:tc>
          <w:tcPr>
            <w:cnfStyle w:val="000000000000" w:firstRow="0" w:lastRow="0" w:firstColumn="0" w:lastColumn="0" w:oddVBand="0" w:evenVBand="0" w:oddHBand="0" w:evenHBand="0" w:firstRowFirstColumn="0" w:firstRowLastColumn="0" w:lastRowFirstColumn="0" w:lastRowLastColumn="0"/>
            <w:tcW w:w="513" w:type="pct"/>
            <w:shd w:val="clear" w:color="auto" w:fill="auto"/>
            <w:tcMar/>
            <w:tcPrChange w:author="SLAVÍK Lukáš, Ing." w:date="2021-11-04T10:36:37.6903059" w:id="386403338">
              <w:tcPr>
                <w:tcW w:w="513" w:type="pct"/>
                <w:shd w:val="clear" w:color="auto" w:fill="auto"/>
              </w:tcPr>
            </w:tcPrChange>
          </w:tcPr>
          <w:p w:rsidRPr="003F7B0D" w:rsidR="00AF4DD9" w:rsidP="55E026C1" w:rsidRDefault="00D208BE" w14:paraId="30CC20C3" w14:textId="447C835A">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943718175">
                  <w:rPr>
                    <w:rFonts w:cs="Arial"/>
                  </w:rPr>
                </w:rPrChange>
              </w:rPr>
              <w:pPrChange w:author="SLAVÍK Lukáš, Ing." w:date="2021-11-04T10:37:07.9780143" w:id="2019115370">
                <w:pPr>
                  <w:contextualSpacing w:val="0"/>
                  <w:jc w:val="right"/>
                  <w:cnfStyle w:val="000000000000" w:firstRow="0" w:lastRow="0" w:firstColumn="0" w:lastColumn="0" w:oddVBand="0" w:evenVBand="0" w:oddHBand="0" w:evenHBand="0" w:firstRowFirstColumn="0" w:firstRowLastColumn="0" w:lastRowFirstColumn="0" w:lastRowLastColumn="0"/>
                </w:pPr>
              </w:pPrChange>
            </w:pPr>
            <w:ins w:author="Šedivec Tomáš" w:date="2021-10-06T09:32:00Z" w:id="808">
              <w:r w:rsidRPr="55E026C1">
                <w:rPr>
                  <w:rFonts w:ascii="Arial" w:hAnsi="Arial" w:eastAsia="Arial" w:cs="Arial"/>
                  <w:rPrChange w:author="SLAVÍK Lukáš, Ing." w:date="2021-11-04T10:37:07.9780143" w:id="501179491">
                    <w:rPr>
                      <w:rFonts w:cs="Arial"/>
                    </w:rPr>
                  </w:rPrChange>
                </w:rPr>
                <w:t>0</w:t>
              </w:r>
            </w:ins>
          </w:p>
        </w:tc>
        <w:tc>
          <w:tcPr>
            <w:cnfStyle w:val="000000000000" w:firstRow="0" w:lastRow="0" w:firstColumn="0" w:lastColumn="0" w:oddVBand="0" w:evenVBand="0" w:oddHBand="0" w:evenHBand="0" w:firstRowFirstColumn="0" w:firstRowLastColumn="0" w:lastRowFirstColumn="0" w:lastRowLastColumn="0"/>
            <w:tcW w:w="513" w:type="pct"/>
            <w:shd w:val="clear" w:color="auto" w:fill="auto"/>
            <w:tcMar/>
            <w:tcPrChange w:author="SLAVÍK Lukáš, Ing." w:date="2021-11-04T10:36:37.6903059" w:id="2011501947">
              <w:tcPr>
                <w:tcW w:w="513" w:type="pct"/>
                <w:shd w:val="clear" w:color="auto" w:fill="auto"/>
              </w:tcPr>
            </w:tcPrChange>
          </w:tcPr>
          <w:p w:rsidRPr="003F7B0D" w:rsidR="00AF4DD9" w:rsidP="55E026C1" w:rsidRDefault="00D208BE" w14:paraId="2211ABDD" w14:textId="49FF75A9">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292538409">
                  <w:rPr>
                    <w:rFonts w:cs="Arial"/>
                  </w:rPr>
                </w:rPrChange>
              </w:rPr>
              <w:pPrChange w:author="SLAVÍK Lukáš, Ing." w:date="2021-11-04T10:37:07.9780143" w:id="2035677722">
                <w:pPr>
                  <w:contextualSpacing w:val="0"/>
                  <w:jc w:val="right"/>
                  <w:cnfStyle w:val="000000000000" w:firstRow="0" w:lastRow="0" w:firstColumn="0" w:lastColumn="0" w:oddVBand="0" w:evenVBand="0" w:oddHBand="0" w:evenHBand="0" w:firstRowFirstColumn="0" w:firstRowLastColumn="0" w:lastRowFirstColumn="0" w:lastRowLastColumn="0"/>
                </w:pPr>
              </w:pPrChange>
            </w:pPr>
            <w:ins w:author="Šedivec Tomáš" w:date="2021-10-06T09:32:00Z" w:id="809">
              <w:r w:rsidRPr="55E026C1">
                <w:rPr>
                  <w:rFonts w:ascii="Arial" w:hAnsi="Arial" w:eastAsia="Arial" w:cs="Arial"/>
                  <w:rPrChange w:author="SLAVÍK Lukáš, Ing." w:date="2021-11-04T10:37:07.9780143" w:id="1992359130">
                    <w:rPr>
                      <w:rFonts w:cs="Arial"/>
                    </w:rPr>
                  </w:rPrChange>
                </w:rPr>
                <w:t>0</w:t>
              </w:r>
            </w:ins>
          </w:p>
        </w:tc>
        <w:tc>
          <w:tcPr>
            <w:cnfStyle w:val="000000000000" w:firstRow="0" w:lastRow="0" w:firstColumn="0" w:lastColumn="0" w:oddVBand="0" w:evenVBand="0" w:oddHBand="0" w:evenHBand="0" w:firstRowFirstColumn="0" w:firstRowLastColumn="0" w:lastRowFirstColumn="0" w:lastRowLastColumn="0"/>
            <w:tcW w:w="513" w:type="pct"/>
            <w:shd w:val="clear" w:color="auto" w:fill="auto"/>
            <w:tcMar/>
            <w:tcPrChange w:author="SLAVÍK Lukáš, Ing." w:date="2021-11-04T10:36:37.6903059" w:id="442895158">
              <w:tcPr>
                <w:tcW w:w="513" w:type="pct"/>
                <w:shd w:val="clear" w:color="auto" w:fill="auto"/>
              </w:tcPr>
            </w:tcPrChange>
          </w:tcPr>
          <w:p w:rsidRPr="003F7B0D" w:rsidR="00AF4DD9" w:rsidP="55E026C1" w:rsidRDefault="00D208BE" w14:paraId="1AFAFAA7" w14:textId="064E24FD">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89936728">
                  <w:rPr>
                    <w:rFonts w:cs="Arial"/>
                  </w:rPr>
                </w:rPrChange>
              </w:rPr>
              <w:pPrChange w:author="SLAVÍK Lukáš, Ing." w:date="2021-11-04T10:37:07.9780143" w:id="272494039">
                <w:pPr>
                  <w:contextualSpacing w:val="0"/>
                  <w:jc w:val="right"/>
                  <w:cnfStyle w:val="000000000000" w:firstRow="0" w:lastRow="0" w:firstColumn="0" w:lastColumn="0" w:oddVBand="0" w:evenVBand="0" w:oddHBand="0" w:evenHBand="0" w:firstRowFirstColumn="0" w:firstRowLastColumn="0" w:lastRowFirstColumn="0" w:lastRowLastColumn="0"/>
                </w:pPr>
              </w:pPrChange>
            </w:pPr>
            <w:ins w:author="Šedivec Tomáš" w:date="2021-10-06T09:32:00Z" w:id="810">
              <w:r w:rsidRPr="55E026C1">
                <w:rPr>
                  <w:rFonts w:ascii="Arial" w:hAnsi="Arial" w:eastAsia="Arial" w:cs="Arial"/>
                  <w:rPrChange w:author="SLAVÍK Lukáš, Ing." w:date="2021-11-04T10:37:07.9780143" w:id="257249116">
                    <w:rPr>
                      <w:rFonts w:cs="Arial"/>
                    </w:rPr>
                  </w:rPrChange>
                </w:rPr>
                <w:t>0</w:t>
              </w:r>
            </w:ins>
          </w:p>
        </w:tc>
        <w:tc>
          <w:tcPr>
            <w:cnfStyle w:val="000000000000" w:firstRow="0" w:lastRow="0" w:firstColumn="0" w:lastColumn="0" w:oddVBand="0" w:evenVBand="0" w:oddHBand="0" w:evenHBand="0" w:firstRowFirstColumn="0" w:firstRowLastColumn="0" w:lastRowFirstColumn="0" w:lastRowLastColumn="0"/>
            <w:tcW w:w="1924" w:type="pct"/>
            <w:shd w:val="clear" w:color="auto" w:fill="auto"/>
            <w:tcMar/>
            <w:tcPrChange w:author="SLAVÍK Lukáš, Ing." w:date="2021-11-04T10:36:37.6903059" w:id="178154186">
              <w:tcPr>
                <w:tcW w:w="1924" w:type="pct"/>
                <w:shd w:val="clear" w:color="auto" w:fill="auto"/>
              </w:tcPr>
            </w:tcPrChange>
          </w:tcPr>
          <w:p w:rsidRPr="003F5FB0" w:rsidR="00AF4DD9" w:rsidP="55E026C1" w:rsidRDefault="00AF4DD9" w14:paraId="296EA971" w14:textId="77777777" w14:noSpellErr="1">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color w:val="FF0000"/>
                <w:rPrChange w:author="SLAVÍK Lukáš, Ing." w:date="2021-11-04T10:37:07.9780143" w:id="713804246">
                  <w:rPr>
                    <w:rFonts w:cs="Arial"/>
                    <w:color w:val="FF0000"/>
                  </w:rPr>
                </w:rPrChange>
              </w:rPr>
              <w:pPrChange w:author="SLAVÍK Lukáš, Ing." w:date="2021-11-04T10:37:07.9780143" w:id="1337423645">
                <w:pPr>
                  <w:contextualSpacing w:val="0"/>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color w:val="FF0000"/>
                <w:rPrChange w:author="SLAVÍK Lukáš, Ing." w:date="2021-11-04T10:37:07.9780143" w:id="57200828">
                  <w:rPr>
                    <w:rFonts w:cs="Arial"/>
                    <w:color w:val="FF0000"/>
                  </w:rPr>
                </w:rPrChange>
              </w:rPr>
              <w:t>&lt;uveďte do tabulky 51 nebo samostatné přílohy rozpad výdajů, pokud útlum, konzervace a ukončení řešení přesahuje 10% celkové ceny řešení&gt;</w:t>
            </w:r>
          </w:p>
        </w:tc>
      </w:tr>
      <w:tr w:rsidRPr="00BF5681" w:rsidR="00AF4DD9" w:rsidTr="55E026C1" w14:paraId="01B2346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6" w:type="pct"/>
            <w:shd w:val="clear" w:color="auto" w:fill="D9D9D9" w:themeFill="background1" w:themeFillShade="D9"/>
            <w:tcMar/>
          </w:tcPr>
          <w:p w:rsidRPr="003F7B0D" w:rsidR="00AF4DD9" w:rsidP="55E026C1" w:rsidRDefault="00AF4DD9" w14:paraId="313EA22D" w14:textId="77777777">
            <w:pPr>
              <w:spacing w:before="40" w:after="40"/>
              <w:contextualSpacing w:val="0"/>
              <w:jc w:val="left"/>
              <w:rPr>
                <w:rFonts w:ascii="Arial" w:hAnsi="Arial" w:eastAsia="Arial" w:cs="Arial"/>
                <w:b w:val="0"/>
                <w:bCs w:val="0"/>
                <w:rPrChange w:author="SLAVÍK Lukáš, Ing." w:date="2021-11-04T10:37:07.9780143" w:id="2019980185">
                  <w:rPr>
                    <w:rFonts w:cs="Arial"/>
                    <w:b w:val="0"/>
                    <w:bCs w:val="0"/>
                  </w:rPr>
                </w:rPrChange>
              </w:rPr>
              <w:pPrChange w:author="SLAVÍK Lukáš, Ing." w:date="2021-11-04T10:37:07.9780143" w:id="1518286072">
                <w:pPr>
                  <w:contextualSpacing w:val="0"/>
                  <w:jc w:val="left"/>
                </w:pPr>
              </w:pPrChange>
            </w:pPr>
            <w:r w:rsidRPr="55E026C1">
              <w:rPr>
                <w:rFonts w:ascii="Arial" w:hAnsi="Arial" w:eastAsia="Arial" w:cs="Arial"/>
                <w:rPrChange w:author="SLAVÍK Lukáš, Ing." w:date="2021-11-04T10:37:07.9780143" w:id="1328948949">
                  <w:rPr>
                    <w:rFonts w:cs="Arial"/>
                  </w:rPr>
                </w:rPrChange>
              </w:rPr>
              <w:t>X. Licence, HW, provoz, podpora, údržba, průběžný rozvoj – vše v</w:t>
            </w:r>
            <w:r w:rsidRPr="55E026C1">
              <w:rPr>
                <w:rFonts w:ascii="Arial" w:hAnsi="Arial" w:eastAsia="Arial" w:cs="Arial"/>
                <w:rPrChange w:author="SLAVÍK Lukáš, Ing." w:date="2021-11-04T10:37:07.9780143" w:id="1292029054">
                  <w:rPr>
                    <w:rFonts w:cs="Arial"/>
                  </w:rPr>
                </w:rPrChange>
              </w:rPr>
              <w:t> </w:t>
            </w:r>
            <w:r w:rsidRPr="55E026C1">
              <w:rPr>
                <w:rFonts w:ascii="Arial" w:hAnsi="Arial" w:eastAsia="Arial" w:cs="Arial"/>
                <w:rPrChange w:author="SLAVÍK Lukáš, Ing." w:date="2021-11-04T10:37:07.9780143" w:id="1860211152">
                  <w:rPr>
                    <w:rFonts w:cs="Arial"/>
                  </w:rPr>
                </w:rPrChange>
              </w:rPr>
              <w:t>subskripci</w:t>
            </w:r>
            <w:r w:rsidRPr="55E026C1">
              <w:rPr>
                <w:rFonts w:ascii="Arial" w:hAnsi="Arial" w:eastAsia="Arial" w:cs="Arial"/>
                <w:rPrChange w:author="SLAVÍK Lukáš, Ing." w:date="2021-11-04T10:37:07.9780143" w:id="1223610199">
                  <w:rPr>
                    <w:rFonts w:cs="Arial"/>
                  </w:rPr>
                </w:rPrChange>
              </w:rPr>
              <w:t xml:space="preserve"> </w:t>
            </w:r>
            <w:r w:rsidRPr="55E026C1">
              <w:rPr>
                <w:rFonts w:ascii="Arial" w:hAnsi="Arial" w:eastAsia="Arial" w:cs="Arial"/>
                <w:rPrChange w:author="SLAVÍK Lukáš, Ing." w:date="2021-11-04T10:37:07.9780143" w:id="247275694">
                  <w:rPr>
                    <w:rFonts w:cs="Arial"/>
                  </w:rPr>
                </w:rPrChange>
              </w:rPr>
              <w:t xml:space="preserve">(pouze </w:t>
            </w:r>
            <w:proofErr w:type="spellStart"/>
            <w:r w:rsidRPr="55E026C1">
              <w:rPr>
                <w:rFonts w:ascii="Arial" w:hAnsi="Arial" w:eastAsia="Arial" w:cs="Arial"/>
                <w:rPrChange w:author="SLAVÍK Lukáš, Ing." w:date="2021-11-04T10:37:07.9780143" w:id="625819555">
                  <w:rPr>
                    <w:rFonts w:cs="Arial"/>
                  </w:rPr>
                </w:rPrChange>
              </w:rPr>
              <w:t>SaaS</w:t>
            </w:r>
            <w:proofErr w:type="spellEnd"/>
            <w:r w:rsidRPr="55E026C1">
              <w:rPr>
                <w:rFonts w:ascii="Arial" w:hAnsi="Arial" w:eastAsia="Arial" w:cs="Arial"/>
                <w:rPrChange w:author="SLAVÍK Lukáš, Ing." w:date="2021-11-04T10:37:07.9780143" w:id="1751326023">
                  <w:rPr>
                    <w:rFonts w:cs="Arial"/>
                  </w:rPr>
                </w:rPrChange>
              </w:rPr>
              <w:t xml:space="preserve"> a </w:t>
            </w:r>
            <w:proofErr w:type="spellStart"/>
            <w:r w:rsidRPr="55E026C1">
              <w:rPr>
                <w:rFonts w:ascii="Arial" w:hAnsi="Arial" w:eastAsia="Arial" w:cs="Arial"/>
                <w:rPrChange w:author="SLAVÍK Lukáš, Ing." w:date="2021-11-04T10:37:07.9780143" w:id="2071981168">
                  <w:rPr>
                    <w:rFonts w:cs="Arial"/>
                  </w:rPr>
                </w:rPrChange>
              </w:rPr>
              <w:t>PaaS</w:t>
            </w:r>
            <w:proofErr w:type="spellEnd"/>
            <w:r w:rsidRPr="55E026C1">
              <w:rPr>
                <w:rFonts w:ascii="Arial" w:hAnsi="Arial" w:eastAsia="Arial" w:cs="Arial"/>
                <w:rPrChange w:author="SLAVÍK Lukáš, Ing." w:date="2021-11-04T10:37:07.9780143" w:id="1867117527">
                  <w:rPr>
                    <w:rFonts w:cs="Arial"/>
                  </w:rPr>
                </w:rPrChange>
              </w:rPr>
              <w:t>)</w:t>
            </w:r>
          </w:p>
        </w:tc>
        <w:tc>
          <w:tcPr>
            <w:cnfStyle w:val="000000000000" w:firstRow="0" w:lastRow="0" w:firstColumn="0" w:lastColumn="0" w:oddVBand="0" w:evenVBand="0" w:oddHBand="0" w:evenHBand="0" w:firstRowFirstColumn="0" w:firstRowLastColumn="0" w:lastRowFirstColumn="0" w:lastRowLastColumn="0"/>
            <w:tcW w:w="513" w:type="pct"/>
            <w:shd w:val="clear" w:color="auto" w:fill="auto"/>
            <w:tcMar/>
            <w:tcPrChange w:author="SLAVÍK Lukáš, Ing." w:date="2021-11-04T10:36:37.6903059" w:id="1093136171">
              <w:tcPr>
                <w:tcW w:w="513" w:type="pct"/>
                <w:shd w:val="clear" w:color="auto" w:fill="auto"/>
              </w:tcPr>
            </w:tcPrChange>
          </w:tcPr>
          <w:p w:rsidRPr="003F7B0D" w:rsidR="00AF4DD9" w:rsidP="55E026C1" w:rsidRDefault="00D208BE" w14:paraId="4AE05F9B" w14:textId="09C909C3">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ascii="Arial" w:hAnsi="Arial" w:eastAsia="Arial" w:cs="Arial"/>
                <w:rPrChange w:author="SLAVÍK Lukáš, Ing." w:date="2021-11-04T10:37:07.9780143" w:id="1003355124">
                  <w:rPr>
                    <w:rFonts w:cs="Arial"/>
                  </w:rPr>
                </w:rPrChange>
              </w:rPr>
              <w:pPrChange w:author="SLAVÍK Lukáš, Ing." w:date="2021-11-04T10:37:07.9780143" w:id="1217019472">
                <w:pPr>
                  <w:contextualSpacing w:val="0"/>
                  <w:jc w:val="right"/>
                  <w:cnfStyle w:val="000000100000" w:firstRow="0" w:lastRow="0" w:firstColumn="0" w:lastColumn="0" w:oddVBand="0" w:evenVBand="0" w:oddHBand="1" w:evenHBand="0" w:firstRowFirstColumn="0" w:firstRowLastColumn="0" w:lastRowFirstColumn="0" w:lastRowLastColumn="0"/>
                </w:pPr>
              </w:pPrChange>
            </w:pPr>
            <w:ins w:author="Šedivec Tomáš" w:date="2021-10-06T09:32:00Z" w:id="811">
              <w:r w:rsidRPr="55E026C1">
                <w:rPr>
                  <w:rFonts w:ascii="Arial" w:hAnsi="Arial" w:eastAsia="Arial" w:cs="Arial"/>
                  <w:rPrChange w:author="SLAVÍK Lukáš, Ing." w:date="2021-11-04T10:37:07.9780143" w:id="1870339350">
                    <w:rPr>
                      <w:rFonts w:cs="Arial"/>
                    </w:rPr>
                  </w:rPrChange>
                </w:rPr>
                <w:t>0</w:t>
              </w:r>
            </w:ins>
          </w:p>
        </w:tc>
        <w:tc>
          <w:tcPr>
            <w:cnfStyle w:val="000000000000" w:firstRow="0" w:lastRow="0" w:firstColumn="0" w:lastColumn="0" w:oddVBand="0" w:evenVBand="0" w:oddHBand="0" w:evenHBand="0" w:firstRowFirstColumn="0" w:firstRowLastColumn="0" w:lastRowFirstColumn="0" w:lastRowLastColumn="0"/>
            <w:tcW w:w="513" w:type="pct"/>
            <w:shd w:val="clear" w:color="auto" w:fill="auto"/>
            <w:tcMar/>
            <w:tcPrChange w:author="SLAVÍK Lukáš, Ing." w:date="2021-11-04T10:36:37.6903059" w:id="1602205452">
              <w:tcPr>
                <w:tcW w:w="513" w:type="pct"/>
                <w:shd w:val="clear" w:color="auto" w:fill="auto"/>
              </w:tcPr>
            </w:tcPrChange>
          </w:tcPr>
          <w:p w:rsidRPr="003F7B0D" w:rsidR="00AF4DD9" w:rsidP="55E026C1" w:rsidRDefault="00D208BE" w14:paraId="1CC08D2F" w14:textId="5281B845">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ascii="Arial" w:hAnsi="Arial" w:eastAsia="Arial" w:cs="Arial"/>
                <w:rPrChange w:author="SLAVÍK Lukáš, Ing." w:date="2021-11-04T10:37:07.9780143" w:id="1843610291">
                  <w:rPr>
                    <w:rFonts w:cs="Arial"/>
                  </w:rPr>
                </w:rPrChange>
              </w:rPr>
              <w:pPrChange w:author="SLAVÍK Lukáš, Ing." w:date="2021-11-04T10:37:07.9780143" w:id="1638146740">
                <w:pPr>
                  <w:contextualSpacing w:val="0"/>
                  <w:jc w:val="right"/>
                  <w:cnfStyle w:val="000000100000" w:firstRow="0" w:lastRow="0" w:firstColumn="0" w:lastColumn="0" w:oddVBand="0" w:evenVBand="0" w:oddHBand="1" w:evenHBand="0" w:firstRowFirstColumn="0" w:firstRowLastColumn="0" w:lastRowFirstColumn="0" w:lastRowLastColumn="0"/>
                </w:pPr>
              </w:pPrChange>
            </w:pPr>
            <w:ins w:author="Šedivec Tomáš" w:date="2021-10-06T09:32:00Z" w:id="812">
              <w:r w:rsidRPr="55E026C1">
                <w:rPr>
                  <w:rFonts w:ascii="Arial" w:hAnsi="Arial" w:eastAsia="Arial" w:cs="Arial"/>
                  <w:rPrChange w:author="SLAVÍK Lukáš, Ing." w:date="2021-11-04T10:37:07.9780143" w:id="514102672">
                    <w:rPr>
                      <w:rFonts w:cs="Arial"/>
                    </w:rPr>
                  </w:rPrChange>
                </w:rPr>
                <w:t>0</w:t>
              </w:r>
            </w:ins>
          </w:p>
        </w:tc>
        <w:tc>
          <w:tcPr>
            <w:cnfStyle w:val="000000000000" w:firstRow="0" w:lastRow="0" w:firstColumn="0" w:lastColumn="0" w:oddVBand="0" w:evenVBand="0" w:oddHBand="0" w:evenHBand="0" w:firstRowFirstColumn="0" w:firstRowLastColumn="0" w:lastRowFirstColumn="0" w:lastRowLastColumn="0"/>
            <w:tcW w:w="513" w:type="pct"/>
            <w:shd w:val="clear" w:color="auto" w:fill="auto"/>
            <w:tcMar/>
            <w:tcPrChange w:author="SLAVÍK Lukáš, Ing." w:date="2021-11-04T10:36:37.6903059" w:id="794759718">
              <w:tcPr>
                <w:tcW w:w="513" w:type="pct"/>
                <w:shd w:val="clear" w:color="auto" w:fill="auto"/>
              </w:tcPr>
            </w:tcPrChange>
          </w:tcPr>
          <w:p w:rsidRPr="003F7B0D" w:rsidR="00AF4DD9" w:rsidP="55E026C1" w:rsidRDefault="00D208BE" w14:paraId="21F50FAE" w14:textId="218EBB95">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ascii="Arial" w:hAnsi="Arial" w:eastAsia="Arial" w:cs="Arial"/>
                <w:rPrChange w:author="SLAVÍK Lukáš, Ing." w:date="2021-11-04T10:37:07.9780143" w:id="102770944">
                  <w:rPr>
                    <w:rFonts w:cs="Arial"/>
                  </w:rPr>
                </w:rPrChange>
              </w:rPr>
              <w:pPrChange w:author="SLAVÍK Lukáš, Ing." w:date="2021-11-04T10:37:07.9780143" w:id="171062886">
                <w:pPr>
                  <w:contextualSpacing w:val="0"/>
                  <w:jc w:val="right"/>
                  <w:cnfStyle w:val="000000100000" w:firstRow="0" w:lastRow="0" w:firstColumn="0" w:lastColumn="0" w:oddVBand="0" w:evenVBand="0" w:oddHBand="1" w:evenHBand="0" w:firstRowFirstColumn="0" w:firstRowLastColumn="0" w:lastRowFirstColumn="0" w:lastRowLastColumn="0"/>
                </w:pPr>
              </w:pPrChange>
            </w:pPr>
            <w:ins w:author="Šedivec Tomáš" w:date="2021-10-06T09:32:00Z" w:id="813">
              <w:r w:rsidRPr="55E026C1">
                <w:rPr>
                  <w:rFonts w:ascii="Arial" w:hAnsi="Arial" w:eastAsia="Arial" w:cs="Arial"/>
                  <w:rPrChange w:author="SLAVÍK Lukáš, Ing." w:date="2021-11-04T10:37:07.9780143" w:id="1100431321">
                    <w:rPr>
                      <w:rFonts w:cs="Arial"/>
                    </w:rPr>
                  </w:rPrChange>
                </w:rPr>
                <w:t>0</w:t>
              </w:r>
            </w:ins>
          </w:p>
        </w:tc>
        <w:tc>
          <w:tcPr>
            <w:cnfStyle w:val="000000000000" w:firstRow="0" w:lastRow="0" w:firstColumn="0" w:lastColumn="0" w:oddVBand="0" w:evenVBand="0" w:oddHBand="0" w:evenHBand="0" w:firstRowFirstColumn="0" w:firstRowLastColumn="0" w:lastRowFirstColumn="0" w:lastRowLastColumn="0"/>
            <w:tcW w:w="1924" w:type="pct"/>
            <w:shd w:val="clear" w:color="auto" w:fill="auto"/>
            <w:tcMar/>
            <w:tcPrChange w:author="SLAVÍK Lukáš, Ing." w:date="2021-11-04T10:36:37.6903059" w:id="848825782">
              <w:tcPr>
                <w:tcW w:w="1924" w:type="pct"/>
                <w:shd w:val="clear" w:color="auto" w:fill="auto"/>
              </w:tcPr>
            </w:tcPrChange>
          </w:tcPr>
          <w:p w:rsidRPr="003F5FB0" w:rsidR="00AF4DD9" w:rsidP="55E026C1" w:rsidRDefault="00AF4DD9" w14:paraId="51674440" w14:textId="7B35AF16">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ascii="Arial" w:hAnsi="Arial" w:eastAsia="Arial" w:cs="Arial"/>
                <w:color w:val="FF0000"/>
                <w:rPrChange w:author="SLAVÍK Lukáš, Ing." w:date="2021-11-04T10:37:07.9780143" w:id="1004802640">
                  <w:rPr>
                    <w:rFonts w:cs="Arial"/>
                    <w:color w:val="FF0000"/>
                  </w:rPr>
                </w:rPrChange>
              </w:rPr>
              <w:pPrChange w:author="SLAVÍK Lukáš, Ing." w:date="2021-11-04T10:37:07.9780143" w:id="253250986">
                <w:pPr>
                  <w:contextualSpacing w:val="0"/>
                  <w:jc w:val="left"/>
                  <w:cnfStyle w:val="000000100000" w:firstRow="0" w:lastRow="0" w:firstColumn="0" w:lastColumn="0" w:oddVBand="0" w:evenVBand="0" w:oddHBand="1" w:evenHBand="0" w:firstRowFirstColumn="0" w:firstRowLastColumn="0" w:lastRowFirstColumn="0" w:lastRowLastColumn="0"/>
                </w:pPr>
              </w:pPrChange>
            </w:pPr>
            <w:r w:rsidRPr="55E026C1">
              <w:rPr>
                <w:rFonts w:ascii="Arial" w:hAnsi="Arial" w:eastAsia="Arial" w:cs="Arial"/>
                <w:color w:val="FF0000"/>
                <w:rPrChange w:author="SLAVÍK Lukáš, Ing." w:date="2021-11-04T10:37:07.9780143" w:id="2012605576">
                  <w:rPr>
                    <w:rFonts w:cs="Arial"/>
                    <w:color w:val="FF0000"/>
                  </w:rPr>
                </w:rPrChange>
              </w:rPr>
              <w:t xml:space="preserve">&lt;uveďte do tabulky 51 nebo samostatné přílohy rozpad výdajů, pokud výdaj na </w:t>
            </w:r>
            <w:proofErr w:type="spellStart"/>
            <w:r w:rsidRPr="55E026C1">
              <w:rPr>
                <w:rFonts w:ascii="Arial" w:hAnsi="Arial" w:eastAsia="Arial" w:cs="Arial"/>
                <w:color w:val="FF0000"/>
                <w:rPrChange w:author="SLAVÍK Lukáš, Ing." w:date="2021-11-04T10:37:07.9780143" w:id="1900050629">
                  <w:rPr>
                    <w:rFonts w:cs="Arial"/>
                    <w:color w:val="FF0000"/>
                  </w:rPr>
                </w:rPrChange>
              </w:rPr>
              <w:t>SaaS</w:t>
            </w:r>
            <w:proofErr w:type="spellEnd"/>
            <w:r w:rsidRPr="55E026C1">
              <w:rPr>
                <w:rFonts w:ascii="Arial" w:hAnsi="Arial" w:eastAsia="Arial" w:cs="Arial"/>
                <w:color w:val="FF0000"/>
                <w:rPrChange w:author="SLAVÍK Lukáš, Ing." w:date="2021-11-04T10:37:07.9780143" w:id="737818589">
                  <w:rPr>
                    <w:rFonts w:cs="Arial"/>
                    <w:color w:val="FF0000"/>
                  </w:rPr>
                </w:rPrChange>
              </w:rPr>
              <w:t xml:space="preserve"> a</w:t>
            </w:r>
            <w:r w:rsidRPr="55E026C1" w:rsidR="000E2246">
              <w:rPr>
                <w:rFonts w:ascii="Arial" w:hAnsi="Arial" w:eastAsia="Arial" w:cs="Arial"/>
                <w:color w:val="FF0000"/>
                <w:rPrChange w:author="SLAVÍK Lukáš, Ing." w:date="2021-11-04T10:37:07.9780143" w:id="110372147">
                  <w:rPr>
                    <w:rFonts w:cs="Arial"/>
                    <w:color w:val="FF0000"/>
                  </w:rPr>
                </w:rPrChange>
              </w:rPr>
              <w:t> </w:t>
            </w:r>
            <w:proofErr w:type="spellStart"/>
            <w:r w:rsidRPr="55E026C1">
              <w:rPr>
                <w:rFonts w:ascii="Arial" w:hAnsi="Arial" w:eastAsia="Arial" w:cs="Arial"/>
                <w:color w:val="FF0000"/>
                <w:rPrChange w:author="SLAVÍK Lukáš, Ing." w:date="2021-11-04T10:37:07.9780143" w:id="1726549703">
                  <w:rPr>
                    <w:rFonts w:cs="Arial"/>
                    <w:color w:val="FF0000"/>
                  </w:rPr>
                </w:rPrChange>
              </w:rPr>
              <w:t>PaaS</w:t>
            </w:r>
            <w:proofErr w:type="spellEnd"/>
            <w:r w:rsidRPr="55E026C1">
              <w:rPr>
                <w:rFonts w:ascii="Arial" w:hAnsi="Arial" w:eastAsia="Arial" w:cs="Arial"/>
                <w:color w:val="FF0000"/>
                <w:rPrChange w:author="SLAVÍK Lukáš, Ing." w:date="2021-11-04T10:37:07.9780143" w:id="1746197351">
                  <w:rPr>
                    <w:rFonts w:cs="Arial"/>
                    <w:color w:val="FF0000"/>
                  </w:rPr>
                </w:rPrChange>
              </w:rPr>
              <w:t xml:space="preserve"> přesahuje 1 mil. Kč&gt;</w:t>
            </w:r>
          </w:p>
        </w:tc>
      </w:tr>
      <w:tr w:rsidRPr="00BF5681" w:rsidR="00AF4DD9" w:rsidTr="55E026C1" w14:paraId="365BA540" w14:textId="77777777">
        <w:tc>
          <w:tcPr>
            <w:cnfStyle w:val="001000000000" w:firstRow="0" w:lastRow="0" w:firstColumn="1" w:lastColumn="0" w:oddVBand="0" w:evenVBand="0" w:oddHBand="0" w:evenHBand="0" w:firstRowFirstColumn="0" w:firstRowLastColumn="0" w:lastRowFirstColumn="0" w:lastRowLastColumn="0"/>
            <w:tcW w:w="1536" w:type="pct"/>
            <w:tcBorders>
              <w:bottom w:val="single" w:color="auto" w:sz="12" w:space="0"/>
            </w:tcBorders>
            <w:shd w:val="clear" w:color="auto" w:fill="D9D9D9" w:themeFill="background1" w:themeFillShade="D9"/>
            <w:tcMar/>
            <w:tcPrChange w:author="SLAVÍK Lukáš, Ing." w:date="2021-11-04T10:37:07.9780143" w:id="1693163334">
              <w:tcPr>
                <w:cnfStyle w:val="001000000000" w:firstRow="0" w:lastRow="0" w:firstColumn="1" w:lastColumn="0" w:oddVBand="0" w:evenVBand="0" w:oddHBand="0" w:evenHBand="0" w:firstRowFirstColumn="0" w:firstRowLastColumn="0" w:lastRowFirstColumn="0" w:lastRowLastColumn="0"/>
                <w:tcW w:w="1536" w:type="pct"/>
                <w:tcBorders>
                  <w:bottom w:val="single" w:color="auto" w:sz="12" w:space="0"/>
                </w:tcBorders>
                <w:shd w:val="clear" w:color="auto" w:fill="D9D9D9" w:themeFill="background1" w:themeFillShade="D9"/>
              </w:tcPr>
            </w:tcPrChange>
          </w:tcPr>
          <w:p w:rsidRPr="003F7B0D" w:rsidR="00AF4DD9" w:rsidP="55E026C1" w:rsidRDefault="00AF4DD9" w14:paraId="2C901AA5" w14:textId="77777777" w14:noSpellErr="1">
            <w:pPr>
              <w:spacing w:before="40" w:after="40"/>
              <w:contextualSpacing w:val="0"/>
              <w:jc w:val="left"/>
              <w:rPr>
                <w:rFonts w:ascii="Arial" w:hAnsi="Arial" w:eastAsia="Arial" w:cs="Arial"/>
                <w:b w:val="0"/>
                <w:bCs w:val="0"/>
                <w:rPrChange w:author="SLAVÍK Lukáš, Ing." w:date="2021-11-04T10:37:07.9780143" w:id="1757097115">
                  <w:rPr>
                    <w:rFonts w:cs="Arial"/>
                    <w:b w:val="0"/>
                  </w:rPr>
                </w:rPrChange>
              </w:rPr>
              <w:pPrChange w:author="SLAVÍK Lukáš, Ing." w:date="2021-11-04T10:37:07.9780143" w:id="98624352">
                <w:pPr>
                  <w:contextualSpacing w:val="0"/>
                  <w:jc w:val="left"/>
                </w:pPr>
              </w:pPrChange>
            </w:pPr>
            <w:r w:rsidRPr="55E026C1">
              <w:rPr>
                <w:rFonts w:ascii="Arial" w:hAnsi="Arial" w:eastAsia="Arial" w:cs="Arial"/>
                <w:rPrChange w:author="SLAVÍK Lukáš, Ing." w:date="2021-11-04T10:37:07.9780143" w:id="1833404419">
                  <w:rPr>
                    <w:rFonts w:cs="Arial"/>
                  </w:rPr>
                </w:rPrChange>
              </w:rPr>
              <w:t xml:space="preserve">Z. Ostatní nerozlišené režijní náklady </w:t>
            </w:r>
          </w:p>
        </w:tc>
        <w:tc>
          <w:tcPr>
            <w:cnfStyle w:val="000000000000" w:firstRow="0" w:lastRow="0" w:firstColumn="0" w:lastColumn="0" w:oddVBand="0" w:evenVBand="0" w:oddHBand="0" w:evenHBand="0" w:firstRowFirstColumn="0" w:firstRowLastColumn="0" w:lastRowFirstColumn="0" w:lastRowLastColumn="0"/>
            <w:tcW w:w="513" w:type="pct"/>
            <w:tcBorders>
              <w:bottom w:val="single" w:color="auto" w:sz="12" w:space="0"/>
            </w:tcBorders>
            <w:shd w:val="clear" w:color="auto" w:fill="auto"/>
            <w:tcMar/>
            <w:tcPrChange w:author="SLAVÍK Lukáš, Ing." w:date="2021-11-04T10:37:07.9780143" w:id="2002435675">
              <w:tcPr>
                <w:tcW w:w="513" w:type="pct"/>
                <w:tcBorders>
                  <w:bottom w:val="single" w:color="auto" w:sz="12" w:space="0"/>
                </w:tcBorders>
                <w:shd w:val="clear" w:color="auto" w:fill="auto"/>
              </w:tcPr>
            </w:tcPrChange>
          </w:tcPr>
          <w:p w:rsidRPr="003F7B0D" w:rsidR="00AF4DD9" w:rsidP="55E026C1" w:rsidRDefault="00D208BE" w14:paraId="2F5B08A2" w14:textId="56DE6789">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1042243625">
                  <w:rPr>
                    <w:rFonts w:cs="Arial"/>
                  </w:rPr>
                </w:rPrChange>
              </w:rPr>
              <w:pPrChange w:author="SLAVÍK Lukáš, Ing." w:date="2021-11-04T10:37:07.9780143" w:id="96321109">
                <w:pPr>
                  <w:contextualSpacing w:val="0"/>
                  <w:jc w:val="right"/>
                  <w:cnfStyle w:val="000000000000" w:firstRow="0" w:lastRow="0" w:firstColumn="0" w:lastColumn="0" w:oddVBand="0" w:evenVBand="0" w:oddHBand="0" w:evenHBand="0" w:firstRowFirstColumn="0" w:firstRowLastColumn="0" w:lastRowFirstColumn="0" w:lastRowLastColumn="0"/>
                </w:pPr>
              </w:pPrChange>
            </w:pPr>
            <w:ins w:author="Šedivec Tomáš" w:date="2021-10-06T09:32:00Z" w:id="814">
              <w:r w:rsidRPr="55E026C1">
                <w:rPr>
                  <w:rFonts w:ascii="Arial" w:hAnsi="Arial" w:eastAsia="Arial" w:cs="Arial"/>
                  <w:rPrChange w:author="SLAVÍK Lukáš, Ing." w:date="2021-11-04T10:37:07.9780143" w:id="1798293741">
                    <w:rPr>
                      <w:rFonts w:cs="Arial"/>
                    </w:rPr>
                  </w:rPrChange>
                </w:rPr>
                <w:t>0</w:t>
              </w:r>
            </w:ins>
          </w:p>
        </w:tc>
        <w:tc>
          <w:tcPr>
            <w:cnfStyle w:val="000000000000" w:firstRow="0" w:lastRow="0" w:firstColumn="0" w:lastColumn="0" w:oddVBand="0" w:evenVBand="0" w:oddHBand="0" w:evenHBand="0" w:firstRowFirstColumn="0" w:firstRowLastColumn="0" w:lastRowFirstColumn="0" w:lastRowLastColumn="0"/>
            <w:tcW w:w="513" w:type="pct"/>
            <w:tcBorders>
              <w:bottom w:val="single" w:color="auto" w:sz="12" w:space="0"/>
            </w:tcBorders>
            <w:shd w:val="clear" w:color="auto" w:fill="auto"/>
            <w:tcMar/>
            <w:tcPrChange w:author="SLAVÍK Lukáš, Ing." w:date="2021-11-04T10:37:07.9780143" w:id="937414968">
              <w:tcPr>
                <w:tcW w:w="513" w:type="pct"/>
                <w:tcBorders>
                  <w:bottom w:val="single" w:color="auto" w:sz="12" w:space="0"/>
                </w:tcBorders>
                <w:shd w:val="clear" w:color="auto" w:fill="auto"/>
              </w:tcPr>
            </w:tcPrChange>
          </w:tcPr>
          <w:p w:rsidRPr="003F7B0D" w:rsidR="00AF4DD9" w:rsidP="55E026C1" w:rsidRDefault="00D208BE" w14:paraId="5266ED6A" w14:textId="4356ECDD">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790655338">
                  <w:rPr>
                    <w:rFonts w:cs="Arial"/>
                  </w:rPr>
                </w:rPrChange>
              </w:rPr>
              <w:pPrChange w:author="SLAVÍK Lukáš, Ing." w:date="2021-11-04T10:37:07.9780143" w:id="1187207634">
                <w:pPr>
                  <w:contextualSpacing w:val="0"/>
                  <w:jc w:val="right"/>
                  <w:cnfStyle w:val="000000000000" w:firstRow="0" w:lastRow="0" w:firstColumn="0" w:lastColumn="0" w:oddVBand="0" w:evenVBand="0" w:oddHBand="0" w:evenHBand="0" w:firstRowFirstColumn="0" w:firstRowLastColumn="0" w:lastRowFirstColumn="0" w:lastRowLastColumn="0"/>
                </w:pPr>
              </w:pPrChange>
            </w:pPr>
            <w:ins w:author="Šedivec Tomáš" w:date="2021-10-06T09:32:00Z" w:id="815">
              <w:r w:rsidRPr="55E026C1">
                <w:rPr>
                  <w:rFonts w:ascii="Arial" w:hAnsi="Arial" w:eastAsia="Arial" w:cs="Arial"/>
                  <w:rPrChange w:author="SLAVÍK Lukáš, Ing." w:date="2021-11-04T10:37:07.9780143" w:id="1173875952">
                    <w:rPr>
                      <w:rFonts w:cs="Arial"/>
                    </w:rPr>
                  </w:rPrChange>
                </w:rPr>
                <w:t>0</w:t>
              </w:r>
            </w:ins>
          </w:p>
        </w:tc>
        <w:tc>
          <w:tcPr>
            <w:cnfStyle w:val="000000000000" w:firstRow="0" w:lastRow="0" w:firstColumn="0" w:lastColumn="0" w:oddVBand="0" w:evenVBand="0" w:oddHBand="0" w:evenHBand="0" w:firstRowFirstColumn="0" w:firstRowLastColumn="0" w:lastRowFirstColumn="0" w:lastRowLastColumn="0"/>
            <w:tcW w:w="513" w:type="pct"/>
            <w:tcBorders>
              <w:bottom w:val="single" w:color="auto" w:sz="12" w:space="0"/>
            </w:tcBorders>
            <w:shd w:val="clear" w:color="auto" w:fill="auto"/>
            <w:tcMar/>
            <w:tcPrChange w:author="SLAVÍK Lukáš, Ing." w:date="2021-11-04T10:37:07.9780143" w:id="1329816133">
              <w:tcPr>
                <w:tcW w:w="513" w:type="pct"/>
                <w:tcBorders>
                  <w:bottom w:val="single" w:color="auto" w:sz="12" w:space="0"/>
                </w:tcBorders>
                <w:shd w:val="clear" w:color="auto" w:fill="auto"/>
              </w:tcPr>
            </w:tcPrChange>
          </w:tcPr>
          <w:p w:rsidRPr="003F7B0D" w:rsidR="00AF4DD9" w:rsidP="55E026C1" w:rsidRDefault="00D208BE" w14:paraId="51AEEF0C" w14:textId="7008F202">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ascii="Arial" w:hAnsi="Arial" w:eastAsia="Arial" w:cs="Arial"/>
                <w:rPrChange w:author="SLAVÍK Lukáš, Ing." w:date="2021-11-04T10:37:07.9780143" w:id="77462349">
                  <w:rPr>
                    <w:rFonts w:cs="Arial"/>
                  </w:rPr>
                </w:rPrChange>
              </w:rPr>
              <w:pPrChange w:author="SLAVÍK Lukáš, Ing." w:date="2021-11-04T10:37:07.9780143" w:id="2096222894">
                <w:pPr>
                  <w:contextualSpacing w:val="0"/>
                  <w:jc w:val="right"/>
                  <w:cnfStyle w:val="000000000000" w:firstRow="0" w:lastRow="0" w:firstColumn="0" w:lastColumn="0" w:oddVBand="0" w:evenVBand="0" w:oddHBand="0" w:evenHBand="0" w:firstRowFirstColumn="0" w:firstRowLastColumn="0" w:lastRowFirstColumn="0" w:lastRowLastColumn="0"/>
                </w:pPr>
              </w:pPrChange>
            </w:pPr>
            <w:ins w:author="Šedivec Tomáš" w:date="2021-10-06T09:32:00Z" w:id="816">
              <w:r w:rsidRPr="55E026C1">
                <w:rPr>
                  <w:rFonts w:ascii="Arial" w:hAnsi="Arial" w:eastAsia="Arial" w:cs="Arial"/>
                  <w:rPrChange w:author="SLAVÍK Lukáš, Ing." w:date="2021-11-04T10:37:07.9780143" w:id="1383902270">
                    <w:rPr>
                      <w:rFonts w:cs="Arial"/>
                    </w:rPr>
                  </w:rPrChange>
                </w:rPr>
                <w:t>0</w:t>
              </w:r>
            </w:ins>
          </w:p>
        </w:tc>
        <w:tc>
          <w:tcPr>
            <w:cnfStyle w:val="000000000000" w:firstRow="0" w:lastRow="0" w:firstColumn="0" w:lastColumn="0" w:oddVBand="0" w:evenVBand="0" w:oddHBand="0" w:evenHBand="0" w:firstRowFirstColumn="0" w:firstRowLastColumn="0" w:lastRowFirstColumn="0" w:lastRowLastColumn="0"/>
            <w:tcW w:w="1924" w:type="pct"/>
            <w:tcBorders>
              <w:bottom w:val="single" w:color="auto" w:sz="12" w:space="0"/>
            </w:tcBorders>
            <w:shd w:val="clear" w:color="auto" w:fill="auto"/>
            <w:tcMar/>
            <w:tcPrChange w:author="SLAVÍK Lukáš, Ing." w:date="2021-11-04T10:37:07.9780143" w:id="1783495980">
              <w:tcPr>
                <w:tcW w:w="1924" w:type="pct"/>
                <w:tcBorders>
                  <w:bottom w:val="single" w:color="auto" w:sz="12" w:space="0"/>
                </w:tcBorders>
                <w:shd w:val="clear" w:color="auto" w:fill="auto"/>
              </w:tcPr>
            </w:tcPrChange>
          </w:tcPr>
          <w:p w:rsidRPr="003F5FB0" w:rsidR="00AF4DD9" w:rsidP="55E026C1" w:rsidRDefault="00AF4DD9" w14:paraId="3F157CA5" w14:textId="77777777" w14:noSpellErr="1">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ascii="Arial" w:hAnsi="Arial" w:eastAsia="Arial" w:cs="Arial"/>
                <w:color w:val="FF0000"/>
                <w:rPrChange w:author="SLAVÍK Lukáš, Ing." w:date="2021-11-04T10:37:07.9780143" w:id="1275327565">
                  <w:rPr>
                    <w:rFonts w:cs="Arial"/>
                    <w:color w:val="FF0000"/>
                  </w:rPr>
                </w:rPrChange>
              </w:rPr>
              <w:pPrChange w:author="SLAVÍK Lukáš, Ing." w:date="2021-11-04T10:37:07.9780143" w:id="1177941505">
                <w:pPr>
                  <w:contextualSpacing w:val="0"/>
                  <w:jc w:val="left"/>
                  <w:cnfStyle w:val="000000000000" w:firstRow="0" w:lastRow="0" w:firstColumn="0" w:lastColumn="0" w:oddVBand="0" w:evenVBand="0" w:oddHBand="0" w:evenHBand="0" w:firstRowFirstColumn="0" w:firstRowLastColumn="0" w:lastRowFirstColumn="0" w:lastRowLastColumn="0"/>
                </w:pPr>
              </w:pPrChange>
            </w:pPr>
            <w:r w:rsidRPr="55E026C1">
              <w:rPr>
                <w:rFonts w:ascii="Arial" w:hAnsi="Arial" w:eastAsia="Arial" w:cs="Arial"/>
                <w:color w:val="FF0000"/>
                <w:rPrChange w:author="SLAVÍK Lukáš, Ing." w:date="2021-11-04T10:37:07.9780143" w:id="1751891613">
                  <w:rPr>
                    <w:rFonts w:cs="Arial"/>
                    <w:color w:val="FF0000"/>
                  </w:rPr>
                </w:rPrChange>
              </w:rPr>
              <w:t>&lt;uveďte do tabulky 51 nebo samostatné přílohy rozpad výdajů, pokud výdaj na nerozlišenou režii přesahuje 0,5 mil. Kč&gt;</w:t>
            </w:r>
          </w:p>
        </w:tc>
      </w:tr>
      <w:tr w:rsidRPr="00BF5681" w:rsidR="00AF4DD9" w:rsidTr="55E026C1" w14:paraId="6F094E3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6" w:type="pct"/>
            <w:tcBorders>
              <w:top w:val="single" w:color="auto" w:sz="12" w:space="0"/>
            </w:tcBorders>
            <w:shd w:val="clear" w:color="auto" w:fill="D9D9D9" w:themeFill="background1" w:themeFillShade="D9"/>
            <w:tcMar/>
            <w:tcPrChange w:author="SLAVÍK Lukáš, Ing." w:date="2021-11-04T10:37:07.9780143" w:id="710233593">
              <w:tcPr>
                <w:cnfStyle w:val="001000000000" w:firstRow="0" w:lastRow="0" w:firstColumn="1" w:lastColumn="0" w:oddVBand="0" w:evenVBand="0" w:oddHBand="0" w:evenHBand="0" w:firstRowFirstColumn="0" w:firstRowLastColumn="0" w:lastRowFirstColumn="0" w:lastRowLastColumn="0"/>
                <w:tcW w:w="1536" w:type="pct"/>
                <w:tcBorders>
                  <w:top w:val="single" w:color="auto" w:sz="12" w:space="0"/>
                </w:tcBorders>
                <w:shd w:val="clear" w:color="auto" w:fill="D9D9D9" w:themeFill="background1" w:themeFillShade="D9"/>
              </w:tcPr>
            </w:tcPrChange>
          </w:tcPr>
          <w:p w:rsidRPr="003F7B0D" w:rsidR="00AF4DD9" w:rsidP="55E026C1" w:rsidRDefault="00AF4DD9" w14:paraId="74DF63E2" w14:textId="77777777" w14:noSpellErr="1">
            <w:pPr>
              <w:spacing w:before="40" w:after="40"/>
              <w:contextualSpacing w:val="0"/>
              <w:jc w:val="left"/>
              <w:rPr>
                <w:rFonts w:ascii="Arial" w:hAnsi="Arial" w:eastAsia="Arial" w:cs="Arial"/>
                <w:rPrChange w:author="SLAVÍK Lukáš, Ing." w:date="2021-11-04T10:37:07.9780143" w:id="1572915750">
                  <w:rPr>
                    <w:rFonts w:cs="Arial"/>
                  </w:rPr>
                </w:rPrChange>
              </w:rPr>
              <w:pPrChange w:author="SLAVÍK Lukáš, Ing." w:date="2021-11-04T10:37:07.9780143" w:id="148776020">
                <w:pPr>
                  <w:contextualSpacing w:val="0"/>
                  <w:jc w:val="left"/>
                </w:pPr>
              </w:pPrChange>
            </w:pPr>
            <w:r w:rsidRPr="55E026C1">
              <w:rPr>
                <w:rFonts w:ascii="Arial" w:hAnsi="Arial" w:eastAsia="Arial" w:cs="Arial"/>
                <w:rPrChange w:author="SLAVÍK Lukáš, Ing." w:date="2021-11-04T10:37:07.9780143" w:id="628682953">
                  <w:rPr>
                    <w:rFonts w:cs="Arial"/>
                  </w:rPr>
                </w:rPrChange>
              </w:rPr>
              <w:t>Celkem</w:t>
            </w:r>
          </w:p>
        </w:tc>
        <w:tc>
          <w:tcPr>
            <w:cnfStyle w:val="000000000000" w:firstRow="0" w:lastRow="0" w:firstColumn="0" w:lastColumn="0" w:oddVBand="0" w:evenVBand="0" w:oddHBand="0" w:evenHBand="0" w:firstRowFirstColumn="0" w:firstRowLastColumn="0" w:lastRowFirstColumn="0" w:lastRowLastColumn="0"/>
            <w:tcW w:w="513" w:type="pct"/>
            <w:tcBorders>
              <w:top w:val="single" w:color="auto" w:sz="12" w:space="0"/>
            </w:tcBorders>
            <w:shd w:val="clear" w:color="auto" w:fill="auto"/>
            <w:tcMar/>
            <w:tcPrChange w:author="SLAVÍK Lukáš, Ing." w:date="2021-11-04T10:37:07.9780143" w:id="35942263">
              <w:tcPr>
                <w:tcW w:w="513" w:type="pct"/>
                <w:tcBorders>
                  <w:top w:val="single" w:color="auto" w:sz="12" w:space="0"/>
                </w:tcBorders>
                <w:shd w:val="clear" w:color="auto" w:fill="auto"/>
              </w:tcPr>
            </w:tcPrChange>
          </w:tcPr>
          <w:p w:rsidRPr="003F7B0D" w:rsidR="00AF4DD9" w:rsidP="55E026C1" w:rsidRDefault="00D208BE" w14:paraId="3907DAED" w14:textId="24D00496">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ascii="Arial" w:hAnsi="Arial" w:eastAsia="Arial" w:cs="Arial"/>
                <w:rPrChange w:author="SLAVÍK Lukáš, Ing." w:date="2021-11-04T10:37:07.9780143" w:id="1223002584">
                  <w:rPr>
                    <w:rFonts w:cs="Arial"/>
                  </w:rPr>
                </w:rPrChange>
              </w:rPr>
              <w:pPrChange w:author="SLAVÍK Lukáš, Ing." w:date="2021-11-04T10:37:07.9780143" w:id="1521575050">
                <w:pPr>
                  <w:contextualSpacing w:val="0"/>
                  <w:jc w:val="right"/>
                  <w:cnfStyle w:val="000000100000" w:firstRow="0" w:lastRow="0" w:firstColumn="0" w:lastColumn="0" w:oddVBand="0" w:evenVBand="0" w:oddHBand="1" w:evenHBand="0" w:firstRowFirstColumn="0" w:firstRowLastColumn="0" w:lastRowFirstColumn="0" w:lastRowLastColumn="0"/>
                </w:pPr>
              </w:pPrChange>
            </w:pPr>
            <w:ins w:author="Šedivec Tomáš" w:date="2021-10-06T09:32:00Z" w:id="817">
              <w:r w:rsidRPr="55E026C1">
                <w:rPr>
                  <w:rFonts w:ascii="Arial" w:hAnsi="Arial" w:eastAsia="Arial" w:cs="Arial"/>
                  <w:rPrChange w:author="SLAVÍK Lukáš, Ing." w:date="2021-11-04T10:37:07.9780143" w:id="989004006">
                    <w:rPr>
                      <w:rFonts w:cs="Arial"/>
                    </w:rPr>
                  </w:rPrChange>
                </w:rPr>
                <w:t>0</w:t>
              </w:r>
            </w:ins>
          </w:p>
        </w:tc>
        <w:tc>
          <w:tcPr>
            <w:cnfStyle w:val="000000000000" w:firstRow="0" w:lastRow="0" w:firstColumn="0" w:lastColumn="0" w:oddVBand="0" w:evenVBand="0" w:oddHBand="0" w:evenHBand="0" w:firstRowFirstColumn="0" w:firstRowLastColumn="0" w:lastRowFirstColumn="0" w:lastRowLastColumn="0"/>
            <w:tcW w:w="513" w:type="pct"/>
            <w:tcBorders>
              <w:top w:val="single" w:color="auto" w:sz="12" w:space="0"/>
            </w:tcBorders>
            <w:shd w:val="clear" w:color="auto" w:fill="auto"/>
            <w:tcMar/>
            <w:tcPrChange w:author="SLAVÍK Lukáš, Ing." w:date="2021-11-04T10:37:07.9780143" w:id="1046215622">
              <w:tcPr>
                <w:tcW w:w="513" w:type="pct"/>
                <w:tcBorders>
                  <w:top w:val="single" w:color="auto" w:sz="12" w:space="0"/>
                </w:tcBorders>
                <w:shd w:val="clear" w:color="auto" w:fill="auto"/>
              </w:tcPr>
            </w:tcPrChange>
          </w:tcPr>
          <w:p w:rsidRPr="003F7B0D" w:rsidR="00AF4DD9" w:rsidP="55E026C1" w:rsidRDefault="00D208BE" w14:paraId="7D667974" w14:textId="6E66AA0D">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ascii="Arial" w:hAnsi="Arial" w:eastAsia="Arial" w:cs="Arial"/>
                <w:b w:val="1"/>
                <w:bCs w:val="1"/>
                <w:rPrChange w:author="SLAVÍK Lukáš, Ing." w:date="2021-11-04T10:37:07.9780143" w:id="599273635">
                  <w:rPr>
                    <w:rFonts w:cs="Arial"/>
                    <w:b/>
                  </w:rPr>
                </w:rPrChange>
              </w:rPr>
              <w:pPrChange w:author="SLAVÍK Lukáš, Ing." w:date="2021-11-04T10:37:07.9780143" w:id="1319546365">
                <w:pPr>
                  <w:contextualSpacing w:val="0"/>
                  <w:jc w:val="right"/>
                  <w:cnfStyle w:val="000000100000" w:firstRow="0" w:lastRow="0" w:firstColumn="0" w:lastColumn="0" w:oddVBand="0" w:evenVBand="0" w:oddHBand="1" w:evenHBand="0" w:firstRowFirstColumn="0" w:firstRowLastColumn="0" w:lastRowFirstColumn="0" w:lastRowLastColumn="0"/>
                </w:pPr>
              </w:pPrChange>
            </w:pPr>
            <w:ins w:author="Šedivec Tomáš" w:date="2021-10-06T09:32:00Z" w:id="818">
              <w:r w:rsidRPr="55E026C1">
                <w:rPr>
                  <w:rFonts w:ascii="Arial" w:hAnsi="Arial" w:eastAsia="Arial" w:cs="Arial"/>
                  <w:b w:val="1"/>
                  <w:bCs w:val="1"/>
                  <w:rPrChange w:author="SLAVÍK Lukáš, Ing." w:date="2021-11-04T10:37:07.9780143" w:id="561122472">
                    <w:rPr>
                      <w:rFonts w:cs="Arial"/>
                      <w:b/>
                    </w:rPr>
                  </w:rPrChange>
                </w:rPr>
                <w:t>0</w:t>
              </w:r>
            </w:ins>
          </w:p>
        </w:tc>
        <w:tc>
          <w:tcPr>
            <w:cnfStyle w:val="000000000000" w:firstRow="0" w:lastRow="0" w:firstColumn="0" w:lastColumn="0" w:oddVBand="0" w:evenVBand="0" w:oddHBand="0" w:evenHBand="0" w:firstRowFirstColumn="0" w:firstRowLastColumn="0" w:lastRowFirstColumn="0" w:lastRowLastColumn="0"/>
            <w:tcW w:w="513" w:type="pct"/>
            <w:tcBorders>
              <w:top w:val="single" w:color="auto" w:sz="12" w:space="0"/>
            </w:tcBorders>
            <w:shd w:val="clear" w:color="auto" w:fill="auto"/>
            <w:tcMar/>
            <w:tcPrChange w:author="SLAVÍK Lukáš, Ing." w:date="2021-11-04T10:37:07.9780143" w:id="1684835794">
              <w:tcPr>
                <w:tcW w:w="513" w:type="pct"/>
                <w:tcBorders>
                  <w:top w:val="single" w:color="auto" w:sz="12" w:space="0"/>
                </w:tcBorders>
                <w:shd w:val="clear" w:color="auto" w:fill="auto"/>
              </w:tcPr>
            </w:tcPrChange>
          </w:tcPr>
          <w:p w:rsidRPr="003F7B0D" w:rsidR="00AF4DD9" w:rsidP="55E026C1" w:rsidRDefault="00D208BE" w14:paraId="5F4E62A8" w14:textId="14414939">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ascii="Arial" w:hAnsi="Arial" w:eastAsia="Arial" w:cs="Arial"/>
                <w:b w:val="1"/>
                <w:bCs w:val="1"/>
                <w:rPrChange w:author="SLAVÍK Lukáš, Ing." w:date="2021-11-04T10:37:07.9780143" w:id="542741360">
                  <w:rPr>
                    <w:rFonts w:cs="Arial"/>
                    <w:b/>
                  </w:rPr>
                </w:rPrChange>
              </w:rPr>
              <w:pPrChange w:author="SLAVÍK Lukáš, Ing." w:date="2021-11-04T10:37:07.9780143" w:id="1472301716">
                <w:pPr>
                  <w:contextualSpacing w:val="0"/>
                  <w:jc w:val="right"/>
                  <w:cnfStyle w:val="000000100000" w:firstRow="0" w:lastRow="0" w:firstColumn="0" w:lastColumn="0" w:oddVBand="0" w:evenVBand="0" w:oddHBand="1" w:evenHBand="0" w:firstRowFirstColumn="0" w:firstRowLastColumn="0" w:lastRowFirstColumn="0" w:lastRowLastColumn="0"/>
                </w:pPr>
              </w:pPrChange>
            </w:pPr>
            <w:ins w:author="Šedivec Tomáš" w:date="2021-10-06T09:32:00Z" w:id="819">
              <w:r w:rsidRPr="55E026C1">
                <w:rPr>
                  <w:rFonts w:ascii="Arial" w:hAnsi="Arial" w:eastAsia="Arial" w:cs="Arial"/>
                  <w:b w:val="1"/>
                  <w:bCs w:val="1"/>
                  <w:rPrChange w:author="SLAVÍK Lukáš, Ing." w:date="2021-11-04T10:37:07.9780143" w:id="2101913531">
                    <w:rPr>
                      <w:rFonts w:cs="Arial"/>
                      <w:b/>
                    </w:rPr>
                  </w:rPrChange>
                </w:rPr>
                <w:t>0</w:t>
              </w:r>
            </w:ins>
          </w:p>
        </w:tc>
        <w:tc>
          <w:tcPr>
            <w:cnfStyle w:val="000000000000" w:firstRow="0" w:lastRow="0" w:firstColumn="0" w:lastColumn="0" w:oddVBand="0" w:evenVBand="0" w:oddHBand="0" w:evenHBand="0" w:firstRowFirstColumn="0" w:firstRowLastColumn="0" w:lastRowFirstColumn="0" w:lastRowLastColumn="0"/>
            <w:tcW w:w="1924" w:type="pct"/>
            <w:tcBorders>
              <w:top w:val="single" w:color="auto" w:sz="12" w:space="0"/>
            </w:tcBorders>
            <w:shd w:val="clear" w:color="auto" w:fill="auto"/>
            <w:tcMar/>
            <w:tcPrChange w:author="SLAVÍK Lukáš, Ing." w:date="2021-11-04T10:37:07.9780143" w:id="1308276059">
              <w:tcPr>
                <w:tcW w:w="1924" w:type="pct"/>
                <w:tcBorders>
                  <w:top w:val="single" w:color="auto" w:sz="12" w:space="0"/>
                </w:tcBorders>
                <w:shd w:val="clear" w:color="auto" w:fill="auto"/>
              </w:tcPr>
            </w:tcPrChange>
          </w:tcPr>
          <w:p w:rsidRPr="003F7B0D" w:rsidR="00AF4DD9" w:rsidP="00C37272" w:rsidRDefault="00AF4DD9" w14:paraId="5D2BA943" w14:textId="77777777">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b/>
              </w:rPr>
            </w:pPr>
          </w:p>
        </w:tc>
      </w:tr>
    </w:tbl>
    <w:p w:rsidRPr="003F7B0D" w:rsidR="00AF4DD9" w:rsidP="00AF4DD9" w:rsidRDefault="00AF4DD9" w14:paraId="5309D2B8" w14:textId="77777777">
      <w:pPr>
        <w:rPr>
          <w:rFonts w:cs="Arial"/>
          <w:sz w:val="18"/>
        </w:rPr>
      </w:pPr>
    </w:p>
    <w:tbl>
      <w:tblPr>
        <w:tblStyle w:val="Mkatabulky"/>
        <w:tblW w:w="5000" w:type="pct"/>
        <w:tblLook w:val="06A0" w:firstRow="1" w:lastRow="0" w:firstColumn="1" w:lastColumn="0" w:noHBand="1" w:noVBand="1"/>
      </w:tblPr>
      <w:tblGrid>
        <w:gridCol w:w="7137"/>
        <w:gridCol w:w="4191"/>
      </w:tblGrid>
      <w:tr w:rsidRPr="00BF5681" w:rsidR="00AF4DD9" w:rsidTr="55E026C1" w14:paraId="186D76F5" w14:textId="77777777">
        <w:trPr>
          <w:tblHeader/>
        </w:trPr>
        <w:tc>
          <w:tcPr>
            <w:tcW w:w="5000" w:type="pct"/>
            <w:gridSpan w:val="2"/>
            <w:shd w:val="clear" w:color="auto" w:fill="CEEBF3"/>
            <w:tcMar/>
            <w:tcPrChange w:author="SLAVÍK Lukáš, Ing." w:date="2021-11-04T10:37:07.9780143" w:id="991731634">
              <w:tcPr>
                <w:tcW w:w="5000" w:type="pct"/>
                <w:gridSpan w:val="2"/>
                <w:shd w:val="clear" w:color="auto" w:fill="CEEBF3"/>
              </w:tcPr>
            </w:tcPrChange>
          </w:tcPr>
          <w:p w:rsidRPr="002C3CAF" w:rsidR="00AF4DD9" w:rsidP="55E026C1" w:rsidRDefault="00AF4DD9" w14:paraId="3AE5AEBE" w14:textId="766F2B4E" w14:noSpellErr="1">
            <w:pPr>
              <w:keepNext/>
              <w:spacing w:before="40" w:after="40"/>
              <w:jc w:val="left"/>
              <w:rPr>
                <w:rFonts w:ascii="Arial,Calibri" w:hAnsi="Arial,Calibri" w:eastAsia="Arial,Calibri" w:cs="Arial,Calibri"/>
                <w:rPrChange w:author="SLAVÍK Lukáš, Ing." w:date="2021-11-04T10:37:07.9780143" w:id="1749839005">
                  <w:rPr/>
                </w:rPrChange>
              </w:rPr>
              <w:pPrChange w:author="SLAVÍK Lukáš, Ing." w:date="2021-11-04T10:37:07.9780143" w:id="17284918">
                <w:pPr>
                  <w:keepNext/>
                  <w:jc w:val="left"/>
                </w:pPr>
              </w:pPrChange>
            </w:pPr>
            <w:bookmarkStart w:name="_Toc509581703" w:id="820"/>
            <w:bookmarkStart w:name="_Toc513797173" w:id="821"/>
            <w:r w:rsidRPr="003AAEC4">
              <w:rPr>
                <w:rFonts w:ascii="Arial" w:hAnsi="Arial" w:eastAsia="Arial" w:cs="Arial"/>
                <w:rPrChange w:author="SLAVÍK Lukáš, Ing." w:date="2021-11-04T10:36:37.6903059" w:id="496185465">
                  <w:rPr>
                    <w:rFonts w:cs="Arial"/>
                  </w:rPr>
                </w:rPrChange>
              </w:rPr>
              <w:lastRenderedPageBreak/>
              <w:t xml:space="preserve">Tabulka </w:t>
            </w:r>
            <w:r w:rsidRPr="55E026C1">
              <w:rPr>
                <w:rPrChange w:author="SLAVÍK Lukáš, Ing." w:date="2021-11-04T10:37:07.9780143" w:id="1576381967">
                  <w:rPr>
                    <w:rFonts w:cs="Arial"/>
                  </w:rPr>
                </w:rPrChange>
              </w:rPr>
              <w:fldChar w:fldCharType="begin"/>
            </w:r>
            <w:r w:rsidRPr="002C3CAF">
              <w:rPr>
                <w:rFonts w:cs="Arial"/>
              </w:rPr>
              <w:instrText xml:space="preserve"> SEQ Tabulka \* ARABIC </w:instrText>
            </w:r>
            <w:r w:rsidRPr="002C3CAF">
              <w:rPr>
                <w:rFonts w:cs="Arial"/>
              </w:rPr>
              <w:fldChar w:fldCharType="separate"/>
            </w:r>
            <w:ins w:author="Šedivec Tomáš" w:date="2021-10-04T12:09:00Z" w:id="822">
              <w:r w:rsidRPr="003AAEC4" w:rsidR="00F45D72">
                <w:rPr>
                  <w:rFonts w:ascii="Arial" w:hAnsi="Arial" w:eastAsia="Arial" w:cs="Arial"/>
                  <w:noProof/>
                  <w:rPrChange w:author="SLAVÍK Lukáš, Ing." w:date="2021-11-04T10:36:37.6903059" w:id="174547529">
                    <w:rPr>
                      <w:rFonts w:cs="Arial"/>
                      <w:noProof/>
                    </w:rPr>
                  </w:rPrChange>
                </w:rPr>
                <w:t>51</w:t>
              </w:r>
            </w:ins>
            <w:del w:author="Šedivec Tomáš" w:date="2021-06-04T12:39:00Z" w:id="823">
              <w:r w:rsidDel="00052693">
                <w:rPr>
                  <w:rFonts w:cs="Arial"/>
                  <w:noProof/>
                </w:rPr>
                <w:delText>50</w:delText>
              </w:r>
            </w:del>
            <w:r w:rsidRPr="55E026C1">
              <w:rPr>
                <w:rPrChange w:author="SLAVÍK Lukáš, Ing." w:date="2021-11-04T10:37:07.9780143" w:id="554210465">
                  <w:rPr>
                    <w:rFonts w:cs="Arial"/>
                    <w:noProof/>
                  </w:rPr>
                </w:rPrChange>
              </w:rPr>
              <w:fldChar w:fldCharType="end"/>
            </w:r>
            <w:r w:rsidRPr="003AAEC4">
              <w:rPr>
                <w:rFonts w:ascii="Arial" w:hAnsi="Arial" w:eastAsia="Arial" w:cs="Arial"/>
                <w:rPrChange w:author="SLAVÍK Lukáš, Ing." w:date="2021-11-04T10:36:37.6903059" w:id="1148812187">
                  <w:rPr>
                    <w:rFonts w:cs="Arial"/>
                  </w:rPr>
                </w:rPrChange>
              </w:rPr>
              <w:t xml:space="preserve">: </w:t>
            </w:r>
            <w:r w:rsidRPr="003AAEC4">
              <w:rPr>
                <w:rFonts w:ascii="Arial,Calibri" w:hAnsi="Arial,Calibri" w:eastAsia="Arial,Calibri" w:cs="Arial,Calibri"/>
                <w:b w:val="1"/>
                <w:bCs w:val="1"/>
                <w:rPrChange w:author="SLAVÍK Lukáš, Ing." w:date="2021-11-04T10:36:37.6903059" w:id="1238961319">
                  <w:rPr>
                    <w:rFonts w:eastAsia="Calibri" w:cs="Arial"/>
                    <w:b/>
                  </w:rPr>
                </w:rPrChange>
              </w:rPr>
              <w:t xml:space="preserve">Popis funkčního celku, který je </w:t>
            </w:r>
            <w:r w:rsidRPr="003AAEC4">
              <w:rPr>
                <w:rFonts w:ascii="Arial,Calibri" w:hAnsi="Arial,Calibri" w:eastAsia="Arial,Calibri" w:cs="Arial,Calibri"/>
                <w:b w:val="1"/>
                <w:bCs w:val="1"/>
                <w:rPrChange w:author="SLAVÍK Lukáš, Ing." w:date="2021-11-04T10:36:37.6903059" w:id="929217184">
                  <w:rPr>
                    <w:rFonts w:eastAsia="Calibri" w:cs="Arial"/>
                    <w:b/>
                  </w:rPr>
                </w:rPrChange>
              </w:rPr>
              <w:t>projekt</w:t>
            </w:r>
            <w:r w:rsidRPr="003AAEC4">
              <w:rPr>
                <w:rFonts w:ascii="Arial,Calibri" w:hAnsi="Arial,Calibri" w:eastAsia="Arial,Calibri" w:cs="Arial,Calibri"/>
                <w:b w:val="1"/>
                <w:bCs w:val="1"/>
                <w:rPrChange w:author="SLAVÍK Lukáš, Ing." w:date="2021-11-04T10:36:37.6903059" w:id="905115261">
                  <w:rPr>
                    <w:rFonts w:eastAsia="Calibri" w:cs="Arial"/>
                    <w:b/>
                  </w:rPr>
                </w:rPrChange>
              </w:rPr>
              <w:t>em rozšiřován či upravován (pokud existuje)</w:t>
            </w:r>
            <w:bookmarkEnd w:id="820"/>
            <w:bookmarkEnd w:id="821"/>
          </w:p>
        </w:tc>
      </w:tr>
      <w:tr w:rsidRPr="00BF5681" w:rsidR="00AF4DD9" w:rsidTr="55E026C1" w14:paraId="61FB3634" w14:textId="77777777">
        <w:tc>
          <w:tcPr>
            <w:tcW w:w="5000" w:type="pct"/>
            <w:gridSpan w:val="2"/>
            <w:tcMar/>
            <w:tcPrChange w:author="SLAVÍK Lukáš, Ing." w:date="2021-11-04T10:37:07.9780143" w:id="1172466632">
              <w:tcPr>
                <w:tcW w:w="5000" w:type="pct"/>
                <w:gridSpan w:val="2"/>
              </w:tcPr>
            </w:tcPrChange>
          </w:tcPr>
          <w:p w:rsidR="00AF4DD9" w:rsidP="00C37272" w:rsidRDefault="00AF4DD9" w14:paraId="3A7956DE" w14:textId="77777777">
            <w:pPr>
              <w:spacing w:before="40" w:after="40"/>
              <w:jc w:val="left"/>
              <w:rPr>
                <w:rFonts w:eastAsia="Calibri" w:cs="Arial"/>
              </w:rPr>
            </w:pPr>
          </w:p>
          <w:p w:rsidR="00AF4DD9" w:rsidP="00C37272" w:rsidRDefault="00AF4DD9" w14:paraId="5C064F86" w14:textId="77777777">
            <w:pPr>
              <w:spacing w:before="40" w:after="40"/>
              <w:jc w:val="left"/>
              <w:rPr>
                <w:rFonts w:eastAsia="Calibri" w:cs="Arial"/>
              </w:rPr>
            </w:pPr>
          </w:p>
          <w:p w:rsidR="00AF4DD9" w:rsidP="00C37272" w:rsidRDefault="00AF4DD9" w14:paraId="7925AF74" w14:textId="77777777">
            <w:pPr>
              <w:spacing w:before="40" w:after="40"/>
              <w:jc w:val="left"/>
              <w:rPr>
                <w:rFonts w:eastAsia="Calibri" w:cs="Arial"/>
              </w:rPr>
            </w:pPr>
          </w:p>
          <w:p w:rsidR="00AF4DD9" w:rsidP="00C37272" w:rsidRDefault="00AF4DD9" w14:paraId="35C8E4EF" w14:textId="77777777">
            <w:pPr>
              <w:spacing w:before="40" w:after="40"/>
              <w:jc w:val="left"/>
              <w:rPr>
                <w:rFonts w:eastAsia="Calibri" w:cs="Arial"/>
              </w:rPr>
            </w:pPr>
          </w:p>
          <w:p w:rsidR="00AF4DD9" w:rsidP="00C37272" w:rsidRDefault="00AF4DD9" w14:paraId="77037EF6" w14:textId="77777777">
            <w:pPr>
              <w:spacing w:before="40" w:after="40"/>
              <w:jc w:val="left"/>
              <w:rPr>
                <w:rFonts w:eastAsia="Calibri" w:cs="Arial"/>
              </w:rPr>
            </w:pPr>
          </w:p>
          <w:p w:rsidR="00AF4DD9" w:rsidP="00C37272" w:rsidRDefault="00AF4DD9" w14:paraId="5C2A90E9" w14:textId="77777777">
            <w:pPr>
              <w:spacing w:before="40" w:after="40"/>
              <w:jc w:val="left"/>
              <w:rPr>
                <w:rFonts w:eastAsia="Calibri" w:cs="Arial"/>
              </w:rPr>
            </w:pPr>
          </w:p>
          <w:p w:rsidR="00AF4DD9" w:rsidP="00C37272" w:rsidRDefault="00AF4DD9" w14:paraId="68062A10" w14:textId="77777777">
            <w:pPr>
              <w:spacing w:before="40" w:after="40"/>
              <w:jc w:val="left"/>
              <w:rPr>
                <w:rFonts w:eastAsia="Calibri" w:cs="Arial"/>
              </w:rPr>
            </w:pPr>
          </w:p>
          <w:p w:rsidR="00AF4DD9" w:rsidP="00C37272" w:rsidRDefault="00AF4DD9" w14:paraId="4F888579" w14:textId="77777777">
            <w:pPr>
              <w:spacing w:before="40" w:after="40"/>
              <w:jc w:val="left"/>
              <w:rPr>
                <w:rFonts w:eastAsia="Calibri" w:cs="Arial"/>
              </w:rPr>
            </w:pPr>
          </w:p>
          <w:p w:rsidR="00AF4DD9" w:rsidP="00C37272" w:rsidRDefault="00AF4DD9" w14:paraId="43754EBF" w14:textId="77777777">
            <w:pPr>
              <w:spacing w:before="40" w:after="40"/>
              <w:jc w:val="left"/>
              <w:rPr>
                <w:rFonts w:eastAsia="Calibri" w:cs="Arial"/>
              </w:rPr>
            </w:pPr>
          </w:p>
          <w:p w:rsidRPr="003F7B0D" w:rsidR="00AF4DD9" w:rsidP="00C37272" w:rsidRDefault="00AF4DD9" w14:paraId="065ABC6C" w14:textId="77777777">
            <w:pPr>
              <w:spacing w:before="40" w:after="40"/>
              <w:jc w:val="left"/>
              <w:rPr>
                <w:rFonts w:eastAsia="Calibri" w:cs="Arial"/>
              </w:rPr>
            </w:pPr>
          </w:p>
        </w:tc>
      </w:tr>
      <w:tr w:rsidRPr="00BF5681" w:rsidR="00AF4DD9" w:rsidTr="55E026C1" w14:paraId="4E64A981" w14:textId="77777777">
        <w:tblPrEx>
          <w:tblLook w:val="04A0" w:firstRow="1" w:lastRow="0" w:firstColumn="1" w:lastColumn="0" w:noHBand="0" w:noVBand="1"/>
        </w:tblPrEx>
        <w:tc>
          <w:tcPr>
            <w:tcW w:w="3150" w:type="pct"/>
            <w:shd w:val="clear" w:color="auto" w:fill="D9D9D9" w:themeFill="background1" w:themeFillShade="D9"/>
            <w:tcMar/>
          </w:tcPr>
          <w:p w:rsidRPr="003F7B0D" w:rsidR="00AF4DD9" w:rsidP="55E026C1" w:rsidRDefault="00AF4DD9" w14:paraId="7D5B40DA" w14:textId="391680FD">
            <w:pPr>
              <w:keepNext/>
              <w:spacing w:before="40" w:after="40"/>
              <w:jc w:val="left"/>
              <w:rPr>
                <w:rFonts w:ascii="Arial,Calibri" w:hAnsi="Arial,Calibri" w:eastAsia="Arial,Calibri" w:cs="Arial,Calibri"/>
                <w:b w:val="1"/>
                <w:bCs w:val="1"/>
                <w:rPrChange w:author="SLAVÍK Lukáš, Ing." w:date="2021-11-04T10:37:07.9780143" w:id="907034015">
                  <w:rPr>
                    <w:rFonts w:eastAsia="Calibri" w:cs="Arial"/>
                    <w:b/>
                  </w:rPr>
                </w:rPrChange>
              </w:rPr>
              <w:pPrChange w:author="SLAVÍK Lukáš, Ing." w:date="2021-11-04T10:37:07.9780143" w:id="43143520">
                <w:pPr>
                  <w:keepNext/>
                  <w:jc w:val="left"/>
                </w:pPr>
              </w:pPrChange>
            </w:pPr>
            <w:r w:rsidRPr="55E026C1">
              <w:rPr>
                <w:rFonts w:ascii="Arial,Calibri" w:hAnsi="Arial,Calibri" w:eastAsia="Arial,Calibri" w:cs="Arial,Calibri"/>
                <w:b w:val="1"/>
                <w:bCs w:val="1"/>
                <w:rPrChange w:author="SLAVÍK Lukáš, Ing." w:date="2021-11-04T10:37:07.9780143" w:id="1644544143">
                  <w:rPr>
                    <w:rFonts w:eastAsia="Calibri" w:cs="Arial"/>
                    <w:b/>
                  </w:rPr>
                </w:rPrChange>
              </w:rPr>
              <w:t xml:space="preserve">Plánované 5leté externí výdaje celého funkčního </w:t>
            </w:r>
            <w:r w:rsidRPr="55E026C1">
              <w:rPr>
                <w:rFonts w:ascii="Arial,Calibri" w:hAnsi="Arial,Calibri" w:eastAsia="Arial,Calibri" w:cs="Arial,Calibri"/>
                <w:rPrChange w:author="SLAVÍK Lukáš, Ing." w:date="2021-11-04T10:37:07.9780143" w:id="648561990">
                  <w:rPr>
                    <w:rFonts w:eastAsia="Calibri" w:cs="Arial"/>
                  </w:rPr>
                </w:rPrChange>
              </w:rPr>
              <w:t xml:space="preserve">celku (mimo tento </w:t>
            </w:r>
            <w:r w:rsidRPr="55E026C1">
              <w:rPr>
                <w:rFonts w:ascii="Arial,Calibri" w:hAnsi="Arial,Calibri" w:eastAsia="Arial,Calibri" w:cs="Arial,Calibri"/>
                <w:rPrChange w:author="SLAVÍK Lukáš, Ing." w:date="2021-11-04T10:37:07.9780143" w:id="1768500562">
                  <w:rPr>
                    <w:rFonts w:eastAsia="Calibri" w:cs="Arial"/>
                  </w:rPr>
                </w:rPrChange>
              </w:rPr>
              <w:t>projekt</w:t>
            </w:r>
            <w:r w:rsidRPr="55E026C1">
              <w:rPr>
                <w:rFonts w:ascii="Arial,Calibri" w:hAnsi="Arial,Calibri" w:eastAsia="Arial,Calibri" w:cs="Arial,Calibri"/>
                <w:rPrChange w:author="SLAVÍK Lukáš, Ing." w:date="2021-11-04T10:37:07.9780143" w:id="1498075037">
                  <w:rPr>
                    <w:rFonts w:eastAsia="Calibri" w:cs="Arial"/>
                  </w:rPr>
                </w:rPrChange>
              </w:rPr>
              <w:t>)</w:t>
            </w:r>
            <w:r w:rsidRPr="55E026C1">
              <w:rPr>
                <w:rFonts w:ascii="Arial,Calibri" w:hAnsi="Arial,Calibri" w:eastAsia="Arial,Calibri" w:cs="Arial,Calibri"/>
                <w:rPrChange w:author="SLAVÍK Lukáš, Ing." w:date="2021-11-04T10:37:07.9780143" w:id="238576749">
                  <w:rPr>
                    <w:rFonts w:eastAsia="Calibri" w:cs="Arial"/>
                  </w:rPr>
                </w:rPrChange>
              </w:rPr>
              <w:t xml:space="preserve"> </w:t>
            </w:r>
            <w:r w:rsidRPr="55E026C1">
              <w:rPr>
                <w:rFonts w:ascii="Arial,Calibri" w:hAnsi="Arial,Calibri" w:eastAsia="Arial,Calibri" w:cs="Arial,Calibri"/>
                <w:lang w:val="en-US"/>
                <w:rPrChange w:author="SLAVÍK Lukáš, Ing." w:date="2021-11-04T10:37:07.9780143" w:id="110020412">
                  <w:rPr>
                    <w:rFonts w:eastAsia="Calibri" w:cs="Arial"/>
                    <w:lang w:val="en-US"/>
                  </w:rPr>
                </w:rPrChange>
              </w:rPr>
              <w:t xml:space="preserve">[tis. </w:t>
            </w:r>
            <w:proofErr w:type="spellStart"/>
            <w:r w:rsidRPr="55E026C1">
              <w:rPr>
                <w:rFonts w:ascii="Arial,Calibri" w:hAnsi="Arial,Calibri" w:eastAsia="Arial,Calibri" w:cs="Arial,Calibri"/>
                <w:lang w:val="en-US"/>
                <w:rPrChange w:author="SLAVÍK Lukáš, Ing." w:date="2021-11-04T10:37:07.9780143" w:id="1921355833">
                  <w:rPr>
                    <w:rFonts w:eastAsia="Calibri" w:cs="Arial"/>
                    <w:lang w:val="en-US"/>
                  </w:rPr>
                </w:rPrChange>
              </w:rPr>
              <w:t>Kč</w:t>
            </w:r>
            <w:proofErr w:type="spellEnd"/>
            <w:r w:rsidRPr="55E026C1">
              <w:rPr>
                <w:rFonts w:ascii="Arial,Calibri" w:hAnsi="Arial,Calibri" w:eastAsia="Arial,Calibri" w:cs="Arial,Calibri"/>
                <w:lang w:val="en-US"/>
                <w:rPrChange w:author="SLAVÍK Lukáš, Ing." w:date="2021-11-04T10:37:07.9780143" w:id="1867475978">
                  <w:rPr>
                    <w:rFonts w:eastAsia="Calibri" w:cs="Arial"/>
                    <w:lang w:val="en-US"/>
                  </w:rPr>
                </w:rPrChange>
              </w:rPr>
              <w:t>]</w:t>
            </w:r>
            <w:r w:rsidRPr="55E026C1">
              <w:rPr>
                <w:rFonts w:ascii="Arial,Calibri" w:hAnsi="Arial,Calibri" w:eastAsia="Arial,Calibri" w:cs="Arial,Calibri"/>
                <w:b w:val="1"/>
                <w:bCs w:val="1"/>
                <w:rPrChange w:author="SLAVÍK Lukáš, Ing." w:date="2021-11-04T10:37:07.9780143" w:id="828095725">
                  <w:rPr>
                    <w:rFonts w:eastAsia="Calibri" w:cs="Arial"/>
                    <w:b/>
                  </w:rPr>
                </w:rPrChange>
              </w:rPr>
              <w:t>:</w:t>
            </w:r>
          </w:p>
        </w:tc>
        <w:tc>
          <w:tcPr>
            <w:tcW w:w="1850" w:type="pct"/>
            <w:tcMar/>
          </w:tcPr>
          <w:p w:rsidRPr="003F7B0D" w:rsidR="00AF4DD9" w:rsidP="00C37272" w:rsidRDefault="00AF4DD9" w14:paraId="30D3F4D7" w14:textId="77777777">
            <w:pPr>
              <w:keepNext/>
              <w:spacing w:before="40" w:after="40"/>
              <w:jc w:val="left"/>
              <w:rPr>
                <w:rFonts w:eastAsia="Calibri" w:cs="Arial"/>
              </w:rPr>
            </w:pPr>
          </w:p>
        </w:tc>
      </w:tr>
    </w:tbl>
    <w:p w:rsidRPr="003F7B0D" w:rsidR="00AF4DD9" w:rsidP="00AF4DD9" w:rsidRDefault="00AF4DD9" w14:paraId="06C7AC0F" w14:textId="77777777">
      <w:pPr>
        <w:rPr>
          <w:rFonts w:cs="Arial"/>
          <w:sz w:val="18"/>
        </w:rPr>
      </w:pPr>
    </w:p>
    <w:tbl>
      <w:tblPr>
        <w:tblStyle w:val="Mkatabulky"/>
        <w:tblW w:w="5000" w:type="pct"/>
        <w:tblLook w:val="06A0" w:firstRow="1" w:lastRow="0" w:firstColumn="1" w:lastColumn="0" w:noHBand="1" w:noVBand="1"/>
      </w:tblPr>
      <w:tblGrid>
        <w:gridCol w:w="11328"/>
      </w:tblGrid>
      <w:tr w:rsidRPr="00BF5681" w:rsidR="00AF4DD9" w:rsidTr="55E026C1" w14:paraId="3743D7AB" w14:textId="77777777">
        <w:trPr>
          <w:tblHeader/>
        </w:trPr>
        <w:tc>
          <w:tcPr>
            <w:tcW w:w="5000" w:type="pct"/>
            <w:shd w:val="clear" w:color="auto" w:fill="CEEBF3"/>
            <w:tcMar/>
          </w:tcPr>
          <w:p w:rsidRPr="002C3CAF" w:rsidR="00AF4DD9" w:rsidP="55E026C1" w:rsidRDefault="00AF4DD9" w14:paraId="35206808" w14:textId="1EDE55BA" w14:noSpellErr="1">
            <w:pPr>
              <w:keepNext/>
              <w:spacing w:before="40" w:after="40"/>
              <w:jc w:val="left"/>
              <w:rPr>
                <w:rFonts w:ascii="Arial,Calibri" w:hAnsi="Arial,Calibri" w:eastAsia="Arial,Calibri" w:cs="Arial,Calibri"/>
                <w:rPrChange w:author="SLAVÍK Lukáš, Ing." w:date="2021-11-04T10:37:07.9780143" w:id="254244470">
                  <w:rPr/>
                </w:rPrChange>
              </w:rPr>
              <w:pPrChange w:author="SLAVÍK Lukáš, Ing." w:date="2021-11-04T10:37:07.9780143" w:id="1917101176">
                <w:pPr>
                  <w:keepNext/>
                  <w:jc w:val="left"/>
                </w:pPr>
              </w:pPrChange>
            </w:pPr>
            <w:bookmarkStart w:name="_Toc509581704" w:id="824"/>
            <w:bookmarkStart w:name="_Toc513797174" w:id="825"/>
            <w:r w:rsidRPr="003AAEC4">
              <w:rPr>
                <w:rFonts w:ascii="Arial" w:hAnsi="Arial" w:eastAsia="Arial" w:cs="Arial"/>
                <w:rPrChange w:author="SLAVÍK Lukáš, Ing." w:date="2021-11-04T10:36:37.6903059" w:id="1944548241">
                  <w:rPr>
                    <w:rFonts w:cs="Arial"/>
                  </w:rPr>
                </w:rPrChange>
              </w:rPr>
              <w:t xml:space="preserve">Tabulka </w:t>
            </w:r>
            <w:r w:rsidRPr="55E026C1">
              <w:rPr>
                <w:rPrChange w:author="SLAVÍK Lukáš, Ing." w:date="2021-11-04T10:37:07.9780143" w:id="1870930981">
                  <w:rPr>
                    <w:rFonts w:cs="Arial"/>
                  </w:rPr>
                </w:rPrChange>
              </w:rPr>
              <w:fldChar w:fldCharType="begin"/>
            </w:r>
            <w:r w:rsidRPr="002C3CAF">
              <w:rPr>
                <w:rFonts w:cs="Arial"/>
              </w:rPr>
              <w:instrText xml:space="preserve"> SEQ Tabulka \* ARABIC </w:instrText>
            </w:r>
            <w:r w:rsidRPr="002C3CAF">
              <w:rPr>
                <w:rFonts w:cs="Arial"/>
              </w:rPr>
              <w:fldChar w:fldCharType="separate"/>
            </w:r>
            <w:ins w:author="Šedivec Tomáš" w:date="2021-10-04T12:09:00Z" w:id="826">
              <w:r w:rsidRPr="003AAEC4" w:rsidR="00F45D72">
                <w:rPr>
                  <w:rFonts w:ascii="Arial" w:hAnsi="Arial" w:eastAsia="Arial" w:cs="Arial"/>
                  <w:noProof/>
                  <w:rPrChange w:author="SLAVÍK Lukáš, Ing." w:date="2021-11-04T10:36:37.6903059" w:id="1685661515">
                    <w:rPr>
                      <w:rFonts w:cs="Arial"/>
                      <w:noProof/>
                    </w:rPr>
                  </w:rPrChange>
                </w:rPr>
                <w:t>52</w:t>
              </w:r>
            </w:ins>
            <w:del w:author="Šedivec Tomáš" w:date="2021-06-04T12:39:00Z" w:id="827">
              <w:r w:rsidDel="00052693">
                <w:rPr>
                  <w:rFonts w:cs="Arial"/>
                  <w:noProof/>
                </w:rPr>
                <w:delText>51</w:delText>
              </w:r>
            </w:del>
            <w:r w:rsidRPr="55E026C1">
              <w:rPr>
                <w:rPrChange w:author="SLAVÍK Lukáš, Ing." w:date="2021-11-04T10:37:07.9780143" w:id="656402657">
                  <w:rPr>
                    <w:rFonts w:cs="Arial"/>
                    <w:noProof/>
                  </w:rPr>
                </w:rPrChange>
              </w:rPr>
              <w:fldChar w:fldCharType="end"/>
            </w:r>
            <w:r w:rsidRPr="003AAEC4">
              <w:rPr>
                <w:rFonts w:ascii="Arial" w:hAnsi="Arial" w:eastAsia="Arial" w:cs="Arial"/>
                <w:rPrChange w:author="SLAVÍK Lukáš, Ing." w:date="2021-11-04T10:36:37.6903059" w:id="2004533059">
                  <w:rPr>
                    <w:rFonts w:cs="Arial"/>
                  </w:rPr>
                </w:rPrChange>
              </w:rPr>
              <w:t xml:space="preserve">: </w:t>
            </w:r>
            <w:r w:rsidRPr="003AAEC4">
              <w:rPr>
                <w:rFonts w:ascii="Arial,Calibri" w:hAnsi="Arial,Calibri" w:eastAsia="Arial,Calibri" w:cs="Arial,Calibri"/>
                <w:b w:val="1"/>
                <w:bCs w:val="1"/>
                <w:rPrChange w:author="SLAVÍK Lukáš, Ing." w:date="2021-11-04T10:36:37.6903059" w:id="2081773573">
                  <w:rPr>
                    <w:rFonts w:eastAsia="Calibri" w:cs="Arial"/>
                    <w:b/>
                  </w:rPr>
                </w:rPrChange>
              </w:rPr>
              <w:t xml:space="preserve">Vysvětlení a komentář k souhrnu výdajů a ekonomické náročnosti </w:t>
            </w:r>
            <w:r w:rsidRPr="003AAEC4">
              <w:rPr>
                <w:rFonts w:ascii="Arial,Calibri" w:hAnsi="Arial,Calibri" w:eastAsia="Arial,Calibri" w:cs="Arial,Calibri"/>
                <w:b w:val="1"/>
                <w:bCs w:val="1"/>
                <w:rPrChange w:author="SLAVÍK Lukáš, Ing." w:date="2021-11-04T10:36:37.6903059" w:id="1180777022">
                  <w:rPr>
                    <w:rFonts w:eastAsia="Calibri" w:cs="Arial"/>
                    <w:b/>
                  </w:rPr>
                </w:rPrChange>
              </w:rPr>
              <w:t>projektu</w:t>
            </w:r>
            <w:bookmarkEnd w:id="824"/>
            <w:bookmarkEnd w:id="825"/>
          </w:p>
        </w:tc>
      </w:tr>
      <w:tr w:rsidRPr="00BF5681" w:rsidR="00AF4DD9" w:rsidTr="55E026C1" w14:paraId="435D0D9B" w14:textId="77777777">
        <w:tc>
          <w:tcPr>
            <w:tcW w:w="5000" w:type="pct"/>
            <w:tcMar/>
          </w:tcPr>
          <w:p w:rsidR="00AF4DD9" w:rsidP="00C37272" w:rsidRDefault="00AF4DD9" w14:paraId="40B59004" w14:textId="77777777">
            <w:pPr>
              <w:spacing w:before="40" w:after="40"/>
              <w:jc w:val="left"/>
              <w:rPr>
                <w:rFonts w:eastAsia="Calibri" w:cs="Arial"/>
              </w:rPr>
            </w:pPr>
          </w:p>
          <w:p w:rsidR="00AF4DD9" w:rsidP="00C37272" w:rsidRDefault="00AF4DD9" w14:paraId="1062BB94" w14:textId="77777777">
            <w:pPr>
              <w:spacing w:before="40" w:after="40"/>
              <w:jc w:val="left"/>
              <w:rPr>
                <w:rFonts w:eastAsia="Calibri" w:cs="Arial"/>
              </w:rPr>
            </w:pPr>
          </w:p>
          <w:p w:rsidR="00AF4DD9" w:rsidP="00C37272" w:rsidRDefault="00AF4DD9" w14:paraId="36C2D33D" w14:textId="77777777">
            <w:pPr>
              <w:spacing w:before="40" w:after="40"/>
              <w:jc w:val="left"/>
              <w:rPr>
                <w:rFonts w:eastAsia="Calibri" w:cs="Arial"/>
              </w:rPr>
            </w:pPr>
          </w:p>
          <w:p w:rsidR="00AF4DD9" w:rsidP="00C37272" w:rsidRDefault="00AF4DD9" w14:paraId="6B2EA705" w14:textId="77777777">
            <w:pPr>
              <w:spacing w:before="40" w:after="40"/>
              <w:jc w:val="left"/>
              <w:rPr>
                <w:rFonts w:eastAsia="Calibri" w:cs="Arial"/>
              </w:rPr>
            </w:pPr>
          </w:p>
          <w:p w:rsidR="00AF4DD9" w:rsidP="00C37272" w:rsidRDefault="00AF4DD9" w14:paraId="77CA5F2D" w14:textId="77777777">
            <w:pPr>
              <w:spacing w:before="40" w:after="40"/>
              <w:jc w:val="left"/>
              <w:rPr>
                <w:rFonts w:eastAsia="Calibri" w:cs="Arial"/>
              </w:rPr>
            </w:pPr>
          </w:p>
          <w:p w:rsidR="00AF4DD9" w:rsidP="00C37272" w:rsidRDefault="00AF4DD9" w14:paraId="29B24500" w14:textId="77777777">
            <w:pPr>
              <w:spacing w:before="40" w:after="40"/>
              <w:jc w:val="left"/>
              <w:rPr>
                <w:rFonts w:eastAsia="Calibri" w:cs="Arial"/>
              </w:rPr>
            </w:pPr>
          </w:p>
          <w:p w:rsidR="00AF4DD9" w:rsidP="00C37272" w:rsidRDefault="00AF4DD9" w14:paraId="370DCA05" w14:textId="77777777">
            <w:pPr>
              <w:spacing w:before="40" w:after="40"/>
              <w:jc w:val="left"/>
              <w:rPr>
                <w:rFonts w:eastAsia="Calibri" w:cs="Arial"/>
              </w:rPr>
            </w:pPr>
          </w:p>
          <w:p w:rsidR="00AF4DD9" w:rsidP="00C37272" w:rsidRDefault="00AF4DD9" w14:paraId="270C046D" w14:textId="77777777">
            <w:pPr>
              <w:spacing w:before="40" w:after="40"/>
              <w:jc w:val="left"/>
              <w:rPr>
                <w:rFonts w:eastAsia="Calibri" w:cs="Arial"/>
              </w:rPr>
            </w:pPr>
          </w:p>
          <w:p w:rsidR="00AF4DD9" w:rsidP="00C37272" w:rsidRDefault="00AF4DD9" w14:paraId="13127E93" w14:textId="77777777">
            <w:pPr>
              <w:spacing w:before="40" w:after="40"/>
              <w:jc w:val="left"/>
              <w:rPr>
                <w:rFonts w:eastAsia="Calibri" w:cs="Arial"/>
              </w:rPr>
            </w:pPr>
          </w:p>
          <w:p w:rsidRPr="003F7B0D" w:rsidR="00AF4DD9" w:rsidP="00C37272" w:rsidRDefault="00AF4DD9" w14:paraId="478E90FD" w14:textId="77777777">
            <w:pPr>
              <w:spacing w:before="40" w:after="40"/>
              <w:jc w:val="left"/>
              <w:rPr>
                <w:rFonts w:eastAsia="Calibri" w:cs="Arial"/>
              </w:rPr>
            </w:pPr>
          </w:p>
        </w:tc>
      </w:tr>
    </w:tbl>
    <w:p w:rsidR="00AF4DD9" w:rsidP="00AF4DD9" w:rsidRDefault="00AF4DD9" w14:paraId="63DFC906" w14:textId="77777777">
      <w:pPr>
        <w:spacing w:after="200" w:line="276" w:lineRule="auto"/>
        <w:jc w:val="left"/>
        <w:rPr>
          <w:rFonts w:cs="Arial"/>
          <w:b/>
          <w:bCs/>
          <w:caps/>
          <w:spacing w:val="120"/>
          <w:sz w:val="28"/>
          <w:szCs w:val="28"/>
        </w:rPr>
      </w:pPr>
      <w:bookmarkStart w:name="_Toc457999439" w:id="828"/>
      <w:bookmarkStart w:name="_Toc458000103" w:id="829"/>
      <w:bookmarkStart w:name="_Toc457999440" w:id="830"/>
      <w:bookmarkStart w:name="_Toc458000104" w:id="831"/>
      <w:bookmarkStart w:name="_Toc457999441" w:id="832"/>
      <w:bookmarkStart w:name="_Toc458000105" w:id="833"/>
      <w:bookmarkStart w:name="_Toc457999442" w:id="834"/>
      <w:bookmarkStart w:name="_Toc458000106" w:id="835"/>
      <w:bookmarkStart w:name="_Toc457999443" w:id="836"/>
      <w:bookmarkStart w:name="_Toc458000107" w:id="837"/>
      <w:bookmarkStart w:name="_Toc457999448" w:id="838"/>
      <w:bookmarkStart w:name="_Toc458000112" w:id="839"/>
      <w:bookmarkStart w:name="_Toc457999449" w:id="840"/>
      <w:bookmarkStart w:name="_Toc458000113" w:id="841"/>
      <w:bookmarkStart w:name="_Toc457999455" w:id="842"/>
      <w:bookmarkStart w:name="_Toc458000119" w:id="843"/>
      <w:bookmarkStart w:name="_Toc457999460" w:id="844"/>
      <w:bookmarkStart w:name="_Toc458000124" w:id="845"/>
      <w:bookmarkStart w:name="_Toc457999465" w:id="846"/>
      <w:bookmarkStart w:name="_Toc458000129" w:id="847"/>
      <w:bookmarkStart w:name="_Toc457999470" w:id="848"/>
      <w:bookmarkStart w:name="_Toc458000134" w:id="849"/>
      <w:bookmarkStart w:name="_Toc457999471" w:id="850"/>
      <w:bookmarkStart w:name="_Toc458000135" w:id="851"/>
      <w:bookmarkStart w:name="_Toc457999472" w:id="852"/>
      <w:bookmarkStart w:name="_Toc458000136" w:id="853"/>
      <w:bookmarkStart w:name="_Toc457999478" w:id="854"/>
      <w:bookmarkStart w:name="_Toc458000142" w:id="855"/>
      <w:bookmarkStart w:name="_Toc457999483" w:id="856"/>
      <w:bookmarkStart w:name="_Toc458000147" w:id="857"/>
      <w:bookmarkStart w:name="_Toc457999488" w:id="858"/>
      <w:bookmarkStart w:name="_Toc458000152" w:id="859"/>
      <w:bookmarkStart w:name="_Toc457999494" w:id="860"/>
      <w:bookmarkStart w:name="_Toc458000158" w:id="861"/>
      <w:bookmarkStart w:name="_Toc457999499" w:id="862"/>
      <w:bookmarkStart w:name="_Toc458000163" w:id="863"/>
      <w:bookmarkStart w:name="_Toc457999504" w:id="864"/>
      <w:bookmarkStart w:name="_Toc458000168" w:id="865"/>
      <w:bookmarkStart w:name="_Toc457999510" w:id="866"/>
      <w:bookmarkStart w:name="_Toc458000174" w:id="867"/>
      <w:bookmarkStart w:name="_Toc457999515" w:id="868"/>
      <w:bookmarkStart w:name="_Toc458000179" w:id="869"/>
      <w:bookmarkStart w:name="_Toc457999520" w:id="870"/>
      <w:bookmarkStart w:name="_Toc458000184" w:id="871"/>
      <w:bookmarkStart w:name="_Toc457999526" w:id="872"/>
      <w:bookmarkStart w:name="_Toc458000190" w:id="873"/>
      <w:bookmarkStart w:name="_Toc457999531" w:id="874"/>
      <w:bookmarkStart w:name="_Toc458000195" w:id="875"/>
      <w:bookmarkStart w:name="_Toc457999536" w:id="876"/>
      <w:bookmarkStart w:name="_Toc458000200" w:id="877"/>
      <w:bookmarkStart w:name="_Toc457999542" w:id="878"/>
      <w:bookmarkStart w:name="_Toc458000206" w:id="879"/>
      <w:bookmarkStart w:name="_Toc457999547" w:id="880"/>
      <w:bookmarkStart w:name="_Toc458000211" w:id="881"/>
      <w:bookmarkStart w:name="_Toc457999552" w:id="882"/>
      <w:bookmarkStart w:name="_Toc458000216" w:id="883"/>
      <w:bookmarkStart w:name="_Toc465074608" w:id="884"/>
      <w:bookmarkStart w:name="_Toc437417936" w:id="885"/>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Pr="00FD10A1" w:rsidR="00AF4DD9" w:rsidP="00AF4DD9" w:rsidRDefault="00AF4DD9" w14:paraId="1B2FE398" w14:textId="77777777" w14:noSpellErr="1">
      <w:pPr>
        <w:pStyle w:val="MVHeading1"/>
        <w:rPr/>
      </w:pPr>
      <w:bookmarkStart w:name="_Toc22220548" w:id="886"/>
      <w:r w:rsidRPr="00FD10A1">
        <w:rPr/>
        <w:t>Vyjádření k bezpečnostním aspektům</w:t>
      </w:r>
      <w:bookmarkEnd w:id="884"/>
      <w:bookmarkEnd w:id="886"/>
    </w:p>
    <w:tbl>
      <w:tblPr>
        <w:tblStyle w:val="Mkatabulky"/>
        <w:tblW w:w="5000" w:type="pct"/>
        <w:tblLook w:val="06A0" w:firstRow="1" w:lastRow="0" w:firstColumn="1" w:lastColumn="0" w:noHBand="1" w:noVBand="1"/>
      </w:tblPr>
      <w:tblGrid>
        <w:gridCol w:w="11328"/>
      </w:tblGrid>
      <w:tr w:rsidRPr="00BF5681" w:rsidR="00AF4DD9" w:rsidTr="55E026C1" w14:paraId="4ABEB231" w14:textId="77777777">
        <w:trPr>
          <w:tblHeader/>
        </w:trPr>
        <w:tc>
          <w:tcPr>
            <w:tcW w:w="5000" w:type="pct"/>
            <w:shd w:val="clear" w:color="auto" w:fill="CEEBF3"/>
            <w:tcMar/>
          </w:tcPr>
          <w:p w:rsidRPr="002C3CAF" w:rsidR="00AF4DD9" w:rsidP="55E026C1" w:rsidRDefault="00AF4DD9" w14:paraId="173AEDBA" w14:textId="77884C73" w14:noSpellErr="1">
            <w:pPr>
              <w:keepNext/>
              <w:spacing w:before="40" w:after="40"/>
              <w:jc w:val="left"/>
              <w:rPr>
                <w:rFonts w:ascii="Arial,Calibri" w:hAnsi="Arial,Calibri" w:eastAsia="Arial,Calibri" w:cs="Arial,Calibri"/>
                <w:rPrChange w:author="SLAVÍK Lukáš, Ing." w:date="2021-11-04T10:37:07.9780143" w:id="566654920">
                  <w:rPr/>
                </w:rPrChange>
              </w:rPr>
              <w:pPrChange w:author="SLAVÍK Lukáš, Ing." w:date="2021-11-04T10:37:07.9780143" w:id="1523431519">
                <w:pPr>
                  <w:keepNext/>
                  <w:jc w:val="left"/>
                </w:pPr>
              </w:pPrChange>
            </w:pPr>
            <w:bookmarkStart w:name="_Toc509581714" w:id="887"/>
            <w:bookmarkStart w:name="_Toc513797184" w:id="888"/>
            <w:r w:rsidRPr="003AAEC4">
              <w:rPr>
                <w:rFonts w:ascii="Arial" w:hAnsi="Arial" w:eastAsia="Arial" w:cs="Arial"/>
                <w:rPrChange w:author="SLAVÍK Lukáš, Ing." w:date="2021-11-04T10:36:37.6903059" w:id="1751466577">
                  <w:rPr>
                    <w:rFonts w:cs="Arial"/>
                  </w:rPr>
                </w:rPrChange>
              </w:rPr>
              <w:t xml:space="preserve">Tabulka </w:t>
            </w:r>
            <w:r w:rsidRPr="55E026C1">
              <w:rPr>
                <w:rPrChange w:author="SLAVÍK Lukáš, Ing." w:date="2021-11-04T10:37:07.9780143" w:id="1022968972">
                  <w:rPr>
                    <w:rFonts w:cs="Arial"/>
                  </w:rPr>
                </w:rPrChange>
              </w:rPr>
              <w:fldChar w:fldCharType="begin"/>
            </w:r>
            <w:r w:rsidRPr="002C3CAF">
              <w:rPr>
                <w:rFonts w:cs="Arial"/>
              </w:rPr>
              <w:instrText xml:space="preserve"> SEQ Tabulka \* ARABIC </w:instrText>
            </w:r>
            <w:r w:rsidRPr="002C3CAF">
              <w:rPr>
                <w:rFonts w:cs="Arial"/>
              </w:rPr>
              <w:fldChar w:fldCharType="separate"/>
            </w:r>
            <w:ins w:author="Šedivec Tomáš" w:date="2021-10-04T12:09:00Z" w:id="889">
              <w:r w:rsidRPr="003AAEC4" w:rsidR="00F45D72">
                <w:rPr>
                  <w:rFonts w:ascii="Arial" w:hAnsi="Arial" w:eastAsia="Arial" w:cs="Arial"/>
                  <w:noProof/>
                  <w:rPrChange w:author="SLAVÍK Lukáš, Ing." w:date="2021-11-04T10:36:37.6903059" w:id="1314606541">
                    <w:rPr>
                      <w:rFonts w:cs="Arial"/>
                      <w:noProof/>
                    </w:rPr>
                  </w:rPrChange>
                </w:rPr>
                <w:t>53</w:t>
              </w:r>
            </w:ins>
            <w:del w:author="Šedivec Tomáš" w:date="2021-06-04T12:39:00Z" w:id="890">
              <w:r w:rsidDel="00052693">
                <w:rPr>
                  <w:rFonts w:cs="Arial"/>
                  <w:noProof/>
                </w:rPr>
                <w:delText>52</w:delText>
              </w:r>
            </w:del>
            <w:r w:rsidRPr="55E026C1">
              <w:rPr>
                <w:rPrChange w:author="SLAVÍK Lukáš, Ing." w:date="2021-11-04T10:37:07.9780143" w:id="154031697">
                  <w:rPr>
                    <w:rFonts w:cs="Arial"/>
                    <w:noProof/>
                  </w:rPr>
                </w:rPrChange>
              </w:rPr>
              <w:fldChar w:fldCharType="end"/>
            </w:r>
            <w:r w:rsidRPr="003AAEC4">
              <w:rPr>
                <w:rFonts w:ascii="Arial" w:hAnsi="Arial" w:eastAsia="Arial" w:cs="Arial"/>
                <w:rPrChange w:author="SLAVÍK Lukáš, Ing." w:date="2021-11-04T10:36:37.6903059" w:id="276741984">
                  <w:rPr>
                    <w:rFonts w:cs="Arial"/>
                  </w:rPr>
                </w:rPrChange>
              </w:rPr>
              <w:t xml:space="preserve">: </w:t>
            </w:r>
            <w:bookmarkStart w:name="_Hlk55404575" w:id="891"/>
            <w:r w:rsidRPr="003AAEC4">
              <w:rPr>
                <w:rFonts w:ascii="Arial" w:hAnsi="Arial" w:eastAsia="Arial" w:cs="Arial"/>
                <w:b w:val="1"/>
                <w:bCs w:val="1"/>
                <w:rPrChange w:author="SLAVÍK Lukáš, Ing." w:date="2021-11-04T10:36:37.6903059" w:id="588715320">
                  <w:rPr>
                    <w:rFonts w:cs="Arial"/>
                    <w:b/>
                  </w:rPr>
                </w:rPrChange>
              </w:rPr>
              <w:t xml:space="preserve">Předkladatel prohlašuje, že předkládaný </w:t>
            </w:r>
            <w:r w:rsidRPr="003AAEC4">
              <w:rPr>
                <w:rFonts w:ascii="Arial" w:hAnsi="Arial" w:eastAsia="Arial" w:cs="Arial"/>
                <w:b w:val="1"/>
                <w:bCs w:val="1"/>
                <w:rPrChange w:author="SLAVÍK Lukáš, Ing." w:date="2021-11-04T10:36:37.6903059" w:id="932013411">
                  <w:rPr>
                    <w:rFonts w:cs="Arial"/>
                    <w:b/>
                  </w:rPr>
                </w:rPrChange>
              </w:rPr>
              <w:t>projekt</w:t>
            </w:r>
            <w:r w:rsidRPr="003AAEC4">
              <w:rPr>
                <w:rFonts w:ascii="Arial" w:hAnsi="Arial" w:eastAsia="Arial" w:cs="Arial"/>
                <w:b w:val="1"/>
                <w:bCs w:val="1"/>
                <w:rPrChange w:author="SLAVÍK Lukáš, Ing." w:date="2021-11-04T10:36:37.6903059" w:id="1689976270">
                  <w:rPr>
                    <w:rFonts w:cs="Arial"/>
                    <w:b/>
                  </w:rPr>
                </w:rPrChange>
              </w:rPr>
              <w:t xml:space="preserve"> bude realizován plně v souladu s níže uvedeným prohlášením</w:t>
            </w:r>
            <w:bookmarkEnd w:id="887"/>
            <w:bookmarkEnd w:id="888"/>
            <w:bookmarkEnd w:id="891"/>
          </w:p>
        </w:tc>
      </w:tr>
      <w:tr w:rsidRPr="00BF5681" w:rsidR="00AF4DD9" w:rsidTr="55E026C1" w14:paraId="36106955" w14:textId="77777777">
        <w:tc>
          <w:tcPr>
            <w:tcW w:w="5000" w:type="pct"/>
            <w:tcMar/>
          </w:tcPr>
          <w:p w:rsidRPr="003F7B0D" w:rsidR="00AF4DD9" w:rsidP="55E026C1" w:rsidRDefault="00AF4DD9" w14:paraId="10C6CF6E" w14:textId="77777777" w14:noSpellErr="1">
            <w:pPr>
              <w:spacing w:before="40" w:after="40"/>
              <w:jc w:val="left"/>
              <w:rPr>
                <w:rFonts w:ascii="Arial,Calibri" w:hAnsi="Arial,Calibri" w:eastAsia="Arial,Calibri" w:cs="Arial,Calibri"/>
                <w:i w:val="1"/>
                <w:iCs w:val="1"/>
                <w:rPrChange w:author="SLAVÍK Lukáš, Ing." w:date="2021-11-04T10:37:07.9780143" w:id="722109124">
                  <w:rPr>
                    <w:rFonts w:eastAsia="Calibri" w:cs="Arial"/>
                    <w:i/>
                    <w:szCs w:val="20"/>
                  </w:rPr>
                </w:rPrChange>
              </w:rPr>
              <w:pPrChange w:author="SLAVÍK Lukáš, Ing." w:date="2021-11-04T10:37:07.9780143" w:id="109135636">
                <w:pPr>
                  <w:jc w:val="left"/>
                </w:pPr>
              </w:pPrChange>
            </w:pPr>
            <w:r w:rsidRPr="55E026C1">
              <w:rPr>
                <w:rFonts w:ascii="Arial" w:hAnsi="Arial" w:eastAsia="Arial" w:cs="Arial"/>
                <w:i w:val="1"/>
                <w:iCs w:val="1"/>
                <w:color w:val="FF0000"/>
                <w:rPrChange w:author="SLAVÍK Lukáš, Ing." w:date="2021-11-04T10:37:07.9780143" w:id="737278011">
                  <w:rPr>
                    <w:rFonts w:cs="Arial"/>
                    <w:i/>
                    <w:color w:val="FF0000"/>
                  </w:rPr>
                </w:rPrChange>
              </w:rPr>
              <w:t>Text vyplňujte až na případnou výzvu OHA.</w:t>
            </w:r>
          </w:p>
        </w:tc>
      </w:tr>
    </w:tbl>
    <w:p w:rsidRPr="00FD10A1" w:rsidR="00AF4DD9" w:rsidP="00AF4DD9" w:rsidRDefault="00AF4DD9" w14:paraId="2EA5A876" w14:textId="4EC36873" w14:noSpellErr="1">
      <w:pPr>
        <w:pStyle w:val="MVHeading1"/>
        <w:rPr/>
      </w:pPr>
      <w:bookmarkStart w:name="_Toc457999554" w:id="892"/>
      <w:bookmarkStart w:name="_Toc458000218" w:id="893"/>
      <w:bookmarkStart w:name="_Toc465074609" w:id="894"/>
      <w:bookmarkStart w:name="_Toc22220549" w:id="895"/>
      <w:bookmarkEnd w:id="892"/>
      <w:bookmarkEnd w:id="893"/>
      <w:r w:rsidRPr="00FD10A1">
        <w:rPr/>
        <w:t>Upozornění a doporučení</w:t>
      </w:r>
      <w:bookmarkEnd w:id="885"/>
      <w:bookmarkEnd w:id="894"/>
      <w:bookmarkEnd w:id="895"/>
    </w:p>
    <w:tbl>
      <w:tblPr>
        <w:tblStyle w:val="Mkatabulky"/>
        <w:tblW w:w="5000" w:type="pct"/>
        <w:tblLook w:val="06A0" w:firstRow="1" w:lastRow="0" w:firstColumn="1" w:lastColumn="0" w:noHBand="1" w:noVBand="1"/>
      </w:tblPr>
      <w:tblGrid>
        <w:gridCol w:w="11328"/>
      </w:tblGrid>
      <w:tr w:rsidRPr="00BF5681" w:rsidR="00AF4DD9" w:rsidTr="55E026C1" w14:paraId="43237A71" w14:textId="77777777">
        <w:trPr>
          <w:tblHeader/>
        </w:trPr>
        <w:tc>
          <w:tcPr>
            <w:tcW w:w="5000" w:type="pct"/>
            <w:shd w:val="clear" w:color="auto" w:fill="CEEBF3"/>
            <w:tcMar/>
          </w:tcPr>
          <w:p w:rsidRPr="002C3CAF" w:rsidR="00AF4DD9" w:rsidP="55E026C1" w:rsidRDefault="00AF4DD9" w14:paraId="243C94C1" w14:textId="2714C955" w14:noSpellErr="1">
            <w:pPr>
              <w:keepNext/>
              <w:spacing w:before="40" w:after="40"/>
              <w:jc w:val="left"/>
              <w:rPr>
                <w:rFonts w:ascii="Arial,Calibri" w:hAnsi="Arial,Calibri" w:eastAsia="Arial,Calibri" w:cs="Arial,Calibri"/>
                <w:rPrChange w:author="SLAVÍK Lukáš, Ing." w:date="2021-11-04T10:37:07.9780143" w:id="757193345">
                  <w:rPr/>
                </w:rPrChange>
              </w:rPr>
              <w:pPrChange w:author="SLAVÍK Lukáš, Ing." w:date="2021-11-04T10:37:07.9780143" w:id="1441566618">
                <w:pPr>
                  <w:keepNext/>
                  <w:jc w:val="left"/>
                </w:pPr>
              </w:pPrChange>
            </w:pPr>
            <w:bookmarkStart w:name="_Toc509581715" w:id="896"/>
            <w:bookmarkStart w:name="_Toc513797185" w:id="897"/>
            <w:r w:rsidRPr="003AAEC4">
              <w:rPr>
                <w:rFonts w:ascii="Arial" w:hAnsi="Arial" w:eastAsia="Arial" w:cs="Arial"/>
                <w:rPrChange w:author="SLAVÍK Lukáš, Ing." w:date="2021-11-04T10:36:37.6903059" w:id="945405230">
                  <w:rPr>
                    <w:rFonts w:cs="Arial"/>
                  </w:rPr>
                </w:rPrChange>
              </w:rPr>
              <w:t xml:space="preserve">Tabulka </w:t>
            </w:r>
            <w:r w:rsidRPr="55E026C1">
              <w:rPr>
                <w:rPrChange w:author="SLAVÍK Lukáš, Ing." w:date="2021-11-04T10:37:07.9780143" w:id="684940044">
                  <w:rPr>
                    <w:rFonts w:cs="Arial"/>
                  </w:rPr>
                </w:rPrChange>
              </w:rPr>
              <w:fldChar w:fldCharType="begin"/>
            </w:r>
            <w:r w:rsidRPr="002C3CAF">
              <w:rPr>
                <w:rFonts w:cs="Arial"/>
              </w:rPr>
              <w:instrText xml:space="preserve"> SEQ Tabulka \* ARABIC </w:instrText>
            </w:r>
            <w:r w:rsidRPr="002C3CAF">
              <w:rPr>
                <w:rFonts w:cs="Arial"/>
              </w:rPr>
              <w:fldChar w:fldCharType="separate"/>
            </w:r>
            <w:ins w:author="Šedivec Tomáš" w:date="2021-10-04T12:09:00Z" w:id="898">
              <w:r w:rsidRPr="003AAEC4" w:rsidR="00F45D72">
                <w:rPr>
                  <w:rFonts w:ascii="Arial" w:hAnsi="Arial" w:eastAsia="Arial" w:cs="Arial"/>
                  <w:noProof/>
                  <w:rPrChange w:author="SLAVÍK Lukáš, Ing." w:date="2021-11-04T10:36:37.6903059" w:id="1104551088">
                    <w:rPr>
                      <w:rFonts w:cs="Arial"/>
                      <w:noProof/>
                    </w:rPr>
                  </w:rPrChange>
                </w:rPr>
                <w:t>54</w:t>
              </w:r>
            </w:ins>
            <w:del w:author="Šedivec Tomáš" w:date="2021-06-04T12:39:00Z" w:id="899">
              <w:r w:rsidDel="00052693">
                <w:rPr>
                  <w:rFonts w:cs="Arial"/>
                  <w:noProof/>
                </w:rPr>
                <w:delText>53</w:delText>
              </w:r>
            </w:del>
            <w:r w:rsidRPr="55E026C1">
              <w:rPr>
                <w:rPrChange w:author="SLAVÍK Lukáš, Ing." w:date="2021-11-04T10:37:07.9780143" w:id="1577773683">
                  <w:rPr>
                    <w:rFonts w:cs="Arial"/>
                    <w:noProof/>
                  </w:rPr>
                </w:rPrChange>
              </w:rPr>
              <w:fldChar w:fldCharType="end"/>
            </w:r>
            <w:r w:rsidRPr="003AAEC4">
              <w:rPr>
                <w:rFonts w:ascii="Arial" w:hAnsi="Arial" w:eastAsia="Arial" w:cs="Arial"/>
                <w:rPrChange w:author="SLAVÍK Lukáš, Ing." w:date="2021-11-04T10:36:37.6903059" w:id="1388379647">
                  <w:rPr>
                    <w:rFonts w:cs="Arial"/>
                  </w:rPr>
                </w:rPrChange>
              </w:rPr>
              <w:t>:</w:t>
            </w:r>
            <w:r w:rsidRPr="003AAEC4" w:rsidR="0039099F">
              <w:rPr>
                <w:rFonts w:ascii="Arial" w:hAnsi="Arial" w:eastAsia="Arial" w:cs="Arial"/>
                <w:rPrChange w:author="SLAVÍK Lukáš, Ing." w:date="2021-11-04T10:36:37.6903059" w:id="1736046273">
                  <w:rPr>
                    <w:rFonts w:cs="Arial"/>
                  </w:rPr>
                </w:rPrChange>
              </w:rPr>
              <w:t xml:space="preserve"> </w:t>
            </w:r>
            <w:r w:rsidRPr="003AAEC4">
              <w:rPr>
                <w:rFonts w:ascii="Arial,Calibri" w:hAnsi="Arial,Calibri" w:eastAsia="Arial,Calibri" w:cs="Arial,Calibri"/>
                <w:b w:val="1"/>
                <w:bCs w:val="1"/>
                <w:rPrChange w:author="SLAVÍK Lukáš, Ing." w:date="2021-11-04T10:36:37.6903059" w:id="211855809">
                  <w:rPr>
                    <w:rFonts w:eastAsia="Calibri" w:cs="Arial"/>
                    <w:b/>
                    <w:szCs w:val="20"/>
                  </w:rPr>
                </w:rPrChange>
              </w:rPr>
              <w:t>Upozornění a doporučení</w:t>
            </w:r>
            <w:bookmarkEnd w:id="896"/>
            <w:bookmarkEnd w:id="897"/>
          </w:p>
        </w:tc>
      </w:tr>
      <w:tr w:rsidRPr="00BF5681" w:rsidR="00AF4DD9" w:rsidTr="55E026C1" w14:paraId="4FB16216" w14:textId="77777777">
        <w:tc>
          <w:tcPr>
            <w:tcW w:w="5000" w:type="pct"/>
            <w:tcMar/>
          </w:tcPr>
          <w:p w:rsidR="00AF4DD9" w:rsidP="00C37272" w:rsidRDefault="00AF4DD9" w14:paraId="00E1B636" w14:textId="77777777">
            <w:pPr>
              <w:spacing w:before="40" w:after="40"/>
              <w:jc w:val="left"/>
              <w:rPr>
                <w:rFonts w:eastAsia="Calibri" w:cs="Arial"/>
                <w:szCs w:val="20"/>
              </w:rPr>
            </w:pPr>
          </w:p>
          <w:p w:rsidR="00CD30CF" w:rsidP="00C37272" w:rsidRDefault="00CD30CF" w14:paraId="47D1CDA8" w14:textId="77777777">
            <w:pPr>
              <w:spacing w:before="40" w:after="40"/>
              <w:jc w:val="left"/>
              <w:rPr>
                <w:rFonts w:eastAsia="Calibri" w:cs="Arial"/>
                <w:szCs w:val="20"/>
              </w:rPr>
            </w:pPr>
          </w:p>
          <w:p w:rsidRPr="003F7B0D" w:rsidR="00561D38" w:rsidP="00C37272" w:rsidRDefault="00561D38" w14:paraId="431D2215" w14:textId="739F782A">
            <w:pPr>
              <w:spacing w:before="40" w:after="40"/>
              <w:jc w:val="left"/>
              <w:rPr>
                <w:rFonts w:eastAsia="Calibri" w:cs="Arial"/>
                <w:szCs w:val="20"/>
              </w:rPr>
            </w:pPr>
          </w:p>
        </w:tc>
      </w:tr>
    </w:tbl>
    <w:p w:rsidRPr="00FD10A1" w:rsidR="00AF4DD9" w:rsidP="00AF4DD9" w:rsidRDefault="00AF4DD9" w14:paraId="630CB364" w14:textId="77777777" w14:noSpellErr="1">
      <w:pPr>
        <w:pStyle w:val="MVHeading1"/>
        <w:rPr/>
      </w:pPr>
      <w:bookmarkStart w:name="_Toc457999556" w:id="900"/>
      <w:bookmarkStart w:name="_Toc458000220" w:id="901"/>
      <w:bookmarkStart w:name="_Toc457999557" w:id="902"/>
      <w:bookmarkStart w:name="_Toc458000221" w:id="903"/>
      <w:bookmarkStart w:name="_Toc437417938" w:id="904"/>
      <w:bookmarkStart w:name="_Toc465074610" w:id="905"/>
      <w:bookmarkStart w:name="_Toc22220550" w:id="906"/>
      <w:bookmarkEnd w:id="900"/>
      <w:bookmarkEnd w:id="901"/>
      <w:bookmarkEnd w:id="902"/>
      <w:bookmarkEnd w:id="903"/>
      <w:r w:rsidRPr="00FD10A1">
        <w:rPr/>
        <w:t>Přílohy</w:t>
      </w:r>
      <w:bookmarkEnd w:id="904"/>
      <w:bookmarkEnd w:id="905"/>
      <w:bookmarkEnd w:id="906"/>
    </w:p>
    <w:tbl>
      <w:tblPr>
        <w:tblStyle w:val="Mkatabulky"/>
        <w:tblW w:w="5000" w:type="pct"/>
        <w:tblLook w:val="04A0" w:firstRow="1" w:lastRow="0" w:firstColumn="1" w:lastColumn="0" w:noHBand="0" w:noVBand="1"/>
      </w:tblPr>
      <w:tblGrid>
        <w:gridCol w:w="1899"/>
        <w:gridCol w:w="4402"/>
        <w:gridCol w:w="5027"/>
      </w:tblGrid>
      <w:tr w:rsidRPr="00BF5681" w:rsidR="00AF4DD9" w:rsidTr="55E026C1" w14:paraId="4BB9C243" w14:textId="77777777">
        <w:trPr>
          <w:tblHeader/>
        </w:trPr>
        <w:tc>
          <w:tcPr>
            <w:tcW w:w="5000" w:type="pct"/>
            <w:gridSpan w:val="3"/>
            <w:shd w:val="clear" w:color="auto" w:fill="DAEEF3" w:themeFill="accent5" w:themeFillTint="33"/>
            <w:tcMar/>
            <w:tcPrChange w:author="SLAVÍK Lukáš, Ing." w:date="2021-11-04T10:37:07.9780143" w:id="1086676514">
              <w:tcPr>
                <w:tcW w:w="5000" w:type="pct"/>
                <w:gridSpan w:val="3"/>
                <w:shd w:val="clear" w:color="auto" w:fill="DAEEF3" w:themeFill="accent5" w:themeFillTint="33"/>
              </w:tcPr>
            </w:tcPrChange>
          </w:tcPr>
          <w:p w:rsidRPr="002C3CAF" w:rsidR="00AF4DD9" w:rsidP="55E026C1" w:rsidRDefault="00AF4DD9" w14:paraId="794AF584" w14:textId="39F3943A" w14:noSpellErr="1">
            <w:pPr>
              <w:keepNext/>
              <w:spacing w:before="40" w:after="40"/>
              <w:jc w:val="left"/>
              <w:rPr>
                <w:rFonts w:ascii="Arial" w:hAnsi="Arial" w:eastAsia="Arial" w:cs="Arial"/>
                <w:rPrChange w:author="SLAVÍK Lukáš, Ing." w:date="2021-11-04T10:37:07.9780143" w:id="1272281947">
                  <w:rPr/>
                </w:rPrChange>
              </w:rPr>
              <w:pPrChange w:author="SLAVÍK Lukáš, Ing." w:date="2021-11-04T10:37:07.9780143" w:id="1791638265">
                <w:pPr>
                  <w:keepNext/>
                  <w:jc w:val="left"/>
                </w:pPr>
              </w:pPrChange>
            </w:pPr>
            <w:bookmarkStart w:name="_Toc509581716" w:id="907"/>
            <w:bookmarkStart w:name="_Toc513797186" w:id="908"/>
            <w:r w:rsidRPr="003AAEC4">
              <w:rPr>
                <w:rFonts w:ascii="Arial" w:hAnsi="Arial" w:eastAsia="Arial" w:cs="Arial"/>
                <w:rPrChange w:author="SLAVÍK Lukáš, Ing." w:date="2021-11-04T10:36:37.6903059" w:id="163918987">
                  <w:rPr>
                    <w:rFonts w:cs="Arial"/>
                  </w:rPr>
                </w:rPrChange>
              </w:rPr>
              <w:t xml:space="preserve">Tabulka </w:t>
            </w:r>
            <w:r w:rsidRPr="55E026C1">
              <w:rPr>
                <w:rPrChange w:author="SLAVÍK Lukáš, Ing." w:date="2021-11-04T10:37:07.9780143" w:id="1929283703">
                  <w:rPr>
                    <w:rFonts w:cs="Arial"/>
                  </w:rPr>
                </w:rPrChange>
              </w:rPr>
              <w:fldChar w:fldCharType="begin"/>
            </w:r>
            <w:r w:rsidRPr="002C3CAF">
              <w:rPr>
                <w:rFonts w:cs="Arial"/>
              </w:rPr>
              <w:instrText xml:space="preserve"> SEQ Tabulka \* ARABIC </w:instrText>
            </w:r>
            <w:r w:rsidRPr="002C3CAF">
              <w:rPr>
                <w:rFonts w:cs="Arial"/>
              </w:rPr>
              <w:fldChar w:fldCharType="separate"/>
            </w:r>
            <w:ins w:author="Šedivec Tomáš" w:date="2021-10-04T12:09:00Z" w:id="909">
              <w:r w:rsidRPr="003AAEC4" w:rsidR="00F45D72">
                <w:rPr>
                  <w:rFonts w:ascii="Arial" w:hAnsi="Arial" w:eastAsia="Arial" w:cs="Arial"/>
                  <w:noProof/>
                  <w:rPrChange w:author="SLAVÍK Lukáš, Ing." w:date="2021-11-04T10:36:37.6903059" w:id="847593220">
                    <w:rPr>
                      <w:rFonts w:cs="Arial"/>
                      <w:noProof/>
                    </w:rPr>
                  </w:rPrChange>
                </w:rPr>
                <w:t>55</w:t>
              </w:r>
            </w:ins>
            <w:del w:author="Šedivec Tomáš" w:date="2021-06-04T12:39:00Z" w:id="910">
              <w:r w:rsidDel="00052693">
                <w:rPr>
                  <w:rFonts w:cs="Arial"/>
                  <w:noProof/>
                </w:rPr>
                <w:delText>54</w:delText>
              </w:r>
            </w:del>
            <w:r w:rsidRPr="55E026C1">
              <w:rPr>
                <w:rPrChange w:author="SLAVÍK Lukáš, Ing." w:date="2021-11-04T10:37:07.9780143" w:id="879159583">
                  <w:rPr>
                    <w:rFonts w:cs="Arial"/>
                    <w:noProof/>
                  </w:rPr>
                </w:rPrChange>
              </w:rPr>
              <w:fldChar w:fldCharType="end"/>
            </w:r>
            <w:r w:rsidRPr="003AAEC4">
              <w:rPr>
                <w:rFonts w:ascii="Arial" w:hAnsi="Arial" w:eastAsia="Arial" w:cs="Arial"/>
                <w:rPrChange w:author="SLAVÍK Lukáš, Ing." w:date="2021-11-04T10:36:37.6903059" w:id="520696702">
                  <w:rPr>
                    <w:rFonts w:cs="Arial"/>
                  </w:rPr>
                </w:rPrChange>
              </w:rPr>
              <w:t xml:space="preserve">: </w:t>
            </w:r>
            <w:r w:rsidRPr="003AAEC4">
              <w:rPr>
                <w:rFonts w:ascii="Arial" w:hAnsi="Arial" w:eastAsia="Arial" w:cs="Arial"/>
                <w:b w:val="1"/>
                <w:bCs w:val="1"/>
                <w:rPrChange w:author="SLAVÍK Lukáš, Ing." w:date="2021-11-04T10:36:37.6903059" w:id="57887434">
                  <w:rPr>
                    <w:rFonts w:cs="Arial"/>
                    <w:b/>
                  </w:rPr>
                </w:rPrChange>
              </w:rPr>
              <w:t>Přílohy</w:t>
            </w:r>
            <w:bookmarkEnd w:id="907"/>
            <w:bookmarkEnd w:id="908"/>
          </w:p>
        </w:tc>
      </w:tr>
      <w:tr w:rsidRPr="00BF5681" w:rsidR="00AF4DD9" w:rsidTr="55E026C1" w14:paraId="4D6F8A9C" w14:textId="77777777">
        <w:trPr>
          <w:tblHeader/>
        </w:trPr>
        <w:tc>
          <w:tcPr>
            <w:tcW w:w="838" w:type="pct"/>
            <w:shd w:val="clear" w:color="auto" w:fill="DAEEF3" w:themeFill="accent5" w:themeFillTint="33"/>
            <w:tcMar/>
          </w:tcPr>
          <w:p w:rsidRPr="003F7B0D" w:rsidR="00AF4DD9" w:rsidP="55E026C1" w:rsidRDefault="00AF4DD9" w14:paraId="305E612D" w14:textId="77777777" w14:noSpellErr="1">
            <w:pPr>
              <w:keepNext/>
              <w:spacing w:before="40" w:after="40"/>
              <w:jc w:val="left"/>
              <w:rPr>
                <w:rFonts w:ascii="Arial" w:hAnsi="Arial" w:eastAsia="Arial" w:cs="Arial"/>
                <w:b w:val="1"/>
                <w:bCs w:val="1"/>
                <w:rPrChange w:author="SLAVÍK Lukáš, Ing." w:date="2021-11-04T10:37:07.9780143" w:id="926561634">
                  <w:rPr>
                    <w:rFonts w:cs="Arial"/>
                    <w:b/>
                  </w:rPr>
                </w:rPrChange>
              </w:rPr>
              <w:pPrChange w:author="SLAVÍK Lukáš, Ing." w:date="2021-11-04T10:37:07.9780143" w:id="1843863857">
                <w:pPr>
                  <w:keepNext/>
                  <w:jc w:val="left"/>
                </w:pPr>
              </w:pPrChange>
            </w:pPr>
            <w:r w:rsidRPr="55E026C1">
              <w:rPr>
                <w:rFonts w:ascii="Arial" w:hAnsi="Arial" w:eastAsia="Arial" w:cs="Arial"/>
                <w:b w:val="1"/>
                <w:bCs w:val="1"/>
                <w:rPrChange w:author="SLAVÍK Lukáš, Ing." w:date="2021-11-04T10:37:07.9780143" w:id="1157823480">
                  <w:rPr>
                    <w:rFonts w:cs="Arial"/>
                    <w:b/>
                  </w:rPr>
                </w:rPrChange>
              </w:rPr>
              <w:t>Typ</w:t>
            </w:r>
          </w:p>
        </w:tc>
        <w:tc>
          <w:tcPr>
            <w:tcW w:w="1943" w:type="pct"/>
            <w:shd w:val="clear" w:color="auto" w:fill="DAEEF3" w:themeFill="accent5" w:themeFillTint="33"/>
            <w:tcMar/>
          </w:tcPr>
          <w:p w:rsidRPr="003F7B0D" w:rsidR="00AF4DD9" w:rsidP="55E026C1" w:rsidRDefault="00AF4DD9" w14:paraId="2FC2D736" w14:textId="77777777" w14:noSpellErr="1">
            <w:pPr>
              <w:keepNext/>
              <w:spacing w:before="40" w:after="40"/>
              <w:jc w:val="left"/>
              <w:rPr>
                <w:rFonts w:ascii="Arial" w:hAnsi="Arial" w:eastAsia="Arial" w:cs="Arial"/>
                <w:b w:val="1"/>
                <w:bCs w:val="1"/>
                <w:rPrChange w:author="SLAVÍK Lukáš, Ing." w:date="2021-11-04T10:37:07.9780143" w:id="771503040">
                  <w:rPr>
                    <w:rFonts w:cs="Arial"/>
                    <w:b/>
                  </w:rPr>
                </w:rPrChange>
              </w:rPr>
              <w:pPrChange w:author="SLAVÍK Lukáš, Ing." w:date="2021-11-04T10:37:07.9780143" w:id="1744977632">
                <w:pPr>
                  <w:keepNext/>
                  <w:jc w:val="left"/>
                </w:pPr>
              </w:pPrChange>
            </w:pPr>
            <w:r w:rsidRPr="55E026C1">
              <w:rPr>
                <w:rFonts w:ascii="Arial" w:hAnsi="Arial" w:eastAsia="Arial" w:cs="Arial"/>
                <w:b w:val="1"/>
                <w:bCs w:val="1"/>
                <w:rPrChange w:author="SLAVÍK Lukáš, Ing." w:date="2021-11-04T10:37:07.9780143" w:id="499502265">
                  <w:rPr>
                    <w:rFonts w:cs="Arial"/>
                    <w:b/>
                  </w:rPr>
                </w:rPrChange>
              </w:rPr>
              <w:t>Číslo a název přílohy</w:t>
            </w:r>
          </w:p>
        </w:tc>
        <w:tc>
          <w:tcPr>
            <w:tcW w:w="2219" w:type="pct"/>
            <w:shd w:val="clear" w:color="auto" w:fill="DAEEF3" w:themeFill="accent5" w:themeFillTint="33"/>
            <w:tcMar/>
          </w:tcPr>
          <w:p w:rsidRPr="003F7B0D" w:rsidR="00AF4DD9" w:rsidP="55E026C1" w:rsidRDefault="00AF4DD9" w14:paraId="60C7009E" w14:textId="623A01C0" w14:noSpellErr="1">
            <w:pPr>
              <w:keepNext/>
              <w:spacing w:before="40" w:after="40"/>
              <w:jc w:val="left"/>
              <w:rPr>
                <w:rFonts w:ascii="Arial" w:hAnsi="Arial" w:eastAsia="Arial" w:cs="Arial"/>
                <w:b w:val="1"/>
                <w:bCs w:val="1"/>
                <w:rPrChange w:author="SLAVÍK Lukáš, Ing." w:date="2021-11-04T10:37:07.9780143" w:id="1584852276">
                  <w:rPr>
                    <w:rFonts w:cs="Arial"/>
                    <w:b/>
                  </w:rPr>
                </w:rPrChange>
              </w:rPr>
              <w:pPrChange w:author="SLAVÍK Lukáš, Ing." w:date="2021-11-04T10:37:07.9780143" w:id="1886841774">
                <w:pPr>
                  <w:keepNext/>
                  <w:jc w:val="left"/>
                </w:pPr>
              </w:pPrChange>
            </w:pPr>
            <w:r w:rsidRPr="55E026C1">
              <w:rPr>
                <w:rFonts w:ascii="Arial" w:hAnsi="Arial" w:eastAsia="Arial" w:cs="Arial"/>
                <w:b w:val="1"/>
                <w:bCs w:val="1"/>
                <w:rPrChange w:author="SLAVÍK Lukáš, Ing." w:date="2021-11-04T10:37:07.9780143" w:id="236444873">
                  <w:rPr>
                    <w:rFonts w:cs="Arial"/>
                    <w:b/>
                  </w:rPr>
                </w:rPrChange>
              </w:rPr>
              <w:t>Upřesnění přílohy</w:t>
            </w:r>
          </w:p>
        </w:tc>
      </w:tr>
      <w:tr w:rsidRPr="00BF5681" w:rsidR="00AF4DD9" w:rsidTr="55E026C1" w14:paraId="20311E2E" w14:textId="77777777">
        <w:sdt>
          <w:sdtPr>
            <w:rPr>
              <w:rFonts w:cs="Arial"/>
            </w:rPr>
            <w:id w:val="-450624137"/>
            <w:showingPlcHdr/>
            <w:comboBox>
              <w:listItem w:displayText="Žádost o výjimku" w:value="Žádost o výjimku"/>
              <w:listItem w:displayText="Architektonický model" w:value="Architektonický model"/>
              <w:listItem w:displayText="Analýza" w:value="Analýza"/>
              <w:listItem w:displayText="Detailní rozpad ceny" w:value="Detailní rozpad ceny"/>
              <w:listItem w:displayText="Výstup z architektonického nástroje" w:value="Výstup z architektonického nástroje"/>
              <w:listItem w:displayText="Jiný" w:value="Jiný"/>
            </w:comboBox>
          </w:sdtPr>
          <w:sdtEndPr/>
          <w:sdtContent>
            <w:tc>
              <w:tcPr>
                <w:tcW w:w="838" w:type="pct"/>
              </w:tcPr>
              <w:p w:rsidRPr="003F7B0D" w:rsidR="00AF4DD9" w:rsidP="00C37272" w:rsidRDefault="00AF4DD9" w14:paraId="4B255B03" w14:textId="77777777">
                <w:pPr>
                  <w:spacing w:before="40" w:after="40"/>
                  <w:jc w:val="left"/>
                  <w:rPr>
                    <w:rFonts w:cs="Arial"/>
                  </w:rPr>
                </w:pPr>
                <w:r w:rsidRPr="003F7B0D">
                  <w:rPr>
                    <w:rStyle w:val="Zstupntext"/>
                    <w:rFonts w:cs="Arial"/>
                    <w:i/>
                    <w:color w:val="FF0000"/>
                  </w:rPr>
                  <w:t>Zvolte položku.</w:t>
                </w:r>
              </w:p>
            </w:tc>
          </w:sdtContent>
        </w:sdt>
        <w:tc>
          <w:tcPr>
            <w:tcW w:w="1943" w:type="pct"/>
            <w:tcMar/>
          </w:tcPr>
          <w:p w:rsidRPr="003F7B0D" w:rsidR="00AF4DD9" w:rsidP="00C37272" w:rsidRDefault="00AF4DD9" w14:paraId="732161D8" w14:textId="77777777">
            <w:pPr>
              <w:spacing w:before="40" w:after="40"/>
              <w:jc w:val="left"/>
              <w:rPr>
                <w:rFonts w:cs="Arial"/>
              </w:rPr>
            </w:pPr>
          </w:p>
        </w:tc>
        <w:tc>
          <w:tcPr>
            <w:tcW w:w="2219" w:type="pct"/>
            <w:tcMar/>
          </w:tcPr>
          <w:p w:rsidRPr="003F7B0D" w:rsidR="00AF4DD9" w:rsidP="00C37272" w:rsidRDefault="00AF4DD9" w14:paraId="62B3A0EA" w14:textId="77777777">
            <w:pPr>
              <w:spacing w:before="40" w:after="40"/>
              <w:jc w:val="left"/>
              <w:rPr>
                <w:rFonts w:cs="Arial"/>
              </w:rPr>
            </w:pPr>
          </w:p>
        </w:tc>
      </w:tr>
      <w:tr w:rsidRPr="00BF5681" w:rsidR="00AF4DD9" w:rsidTr="55E026C1" w14:paraId="7174860E" w14:textId="77777777">
        <w:sdt>
          <w:sdtPr>
            <w:rPr>
              <w:rFonts w:cs="Arial"/>
            </w:rPr>
            <w:id w:val="1612236543"/>
            <w:showingPlcHdr/>
            <w:comboBox>
              <w:listItem w:displayText="Žádost o výjimku" w:value="Žádost o výjimku"/>
              <w:listItem w:displayText="Architektonický model" w:value="Architektonický model"/>
              <w:listItem w:displayText="Analýza" w:value="Analýza"/>
              <w:listItem w:displayText="Detailní rozpad ceny" w:value="Detailní rozpad ceny"/>
              <w:listItem w:displayText="Výstup z architektonického nástroje" w:value="Výstup z architektonického nástroje"/>
              <w:listItem w:displayText="Jiný" w:value="Jiný"/>
            </w:comboBox>
          </w:sdtPr>
          <w:sdtEndPr/>
          <w:sdtContent>
            <w:tc>
              <w:tcPr>
                <w:tcW w:w="838" w:type="pct"/>
              </w:tcPr>
              <w:p w:rsidRPr="003F7B0D" w:rsidR="00AF4DD9" w:rsidP="00C37272" w:rsidRDefault="00663B09" w14:paraId="175F9724" w14:textId="4112E246">
                <w:pPr>
                  <w:spacing w:before="40" w:after="40"/>
                  <w:jc w:val="left"/>
                  <w:rPr>
                    <w:rFonts w:cs="Arial"/>
                  </w:rPr>
                </w:pPr>
                <w:r w:rsidRPr="003F7B0D">
                  <w:rPr>
                    <w:rStyle w:val="Zstupntext"/>
                    <w:rFonts w:cs="Arial"/>
                    <w:i/>
                    <w:color w:val="FF0000"/>
                  </w:rPr>
                  <w:t>Zvolte položku.</w:t>
                </w:r>
              </w:p>
            </w:tc>
          </w:sdtContent>
        </w:sdt>
        <w:tc>
          <w:tcPr>
            <w:tcW w:w="1943" w:type="pct"/>
            <w:tcMar/>
          </w:tcPr>
          <w:p w:rsidRPr="003F7B0D" w:rsidR="00AF4DD9" w:rsidP="00C37272" w:rsidRDefault="00AF4DD9" w14:paraId="4935FE0B" w14:textId="77777777">
            <w:pPr>
              <w:spacing w:before="40" w:after="40"/>
              <w:jc w:val="left"/>
              <w:rPr>
                <w:rFonts w:cs="Arial"/>
              </w:rPr>
            </w:pPr>
          </w:p>
        </w:tc>
        <w:tc>
          <w:tcPr>
            <w:tcW w:w="2219" w:type="pct"/>
            <w:tcMar/>
          </w:tcPr>
          <w:p w:rsidRPr="003F7B0D" w:rsidR="00AF4DD9" w:rsidP="00C37272" w:rsidRDefault="00AF4DD9" w14:paraId="375FCE27" w14:textId="77777777">
            <w:pPr>
              <w:spacing w:before="40" w:after="40"/>
              <w:jc w:val="left"/>
              <w:rPr>
                <w:rFonts w:cs="Arial"/>
              </w:rPr>
            </w:pPr>
          </w:p>
        </w:tc>
      </w:tr>
      <w:tr w:rsidRPr="00BF5681" w:rsidR="00AF4DD9" w:rsidTr="55E026C1" w14:paraId="281A46BD" w14:textId="77777777">
        <w:sdt>
          <w:sdtPr>
            <w:rPr>
              <w:rFonts w:cs="Arial"/>
            </w:rPr>
            <w:id w:val="1354534745"/>
            <w:showingPlcHdr/>
            <w:comboBox>
              <w:listItem w:displayText="Žádost o výjimku" w:value="Žádost o výjimku"/>
              <w:listItem w:displayText="Architektonický model" w:value="Architektonický model"/>
              <w:listItem w:displayText="Analýza" w:value="Analýza"/>
              <w:listItem w:displayText="Detailní rozpad ceny" w:value="Detailní rozpad ceny"/>
              <w:listItem w:displayText="Výstup z architektonického nástroje" w:value="Výstup z architektonického nástroje"/>
              <w:listItem w:displayText="Jiný" w:value="Jiný"/>
            </w:comboBox>
          </w:sdtPr>
          <w:sdtEndPr/>
          <w:sdtContent>
            <w:tc>
              <w:tcPr>
                <w:tcW w:w="838" w:type="pct"/>
              </w:tcPr>
              <w:p w:rsidRPr="003F7B0D" w:rsidR="00AF4DD9" w:rsidP="00663B09" w:rsidRDefault="00663B09" w14:paraId="1E47C9C3" w14:textId="53D6C82E">
                <w:pPr>
                  <w:spacing w:before="40" w:after="40"/>
                  <w:jc w:val="left"/>
                  <w:rPr>
                    <w:rFonts w:cs="Arial"/>
                  </w:rPr>
                </w:pPr>
                <w:r w:rsidRPr="003F7B0D">
                  <w:rPr>
                    <w:rStyle w:val="Zstupntext"/>
                    <w:rFonts w:cs="Arial"/>
                    <w:i/>
                    <w:color w:val="FF0000"/>
                  </w:rPr>
                  <w:t>Zvolte položku.</w:t>
                </w:r>
              </w:p>
            </w:tc>
          </w:sdtContent>
        </w:sdt>
        <w:tc>
          <w:tcPr>
            <w:tcW w:w="1943" w:type="pct"/>
            <w:tcMar/>
          </w:tcPr>
          <w:p w:rsidRPr="003F7B0D" w:rsidR="00AF4DD9" w:rsidP="00C37272" w:rsidRDefault="00AF4DD9" w14:paraId="43140F49" w14:textId="77777777">
            <w:pPr>
              <w:spacing w:before="40" w:after="40"/>
              <w:jc w:val="left"/>
              <w:rPr>
                <w:rFonts w:cs="Arial"/>
              </w:rPr>
            </w:pPr>
          </w:p>
        </w:tc>
        <w:tc>
          <w:tcPr>
            <w:tcW w:w="2219" w:type="pct"/>
            <w:tcMar/>
          </w:tcPr>
          <w:p w:rsidRPr="003F7B0D" w:rsidR="00AF4DD9" w:rsidP="00C37272" w:rsidRDefault="00AF4DD9" w14:paraId="739B4E5D" w14:textId="77777777">
            <w:pPr>
              <w:spacing w:before="40" w:after="40"/>
              <w:jc w:val="left"/>
              <w:rPr>
                <w:rFonts w:cs="Arial"/>
              </w:rPr>
            </w:pPr>
          </w:p>
        </w:tc>
      </w:tr>
      <w:tr w:rsidRPr="00BF5681" w:rsidR="00AF4DD9" w:rsidTr="55E026C1" w14:paraId="2BA4F725" w14:textId="77777777">
        <w:sdt>
          <w:sdtPr>
            <w:rPr>
              <w:rFonts w:cs="Arial"/>
            </w:rPr>
            <w:id w:val="114022332"/>
            <w:showingPlcHdr/>
            <w:comboBox>
              <w:listItem w:displayText="Žádost o výjimku" w:value="Žádost o výjimku"/>
              <w:listItem w:displayText="Architektonický model" w:value="Architektonický model"/>
              <w:listItem w:displayText="Analýza" w:value="Analýza"/>
              <w:listItem w:displayText="Detailní rozpad ceny" w:value="Detailní rozpad ceny"/>
              <w:listItem w:displayText="Výstup z architektonického nástroje" w:value="Výstup z architektonického nástroje"/>
              <w:listItem w:displayText="Jiný" w:value="Jiný"/>
            </w:comboBox>
          </w:sdtPr>
          <w:sdtEndPr/>
          <w:sdtContent>
            <w:tc>
              <w:tcPr>
                <w:tcW w:w="838" w:type="pct"/>
              </w:tcPr>
              <w:p w:rsidRPr="003F7B0D" w:rsidR="00AF4DD9" w:rsidP="00C37272" w:rsidRDefault="00663B09" w14:paraId="13188B5E" w14:textId="5BFD671F">
                <w:pPr>
                  <w:spacing w:before="40" w:after="40"/>
                  <w:jc w:val="left"/>
                  <w:rPr>
                    <w:rFonts w:cs="Arial"/>
                  </w:rPr>
                </w:pPr>
                <w:r w:rsidRPr="003F7B0D">
                  <w:rPr>
                    <w:rStyle w:val="Zstupntext"/>
                    <w:rFonts w:cs="Arial"/>
                    <w:i/>
                    <w:color w:val="FF0000"/>
                  </w:rPr>
                  <w:t>Zvolte položku.</w:t>
                </w:r>
              </w:p>
            </w:tc>
          </w:sdtContent>
        </w:sdt>
        <w:tc>
          <w:tcPr>
            <w:tcW w:w="1943" w:type="pct"/>
            <w:tcMar/>
          </w:tcPr>
          <w:p w:rsidRPr="003F7B0D" w:rsidR="00AF4DD9" w:rsidP="00C37272" w:rsidRDefault="00AF4DD9" w14:paraId="2FA74C4C" w14:textId="77777777">
            <w:pPr>
              <w:spacing w:before="40" w:after="40"/>
              <w:jc w:val="left"/>
              <w:rPr>
                <w:rFonts w:cs="Arial"/>
              </w:rPr>
            </w:pPr>
          </w:p>
        </w:tc>
        <w:tc>
          <w:tcPr>
            <w:tcW w:w="2219" w:type="pct"/>
            <w:tcMar/>
          </w:tcPr>
          <w:p w:rsidRPr="003F7B0D" w:rsidR="00AF4DD9" w:rsidP="00C37272" w:rsidRDefault="00AF4DD9" w14:paraId="4026CD76" w14:textId="77777777">
            <w:pPr>
              <w:spacing w:before="40" w:after="40"/>
              <w:jc w:val="left"/>
              <w:rPr>
                <w:rFonts w:cs="Arial"/>
              </w:rPr>
            </w:pPr>
          </w:p>
        </w:tc>
      </w:tr>
      <w:tr w:rsidRPr="00BF5681" w:rsidR="00AF4DD9" w:rsidTr="55E026C1" w14:paraId="0843E785" w14:textId="77777777">
        <w:sdt>
          <w:sdtPr>
            <w:rPr>
              <w:rFonts w:cs="Arial"/>
            </w:rPr>
            <w:id w:val="-705329093"/>
            <w:showingPlcHdr/>
            <w:comboBox>
              <w:listItem w:displayText="Žádost o výjimku" w:value="Žádost o výjimku"/>
              <w:listItem w:displayText="Architektonický model" w:value="Architektonický model"/>
              <w:listItem w:displayText="Analýza" w:value="Analýza"/>
              <w:listItem w:displayText="Detailní rozpad ceny" w:value="Detailní rozpad ceny"/>
              <w:listItem w:displayText="Výstup z architektonického nástroje" w:value="Výstup z architektonického nástroje"/>
              <w:listItem w:displayText="Jiný" w:value="Jiný"/>
            </w:comboBox>
          </w:sdtPr>
          <w:sdtEndPr/>
          <w:sdtContent>
            <w:tc>
              <w:tcPr>
                <w:tcW w:w="838" w:type="pct"/>
              </w:tcPr>
              <w:p w:rsidRPr="003F7B0D" w:rsidR="00AF4DD9" w:rsidP="00C37272" w:rsidRDefault="00663B09" w14:paraId="72AA00A8" w14:textId="49EA66B7">
                <w:pPr>
                  <w:spacing w:before="40" w:after="40"/>
                  <w:jc w:val="left"/>
                  <w:rPr>
                    <w:rFonts w:cs="Arial"/>
                  </w:rPr>
                </w:pPr>
                <w:r w:rsidRPr="003F7B0D">
                  <w:rPr>
                    <w:rStyle w:val="Zstupntext"/>
                    <w:rFonts w:cs="Arial"/>
                    <w:i/>
                    <w:color w:val="FF0000"/>
                  </w:rPr>
                  <w:t>Zvolte položku.</w:t>
                </w:r>
              </w:p>
            </w:tc>
          </w:sdtContent>
        </w:sdt>
        <w:tc>
          <w:tcPr>
            <w:tcW w:w="1943" w:type="pct"/>
            <w:tcMar/>
          </w:tcPr>
          <w:p w:rsidRPr="003F7B0D" w:rsidR="00AF4DD9" w:rsidP="00C37272" w:rsidRDefault="00AF4DD9" w14:paraId="7EE83266" w14:textId="77777777">
            <w:pPr>
              <w:spacing w:before="40" w:after="40"/>
              <w:jc w:val="left"/>
              <w:rPr>
                <w:rFonts w:cs="Arial"/>
              </w:rPr>
            </w:pPr>
          </w:p>
        </w:tc>
        <w:tc>
          <w:tcPr>
            <w:tcW w:w="2219" w:type="pct"/>
            <w:tcMar/>
          </w:tcPr>
          <w:p w:rsidRPr="003F7B0D" w:rsidR="00AF4DD9" w:rsidP="00C37272" w:rsidRDefault="00AF4DD9" w14:paraId="2CE27F8C" w14:textId="77777777">
            <w:pPr>
              <w:spacing w:before="40" w:after="40"/>
              <w:jc w:val="left"/>
              <w:rPr>
                <w:rFonts w:cs="Arial"/>
              </w:rPr>
            </w:pPr>
          </w:p>
        </w:tc>
      </w:tr>
      <w:tr w:rsidRPr="00BF5681" w:rsidR="00AF4DD9" w:rsidTr="55E026C1" w14:paraId="5D2A3E4C" w14:textId="77777777">
        <w:tc>
          <w:tcPr>
            <w:tcW w:w="838" w:type="pct"/>
            <w:tcMar/>
          </w:tcPr>
          <w:p w:rsidR="00AF4DD9" w:rsidP="55E026C1" w:rsidRDefault="00AF4DD9" w14:paraId="30157BA3" w14:textId="77777777" w14:noSpellErr="1">
            <w:pPr>
              <w:spacing w:before="40" w:after="40"/>
              <w:jc w:val="left"/>
              <w:rPr>
                <w:rFonts w:ascii="Arial" w:hAnsi="Arial" w:eastAsia="Arial" w:cs="Arial"/>
                <w:rPrChange w:author="SLAVÍK Lukáš, Ing." w:date="2021-11-04T10:37:07.9780143" w:id="327722332">
                  <w:rPr>
                    <w:rFonts w:cs="Arial"/>
                  </w:rPr>
                </w:rPrChange>
              </w:rPr>
              <w:pPrChange w:author="SLAVÍK Lukáš, Ing." w:date="2021-11-04T10:37:07.9780143" w:id="253816576">
                <w:pPr>
                  <w:jc w:val="left"/>
                </w:pPr>
              </w:pPrChange>
            </w:pPr>
            <w:r w:rsidRPr="55E026C1">
              <w:rPr>
                <w:rFonts w:ascii="Arial" w:hAnsi="Arial" w:eastAsia="Arial" w:cs="Arial"/>
                <w:rPrChange w:author="SLAVÍK Lukáš, Ing." w:date="2021-11-04T10:37:07.9780143" w:id="1576384006">
                  <w:rPr>
                    <w:rFonts w:cs="Arial"/>
                  </w:rPr>
                </w:rPrChange>
              </w:rPr>
              <w:t>Celkový počet příloh:</w:t>
            </w:r>
          </w:p>
        </w:tc>
        <w:tc>
          <w:tcPr>
            <w:tcW w:w="4162" w:type="pct"/>
            <w:gridSpan w:val="2"/>
            <w:tcMar/>
            <w:tcPrChange w:author="SLAVÍK Lukáš, Ing." w:date="2021-11-04T10:37:07.9780143" w:id="105159448">
              <w:tcPr>
                <w:tcW w:w="4162" w:type="pct"/>
                <w:gridSpan w:val="2"/>
              </w:tcPr>
            </w:tcPrChange>
          </w:tcPr>
          <w:p w:rsidRPr="003F7B0D" w:rsidR="00AF4DD9" w:rsidP="00C37272" w:rsidRDefault="00AF4DD9" w14:paraId="4334D709" w14:textId="77777777">
            <w:pPr>
              <w:spacing w:before="40" w:after="40"/>
              <w:jc w:val="left"/>
              <w:rPr>
                <w:rFonts w:cs="Arial"/>
              </w:rPr>
            </w:pPr>
          </w:p>
        </w:tc>
      </w:tr>
    </w:tbl>
    <w:p w:rsidRPr="00AF4DD9" w:rsidR="000C4BEA" w:rsidRDefault="000C4BEA" w14:paraId="0C567B86" w14:textId="37B1FAC4"/>
    <w:sectPr w:rsidRPr="00AF4DD9" w:rsidR="000C4BEA" w:rsidSect="009F105B">
      <w:sectPrChange w:author="SLAVÍK Lukáš, Ing." w:date="2021-11-04T10:36:37.6903059" w:id="853184181">
        <w:sectPr w:rsidRPr="00AF4DD9" w:rsidR="000C4BEA" w:rsidSect="009F105B">
          <w:pgSz w:w="11906" w:h="16838" w:code="9"/>
          <w:pgMar w:top="851" w:right="284" w:bottom="851" w:left="284" w:header="709" w:footer="709" w:gutter="0"/>
          <w:cols w:space="708"/>
          <w:titlePg/>
          <w:docGrid w:linePitch="360"/>
        </w:sectPr>
      </w:sectPrChange>
      <w:headerReference w:type="default" r:id="rId72"/>
      <w:footerReference w:type="default" r:id="rId73"/>
      <w:footerReference w:type="first" r:id="rId74"/>
      <w:pgSz w:w="11906" w:h="16838" w:orient="portrait" w:code="9"/>
      <w:pgMar w:top="851" w:right="284" w:bottom="851" w:left="284"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ADABC" w16cex:dateUtc="2020-12-21T07:26:00Z"/>
  <w16cex:commentExtensible w16cex:durableId="238ADA8C" w16cex:dateUtc="2020-12-21T07:25:00Z"/>
  <w16cex:commentExtensible w16cex:durableId="238ADAE6" w16cex:dateUtc="2020-12-21T07:27:00Z"/>
  <w16cex:commentExtensible w16cex:durableId="238AD7BE" w16cex:dateUtc="2020-12-21T07:13:00Z"/>
  <w16cex:commentExtensible w16cex:durableId="238AD96E" w16cex:dateUtc="2020-12-21T07: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B1309A8" w16cid:durableId="238ADABC"/>
  <w16cid:commentId w16cid:paraId="19457462" w16cid:durableId="238ADA8C"/>
  <w16cid:commentId w16cid:paraId="030C89B5" w16cid:durableId="238ADAE6"/>
  <w16cid:commentId w16cid:paraId="06CCFADF" w16cid:durableId="238AD7BE"/>
  <w16cid:commentId w16cid:paraId="00221FA5" w16cid:durableId="238AD96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4610" w:rsidP="00BA54A6" w:rsidRDefault="00CD4610" w14:paraId="775BE029" w14:textId="77777777">
      <w:pPr>
        <w:spacing w:after="0"/>
      </w:pPr>
      <w:r>
        <w:separator/>
      </w:r>
    </w:p>
  </w:endnote>
  <w:endnote w:type="continuationSeparator" w:id="0">
    <w:p w:rsidR="00CD4610" w:rsidP="00BA54A6" w:rsidRDefault="00CD4610" w14:paraId="71E3BA66" w14:textId="77777777">
      <w:pPr>
        <w:spacing w:after="0"/>
      </w:pPr>
      <w:r>
        <w:continuationSeparator/>
      </w:r>
    </w:p>
  </w:endnote>
  <w:endnote w:type="continuationNotice" w:id="1">
    <w:p w:rsidR="00CD4610" w:rsidRDefault="00CD4610" w14:paraId="76E84073"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7479939"/>
      <w:docPartObj>
        <w:docPartGallery w:val="Page Numbers (Bottom of Page)"/>
        <w:docPartUnique/>
      </w:docPartObj>
    </w:sdtPr>
    <w:sdtEndPr/>
    <w:sdtContent>
      <w:p w:rsidR="00CD4610" w:rsidP="003F7B0D" w:rsidRDefault="00CD4610" w14:paraId="59315BCE" w14:textId="04DF9A1E">
        <w:pPr>
          <w:pStyle w:val="Zpat"/>
          <w:spacing w:before="240" w:after="0"/>
          <w:jc w:val="center"/>
        </w:pPr>
        <w:r>
          <w:fldChar w:fldCharType="begin"/>
        </w:r>
        <w:r>
          <w:instrText>PAGE   \* MERGEFORMAT</w:instrText>
        </w:r>
        <w:r>
          <w:fldChar w:fldCharType="separate"/>
        </w:r>
        <w:r w:rsidR="00594FA8">
          <w:rPr>
            <w:noProof/>
          </w:rPr>
          <w:t>3</w:t>
        </w:r>
        <w:r>
          <w:fldChar w:fldCharType="end"/>
        </w:r>
      </w:p>
    </w:sdtContent>
  </w:sdt>
  <w:p w:rsidR="00CD4610" w:rsidP="003F7B0D" w:rsidRDefault="00CD4610" w14:paraId="559BCAF9" w14:textId="77777777">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CD4610" w:rsidP="00DC666A" w:rsidRDefault="00CD4610" w14:paraId="1382F64B" w14:textId="065AD770" w14:noSpellErr="1">
    <w:pPr>
      <w:pStyle w:val="Zpat"/>
      <w:jc w:val="center"/>
    </w:pPr>
    <w:r w:rsidRPr="007540D8">
      <w:rPr>
        <w:rFonts w:cs="Arial"/>
        <w:noProof/>
        <w:lang w:eastAsia="cs-CZ"/>
      </w:rPr>
      <w:drawing>
        <wp:inline distT="0" distB="0" distL="0" distR="0" wp14:anchorId="660796A3" wp14:editId="4C2AD8D6">
          <wp:extent cx="742950" cy="261721"/>
          <wp:effectExtent l="0" t="0" r="0" b="5080"/>
          <wp:docPr id="2" name="Obrázek 2" descr="Licence Creative Commons">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icence Creative Commons">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261721"/>
                  </a:xfrm>
                  <a:prstGeom prst="rect">
                    <a:avLst/>
                  </a:prstGeom>
                  <a:noFill/>
                  <a:ln>
                    <a:noFill/>
                  </a:ln>
                </pic:spPr>
              </pic:pic>
            </a:graphicData>
          </a:graphic>
        </wp:inline>
      </w:drawing>
    </w:r>
    <w:r w:rsidRPr="007540D8">
      <w:rPr>
        <w:rFonts w:cs="Arial"/>
      </w:rPr>
      <w:br/>
    </w:r>
    <w:r w:rsidRPr="55E026C1">
      <w:rPr>
        <w:rFonts w:ascii="Arial" w:hAnsi="Arial" w:eastAsia="Arial" w:cs="Arial"/>
        <w:rPrChange w:author="SLAVÍK Lukáš, Ing." w:date="2021-11-04T10:37:07.9780143" w:id="1036750816">
          <w:rPr>
            <w:rFonts w:cs="Arial"/>
          </w:rPr>
        </w:rPrChange>
      </w:rPr>
      <w:t>Toto dílo podléhá licenci </w:t>
    </w:r>
    <w:hyperlink w:history="1" r:id="Rb1710d5b97754c9b">
      <w:r w:rsidRPr="55E026C1">
        <w:rPr>
          <w:rStyle w:val="Hypertextovodkaz"/>
          <w:rFonts w:ascii="Arial" w:hAnsi="Arial" w:eastAsia="Arial" w:cs="Arial"/>
          <w:rPrChange w:author="SLAVÍK Lukáš, Ing." w:date="2021-11-04T10:37:07.9780143" w:id="1067921093">
            <w:rPr>
              <w:rStyle w:val="Hypertextovodkaz"/>
              <w:rFonts w:cs="Arial"/>
            </w:rPr>
          </w:rPrChange>
        </w:rPr>
        <w:t>Creative Commons Uveďte původ 4.0 Mezinárodní Licence</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4610" w:rsidP="00BA54A6" w:rsidRDefault="00CD4610" w14:paraId="255F3A10" w14:textId="77777777">
      <w:pPr>
        <w:spacing w:after="0"/>
      </w:pPr>
      <w:r>
        <w:separator/>
      </w:r>
    </w:p>
  </w:footnote>
  <w:footnote w:type="continuationSeparator" w:id="0">
    <w:p w:rsidR="00CD4610" w:rsidP="00BA54A6" w:rsidRDefault="00CD4610" w14:paraId="1A5BF67C" w14:textId="77777777">
      <w:pPr>
        <w:spacing w:after="0"/>
      </w:pPr>
      <w:r>
        <w:continuationSeparator/>
      </w:r>
    </w:p>
  </w:footnote>
  <w:footnote w:type="continuationNotice" w:id="1">
    <w:p w:rsidR="00CD4610" w:rsidRDefault="00CD4610" w14:paraId="3FA63ED0" w14:textId="77777777">
      <w:pPr>
        <w:spacing w:after="0"/>
      </w:pPr>
    </w:p>
  </w:footnote>
  <w:footnote w:id="2">
    <w:p w:rsidR="00CD4610" w:rsidP="00AF4DD9" w:rsidRDefault="00CD4610" w14:paraId="3C67AEA5" w14:textId="77777777" w14:noSpellErr="1">
      <w:pPr>
        <w:pStyle w:val="Textpoznpodarou"/>
      </w:pPr>
      <w:r>
        <w:rPr>
          <w:rStyle w:val="Znakapoznpodarou"/>
        </w:rPr>
        <w:footnoteRef/>
      </w:r>
      <w:r>
        <w:rPr/>
        <w:t xml:space="preserve"> Evropské strukturální a investiční fondy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p14">
  <w:p w:rsidR="00CD4610" w:rsidP="009C0F85" w:rsidRDefault="00CD4610" w14:paraId="21302D67" w14:textId="77777777">
    <w:pPr>
      <w:pStyle w:val="Zhlav"/>
    </w:pPr>
    <w:r>
      <w:rPr>
        <w:noProof/>
        <w:lang w:eastAsia="cs-CZ"/>
      </w:rPr>
      <w:drawing>
        <wp:anchor distT="0" distB="0" distL="114300" distR="114300" simplePos="0" relativeHeight="251658240" behindDoc="0" locked="0" layoutInCell="1" allowOverlap="1" wp14:anchorId="6471ABBF" wp14:editId="497205A9">
          <wp:simplePos x="0" y="0"/>
          <wp:positionH relativeFrom="margin">
            <wp:posOffset>2733</wp:posOffset>
          </wp:positionH>
          <wp:positionV relativeFrom="margin">
            <wp:posOffset>-455267</wp:posOffset>
          </wp:positionV>
          <wp:extent cx="1192530" cy="327025"/>
          <wp:effectExtent l="0" t="0" r="7620" b="0"/>
          <wp:wrapSquare wrapText="bothSides"/>
          <wp:docPr id="1" name="obrázek 1" descr="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myk"/>
                  <pic:cNvPicPr>
                    <a:picLocks noChangeAspect="1" noChangeArrowheads="1"/>
                  </pic:cNvPicPr>
                </pic:nvPicPr>
                <pic:blipFill>
                  <a:blip r:embed="rId1"/>
                  <a:srcRect/>
                  <a:stretch>
                    <a:fillRect/>
                  </a:stretch>
                </pic:blipFill>
                <pic:spPr bwMode="auto">
                  <a:xfrm>
                    <a:off x="0" y="0"/>
                    <a:ext cx="1192530" cy="3270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16B2B"/>
    <w:multiLevelType w:val="hybridMultilevel"/>
    <w:tmpl w:val="B69E3C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F944CC"/>
    <w:multiLevelType w:val="hybridMultilevel"/>
    <w:tmpl w:val="F9CC8DF8"/>
    <w:lvl w:ilvl="0" w:tplc="83E8B900">
      <w:start w:val="1"/>
      <w:numFmt w:val="bullet"/>
      <w:lvlText w:val="­"/>
      <w:lvlJc w:val="left"/>
      <w:pPr>
        <w:ind w:left="1440" w:hanging="360"/>
      </w:pPr>
      <w:rPr>
        <w:rFonts w:hint="default" w:ascii="Courier New" w:hAnsi="Courier New"/>
      </w:rPr>
    </w:lvl>
    <w:lvl w:ilvl="1" w:tplc="04050003" w:tentative="1">
      <w:start w:val="1"/>
      <w:numFmt w:val="bullet"/>
      <w:lvlText w:val="o"/>
      <w:lvlJc w:val="left"/>
      <w:pPr>
        <w:ind w:left="2160" w:hanging="360"/>
      </w:pPr>
      <w:rPr>
        <w:rFonts w:hint="default" w:ascii="Courier New" w:hAnsi="Courier New" w:cs="Courier New"/>
      </w:rPr>
    </w:lvl>
    <w:lvl w:ilvl="2" w:tplc="04050005" w:tentative="1">
      <w:start w:val="1"/>
      <w:numFmt w:val="bullet"/>
      <w:lvlText w:val=""/>
      <w:lvlJc w:val="left"/>
      <w:pPr>
        <w:ind w:left="2880" w:hanging="360"/>
      </w:pPr>
      <w:rPr>
        <w:rFonts w:hint="default" w:ascii="Wingdings" w:hAnsi="Wingdings"/>
      </w:rPr>
    </w:lvl>
    <w:lvl w:ilvl="3" w:tplc="04050001" w:tentative="1">
      <w:start w:val="1"/>
      <w:numFmt w:val="bullet"/>
      <w:lvlText w:val=""/>
      <w:lvlJc w:val="left"/>
      <w:pPr>
        <w:ind w:left="3600" w:hanging="360"/>
      </w:pPr>
      <w:rPr>
        <w:rFonts w:hint="default" w:ascii="Symbol" w:hAnsi="Symbol"/>
      </w:rPr>
    </w:lvl>
    <w:lvl w:ilvl="4" w:tplc="04050003" w:tentative="1">
      <w:start w:val="1"/>
      <w:numFmt w:val="bullet"/>
      <w:lvlText w:val="o"/>
      <w:lvlJc w:val="left"/>
      <w:pPr>
        <w:ind w:left="4320" w:hanging="360"/>
      </w:pPr>
      <w:rPr>
        <w:rFonts w:hint="default" w:ascii="Courier New" w:hAnsi="Courier New" w:cs="Courier New"/>
      </w:rPr>
    </w:lvl>
    <w:lvl w:ilvl="5" w:tplc="04050005" w:tentative="1">
      <w:start w:val="1"/>
      <w:numFmt w:val="bullet"/>
      <w:lvlText w:val=""/>
      <w:lvlJc w:val="left"/>
      <w:pPr>
        <w:ind w:left="5040" w:hanging="360"/>
      </w:pPr>
      <w:rPr>
        <w:rFonts w:hint="default" w:ascii="Wingdings" w:hAnsi="Wingdings"/>
      </w:rPr>
    </w:lvl>
    <w:lvl w:ilvl="6" w:tplc="04050001" w:tentative="1">
      <w:start w:val="1"/>
      <w:numFmt w:val="bullet"/>
      <w:lvlText w:val=""/>
      <w:lvlJc w:val="left"/>
      <w:pPr>
        <w:ind w:left="5760" w:hanging="360"/>
      </w:pPr>
      <w:rPr>
        <w:rFonts w:hint="default" w:ascii="Symbol" w:hAnsi="Symbol"/>
      </w:rPr>
    </w:lvl>
    <w:lvl w:ilvl="7" w:tplc="04050003" w:tentative="1">
      <w:start w:val="1"/>
      <w:numFmt w:val="bullet"/>
      <w:lvlText w:val="o"/>
      <w:lvlJc w:val="left"/>
      <w:pPr>
        <w:ind w:left="6480" w:hanging="360"/>
      </w:pPr>
      <w:rPr>
        <w:rFonts w:hint="default" w:ascii="Courier New" w:hAnsi="Courier New" w:cs="Courier New"/>
      </w:rPr>
    </w:lvl>
    <w:lvl w:ilvl="8" w:tplc="04050005" w:tentative="1">
      <w:start w:val="1"/>
      <w:numFmt w:val="bullet"/>
      <w:lvlText w:val=""/>
      <w:lvlJc w:val="left"/>
      <w:pPr>
        <w:ind w:left="7200" w:hanging="360"/>
      </w:pPr>
      <w:rPr>
        <w:rFonts w:hint="default" w:ascii="Wingdings" w:hAnsi="Wingdings"/>
      </w:rPr>
    </w:lvl>
  </w:abstractNum>
  <w:abstractNum w:abstractNumId="2" w15:restartNumberingAfterBreak="0">
    <w:nsid w:val="0B3221BB"/>
    <w:multiLevelType w:val="multilevel"/>
    <w:tmpl w:val="D02493DE"/>
    <w:lvl w:ilvl="0">
      <w:start w:val="1"/>
      <w:numFmt w:val="decimal"/>
      <w:pStyle w:val="MVHeading1"/>
      <w:lvlText w:val="%1."/>
      <w:lvlJc w:val="left"/>
      <w:pPr>
        <w:ind w:left="567" w:hanging="567"/>
      </w:pPr>
      <w:rPr>
        <w:rFonts w:hint="default"/>
        <w:spacing w:val="20"/>
      </w:rPr>
    </w:lvl>
    <w:lvl w:ilvl="1">
      <w:start w:val="1"/>
      <w:numFmt w:val="decimal"/>
      <w:pStyle w:val="MVHeading2"/>
      <w:lvlText w:val="%1.%2."/>
      <w:lvlJc w:val="left"/>
      <w:pPr>
        <w:ind w:left="794" w:hanging="794"/>
      </w:pPr>
      <w:rPr>
        <w:rFonts w:hint="default"/>
      </w:rPr>
    </w:lvl>
    <w:lvl w:ilvl="2">
      <w:start w:val="1"/>
      <w:numFmt w:val="decimal"/>
      <w:pStyle w:val="MVHeading3"/>
      <w:lvlText w:val="%1.%2.%3."/>
      <w:lvlJc w:val="left"/>
      <w:pPr>
        <w:ind w:left="1021" w:hanging="1021"/>
      </w:pPr>
      <w:rPr>
        <w:rFonts w:hint="default"/>
      </w:rPr>
    </w:lvl>
    <w:lvl w:ilvl="3">
      <w:start w:val="1"/>
      <w:numFmt w:val="decimal"/>
      <w:pStyle w:val="MV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1656FD"/>
    <w:multiLevelType w:val="multilevel"/>
    <w:tmpl w:val="04CEBE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8E9664E"/>
    <w:multiLevelType w:val="hybridMultilevel"/>
    <w:tmpl w:val="42BC7102"/>
    <w:lvl w:ilvl="0" w:tplc="CDC0F4E6">
      <w:start w:val="1"/>
      <w:numFmt w:val="lowerLetter"/>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1D6AAA"/>
    <w:multiLevelType w:val="hybridMultilevel"/>
    <w:tmpl w:val="51941F0E"/>
    <w:lvl w:ilvl="0" w:tplc="F8823450">
      <w:numFmt w:val="bullet"/>
      <w:lvlText w:val="-"/>
      <w:lvlJc w:val="left"/>
      <w:pPr>
        <w:ind w:left="720" w:hanging="360"/>
      </w:pPr>
      <w:rPr>
        <w:rFonts w:hint="default" w:ascii="Calibri" w:hAnsi="Calibri" w:eastAsia="Calibri" w:cs="Calibri"/>
      </w:rPr>
    </w:lvl>
    <w:lvl w:ilvl="1" w:tplc="04050003">
      <w:start w:val="1"/>
      <w:numFmt w:val="bullet"/>
      <w:lvlText w:val="o"/>
      <w:lvlJc w:val="left"/>
      <w:pPr>
        <w:ind w:left="1440" w:hanging="360"/>
      </w:pPr>
      <w:rPr>
        <w:rFonts w:hint="default" w:ascii="Courier New" w:hAnsi="Courier New" w:cs="Courier New"/>
      </w:rPr>
    </w:lvl>
    <w:lvl w:ilvl="2" w:tplc="04050005">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start w:val="1"/>
      <w:numFmt w:val="bullet"/>
      <w:lvlText w:val="o"/>
      <w:lvlJc w:val="left"/>
      <w:pPr>
        <w:ind w:left="3600" w:hanging="360"/>
      </w:pPr>
      <w:rPr>
        <w:rFonts w:hint="default" w:ascii="Courier New" w:hAnsi="Courier New" w:cs="Courier New"/>
      </w:rPr>
    </w:lvl>
    <w:lvl w:ilvl="5" w:tplc="04050005">
      <w:start w:val="1"/>
      <w:numFmt w:val="bullet"/>
      <w:lvlText w:val=""/>
      <w:lvlJc w:val="left"/>
      <w:pPr>
        <w:ind w:left="4320" w:hanging="360"/>
      </w:pPr>
      <w:rPr>
        <w:rFonts w:hint="default" w:ascii="Wingdings" w:hAnsi="Wingdings"/>
      </w:rPr>
    </w:lvl>
    <w:lvl w:ilvl="6" w:tplc="04050001">
      <w:start w:val="1"/>
      <w:numFmt w:val="bullet"/>
      <w:lvlText w:val=""/>
      <w:lvlJc w:val="left"/>
      <w:pPr>
        <w:ind w:left="5040" w:hanging="360"/>
      </w:pPr>
      <w:rPr>
        <w:rFonts w:hint="default" w:ascii="Symbol" w:hAnsi="Symbol"/>
      </w:rPr>
    </w:lvl>
    <w:lvl w:ilvl="7" w:tplc="04050003">
      <w:start w:val="1"/>
      <w:numFmt w:val="bullet"/>
      <w:lvlText w:val="o"/>
      <w:lvlJc w:val="left"/>
      <w:pPr>
        <w:ind w:left="5760" w:hanging="360"/>
      </w:pPr>
      <w:rPr>
        <w:rFonts w:hint="default" w:ascii="Courier New" w:hAnsi="Courier New" w:cs="Courier New"/>
      </w:rPr>
    </w:lvl>
    <w:lvl w:ilvl="8" w:tplc="04050005">
      <w:start w:val="1"/>
      <w:numFmt w:val="bullet"/>
      <w:lvlText w:val=""/>
      <w:lvlJc w:val="left"/>
      <w:pPr>
        <w:ind w:left="6480" w:hanging="360"/>
      </w:pPr>
      <w:rPr>
        <w:rFonts w:hint="default" w:ascii="Wingdings" w:hAnsi="Wingdings"/>
      </w:rPr>
    </w:lvl>
  </w:abstractNum>
  <w:abstractNum w:abstractNumId="6" w15:restartNumberingAfterBreak="0">
    <w:nsid w:val="1E723DE1"/>
    <w:multiLevelType w:val="hybridMultilevel"/>
    <w:tmpl w:val="2DA68EDA"/>
    <w:lvl w:ilvl="0" w:tplc="299CAEE6">
      <w:start w:val="1"/>
      <w:numFmt w:val="bullet"/>
      <w:lvlText w:val="-"/>
      <w:lvlJc w:val="left"/>
      <w:pPr>
        <w:ind w:left="720" w:hanging="360"/>
      </w:pPr>
      <w:rPr>
        <w:rFonts w:hint="default" w:ascii="Calibri" w:hAnsi="Calibri" w:cs="Calibri"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7" w15:restartNumberingAfterBreak="0">
    <w:nsid w:val="2AE37152"/>
    <w:multiLevelType w:val="hybridMultilevel"/>
    <w:tmpl w:val="6A6C0E8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74A48CE"/>
    <w:multiLevelType w:val="hybridMultilevel"/>
    <w:tmpl w:val="860ABB9C"/>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9" w15:restartNumberingAfterBreak="0">
    <w:nsid w:val="43FB2D47"/>
    <w:multiLevelType w:val="hybridMultilevel"/>
    <w:tmpl w:val="43DE203C"/>
    <w:lvl w:ilvl="0" w:tplc="F8C671A8">
      <w:start w:val="1"/>
      <w:numFmt w:val="low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442E5439"/>
    <w:multiLevelType w:val="hybridMultilevel"/>
    <w:tmpl w:val="212AAA64"/>
    <w:lvl w:ilvl="0" w:tplc="35649C14">
      <w:start w:val="1"/>
      <w:numFmt w:val="bullet"/>
      <w:lvlText w:val="-"/>
      <w:lvlJc w:val="left"/>
      <w:pPr>
        <w:ind w:left="720" w:hanging="360"/>
      </w:pPr>
      <w:rPr>
        <w:rFonts w:hint="default" w:ascii="Calibri" w:hAnsi="Calibri" w:cs="Calibri"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1" w15:restartNumberingAfterBreak="0">
    <w:nsid w:val="49591723"/>
    <w:multiLevelType w:val="hybridMultilevel"/>
    <w:tmpl w:val="3EF0FE24"/>
    <w:lvl w:ilvl="0" w:tplc="788ACD30">
      <w:start w:val="1"/>
      <w:numFmt w:val="low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4EDC0A78"/>
    <w:multiLevelType w:val="hybridMultilevel"/>
    <w:tmpl w:val="9A08BDB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3" w15:restartNumberingAfterBreak="0">
    <w:nsid w:val="54BF6764"/>
    <w:multiLevelType w:val="hybridMultilevel"/>
    <w:tmpl w:val="BED68DC6"/>
    <w:lvl w:ilvl="0" w:tplc="E4D8AE5E">
      <w:start w:val="1"/>
      <w:numFmt w:val="lowerLetter"/>
      <w:lvlText w:val="%1)"/>
      <w:lvlJc w:val="left"/>
      <w:pPr>
        <w:ind w:left="360" w:hanging="360"/>
      </w:pPr>
      <w:rPr>
        <w:rFonts w:hint="default" w:eastAsiaTheme="minorHAnsi"/>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562B6A33"/>
    <w:multiLevelType w:val="hybridMultilevel"/>
    <w:tmpl w:val="D0A007DA"/>
    <w:lvl w:ilvl="0" w:tplc="9224154C">
      <w:start w:val="1"/>
      <w:numFmt w:val="low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61DC76D5"/>
    <w:multiLevelType w:val="multilevel"/>
    <w:tmpl w:val="63E6EE6A"/>
    <w:styleLink w:val="StyleBulleted-ok"/>
    <w:lvl w:ilvl="0">
      <w:start w:val="1"/>
      <w:numFmt w:val="bullet"/>
      <w:lvlText w:val=""/>
      <w:lvlJc w:val="left"/>
      <w:pPr>
        <w:tabs>
          <w:tab w:val="num" w:pos="720"/>
        </w:tabs>
        <w:ind w:left="720" w:hanging="360"/>
      </w:pPr>
      <w:rPr>
        <w:rFonts w:ascii="Symbol" w:hAnsi="Symbol"/>
        <w:sz w:val="22"/>
      </w:rPr>
    </w:lvl>
    <w:lvl w:ilvl="1">
      <w:start w:val="1"/>
      <w:numFmt w:val="bullet"/>
      <w:lvlText w:val=""/>
      <w:lvlJc w:val="left"/>
      <w:pPr>
        <w:tabs>
          <w:tab w:val="num" w:pos="1440"/>
        </w:tabs>
        <w:ind w:left="1440" w:hanging="360"/>
      </w:pPr>
      <w:rPr>
        <w:rFonts w:hint="default" w:ascii="Symbol" w:hAnsi="Symbol"/>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cs="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cs="Courier New"/>
      </w:rPr>
    </w:lvl>
    <w:lvl w:ilvl="8">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689019F2"/>
    <w:multiLevelType w:val="hybridMultilevel"/>
    <w:tmpl w:val="8C368DF0"/>
    <w:lvl w:ilvl="0" w:tplc="B57E4CF4">
      <w:start w:val="1"/>
      <w:numFmt w:val="bullet"/>
      <w:pStyle w:val="RIbod1"/>
      <w:lvlText w:val=""/>
      <w:lvlJc w:val="left"/>
      <w:pPr>
        <w:ind w:left="2632" w:hanging="360"/>
      </w:pPr>
      <w:rPr>
        <w:rFonts w:hint="default" w:ascii="Symbol" w:hAnsi="Symbol"/>
      </w:rPr>
    </w:lvl>
    <w:lvl w:ilvl="1" w:tplc="04050003" w:tentative="1">
      <w:start w:val="1"/>
      <w:numFmt w:val="bullet"/>
      <w:lvlText w:val="o"/>
      <w:lvlJc w:val="left"/>
      <w:pPr>
        <w:ind w:left="3428" w:hanging="360"/>
      </w:pPr>
      <w:rPr>
        <w:rFonts w:hint="default" w:ascii="Courier New" w:hAnsi="Courier New" w:cs="Courier New"/>
      </w:rPr>
    </w:lvl>
    <w:lvl w:ilvl="2" w:tplc="04050005">
      <w:start w:val="1"/>
      <w:numFmt w:val="bullet"/>
      <w:lvlText w:val=""/>
      <w:lvlJc w:val="left"/>
      <w:pPr>
        <w:ind w:left="4148" w:hanging="360"/>
      </w:pPr>
      <w:rPr>
        <w:rFonts w:hint="default" w:ascii="Wingdings" w:hAnsi="Wingdings"/>
      </w:rPr>
    </w:lvl>
    <w:lvl w:ilvl="3" w:tplc="04050001" w:tentative="1">
      <w:start w:val="1"/>
      <w:numFmt w:val="bullet"/>
      <w:lvlText w:val=""/>
      <w:lvlJc w:val="left"/>
      <w:pPr>
        <w:ind w:left="4868" w:hanging="360"/>
      </w:pPr>
      <w:rPr>
        <w:rFonts w:hint="default" w:ascii="Symbol" w:hAnsi="Symbol"/>
      </w:rPr>
    </w:lvl>
    <w:lvl w:ilvl="4" w:tplc="04050003" w:tentative="1">
      <w:start w:val="1"/>
      <w:numFmt w:val="bullet"/>
      <w:lvlText w:val="o"/>
      <w:lvlJc w:val="left"/>
      <w:pPr>
        <w:ind w:left="5588" w:hanging="360"/>
      </w:pPr>
      <w:rPr>
        <w:rFonts w:hint="default" w:ascii="Courier New" w:hAnsi="Courier New" w:cs="Courier New"/>
      </w:rPr>
    </w:lvl>
    <w:lvl w:ilvl="5" w:tplc="04050005" w:tentative="1">
      <w:start w:val="1"/>
      <w:numFmt w:val="bullet"/>
      <w:lvlText w:val=""/>
      <w:lvlJc w:val="left"/>
      <w:pPr>
        <w:ind w:left="6308" w:hanging="360"/>
      </w:pPr>
      <w:rPr>
        <w:rFonts w:hint="default" w:ascii="Wingdings" w:hAnsi="Wingdings"/>
      </w:rPr>
    </w:lvl>
    <w:lvl w:ilvl="6" w:tplc="04050001" w:tentative="1">
      <w:start w:val="1"/>
      <w:numFmt w:val="bullet"/>
      <w:lvlText w:val=""/>
      <w:lvlJc w:val="left"/>
      <w:pPr>
        <w:ind w:left="7028" w:hanging="360"/>
      </w:pPr>
      <w:rPr>
        <w:rFonts w:hint="default" w:ascii="Symbol" w:hAnsi="Symbol"/>
      </w:rPr>
    </w:lvl>
    <w:lvl w:ilvl="7" w:tplc="04050003" w:tentative="1">
      <w:start w:val="1"/>
      <w:numFmt w:val="bullet"/>
      <w:lvlText w:val="o"/>
      <w:lvlJc w:val="left"/>
      <w:pPr>
        <w:ind w:left="7748" w:hanging="360"/>
      </w:pPr>
      <w:rPr>
        <w:rFonts w:hint="default" w:ascii="Courier New" w:hAnsi="Courier New" w:cs="Courier New"/>
      </w:rPr>
    </w:lvl>
    <w:lvl w:ilvl="8" w:tplc="04050005" w:tentative="1">
      <w:start w:val="1"/>
      <w:numFmt w:val="bullet"/>
      <w:lvlText w:val=""/>
      <w:lvlJc w:val="left"/>
      <w:pPr>
        <w:ind w:left="8468" w:hanging="360"/>
      </w:pPr>
      <w:rPr>
        <w:rFonts w:hint="default" w:ascii="Wingdings" w:hAnsi="Wingdings"/>
      </w:rPr>
    </w:lvl>
  </w:abstractNum>
  <w:abstractNum w:abstractNumId="17" w15:restartNumberingAfterBreak="0">
    <w:nsid w:val="69CC7946"/>
    <w:multiLevelType w:val="multilevel"/>
    <w:tmpl w:val="ACE2083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713A1F4F"/>
    <w:multiLevelType w:val="hybridMultilevel"/>
    <w:tmpl w:val="B3126E24"/>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9" w15:restartNumberingAfterBreak="0">
    <w:nsid w:val="720A290F"/>
    <w:multiLevelType w:val="multilevel"/>
    <w:tmpl w:val="8F0E7638"/>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85E09E3"/>
    <w:multiLevelType w:val="hybridMultilevel"/>
    <w:tmpl w:val="DF72CC0A"/>
    <w:lvl w:ilvl="0" w:tplc="700CDDC8">
      <w:start w:val="1"/>
      <w:numFmt w:val="decimal"/>
      <w:lvlText w:val="%1/"/>
      <w:lvlJc w:val="left"/>
      <w:pPr>
        <w:ind w:left="1070" w:hanging="360"/>
      </w:pPr>
      <w:rPr>
        <w:rFonts w:hint="default" w:ascii="Arial Narrow" w:hAnsi="Arial Narrow"/>
        <w:b w:val="0"/>
        <w:i/>
        <w:sz w:val="20"/>
      </w:rPr>
    </w:lvl>
    <w:lvl w:ilvl="1" w:tplc="04050003" w:tentative="1">
      <w:start w:val="1"/>
      <w:numFmt w:val="bullet"/>
      <w:lvlText w:val="o"/>
      <w:lvlJc w:val="left"/>
      <w:pPr>
        <w:ind w:left="1790" w:hanging="360"/>
      </w:pPr>
      <w:rPr>
        <w:rFonts w:hint="default" w:ascii="Courier New" w:hAnsi="Courier New" w:cs="Courier New"/>
      </w:rPr>
    </w:lvl>
    <w:lvl w:ilvl="2" w:tplc="04050005" w:tentative="1">
      <w:start w:val="1"/>
      <w:numFmt w:val="bullet"/>
      <w:lvlText w:val=""/>
      <w:lvlJc w:val="left"/>
      <w:pPr>
        <w:ind w:left="2510" w:hanging="360"/>
      </w:pPr>
      <w:rPr>
        <w:rFonts w:hint="default" w:ascii="Wingdings" w:hAnsi="Wingdings"/>
      </w:rPr>
    </w:lvl>
    <w:lvl w:ilvl="3" w:tplc="04050001" w:tentative="1">
      <w:start w:val="1"/>
      <w:numFmt w:val="bullet"/>
      <w:lvlText w:val=""/>
      <w:lvlJc w:val="left"/>
      <w:pPr>
        <w:ind w:left="3230" w:hanging="360"/>
      </w:pPr>
      <w:rPr>
        <w:rFonts w:hint="default" w:ascii="Symbol" w:hAnsi="Symbol"/>
      </w:rPr>
    </w:lvl>
    <w:lvl w:ilvl="4" w:tplc="04050003" w:tentative="1">
      <w:start w:val="1"/>
      <w:numFmt w:val="bullet"/>
      <w:lvlText w:val="o"/>
      <w:lvlJc w:val="left"/>
      <w:pPr>
        <w:ind w:left="3950" w:hanging="360"/>
      </w:pPr>
      <w:rPr>
        <w:rFonts w:hint="default" w:ascii="Courier New" w:hAnsi="Courier New" w:cs="Courier New"/>
      </w:rPr>
    </w:lvl>
    <w:lvl w:ilvl="5" w:tplc="04050005" w:tentative="1">
      <w:start w:val="1"/>
      <w:numFmt w:val="bullet"/>
      <w:lvlText w:val=""/>
      <w:lvlJc w:val="left"/>
      <w:pPr>
        <w:ind w:left="4670" w:hanging="360"/>
      </w:pPr>
      <w:rPr>
        <w:rFonts w:hint="default" w:ascii="Wingdings" w:hAnsi="Wingdings"/>
      </w:rPr>
    </w:lvl>
    <w:lvl w:ilvl="6" w:tplc="04050001" w:tentative="1">
      <w:start w:val="1"/>
      <w:numFmt w:val="bullet"/>
      <w:lvlText w:val=""/>
      <w:lvlJc w:val="left"/>
      <w:pPr>
        <w:ind w:left="5390" w:hanging="360"/>
      </w:pPr>
      <w:rPr>
        <w:rFonts w:hint="default" w:ascii="Symbol" w:hAnsi="Symbol"/>
      </w:rPr>
    </w:lvl>
    <w:lvl w:ilvl="7" w:tplc="04050003" w:tentative="1">
      <w:start w:val="1"/>
      <w:numFmt w:val="bullet"/>
      <w:lvlText w:val="o"/>
      <w:lvlJc w:val="left"/>
      <w:pPr>
        <w:ind w:left="6110" w:hanging="360"/>
      </w:pPr>
      <w:rPr>
        <w:rFonts w:hint="default" w:ascii="Courier New" w:hAnsi="Courier New" w:cs="Courier New"/>
      </w:rPr>
    </w:lvl>
    <w:lvl w:ilvl="8" w:tplc="04050005" w:tentative="1">
      <w:start w:val="1"/>
      <w:numFmt w:val="bullet"/>
      <w:lvlText w:val=""/>
      <w:lvlJc w:val="left"/>
      <w:pPr>
        <w:ind w:left="6830" w:hanging="360"/>
      </w:pPr>
      <w:rPr>
        <w:rFonts w:hint="default" w:ascii="Wingdings" w:hAnsi="Wingdings"/>
      </w:rPr>
    </w:lvl>
  </w:abstractNum>
  <w:num w:numId="1">
    <w:abstractNumId w:val="19"/>
  </w:num>
  <w:num w:numId="2">
    <w:abstractNumId w:val="2"/>
  </w:num>
  <w:num w:numId="3">
    <w:abstractNumId w:val="15"/>
  </w:num>
  <w:num w:numId="4">
    <w:abstractNumId w:val="16"/>
  </w:num>
  <w:num w:numId="5">
    <w:abstractNumId w:val="11"/>
  </w:num>
  <w:num w:numId="6">
    <w:abstractNumId w:val="14"/>
  </w:num>
  <w:num w:numId="7">
    <w:abstractNumId w:val="9"/>
  </w:num>
  <w:num w:numId="8">
    <w:abstractNumId w:val="4"/>
  </w:num>
  <w:num w:numId="9">
    <w:abstractNumId w:val="13"/>
  </w:num>
  <w:num w:numId="10">
    <w:abstractNumId w:val="0"/>
  </w:num>
  <w:num w:numId="11">
    <w:abstractNumId w:val="8"/>
  </w:num>
  <w:num w:numId="12">
    <w:abstractNumId w:val="6"/>
  </w:num>
  <w:num w:numId="13">
    <w:abstractNumId w:val="10"/>
  </w:num>
  <w:num w:numId="14">
    <w:abstractNumId w:val="3"/>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0"/>
  </w:num>
  <w:num w:numId="23">
    <w:abstractNumId w:val="1"/>
  </w:num>
  <w:num w:numId="24">
    <w:abstractNumId w:val="7"/>
  </w:num>
  <w:num w:numId="25">
    <w:abstractNumId w:val="12"/>
  </w:num>
  <w:num w:numId="26">
    <w:abstractNumId w:val="18"/>
  </w:num>
  <w:num w:numId="27">
    <w:abstractNumId w:val="2"/>
  </w:num>
  <w:num w:numId="28">
    <w:abstractNumId w:val="5"/>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edivec Tomáš">
    <w15:presenceInfo w15:providerId="None" w15:userId="Šedivec Tomá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cumentProtection w:edit="comments" w:enforcement="0"/>
  <w:defaultTabStop w:val="708"/>
  <w:hyphenationZone w:val="425"/>
  <w:characterSpacingControl w:val="doNotCompress"/>
  <w:hdrShapeDefaults>
    <o:shapedefaults v:ext="edit" spidmax="952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4A6"/>
    <w:rsid w:val="00001CF5"/>
    <w:rsid w:val="000020A4"/>
    <w:rsid w:val="00002839"/>
    <w:rsid w:val="000029E1"/>
    <w:rsid w:val="00010026"/>
    <w:rsid w:val="000105DB"/>
    <w:rsid w:val="0002038E"/>
    <w:rsid w:val="00024657"/>
    <w:rsid w:val="00026733"/>
    <w:rsid w:val="00030314"/>
    <w:rsid w:val="0003123D"/>
    <w:rsid w:val="00031367"/>
    <w:rsid w:val="00032EA6"/>
    <w:rsid w:val="00032FBE"/>
    <w:rsid w:val="00033F70"/>
    <w:rsid w:val="000362FA"/>
    <w:rsid w:val="00036693"/>
    <w:rsid w:val="000374C9"/>
    <w:rsid w:val="00040054"/>
    <w:rsid w:val="000441E7"/>
    <w:rsid w:val="000448B6"/>
    <w:rsid w:val="000452C8"/>
    <w:rsid w:val="00045B37"/>
    <w:rsid w:val="00051548"/>
    <w:rsid w:val="00052693"/>
    <w:rsid w:val="000532B2"/>
    <w:rsid w:val="00055794"/>
    <w:rsid w:val="0005596D"/>
    <w:rsid w:val="000560C7"/>
    <w:rsid w:val="00056B74"/>
    <w:rsid w:val="0005707F"/>
    <w:rsid w:val="000612D8"/>
    <w:rsid w:val="0006347D"/>
    <w:rsid w:val="0006551E"/>
    <w:rsid w:val="00065EC3"/>
    <w:rsid w:val="000734B0"/>
    <w:rsid w:val="00073E15"/>
    <w:rsid w:val="000755DA"/>
    <w:rsid w:val="00077100"/>
    <w:rsid w:val="000802C0"/>
    <w:rsid w:val="0008257E"/>
    <w:rsid w:val="00083DBF"/>
    <w:rsid w:val="00085A40"/>
    <w:rsid w:val="00085B93"/>
    <w:rsid w:val="00085C93"/>
    <w:rsid w:val="00087B39"/>
    <w:rsid w:val="00087C53"/>
    <w:rsid w:val="00096D3A"/>
    <w:rsid w:val="00097342"/>
    <w:rsid w:val="000A03AE"/>
    <w:rsid w:val="000A27D0"/>
    <w:rsid w:val="000A31E2"/>
    <w:rsid w:val="000A362D"/>
    <w:rsid w:val="000A4442"/>
    <w:rsid w:val="000A6D1E"/>
    <w:rsid w:val="000B1A48"/>
    <w:rsid w:val="000B231B"/>
    <w:rsid w:val="000B2FA2"/>
    <w:rsid w:val="000B77C7"/>
    <w:rsid w:val="000C18B1"/>
    <w:rsid w:val="000C38D5"/>
    <w:rsid w:val="000C4BEA"/>
    <w:rsid w:val="000C6D83"/>
    <w:rsid w:val="000D1428"/>
    <w:rsid w:val="000D3853"/>
    <w:rsid w:val="000D3A80"/>
    <w:rsid w:val="000D50CF"/>
    <w:rsid w:val="000D5498"/>
    <w:rsid w:val="000D74CF"/>
    <w:rsid w:val="000D777D"/>
    <w:rsid w:val="000E1714"/>
    <w:rsid w:val="000E1FCC"/>
    <w:rsid w:val="000E2246"/>
    <w:rsid w:val="000F08F6"/>
    <w:rsid w:val="000F26EB"/>
    <w:rsid w:val="000F4BF0"/>
    <w:rsid w:val="0010061B"/>
    <w:rsid w:val="00103D9D"/>
    <w:rsid w:val="00104A0A"/>
    <w:rsid w:val="0010618F"/>
    <w:rsid w:val="001138B0"/>
    <w:rsid w:val="00114827"/>
    <w:rsid w:val="00115D63"/>
    <w:rsid w:val="001207BC"/>
    <w:rsid w:val="00123D3E"/>
    <w:rsid w:val="00125EFE"/>
    <w:rsid w:val="00130204"/>
    <w:rsid w:val="001304AE"/>
    <w:rsid w:val="00130FB8"/>
    <w:rsid w:val="00131883"/>
    <w:rsid w:val="00132D68"/>
    <w:rsid w:val="00133CA5"/>
    <w:rsid w:val="00136EE3"/>
    <w:rsid w:val="001376F3"/>
    <w:rsid w:val="00142A64"/>
    <w:rsid w:val="0014445B"/>
    <w:rsid w:val="0014499A"/>
    <w:rsid w:val="00145B47"/>
    <w:rsid w:val="00146E03"/>
    <w:rsid w:val="00151BAF"/>
    <w:rsid w:val="001564D3"/>
    <w:rsid w:val="00163102"/>
    <w:rsid w:val="00163DB0"/>
    <w:rsid w:val="00165531"/>
    <w:rsid w:val="001670D9"/>
    <w:rsid w:val="001717A4"/>
    <w:rsid w:val="00174047"/>
    <w:rsid w:val="0017503F"/>
    <w:rsid w:val="001771E0"/>
    <w:rsid w:val="00177249"/>
    <w:rsid w:val="001808C2"/>
    <w:rsid w:val="001812FB"/>
    <w:rsid w:val="001873DE"/>
    <w:rsid w:val="00190577"/>
    <w:rsid w:val="00191EB2"/>
    <w:rsid w:val="00194D47"/>
    <w:rsid w:val="0019597C"/>
    <w:rsid w:val="00196E46"/>
    <w:rsid w:val="001A2C40"/>
    <w:rsid w:val="001A32FA"/>
    <w:rsid w:val="001A44B0"/>
    <w:rsid w:val="001A5512"/>
    <w:rsid w:val="001B018B"/>
    <w:rsid w:val="001B0364"/>
    <w:rsid w:val="001B57BB"/>
    <w:rsid w:val="001B6060"/>
    <w:rsid w:val="001B6FF0"/>
    <w:rsid w:val="001C06C9"/>
    <w:rsid w:val="001C29A3"/>
    <w:rsid w:val="001C3C3C"/>
    <w:rsid w:val="001C3CB1"/>
    <w:rsid w:val="001D0D9F"/>
    <w:rsid w:val="001D56F5"/>
    <w:rsid w:val="001E1AD3"/>
    <w:rsid w:val="001E4ED5"/>
    <w:rsid w:val="001E716A"/>
    <w:rsid w:val="001F16A1"/>
    <w:rsid w:val="001F57C7"/>
    <w:rsid w:val="001F7260"/>
    <w:rsid w:val="002048E6"/>
    <w:rsid w:val="002070DD"/>
    <w:rsid w:val="00210836"/>
    <w:rsid w:val="00216FF8"/>
    <w:rsid w:val="00217505"/>
    <w:rsid w:val="0022149A"/>
    <w:rsid w:val="00221E7F"/>
    <w:rsid w:val="002279DF"/>
    <w:rsid w:val="002302E9"/>
    <w:rsid w:val="00232325"/>
    <w:rsid w:val="002341D4"/>
    <w:rsid w:val="00234D8D"/>
    <w:rsid w:val="00237E6B"/>
    <w:rsid w:val="002446AD"/>
    <w:rsid w:val="00245BA5"/>
    <w:rsid w:val="00247F56"/>
    <w:rsid w:val="00251215"/>
    <w:rsid w:val="0025205F"/>
    <w:rsid w:val="00252B81"/>
    <w:rsid w:val="0025333A"/>
    <w:rsid w:val="00253F6D"/>
    <w:rsid w:val="00254710"/>
    <w:rsid w:val="0025508E"/>
    <w:rsid w:val="00255BA9"/>
    <w:rsid w:val="002608E3"/>
    <w:rsid w:val="0026100F"/>
    <w:rsid w:val="002627AD"/>
    <w:rsid w:val="002650AC"/>
    <w:rsid w:val="00270A54"/>
    <w:rsid w:val="00270C4C"/>
    <w:rsid w:val="00276732"/>
    <w:rsid w:val="00281C6D"/>
    <w:rsid w:val="0028336B"/>
    <w:rsid w:val="00285C6B"/>
    <w:rsid w:val="002874C1"/>
    <w:rsid w:val="00292A27"/>
    <w:rsid w:val="00297440"/>
    <w:rsid w:val="002A2A05"/>
    <w:rsid w:val="002A2B7F"/>
    <w:rsid w:val="002A3088"/>
    <w:rsid w:val="002A39C3"/>
    <w:rsid w:val="002A42C9"/>
    <w:rsid w:val="002A5164"/>
    <w:rsid w:val="002A5728"/>
    <w:rsid w:val="002A67CB"/>
    <w:rsid w:val="002B004B"/>
    <w:rsid w:val="002B3156"/>
    <w:rsid w:val="002B60AF"/>
    <w:rsid w:val="002C0A7F"/>
    <w:rsid w:val="002C175E"/>
    <w:rsid w:val="002C2E3D"/>
    <w:rsid w:val="002C3CAF"/>
    <w:rsid w:val="002C53F3"/>
    <w:rsid w:val="002D1381"/>
    <w:rsid w:val="002D15C8"/>
    <w:rsid w:val="002D2390"/>
    <w:rsid w:val="002D556D"/>
    <w:rsid w:val="002D67BF"/>
    <w:rsid w:val="002E4370"/>
    <w:rsid w:val="002F0562"/>
    <w:rsid w:val="002F0F78"/>
    <w:rsid w:val="002F23CD"/>
    <w:rsid w:val="002F42AB"/>
    <w:rsid w:val="00302893"/>
    <w:rsid w:val="00307486"/>
    <w:rsid w:val="00312280"/>
    <w:rsid w:val="00314448"/>
    <w:rsid w:val="003159ED"/>
    <w:rsid w:val="0031631B"/>
    <w:rsid w:val="00324D94"/>
    <w:rsid w:val="0033156C"/>
    <w:rsid w:val="00332E1E"/>
    <w:rsid w:val="00333BA8"/>
    <w:rsid w:val="00340778"/>
    <w:rsid w:val="00343CF5"/>
    <w:rsid w:val="00346AD9"/>
    <w:rsid w:val="00346B55"/>
    <w:rsid w:val="00347B67"/>
    <w:rsid w:val="00350E4D"/>
    <w:rsid w:val="00351154"/>
    <w:rsid w:val="00352D23"/>
    <w:rsid w:val="00353278"/>
    <w:rsid w:val="00354D51"/>
    <w:rsid w:val="00357B2A"/>
    <w:rsid w:val="00360E25"/>
    <w:rsid w:val="00361313"/>
    <w:rsid w:val="003623C2"/>
    <w:rsid w:val="00364E01"/>
    <w:rsid w:val="0036708B"/>
    <w:rsid w:val="00371631"/>
    <w:rsid w:val="003728C5"/>
    <w:rsid w:val="00372968"/>
    <w:rsid w:val="0037368A"/>
    <w:rsid w:val="00373C0F"/>
    <w:rsid w:val="00373CF0"/>
    <w:rsid w:val="00375F60"/>
    <w:rsid w:val="00381398"/>
    <w:rsid w:val="00382EDC"/>
    <w:rsid w:val="00386515"/>
    <w:rsid w:val="00387345"/>
    <w:rsid w:val="0039099F"/>
    <w:rsid w:val="00394331"/>
    <w:rsid w:val="00397078"/>
    <w:rsid w:val="00397503"/>
    <w:rsid w:val="003A215D"/>
    <w:rsid w:val="003A57C3"/>
    <w:rsid w:val="003A7434"/>
    <w:rsid w:val="003A7BA9"/>
    <w:rsid w:val="003AAEC4"/>
    <w:rsid w:val="003B32FF"/>
    <w:rsid w:val="003B44BD"/>
    <w:rsid w:val="003C041C"/>
    <w:rsid w:val="003C14BB"/>
    <w:rsid w:val="003C18AB"/>
    <w:rsid w:val="003C22AC"/>
    <w:rsid w:val="003C5FDD"/>
    <w:rsid w:val="003C7475"/>
    <w:rsid w:val="003D12E3"/>
    <w:rsid w:val="003D2614"/>
    <w:rsid w:val="003D4A18"/>
    <w:rsid w:val="003D4BD4"/>
    <w:rsid w:val="003D62AA"/>
    <w:rsid w:val="003D6F91"/>
    <w:rsid w:val="003E048A"/>
    <w:rsid w:val="003E0744"/>
    <w:rsid w:val="003E3673"/>
    <w:rsid w:val="003E4C24"/>
    <w:rsid w:val="003E5856"/>
    <w:rsid w:val="003E7FDC"/>
    <w:rsid w:val="003F0045"/>
    <w:rsid w:val="003F0333"/>
    <w:rsid w:val="003F0B43"/>
    <w:rsid w:val="003F19FA"/>
    <w:rsid w:val="003F52AB"/>
    <w:rsid w:val="003F6D05"/>
    <w:rsid w:val="003F7B0D"/>
    <w:rsid w:val="00402B27"/>
    <w:rsid w:val="00402E7B"/>
    <w:rsid w:val="00404D6F"/>
    <w:rsid w:val="00406D6D"/>
    <w:rsid w:val="00406EFE"/>
    <w:rsid w:val="004115B3"/>
    <w:rsid w:val="00412984"/>
    <w:rsid w:val="00412CD0"/>
    <w:rsid w:val="0041466B"/>
    <w:rsid w:val="00414F58"/>
    <w:rsid w:val="00417B03"/>
    <w:rsid w:val="00417BD3"/>
    <w:rsid w:val="004237EF"/>
    <w:rsid w:val="00423CA3"/>
    <w:rsid w:val="00424D6A"/>
    <w:rsid w:val="00427BEF"/>
    <w:rsid w:val="00430C0B"/>
    <w:rsid w:val="00430FB7"/>
    <w:rsid w:val="00431FCC"/>
    <w:rsid w:val="00435712"/>
    <w:rsid w:val="004416FC"/>
    <w:rsid w:val="0044235F"/>
    <w:rsid w:val="00451D17"/>
    <w:rsid w:val="00452A51"/>
    <w:rsid w:val="00453CEA"/>
    <w:rsid w:val="004545E8"/>
    <w:rsid w:val="004557EB"/>
    <w:rsid w:val="00466B4C"/>
    <w:rsid w:val="00470520"/>
    <w:rsid w:val="00471751"/>
    <w:rsid w:val="00475DE5"/>
    <w:rsid w:val="00483CAF"/>
    <w:rsid w:val="00484F85"/>
    <w:rsid w:val="00485E18"/>
    <w:rsid w:val="00486DBA"/>
    <w:rsid w:val="0049112A"/>
    <w:rsid w:val="00492BBF"/>
    <w:rsid w:val="004944CC"/>
    <w:rsid w:val="004949C1"/>
    <w:rsid w:val="00496C2E"/>
    <w:rsid w:val="004A011A"/>
    <w:rsid w:val="004A2CAD"/>
    <w:rsid w:val="004A4CB9"/>
    <w:rsid w:val="004A594B"/>
    <w:rsid w:val="004A7325"/>
    <w:rsid w:val="004B35C7"/>
    <w:rsid w:val="004B73B7"/>
    <w:rsid w:val="004C181C"/>
    <w:rsid w:val="004C1C4C"/>
    <w:rsid w:val="004C24F8"/>
    <w:rsid w:val="004C2C05"/>
    <w:rsid w:val="004C3012"/>
    <w:rsid w:val="004C4EE3"/>
    <w:rsid w:val="004C6DBF"/>
    <w:rsid w:val="004D4478"/>
    <w:rsid w:val="004D5069"/>
    <w:rsid w:val="004D609E"/>
    <w:rsid w:val="004D7DC8"/>
    <w:rsid w:val="004E3E48"/>
    <w:rsid w:val="004E41E2"/>
    <w:rsid w:val="004E5243"/>
    <w:rsid w:val="004E67BE"/>
    <w:rsid w:val="004F342E"/>
    <w:rsid w:val="004F3636"/>
    <w:rsid w:val="00503D26"/>
    <w:rsid w:val="00505CFF"/>
    <w:rsid w:val="00506925"/>
    <w:rsid w:val="00506B84"/>
    <w:rsid w:val="00506E4E"/>
    <w:rsid w:val="0050777A"/>
    <w:rsid w:val="005101D4"/>
    <w:rsid w:val="00516694"/>
    <w:rsid w:val="005166F9"/>
    <w:rsid w:val="00516BC4"/>
    <w:rsid w:val="00520074"/>
    <w:rsid w:val="00522D6B"/>
    <w:rsid w:val="00526C63"/>
    <w:rsid w:val="005322AF"/>
    <w:rsid w:val="0053271D"/>
    <w:rsid w:val="00533AF8"/>
    <w:rsid w:val="005343AC"/>
    <w:rsid w:val="00536292"/>
    <w:rsid w:val="005362C4"/>
    <w:rsid w:val="00536F00"/>
    <w:rsid w:val="005415AE"/>
    <w:rsid w:val="00541B8A"/>
    <w:rsid w:val="005424A0"/>
    <w:rsid w:val="00543053"/>
    <w:rsid w:val="005466AB"/>
    <w:rsid w:val="005474C6"/>
    <w:rsid w:val="00547ADB"/>
    <w:rsid w:val="00547D8D"/>
    <w:rsid w:val="005508B4"/>
    <w:rsid w:val="005522A0"/>
    <w:rsid w:val="005536B9"/>
    <w:rsid w:val="00554BC2"/>
    <w:rsid w:val="00554D9D"/>
    <w:rsid w:val="005568FB"/>
    <w:rsid w:val="00556A38"/>
    <w:rsid w:val="00561D38"/>
    <w:rsid w:val="005669C9"/>
    <w:rsid w:val="005713CB"/>
    <w:rsid w:val="00573560"/>
    <w:rsid w:val="005738C2"/>
    <w:rsid w:val="00580669"/>
    <w:rsid w:val="00581312"/>
    <w:rsid w:val="005813B4"/>
    <w:rsid w:val="00582DE5"/>
    <w:rsid w:val="00584C21"/>
    <w:rsid w:val="00584D5A"/>
    <w:rsid w:val="00590A24"/>
    <w:rsid w:val="005910CB"/>
    <w:rsid w:val="005915D6"/>
    <w:rsid w:val="00591A2B"/>
    <w:rsid w:val="00592316"/>
    <w:rsid w:val="00592C47"/>
    <w:rsid w:val="00592C8A"/>
    <w:rsid w:val="00594FA8"/>
    <w:rsid w:val="00596E0C"/>
    <w:rsid w:val="005A03F8"/>
    <w:rsid w:val="005A0907"/>
    <w:rsid w:val="005A1BB5"/>
    <w:rsid w:val="005A20CE"/>
    <w:rsid w:val="005A29CB"/>
    <w:rsid w:val="005A629C"/>
    <w:rsid w:val="005A64D0"/>
    <w:rsid w:val="005A7BCC"/>
    <w:rsid w:val="005B060A"/>
    <w:rsid w:val="005B1560"/>
    <w:rsid w:val="005B1A1C"/>
    <w:rsid w:val="005C04BB"/>
    <w:rsid w:val="005C2942"/>
    <w:rsid w:val="005C5B29"/>
    <w:rsid w:val="005C63A5"/>
    <w:rsid w:val="005C76ED"/>
    <w:rsid w:val="005D3B43"/>
    <w:rsid w:val="005D6719"/>
    <w:rsid w:val="005E0B71"/>
    <w:rsid w:val="005E0EF8"/>
    <w:rsid w:val="005E1ECE"/>
    <w:rsid w:val="005E2095"/>
    <w:rsid w:val="005E47F6"/>
    <w:rsid w:val="005F141B"/>
    <w:rsid w:val="005F2270"/>
    <w:rsid w:val="005F3888"/>
    <w:rsid w:val="005F4635"/>
    <w:rsid w:val="005F5CB4"/>
    <w:rsid w:val="005F7469"/>
    <w:rsid w:val="005F76C5"/>
    <w:rsid w:val="0060073C"/>
    <w:rsid w:val="00601E3C"/>
    <w:rsid w:val="00605C54"/>
    <w:rsid w:val="00607F31"/>
    <w:rsid w:val="00612D78"/>
    <w:rsid w:val="00614B23"/>
    <w:rsid w:val="006153B1"/>
    <w:rsid w:val="00617F7C"/>
    <w:rsid w:val="00621C99"/>
    <w:rsid w:val="0062490A"/>
    <w:rsid w:val="00626ED0"/>
    <w:rsid w:val="006328EF"/>
    <w:rsid w:val="00634231"/>
    <w:rsid w:val="00634601"/>
    <w:rsid w:val="00634BE7"/>
    <w:rsid w:val="006358CE"/>
    <w:rsid w:val="00635A83"/>
    <w:rsid w:val="006361CB"/>
    <w:rsid w:val="0063688F"/>
    <w:rsid w:val="00636F8E"/>
    <w:rsid w:val="00637074"/>
    <w:rsid w:val="006378AF"/>
    <w:rsid w:val="006405D5"/>
    <w:rsid w:val="00642D57"/>
    <w:rsid w:val="00643AAA"/>
    <w:rsid w:val="00643DA4"/>
    <w:rsid w:val="00645784"/>
    <w:rsid w:val="00645DC1"/>
    <w:rsid w:val="0064742A"/>
    <w:rsid w:val="0064753D"/>
    <w:rsid w:val="0065086C"/>
    <w:rsid w:val="006538A8"/>
    <w:rsid w:val="00653BB5"/>
    <w:rsid w:val="006552AA"/>
    <w:rsid w:val="00657B4C"/>
    <w:rsid w:val="00660C01"/>
    <w:rsid w:val="00662E4F"/>
    <w:rsid w:val="00663B09"/>
    <w:rsid w:val="00666AE4"/>
    <w:rsid w:val="006673AA"/>
    <w:rsid w:val="00667D9B"/>
    <w:rsid w:val="00667E20"/>
    <w:rsid w:val="00670278"/>
    <w:rsid w:val="0067509B"/>
    <w:rsid w:val="0067576E"/>
    <w:rsid w:val="006757BF"/>
    <w:rsid w:val="00680CAE"/>
    <w:rsid w:val="006823CC"/>
    <w:rsid w:val="00684DBE"/>
    <w:rsid w:val="00684FC6"/>
    <w:rsid w:val="00686701"/>
    <w:rsid w:val="00686B2D"/>
    <w:rsid w:val="006909B3"/>
    <w:rsid w:val="00692742"/>
    <w:rsid w:val="00693799"/>
    <w:rsid w:val="00695BAC"/>
    <w:rsid w:val="006964F9"/>
    <w:rsid w:val="006A3311"/>
    <w:rsid w:val="006B3FD5"/>
    <w:rsid w:val="006B4066"/>
    <w:rsid w:val="006B5610"/>
    <w:rsid w:val="006B63E8"/>
    <w:rsid w:val="006B6400"/>
    <w:rsid w:val="006B6941"/>
    <w:rsid w:val="006B7792"/>
    <w:rsid w:val="006C6199"/>
    <w:rsid w:val="006C753A"/>
    <w:rsid w:val="006C7AC2"/>
    <w:rsid w:val="006D1275"/>
    <w:rsid w:val="006D5AC4"/>
    <w:rsid w:val="006D6723"/>
    <w:rsid w:val="006E0F99"/>
    <w:rsid w:val="006E2A76"/>
    <w:rsid w:val="006E32D2"/>
    <w:rsid w:val="006E40F7"/>
    <w:rsid w:val="006E422C"/>
    <w:rsid w:val="006E55B2"/>
    <w:rsid w:val="006E6B39"/>
    <w:rsid w:val="006E773A"/>
    <w:rsid w:val="006F095E"/>
    <w:rsid w:val="006F25BD"/>
    <w:rsid w:val="006F370B"/>
    <w:rsid w:val="006F48EC"/>
    <w:rsid w:val="006F6EBB"/>
    <w:rsid w:val="007035B5"/>
    <w:rsid w:val="0070369A"/>
    <w:rsid w:val="0071292E"/>
    <w:rsid w:val="00715037"/>
    <w:rsid w:val="00715A86"/>
    <w:rsid w:val="007203E6"/>
    <w:rsid w:val="007209DE"/>
    <w:rsid w:val="00724BBD"/>
    <w:rsid w:val="007274DE"/>
    <w:rsid w:val="00731ED9"/>
    <w:rsid w:val="00742207"/>
    <w:rsid w:val="007432B6"/>
    <w:rsid w:val="00743BF8"/>
    <w:rsid w:val="007506DC"/>
    <w:rsid w:val="0075123C"/>
    <w:rsid w:val="00751500"/>
    <w:rsid w:val="00751931"/>
    <w:rsid w:val="007522FB"/>
    <w:rsid w:val="007536E1"/>
    <w:rsid w:val="00757C00"/>
    <w:rsid w:val="00760B76"/>
    <w:rsid w:val="00761A60"/>
    <w:rsid w:val="007627A0"/>
    <w:rsid w:val="00763699"/>
    <w:rsid w:val="007654C5"/>
    <w:rsid w:val="007662C2"/>
    <w:rsid w:val="007705CD"/>
    <w:rsid w:val="0077141C"/>
    <w:rsid w:val="00772F90"/>
    <w:rsid w:val="007741B1"/>
    <w:rsid w:val="00784924"/>
    <w:rsid w:val="00786983"/>
    <w:rsid w:val="007874B6"/>
    <w:rsid w:val="00792A21"/>
    <w:rsid w:val="00792F42"/>
    <w:rsid w:val="00795B22"/>
    <w:rsid w:val="00796310"/>
    <w:rsid w:val="007A005E"/>
    <w:rsid w:val="007A4B68"/>
    <w:rsid w:val="007B02EF"/>
    <w:rsid w:val="007B18FD"/>
    <w:rsid w:val="007B1A81"/>
    <w:rsid w:val="007B1AAD"/>
    <w:rsid w:val="007B42F2"/>
    <w:rsid w:val="007B4C20"/>
    <w:rsid w:val="007B599D"/>
    <w:rsid w:val="007B5D46"/>
    <w:rsid w:val="007C1E18"/>
    <w:rsid w:val="007C2778"/>
    <w:rsid w:val="007C337A"/>
    <w:rsid w:val="007C595D"/>
    <w:rsid w:val="007C6EA6"/>
    <w:rsid w:val="007C7CC9"/>
    <w:rsid w:val="007D0204"/>
    <w:rsid w:val="007D2AC8"/>
    <w:rsid w:val="007D2D0E"/>
    <w:rsid w:val="007D615B"/>
    <w:rsid w:val="007E0DDE"/>
    <w:rsid w:val="007E172B"/>
    <w:rsid w:val="007E188E"/>
    <w:rsid w:val="007E1FA5"/>
    <w:rsid w:val="007E301F"/>
    <w:rsid w:val="007E314A"/>
    <w:rsid w:val="007E3774"/>
    <w:rsid w:val="007E4928"/>
    <w:rsid w:val="007E4D06"/>
    <w:rsid w:val="007E4EB3"/>
    <w:rsid w:val="007F17F4"/>
    <w:rsid w:val="007F415B"/>
    <w:rsid w:val="007F4BF0"/>
    <w:rsid w:val="007F79B5"/>
    <w:rsid w:val="0080001C"/>
    <w:rsid w:val="00800E17"/>
    <w:rsid w:val="00801702"/>
    <w:rsid w:val="00802E07"/>
    <w:rsid w:val="00803F7C"/>
    <w:rsid w:val="008040A2"/>
    <w:rsid w:val="00805E2E"/>
    <w:rsid w:val="00811200"/>
    <w:rsid w:val="00813E70"/>
    <w:rsid w:val="0081549C"/>
    <w:rsid w:val="008165BA"/>
    <w:rsid w:val="00816B16"/>
    <w:rsid w:val="008175C9"/>
    <w:rsid w:val="0082083D"/>
    <w:rsid w:val="0082181C"/>
    <w:rsid w:val="00821F07"/>
    <w:rsid w:val="00822705"/>
    <w:rsid w:val="008253AF"/>
    <w:rsid w:val="00826ADD"/>
    <w:rsid w:val="00827157"/>
    <w:rsid w:val="00827E9F"/>
    <w:rsid w:val="00830C1A"/>
    <w:rsid w:val="0083199D"/>
    <w:rsid w:val="00832F83"/>
    <w:rsid w:val="0083646F"/>
    <w:rsid w:val="00836A09"/>
    <w:rsid w:val="008376FD"/>
    <w:rsid w:val="00837BD6"/>
    <w:rsid w:val="00843510"/>
    <w:rsid w:val="00846098"/>
    <w:rsid w:val="00846AD2"/>
    <w:rsid w:val="00850A46"/>
    <w:rsid w:val="00852381"/>
    <w:rsid w:val="008529D1"/>
    <w:rsid w:val="008530A0"/>
    <w:rsid w:val="008542A5"/>
    <w:rsid w:val="00854A05"/>
    <w:rsid w:val="00855ED9"/>
    <w:rsid w:val="00857F98"/>
    <w:rsid w:val="008634BE"/>
    <w:rsid w:val="008647C9"/>
    <w:rsid w:val="008663F6"/>
    <w:rsid w:val="008663FE"/>
    <w:rsid w:val="0087212E"/>
    <w:rsid w:val="00874817"/>
    <w:rsid w:val="00875B14"/>
    <w:rsid w:val="008762CD"/>
    <w:rsid w:val="0088039A"/>
    <w:rsid w:val="0088360C"/>
    <w:rsid w:val="00883ACB"/>
    <w:rsid w:val="0088409C"/>
    <w:rsid w:val="00885757"/>
    <w:rsid w:val="00885A30"/>
    <w:rsid w:val="008868BD"/>
    <w:rsid w:val="00887105"/>
    <w:rsid w:val="008902FB"/>
    <w:rsid w:val="00891BCA"/>
    <w:rsid w:val="008A22FB"/>
    <w:rsid w:val="008A2738"/>
    <w:rsid w:val="008A5B90"/>
    <w:rsid w:val="008B2333"/>
    <w:rsid w:val="008B4D7C"/>
    <w:rsid w:val="008B62FC"/>
    <w:rsid w:val="008B68DB"/>
    <w:rsid w:val="008B7B07"/>
    <w:rsid w:val="008C05D1"/>
    <w:rsid w:val="008C1E45"/>
    <w:rsid w:val="008C312F"/>
    <w:rsid w:val="008C56D8"/>
    <w:rsid w:val="008C7F44"/>
    <w:rsid w:val="008D252D"/>
    <w:rsid w:val="008D78FC"/>
    <w:rsid w:val="008E5F89"/>
    <w:rsid w:val="008F0DED"/>
    <w:rsid w:val="008F214E"/>
    <w:rsid w:val="008F79D6"/>
    <w:rsid w:val="008F7F26"/>
    <w:rsid w:val="009003B7"/>
    <w:rsid w:val="0090280C"/>
    <w:rsid w:val="00906CA3"/>
    <w:rsid w:val="00912D8B"/>
    <w:rsid w:val="00915F1E"/>
    <w:rsid w:val="00917117"/>
    <w:rsid w:val="00922054"/>
    <w:rsid w:val="00925272"/>
    <w:rsid w:val="009315B1"/>
    <w:rsid w:val="00931D87"/>
    <w:rsid w:val="0093248C"/>
    <w:rsid w:val="00935199"/>
    <w:rsid w:val="009372F5"/>
    <w:rsid w:val="00937740"/>
    <w:rsid w:val="00937D97"/>
    <w:rsid w:val="00942716"/>
    <w:rsid w:val="00942B72"/>
    <w:rsid w:val="0094300D"/>
    <w:rsid w:val="00943A63"/>
    <w:rsid w:val="0094461B"/>
    <w:rsid w:val="00944C8D"/>
    <w:rsid w:val="00946E28"/>
    <w:rsid w:val="00951F5A"/>
    <w:rsid w:val="00957975"/>
    <w:rsid w:val="009619A4"/>
    <w:rsid w:val="00963708"/>
    <w:rsid w:val="0096661C"/>
    <w:rsid w:val="0096715F"/>
    <w:rsid w:val="00971148"/>
    <w:rsid w:val="00971E9A"/>
    <w:rsid w:val="00974815"/>
    <w:rsid w:val="00977FDB"/>
    <w:rsid w:val="00982C6F"/>
    <w:rsid w:val="00984772"/>
    <w:rsid w:val="00986898"/>
    <w:rsid w:val="009874C3"/>
    <w:rsid w:val="009913C0"/>
    <w:rsid w:val="00991F1E"/>
    <w:rsid w:val="009936E3"/>
    <w:rsid w:val="009942EF"/>
    <w:rsid w:val="00996648"/>
    <w:rsid w:val="00997989"/>
    <w:rsid w:val="009A04FE"/>
    <w:rsid w:val="009A0583"/>
    <w:rsid w:val="009A49AB"/>
    <w:rsid w:val="009A6B27"/>
    <w:rsid w:val="009B1DDC"/>
    <w:rsid w:val="009B3A7C"/>
    <w:rsid w:val="009B3C7A"/>
    <w:rsid w:val="009B58D4"/>
    <w:rsid w:val="009B6896"/>
    <w:rsid w:val="009B7323"/>
    <w:rsid w:val="009B7653"/>
    <w:rsid w:val="009B7D1E"/>
    <w:rsid w:val="009C00F0"/>
    <w:rsid w:val="009C031D"/>
    <w:rsid w:val="009C0F85"/>
    <w:rsid w:val="009C1880"/>
    <w:rsid w:val="009C687E"/>
    <w:rsid w:val="009D095F"/>
    <w:rsid w:val="009D0E14"/>
    <w:rsid w:val="009D4D10"/>
    <w:rsid w:val="009D59D5"/>
    <w:rsid w:val="009E182D"/>
    <w:rsid w:val="009E2D27"/>
    <w:rsid w:val="009E2D7C"/>
    <w:rsid w:val="009E428A"/>
    <w:rsid w:val="009E517E"/>
    <w:rsid w:val="009E57EE"/>
    <w:rsid w:val="009E7182"/>
    <w:rsid w:val="009F105B"/>
    <w:rsid w:val="009F111B"/>
    <w:rsid w:val="009F2220"/>
    <w:rsid w:val="009F5CB0"/>
    <w:rsid w:val="009F624D"/>
    <w:rsid w:val="00A000F0"/>
    <w:rsid w:val="00A011D5"/>
    <w:rsid w:val="00A04029"/>
    <w:rsid w:val="00A14B8B"/>
    <w:rsid w:val="00A169B6"/>
    <w:rsid w:val="00A20366"/>
    <w:rsid w:val="00A207F9"/>
    <w:rsid w:val="00A331AE"/>
    <w:rsid w:val="00A33A86"/>
    <w:rsid w:val="00A37E7A"/>
    <w:rsid w:val="00A41873"/>
    <w:rsid w:val="00A453B9"/>
    <w:rsid w:val="00A503C1"/>
    <w:rsid w:val="00A50AB6"/>
    <w:rsid w:val="00A5211B"/>
    <w:rsid w:val="00A549C3"/>
    <w:rsid w:val="00A55D52"/>
    <w:rsid w:val="00A56A99"/>
    <w:rsid w:val="00A57256"/>
    <w:rsid w:val="00A64841"/>
    <w:rsid w:val="00A71143"/>
    <w:rsid w:val="00A7448F"/>
    <w:rsid w:val="00A801CB"/>
    <w:rsid w:val="00A8194A"/>
    <w:rsid w:val="00A82433"/>
    <w:rsid w:val="00A83791"/>
    <w:rsid w:val="00A8412F"/>
    <w:rsid w:val="00A85B86"/>
    <w:rsid w:val="00A85C1C"/>
    <w:rsid w:val="00A8683B"/>
    <w:rsid w:val="00A87477"/>
    <w:rsid w:val="00A95E0A"/>
    <w:rsid w:val="00A9624E"/>
    <w:rsid w:val="00A96906"/>
    <w:rsid w:val="00A96AE7"/>
    <w:rsid w:val="00AA09EA"/>
    <w:rsid w:val="00AA2783"/>
    <w:rsid w:val="00AA633A"/>
    <w:rsid w:val="00AA78CE"/>
    <w:rsid w:val="00AB57CF"/>
    <w:rsid w:val="00AC23D0"/>
    <w:rsid w:val="00AC46CD"/>
    <w:rsid w:val="00AC73BD"/>
    <w:rsid w:val="00AD0CCB"/>
    <w:rsid w:val="00AD3BB3"/>
    <w:rsid w:val="00AD67E1"/>
    <w:rsid w:val="00AE348C"/>
    <w:rsid w:val="00AE7608"/>
    <w:rsid w:val="00AF4DD9"/>
    <w:rsid w:val="00AF5563"/>
    <w:rsid w:val="00AF6698"/>
    <w:rsid w:val="00B010B1"/>
    <w:rsid w:val="00B013F9"/>
    <w:rsid w:val="00B01EB2"/>
    <w:rsid w:val="00B0317C"/>
    <w:rsid w:val="00B03201"/>
    <w:rsid w:val="00B05880"/>
    <w:rsid w:val="00B07841"/>
    <w:rsid w:val="00B14E33"/>
    <w:rsid w:val="00B14EB7"/>
    <w:rsid w:val="00B15712"/>
    <w:rsid w:val="00B15F19"/>
    <w:rsid w:val="00B1636E"/>
    <w:rsid w:val="00B16843"/>
    <w:rsid w:val="00B2179C"/>
    <w:rsid w:val="00B22723"/>
    <w:rsid w:val="00B24799"/>
    <w:rsid w:val="00B30A4A"/>
    <w:rsid w:val="00B3449F"/>
    <w:rsid w:val="00B37CF9"/>
    <w:rsid w:val="00B47B1C"/>
    <w:rsid w:val="00B558D2"/>
    <w:rsid w:val="00B61113"/>
    <w:rsid w:val="00B61678"/>
    <w:rsid w:val="00B619E1"/>
    <w:rsid w:val="00B6380C"/>
    <w:rsid w:val="00B64CB8"/>
    <w:rsid w:val="00B704AD"/>
    <w:rsid w:val="00B71C88"/>
    <w:rsid w:val="00B71D46"/>
    <w:rsid w:val="00B741F7"/>
    <w:rsid w:val="00B84349"/>
    <w:rsid w:val="00B849BD"/>
    <w:rsid w:val="00B87918"/>
    <w:rsid w:val="00B87984"/>
    <w:rsid w:val="00B91425"/>
    <w:rsid w:val="00B92259"/>
    <w:rsid w:val="00B969CE"/>
    <w:rsid w:val="00B97C8B"/>
    <w:rsid w:val="00BA0FCA"/>
    <w:rsid w:val="00BA2714"/>
    <w:rsid w:val="00BA54A6"/>
    <w:rsid w:val="00BA5633"/>
    <w:rsid w:val="00BA6A49"/>
    <w:rsid w:val="00BA6B8C"/>
    <w:rsid w:val="00BA6C49"/>
    <w:rsid w:val="00BB0541"/>
    <w:rsid w:val="00BB0F5A"/>
    <w:rsid w:val="00BB1ED4"/>
    <w:rsid w:val="00BB3177"/>
    <w:rsid w:val="00BB3EDB"/>
    <w:rsid w:val="00BB6F1F"/>
    <w:rsid w:val="00BC2FD3"/>
    <w:rsid w:val="00BC6638"/>
    <w:rsid w:val="00BC7191"/>
    <w:rsid w:val="00BC740C"/>
    <w:rsid w:val="00BD049E"/>
    <w:rsid w:val="00BD0C19"/>
    <w:rsid w:val="00BD12FA"/>
    <w:rsid w:val="00BD3B67"/>
    <w:rsid w:val="00BD429A"/>
    <w:rsid w:val="00BD4B1E"/>
    <w:rsid w:val="00BD6BA6"/>
    <w:rsid w:val="00BE251F"/>
    <w:rsid w:val="00BE46A8"/>
    <w:rsid w:val="00BE5D12"/>
    <w:rsid w:val="00BE6BA1"/>
    <w:rsid w:val="00BE7557"/>
    <w:rsid w:val="00BE7E63"/>
    <w:rsid w:val="00BF0C8F"/>
    <w:rsid w:val="00BF1A68"/>
    <w:rsid w:val="00BF396F"/>
    <w:rsid w:val="00BF51BE"/>
    <w:rsid w:val="00BF5681"/>
    <w:rsid w:val="00BF7648"/>
    <w:rsid w:val="00BF7979"/>
    <w:rsid w:val="00C05F8F"/>
    <w:rsid w:val="00C10292"/>
    <w:rsid w:val="00C11CAB"/>
    <w:rsid w:val="00C14285"/>
    <w:rsid w:val="00C142B1"/>
    <w:rsid w:val="00C16AAF"/>
    <w:rsid w:val="00C17160"/>
    <w:rsid w:val="00C23441"/>
    <w:rsid w:val="00C23B4F"/>
    <w:rsid w:val="00C25D6A"/>
    <w:rsid w:val="00C30DE2"/>
    <w:rsid w:val="00C321AB"/>
    <w:rsid w:val="00C34308"/>
    <w:rsid w:val="00C36180"/>
    <w:rsid w:val="00C36402"/>
    <w:rsid w:val="00C37272"/>
    <w:rsid w:val="00C373DF"/>
    <w:rsid w:val="00C41E9A"/>
    <w:rsid w:val="00C41F26"/>
    <w:rsid w:val="00C42C47"/>
    <w:rsid w:val="00C45D63"/>
    <w:rsid w:val="00C523D2"/>
    <w:rsid w:val="00C55C28"/>
    <w:rsid w:val="00C56A4D"/>
    <w:rsid w:val="00C6085F"/>
    <w:rsid w:val="00C61008"/>
    <w:rsid w:val="00C6416F"/>
    <w:rsid w:val="00C65E65"/>
    <w:rsid w:val="00C7021F"/>
    <w:rsid w:val="00C713FE"/>
    <w:rsid w:val="00C724A4"/>
    <w:rsid w:val="00C7280F"/>
    <w:rsid w:val="00C7347F"/>
    <w:rsid w:val="00C75651"/>
    <w:rsid w:val="00C77445"/>
    <w:rsid w:val="00C80AA3"/>
    <w:rsid w:val="00C80E2A"/>
    <w:rsid w:val="00C81366"/>
    <w:rsid w:val="00C81BFB"/>
    <w:rsid w:val="00C82DC7"/>
    <w:rsid w:val="00C9310E"/>
    <w:rsid w:val="00C932D3"/>
    <w:rsid w:val="00C957B6"/>
    <w:rsid w:val="00CA379D"/>
    <w:rsid w:val="00CA3C3E"/>
    <w:rsid w:val="00CA474A"/>
    <w:rsid w:val="00CA7588"/>
    <w:rsid w:val="00CB2FB3"/>
    <w:rsid w:val="00CB7521"/>
    <w:rsid w:val="00CC0B68"/>
    <w:rsid w:val="00CC3551"/>
    <w:rsid w:val="00CC4118"/>
    <w:rsid w:val="00CC5BAA"/>
    <w:rsid w:val="00CC778F"/>
    <w:rsid w:val="00CD0909"/>
    <w:rsid w:val="00CD13A6"/>
    <w:rsid w:val="00CD30CF"/>
    <w:rsid w:val="00CD323C"/>
    <w:rsid w:val="00CD4610"/>
    <w:rsid w:val="00CE14EE"/>
    <w:rsid w:val="00CE28FE"/>
    <w:rsid w:val="00CE2CF4"/>
    <w:rsid w:val="00CE3E22"/>
    <w:rsid w:val="00CE4F79"/>
    <w:rsid w:val="00CE538E"/>
    <w:rsid w:val="00CE69CA"/>
    <w:rsid w:val="00CE705E"/>
    <w:rsid w:val="00CF260E"/>
    <w:rsid w:val="00CF4AFD"/>
    <w:rsid w:val="00CF62FE"/>
    <w:rsid w:val="00D01051"/>
    <w:rsid w:val="00D0152A"/>
    <w:rsid w:val="00D04591"/>
    <w:rsid w:val="00D057A9"/>
    <w:rsid w:val="00D05CA3"/>
    <w:rsid w:val="00D10238"/>
    <w:rsid w:val="00D11A74"/>
    <w:rsid w:val="00D13294"/>
    <w:rsid w:val="00D148B7"/>
    <w:rsid w:val="00D208BE"/>
    <w:rsid w:val="00D219B8"/>
    <w:rsid w:val="00D236B7"/>
    <w:rsid w:val="00D25936"/>
    <w:rsid w:val="00D26338"/>
    <w:rsid w:val="00D265B6"/>
    <w:rsid w:val="00D26B50"/>
    <w:rsid w:val="00D3218F"/>
    <w:rsid w:val="00D3524B"/>
    <w:rsid w:val="00D36E3B"/>
    <w:rsid w:val="00D4155A"/>
    <w:rsid w:val="00D43037"/>
    <w:rsid w:val="00D45C29"/>
    <w:rsid w:val="00D467CC"/>
    <w:rsid w:val="00D5551A"/>
    <w:rsid w:val="00D61604"/>
    <w:rsid w:val="00D636F3"/>
    <w:rsid w:val="00D63949"/>
    <w:rsid w:val="00D63963"/>
    <w:rsid w:val="00D71105"/>
    <w:rsid w:val="00D71DB4"/>
    <w:rsid w:val="00D77CBC"/>
    <w:rsid w:val="00D862B8"/>
    <w:rsid w:val="00D919D4"/>
    <w:rsid w:val="00D91B32"/>
    <w:rsid w:val="00D9265B"/>
    <w:rsid w:val="00D95AD2"/>
    <w:rsid w:val="00D96F37"/>
    <w:rsid w:val="00D974D6"/>
    <w:rsid w:val="00D977A7"/>
    <w:rsid w:val="00DB1C01"/>
    <w:rsid w:val="00DB1F32"/>
    <w:rsid w:val="00DC427D"/>
    <w:rsid w:val="00DC4395"/>
    <w:rsid w:val="00DC666A"/>
    <w:rsid w:val="00DC792C"/>
    <w:rsid w:val="00DD043F"/>
    <w:rsid w:val="00DD0635"/>
    <w:rsid w:val="00DD1942"/>
    <w:rsid w:val="00DD4400"/>
    <w:rsid w:val="00DD4E03"/>
    <w:rsid w:val="00DD5287"/>
    <w:rsid w:val="00DD5C5C"/>
    <w:rsid w:val="00DD6D6F"/>
    <w:rsid w:val="00DD7BD2"/>
    <w:rsid w:val="00DE377C"/>
    <w:rsid w:val="00DE3B60"/>
    <w:rsid w:val="00DE4468"/>
    <w:rsid w:val="00DE47C5"/>
    <w:rsid w:val="00DE51E8"/>
    <w:rsid w:val="00DF05EC"/>
    <w:rsid w:val="00DF0AA5"/>
    <w:rsid w:val="00DF2F8D"/>
    <w:rsid w:val="00DF3114"/>
    <w:rsid w:val="00DF348C"/>
    <w:rsid w:val="00DF3FE9"/>
    <w:rsid w:val="00DF51CC"/>
    <w:rsid w:val="00DF683C"/>
    <w:rsid w:val="00E01018"/>
    <w:rsid w:val="00E019A0"/>
    <w:rsid w:val="00E01D55"/>
    <w:rsid w:val="00E03842"/>
    <w:rsid w:val="00E051EB"/>
    <w:rsid w:val="00E05A9B"/>
    <w:rsid w:val="00E10A0E"/>
    <w:rsid w:val="00E11941"/>
    <w:rsid w:val="00E213D9"/>
    <w:rsid w:val="00E24A61"/>
    <w:rsid w:val="00E25810"/>
    <w:rsid w:val="00E25977"/>
    <w:rsid w:val="00E32F22"/>
    <w:rsid w:val="00E33AFA"/>
    <w:rsid w:val="00E35F2B"/>
    <w:rsid w:val="00E36645"/>
    <w:rsid w:val="00E4036C"/>
    <w:rsid w:val="00E40744"/>
    <w:rsid w:val="00E42366"/>
    <w:rsid w:val="00E423A5"/>
    <w:rsid w:val="00E42E37"/>
    <w:rsid w:val="00E547E4"/>
    <w:rsid w:val="00E559B0"/>
    <w:rsid w:val="00E60B11"/>
    <w:rsid w:val="00E610EE"/>
    <w:rsid w:val="00E612B8"/>
    <w:rsid w:val="00E62906"/>
    <w:rsid w:val="00E63F2A"/>
    <w:rsid w:val="00E63F8A"/>
    <w:rsid w:val="00E65DD2"/>
    <w:rsid w:val="00E67A22"/>
    <w:rsid w:val="00E67A3E"/>
    <w:rsid w:val="00E70767"/>
    <w:rsid w:val="00E725E8"/>
    <w:rsid w:val="00E74AA2"/>
    <w:rsid w:val="00E756C4"/>
    <w:rsid w:val="00E76CB3"/>
    <w:rsid w:val="00E81255"/>
    <w:rsid w:val="00E82489"/>
    <w:rsid w:val="00E82526"/>
    <w:rsid w:val="00E84A9F"/>
    <w:rsid w:val="00E84D4B"/>
    <w:rsid w:val="00E87393"/>
    <w:rsid w:val="00E93B5C"/>
    <w:rsid w:val="00EA023E"/>
    <w:rsid w:val="00EA0B92"/>
    <w:rsid w:val="00EA1F9A"/>
    <w:rsid w:val="00EA309B"/>
    <w:rsid w:val="00EA37D1"/>
    <w:rsid w:val="00EB0815"/>
    <w:rsid w:val="00EB2182"/>
    <w:rsid w:val="00EB25FA"/>
    <w:rsid w:val="00EB4B03"/>
    <w:rsid w:val="00EB5C99"/>
    <w:rsid w:val="00EB6657"/>
    <w:rsid w:val="00EB75E8"/>
    <w:rsid w:val="00EB7DF3"/>
    <w:rsid w:val="00EC2F37"/>
    <w:rsid w:val="00EC4DEC"/>
    <w:rsid w:val="00ED1C5D"/>
    <w:rsid w:val="00ED32F2"/>
    <w:rsid w:val="00ED665D"/>
    <w:rsid w:val="00ED772B"/>
    <w:rsid w:val="00ED7977"/>
    <w:rsid w:val="00EE019B"/>
    <w:rsid w:val="00EE419E"/>
    <w:rsid w:val="00EE68C3"/>
    <w:rsid w:val="00EE72BC"/>
    <w:rsid w:val="00EF5B42"/>
    <w:rsid w:val="00EF6BC6"/>
    <w:rsid w:val="00EF6D4E"/>
    <w:rsid w:val="00EF748B"/>
    <w:rsid w:val="00F018B0"/>
    <w:rsid w:val="00F029F6"/>
    <w:rsid w:val="00F0469F"/>
    <w:rsid w:val="00F0770C"/>
    <w:rsid w:val="00F10C68"/>
    <w:rsid w:val="00F11AD0"/>
    <w:rsid w:val="00F121A8"/>
    <w:rsid w:val="00F12707"/>
    <w:rsid w:val="00F176BE"/>
    <w:rsid w:val="00F17FAB"/>
    <w:rsid w:val="00F21FCB"/>
    <w:rsid w:val="00F22A3C"/>
    <w:rsid w:val="00F23164"/>
    <w:rsid w:val="00F23A59"/>
    <w:rsid w:val="00F304DC"/>
    <w:rsid w:val="00F30808"/>
    <w:rsid w:val="00F36B7D"/>
    <w:rsid w:val="00F37BBA"/>
    <w:rsid w:val="00F4260E"/>
    <w:rsid w:val="00F44155"/>
    <w:rsid w:val="00F45D72"/>
    <w:rsid w:val="00F52F3F"/>
    <w:rsid w:val="00F566C3"/>
    <w:rsid w:val="00F63700"/>
    <w:rsid w:val="00F654C5"/>
    <w:rsid w:val="00F67AD0"/>
    <w:rsid w:val="00F67C9F"/>
    <w:rsid w:val="00F70BF9"/>
    <w:rsid w:val="00F71F45"/>
    <w:rsid w:val="00F732CA"/>
    <w:rsid w:val="00F736A9"/>
    <w:rsid w:val="00F74251"/>
    <w:rsid w:val="00F75076"/>
    <w:rsid w:val="00F76A30"/>
    <w:rsid w:val="00F77592"/>
    <w:rsid w:val="00F802FD"/>
    <w:rsid w:val="00F868C6"/>
    <w:rsid w:val="00F93213"/>
    <w:rsid w:val="00F93F77"/>
    <w:rsid w:val="00F94638"/>
    <w:rsid w:val="00F975AE"/>
    <w:rsid w:val="00F9769D"/>
    <w:rsid w:val="00FA1910"/>
    <w:rsid w:val="00FA545F"/>
    <w:rsid w:val="00FA66FC"/>
    <w:rsid w:val="00FB0958"/>
    <w:rsid w:val="00FB1CE8"/>
    <w:rsid w:val="00FB2DF9"/>
    <w:rsid w:val="00FB385C"/>
    <w:rsid w:val="00FB641E"/>
    <w:rsid w:val="00FC02B1"/>
    <w:rsid w:val="00FC20A1"/>
    <w:rsid w:val="00FC2321"/>
    <w:rsid w:val="00FC2432"/>
    <w:rsid w:val="00FC57E9"/>
    <w:rsid w:val="00FC5C8A"/>
    <w:rsid w:val="00FC7A67"/>
    <w:rsid w:val="00FD10A1"/>
    <w:rsid w:val="00FD33DD"/>
    <w:rsid w:val="00FD5BF3"/>
    <w:rsid w:val="00FF21FF"/>
    <w:rsid w:val="00FF4271"/>
    <w:rsid w:val="00FF560B"/>
    <w:rsid w:val="00FF63C4"/>
    <w:rsid w:val="00FF77AA"/>
    <w:rsid w:val="55E026C1"/>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95233"/>
    <o:shapelayout v:ext="edit">
      <o:idmap v:ext="edit" data="1"/>
    </o:shapelayout>
  </w:shapeDefaults>
  <w:decimalSymbol w:val=","/>
  <w:listSeparator w:val=";"/>
  <w14:docId w14:val="6471A36F"/>
  <w15:docId w15:val="{DE8C4F42-637C-4DA6-8BA1-AB02308F1E0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uiPriority="9" w:semiHidden="1" w:unhideWhenUsed="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uiPriority="0"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0" w:semiHidden="1" w:unhideWhenUsed="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uiPriority="0"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ln" w:default="1">
    <w:name w:val="Normal"/>
    <w:qFormat/>
    <w:rsid w:val="00E24A61"/>
    <w:pPr>
      <w:spacing w:after="60" w:line="240" w:lineRule="auto"/>
      <w:jc w:val="both"/>
    </w:pPr>
    <w:rPr>
      <w:rFonts w:ascii="Arial" w:hAnsi="Arial"/>
      <w:sz w:val="20"/>
    </w:rPr>
  </w:style>
  <w:style w:type="paragraph" w:styleId="Nadpis1">
    <w:name w:val="heading 1"/>
    <w:basedOn w:val="Normln"/>
    <w:next w:val="Normln"/>
    <w:link w:val="Nadpis1Char"/>
    <w:uiPriority w:val="9"/>
    <w:unhideWhenUsed/>
    <w:rsid w:val="00BA54A6"/>
    <w:pPr>
      <w:numPr>
        <w:numId w:val="1"/>
      </w:numPr>
      <w:spacing w:after="360" w:line="320" w:lineRule="atLeast"/>
      <w:outlineLvl w:val="0"/>
    </w:pPr>
    <w:rPr>
      <w:rFonts w:ascii="Times New Roman" w:hAnsi="Times New Roman" w:cs="Times New Roman"/>
      <w:b/>
      <w:bCs/>
      <w:caps/>
      <w:spacing w:val="120"/>
      <w:sz w:val="28"/>
      <w:szCs w:val="28"/>
    </w:rPr>
  </w:style>
  <w:style w:type="paragraph" w:styleId="Nadpis2">
    <w:name w:val="heading 2"/>
    <w:basedOn w:val="Normln"/>
    <w:next w:val="Normln"/>
    <w:link w:val="Nadpis2Char"/>
    <w:uiPriority w:val="9"/>
    <w:semiHidden/>
    <w:unhideWhenUsed/>
    <w:rsid w:val="00BA54A6"/>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Nadpis3">
    <w:name w:val="heading 3"/>
    <w:basedOn w:val="Normln"/>
    <w:next w:val="Normln"/>
    <w:link w:val="Nadpis3Char"/>
    <w:uiPriority w:val="9"/>
    <w:semiHidden/>
    <w:unhideWhenUsed/>
    <w:qFormat/>
    <w:rsid w:val="00BA54A6"/>
    <w:pPr>
      <w:keepNext/>
      <w:keepLines/>
      <w:spacing w:before="40" w:after="0"/>
      <w:outlineLvl w:val="2"/>
    </w:pPr>
    <w:rPr>
      <w:rFonts w:asciiTheme="majorHAnsi" w:hAnsiTheme="majorHAnsi" w:eastAsiaTheme="majorEastAsia" w:cstheme="majorBidi"/>
      <w:color w:val="243F60" w:themeColor="accent1" w:themeShade="7F"/>
      <w:sz w:val="24"/>
      <w:szCs w:val="24"/>
    </w:rPr>
  </w:style>
  <w:style w:type="paragraph" w:styleId="Nadpis4">
    <w:name w:val="heading 4"/>
    <w:basedOn w:val="Normln"/>
    <w:next w:val="Normln"/>
    <w:link w:val="Nadpis4Char"/>
    <w:uiPriority w:val="9"/>
    <w:semiHidden/>
    <w:unhideWhenUsed/>
    <w:qFormat/>
    <w:rsid w:val="00BA54A6"/>
    <w:pPr>
      <w:keepNext/>
      <w:keepLines/>
      <w:spacing w:before="40" w:after="0"/>
      <w:outlineLvl w:val="3"/>
    </w:pPr>
    <w:rPr>
      <w:rFonts w:asciiTheme="majorHAnsi" w:hAnsiTheme="majorHAnsi" w:eastAsiaTheme="majorEastAsia" w:cstheme="majorBidi"/>
      <w:i/>
      <w:iCs/>
      <w:color w:val="365F91" w:themeColor="accent1" w:themeShade="BF"/>
    </w:rPr>
  </w:style>
  <w:style w:type="paragraph" w:styleId="Nadpis9">
    <w:name w:val="heading 9"/>
    <w:basedOn w:val="Normln"/>
    <w:next w:val="Normln"/>
    <w:link w:val="Nadpis9Char"/>
    <w:uiPriority w:val="9"/>
    <w:semiHidden/>
    <w:unhideWhenUsed/>
    <w:qFormat/>
    <w:rsid w:val="00BA54A6"/>
    <w:pPr>
      <w:keepNext/>
      <w:keepLines/>
      <w:spacing w:before="40" w:after="0"/>
      <w:outlineLvl w:val="8"/>
    </w:pPr>
    <w:rPr>
      <w:rFonts w:asciiTheme="majorHAnsi" w:hAnsiTheme="majorHAnsi" w:eastAsiaTheme="majorEastAsia" w:cstheme="majorBidi"/>
      <w:i/>
      <w:iCs/>
      <w:color w:val="272727" w:themeColor="text1" w:themeTint="D8"/>
      <w:sz w:val="21"/>
      <w:szCs w:val="21"/>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character" w:styleId="Nadpis1Char" w:customStyle="1">
    <w:name w:val="Nadpis 1 Char"/>
    <w:basedOn w:val="Standardnpsmoodstavce"/>
    <w:link w:val="Nadpis1"/>
    <w:uiPriority w:val="9"/>
    <w:rsid w:val="00BA54A6"/>
    <w:rPr>
      <w:rFonts w:ascii="Times New Roman" w:hAnsi="Times New Roman" w:cs="Times New Roman"/>
      <w:b/>
      <w:bCs/>
      <w:caps/>
      <w:spacing w:val="120"/>
      <w:sz w:val="28"/>
      <w:szCs w:val="28"/>
    </w:rPr>
  </w:style>
  <w:style w:type="character" w:styleId="Nadpis2Char" w:customStyle="1">
    <w:name w:val="Nadpis 2 Char"/>
    <w:basedOn w:val="Standardnpsmoodstavce"/>
    <w:link w:val="Nadpis2"/>
    <w:uiPriority w:val="9"/>
    <w:semiHidden/>
    <w:rsid w:val="00BA54A6"/>
    <w:rPr>
      <w:rFonts w:asciiTheme="majorHAnsi" w:hAnsiTheme="majorHAnsi" w:eastAsiaTheme="majorEastAsia" w:cstheme="majorBidi"/>
      <w:color w:val="365F91" w:themeColor="accent1" w:themeShade="BF"/>
      <w:sz w:val="26"/>
      <w:szCs w:val="26"/>
    </w:rPr>
  </w:style>
  <w:style w:type="character" w:styleId="Nadpis3Char" w:customStyle="1">
    <w:name w:val="Nadpis 3 Char"/>
    <w:basedOn w:val="Standardnpsmoodstavce"/>
    <w:link w:val="Nadpis3"/>
    <w:uiPriority w:val="9"/>
    <w:semiHidden/>
    <w:rsid w:val="00BA54A6"/>
    <w:rPr>
      <w:rFonts w:asciiTheme="majorHAnsi" w:hAnsiTheme="majorHAnsi" w:eastAsiaTheme="majorEastAsia" w:cstheme="majorBidi"/>
      <w:color w:val="243F60" w:themeColor="accent1" w:themeShade="7F"/>
      <w:sz w:val="24"/>
      <w:szCs w:val="24"/>
    </w:rPr>
  </w:style>
  <w:style w:type="character" w:styleId="Nadpis4Char" w:customStyle="1">
    <w:name w:val="Nadpis 4 Char"/>
    <w:basedOn w:val="Standardnpsmoodstavce"/>
    <w:link w:val="Nadpis4"/>
    <w:uiPriority w:val="9"/>
    <w:semiHidden/>
    <w:rsid w:val="00BA54A6"/>
    <w:rPr>
      <w:rFonts w:asciiTheme="majorHAnsi" w:hAnsiTheme="majorHAnsi" w:eastAsiaTheme="majorEastAsia" w:cstheme="majorBidi"/>
      <w:i/>
      <w:iCs/>
      <w:color w:val="365F91" w:themeColor="accent1" w:themeShade="BF"/>
      <w:sz w:val="20"/>
    </w:rPr>
  </w:style>
  <w:style w:type="character" w:styleId="Nadpis9Char" w:customStyle="1">
    <w:name w:val="Nadpis 9 Char"/>
    <w:basedOn w:val="Standardnpsmoodstavce"/>
    <w:link w:val="Nadpis9"/>
    <w:uiPriority w:val="9"/>
    <w:semiHidden/>
    <w:rsid w:val="00BA54A6"/>
    <w:rPr>
      <w:rFonts w:asciiTheme="majorHAnsi" w:hAnsiTheme="majorHAnsi" w:eastAsiaTheme="majorEastAsia" w:cstheme="majorBidi"/>
      <w:i/>
      <w:iCs/>
      <w:color w:val="272727" w:themeColor="text1" w:themeTint="D8"/>
      <w:sz w:val="21"/>
      <w:szCs w:val="21"/>
    </w:rPr>
  </w:style>
  <w:style w:type="paragraph" w:styleId="Zhlav">
    <w:name w:val="header"/>
    <w:basedOn w:val="Normln"/>
    <w:link w:val="ZhlavChar"/>
    <w:rsid w:val="00BA54A6"/>
    <w:pPr>
      <w:tabs>
        <w:tab w:val="center" w:pos="4536"/>
        <w:tab w:val="right" w:pos="9072"/>
      </w:tabs>
    </w:pPr>
  </w:style>
  <w:style w:type="character" w:styleId="ZhlavChar" w:customStyle="1">
    <w:name w:val="Záhlaví Char"/>
    <w:basedOn w:val="Standardnpsmoodstavce"/>
    <w:link w:val="Zhlav"/>
    <w:rsid w:val="00BA54A6"/>
    <w:rPr>
      <w:sz w:val="20"/>
    </w:rPr>
  </w:style>
  <w:style w:type="paragraph" w:styleId="Zpat">
    <w:name w:val="footer"/>
    <w:basedOn w:val="Normln"/>
    <w:link w:val="ZpatChar"/>
    <w:uiPriority w:val="99"/>
    <w:rsid w:val="00BA54A6"/>
    <w:pPr>
      <w:tabs>
        <w:tab w:val="center" w:pos="4536"/>
        <w:tab w:val="right" w:pos="9072"/>
      </w:tabs>
    </w:pPr>
  </w:style>
  <w:style w:type="character" w:styleId="ZpatChar" w:customStyle="1">
    <w:name w:val="Zápatí Char"/>
    <w:basedOn w:val="Standardnpsmoodstavce"/>
    <w:link w:val="Zpat"/>
    <w:uiPriority w:val="99"/>
    <w:rsid w:val="00BA54A6"/>
    <w:rPr>
      <w:sz w:val="20"/>
    </w:rPr>
  </w:style>
  <w:style w:type="character" w:styleId="Hypertextovodkaz">
    <w:name w:val="Hyperlink"/>
    <w:basedOn w:val="Standardnpsmoodstavce"/>
    <w:uiPriority w:val="99"/>
    <w:rsid w:val="00BA54A6"/>
    <w:rPr>
      <w:color w:val="0000FF"/>
      <w:u w:val="single"/>
    </w:rPr>
  </w:style>
  <w:style w:type="paragraph" w:styleId="Podnadpis1" w:customStyle="1">
    <w:name w:val="Podnadpis1"/>
    <w:basedOn w:val="Normln"/>
    <w:rsid w:val="00BA54A6"/>
    <w:pPr>
      <w:spacing w:line="320" w:lineRule="atLeast"/>
      <w:jc w:val="center"/>
    </w:pPr>
    <w:rPr>
      <w:rFonts w:ascii="Times New Roman" w:hAnsi="Times New Roman" w:cs="Times New Roman"/>
    </w:rPr>
  </w:style>
  <w:style w:type="paragraph" w:styleId="Popis" w:customStyle="1">
    <w:name w:val="Popis"/>
    <w:basedOn w:val="Normln"/>
    <w:rsid w:val="00BA54A6"/>
    <w:pPr>
      <w:spacing w:after="360" w:line="320" w:lineRule="atLeast"/>
    </w:pPr>
    <w:rPr>
      <w:rFonts w:ascii="Times New Roman" w:hAnsi="Times New Roman" w:cs="Times New Roman"/>
    </w:rPr>
  </w:style>
  <w:style w:type="paragraph" w:styleId="Poloka" w:customStyle="1">
    <w:name w:val="Položka"/>
    <w:basedOn w:val="Normln"/>
    <w:rsid w:val="00BA54A6"/>
    <w:pPr>
      <w:spacing w:before="240" w:after="240" w:line="320" w:lineRule="atLeast"/>
      <w:ind w:left="2835" w:hanging="2835"/>
    </w:pPr>
    <w:rPr>
      <w:rFonts w:ascii="Times New Roman" w:hAnsi="Times New Roman" w:cs="Times New Roman"/>
    </w:rPr>
  </w:style>
  <w:style w:type="paragraph" w:styleId="Poloka-Del" w:customStyle="1">
    <w:name w:val="Položka - Delší"/>
    <w:basedOn w:val="Poloka"/>
    <w:rsid w:val="00BA54A6"/>
    <w:pPr>
      <w:ind w:left="3402" w:hanging="3402"/>
    </w:pPr>
  </w:style>
  <w:style w:type="paragraph" w:styleId="Poloka-Nejdel" w:customStyle="1">
    <w:name w:val="Položka - Nejdelší"/>
    <w:basedOn w:val="Poloka"/>
    <w:rsid w:val="00BA54A6"/>
    <w:pPr>
      <w:ind w:left="3969" w:hanging="3969"/>
    </w:pPr>
  </w:style>
  <w:style w:type="paragraph" w:styleId="Seznampodpis" w:customStyle="1">
    <w:name w:val="Seznam podpisů"/>
    <w:basedOn w:val="Normln"/>
    <w:rsid w:val="00BA54A6"/>
    <w:pPr>
      <w:tabs>
        <w:tab w:val="left" w:pos="1134"/>
        <w:tab w:val="left" w:pos="5103"/>
        <w:tab w:val="left" w:pos="5670"/>
      </w:tabs>
      <w:spacing w:before="60" w:line="320" w:lineRule="atLeast"/>
    </w:pPr>
    <w:rPr>
      <w:rFonts w:ascii="Times New Roman" w:hAnsi="Times New Roman" w:cs="Times New Roman"/>
    </w:rPr>
  </w:style>
  <w:style w:type="paragraph" w:styleId="Prosttext">
    <w:name w:val="Plain Text"/>
    <w:basedOn w:val="Normln"/>
    <w:link w:val="ProsttextChar"/>
    <w:rsid w:val="00BA54A6"/>
    <w:rPr>
      <w:rFonts w:ascii="Courier New" w:hAnsi="Courier New" w:cs="Courier New"/>
      <w:szCs w:val="20"/>
    </w:rPr>
  </w:style>
  <w:style w:type="character" w:styleId="ProsttextChar" w:customStyle="1">
    <w:name w:val="Prostý text Char"/>
    <w:basedOn w:val="Standardnpsmoodstavce"/>
    <w:link w:val="Prosttext"/>
    <w:rsid w:val="00BA54A6"/>
    <w:rPr>
      <w:rFonts w:ascii="Courier New" w:hAnsi="Courier New" w:cs="Courier New"/>
      <w:sz w:val="20"/>
      <w:szCs w:val="20"/>
    </w:rPr>
  </w:style>
  <w:style w:type="paragraph" w:styleId="Textbubliny">
    <w:name w:val="Balloon Text"/>
    <w:basedOn w:val="Normln"/>
    <w:link w:val="TextbublinyChar"/>
    <w:uiPriority w:val="99"/>
    <w:semiHidden/>
    <w:unhideWhenUsed/>
    <w:rsid w:val="00BA54A6"/>
    <w:rPr>
      <w:rFonts w:ascii="Tahoma" w:hAnsi="Tahoma" w:cs="Tahoma"/>
      <w:sz w:val="16"/>
      <w:szCs w:val="16"/>
    </w:rPr>
  </w:style>
  <w:style w:type="character" w:styleId="TextbublinyChar" w:customStyle="1">
    <w:name w:val="Text bubliny Char"/>
    <w:basedOn w:val="Standardnpsmoodstavce"/>
    <w:link w:val="Textbubliny"/>
    <w:uiPriority w:val="99"/>
    <w:semiHidden/>
    <w:rsid w:val="00BA54A6"/>
    <w:rPr>
      <w:rFonts w:ascii="Tahoma" w:hAnsi="Tahoma" w:cs="Tahoma"/>
      <w:sz w:val="16"/>
      <w:szCs w:val="16"/>
    </w:rPr>
  </w:style>
  <w:style w:type="paragraph" w:styleId="Odstavecseseznamem">
    <w:name w:val="List Paragraph"/>
    <w:aliases w:val="Reference List,Nad,Odstavec cíl se seznamem,Odstavec se seznamem5,Odstavec_muj"/>
    <w:basedOn w:val="Normln"/>
    <w:link w:val="OdstavecseseznamemChar"/>
    <w:uiPriority w:val="34"/>
    <w:rsid w:val="00BA54A6"/>
    <w:pPr>
      <w:spacing w:after="0"/>
      <w:contextualSpacing/>
    </w:pPr>
    <w:rPr>
      <w:bCs/>
      <w:szCs w:val="20"/>
    </w:rPr>
  </w:style>
  <w:style w:type="paragraph" w:styleId="MVHeading2" w:customStyle="1">
    <w:name w:val="MV_Heading 2"/>
    <w:basedOn w:val="Nadpis2"/>
    <w:autoRedefine/>
    <w:qFormat/>
    <w:rsid w:val="00642D57"/>
    <w:pPr>
      <w:numPr>
        <w:ilvl w:val="1"/>
        <w:numId w:val="2"/>
      </w:numPr>
      <w:spacing w:before="200" w:after="120"/>
    </w:pPr>
    <w:rPr>
      <w:rFonts w:ascii="Arial" w:hAnsi="Arial" w:cs="Times New Roman"/>
      <w:b/>
      <w:color w:val="auto"/>
      <w:szCs w:val="28"/>
    </w:rPr>
  </w:style>
  <w:style w:type="paragraph" w:styleId="MVHeading3" w:customStyle="1">
    <w:name w:val="MV_Heading 3"/>
    <w:basedOn w:val="Nadpis3"/>
    <w:autoRedefine/>
    <w:qFormat/>
    <w:rsid w:val="008902FB"/>
    <w:pPr>
      <w:numPr>
        <w:ilvl w:val="2"/>
        <w:numId w:val="2"/>
      </w:numPr>
      <w:spacing w:before="200" w:after="80"/>
      <w:jc w:val="left"/>
    </w:pPr>
    <w:rPr>
      <w:rFonts w:ascii="Arial" w:hAnsi="Arial" w:cs="Times New Roman"/>
      <w:b/>
      <w:color w:val="auto"/>
      <w:szCs w:val="26"/>
    </w:rPr>
  </w:style>
  <w:style w:type="paragraph" w:styleId="MVHeading1" w:customStyle="1">
    <w:name w:val="MV_Heading 1"/>
    <w:basedOn w:val="Nadpis1"/>
    <w:autoRedefine/>
    <w:qFormat/>
    <w:rsid w:val="00C724A4"/>
    <w:pPr>
      <w:keepNext/>
      <w:numPr>
        <w:numId w:val="2"/>
      </w:numPr>
      <w:spacing w:before="240" w:after="120" w:line="240" w:lineRule="auto"/>
      <w:jc w:val="left"/>
    </w:pPr>
    <w:rPr>
      <w:rFonts w:ascii="Arial" w:hAnsi="Arial"/>
    </w:rPr>
  </w:style>
  <w:style w:type="paragraph" w:styleId="Obsah1">
    <w:name w:val="toc 1"/>
    <w:basedOn w:val="Normln"/>
    <w:next w:val="Normln"/>
    <w:autoRedefine/>
    <w:uiPriority w:val="39"/>
    <w:unhideWhenUsed/>
    <w:rsid w:val="00BA54A6"/>
    <w:pPr>
      <w:tabs>
        <w:tab w:val="left" w:pos="440"/>
        <w:tab w:val="right" w:leader="dot" w:pos="9344"/>
      </w:tabs>
      <w:spacing w:after="100"/>
    </w:pPr>
  </w:style>
  <w:style w:type="paragraph" w:styleId="Obsah2">
    <w:name w:val="toc 2"/>
    <w:basedOn w:val="Normln"/>
    <w:next w:val="Normln"/>
    <w:autoRedefine/>
    <w:uiPriority w:val="39"/>
    <w:unhideWhenUsed/>
    <w:rsid w:val="00BA54A6"/>
    <w:pPr>
      <w:tabs>
        <w:tab w:val="left" w:pos="851"/>
        <w:tab w:val="right" w:leader="dot" w:pos="9356"/>
      </w:tabs>
      <w:spacing w:after="100"/>
      <w:ind w:left="220"/>
    </w:pPr>
  </w:style>
  <w:style w:type="paragraph" w:styleId="Obsah3">
    <w:name w:val="toc 3"/>
    <w:basedOn w:val="Normln"/>
    <w:next w:val="Normln"/>
    <w:autoRedefine/>
    <w:uiPriority w:val="39"/>
    <w:unhideWhenUsed/>
    <w:rsid w:val="00BA54A6"/>
    <w:pPr>
      <w:tabs>
        <w:tab w:val="left" w:pos="1320"/>
        <w:tab w:val="right" w:leader="dot" w:pos="9356"/>
      </w:tabs>
      <w:spacing w:after="100"/>
      <w:ind w:left="440"/>
    </w:pPr>
  </w:style>
  <w:style w:type="paragraph" w:styleId="Obsah4">
    <w:name w:val="toc 4"/>
    <w:basedOn w:val="Normln"/>
    <w:next w:val="Normln"/>
    <w:autoRedefine/>
    <w:uiPriority w:val="39"/>
    <w:unhideWhenUsed/>
    <w:rsid w:val="00BA54A6"/>
    <w:pPr>
      <w:spacing w:after="100" w:line="259" w:lineRule="auto"/>
      <w:ind w:left="660"/>
    </w:pPr>
    <w:rPr>
      <w:rFonts w:eastAsiaTheme="minorEastAsia"/>
      <w:lang w:eastAsia="cs-CZ"/>
    </w:rPr>
  </w:style>
  <w:style w:type="paragraph" w:styleId="Obsah5">
    <w:name w:val="toc 5"/>
    <w:basedOn w:val="Normln"/>
    <w:next w:val="Normln"/>
    <w:autoRedefine/>
    <w:uiPriority w:val="39"/>
    <w:unhideWhenUsed/>
    <w:rsid w:val="00BA54A6"/>
    <w:pPr>
      <w:spacing w:after="100" w:line="259" w:lineRule="auto"/>
      <w:ind w:left="880"/>
    </w:pPr>
    <w:rPr>
      <w:rFonts w:eastAsiaTheme="minorEastAsia"/>
      <w:lang w:eastAsia="cs-CZ"/>
    </w:rPr>
  </w:style>
  <w:style w:type="paragraph" w:styleId="Obsah6">
    <w:name w:val="toc 6"/>
    <w:basedOn w:val="Normln"/>
    <w:next w:val="Normln"/>
    <w:autoRedefine/>
    <w:uiPriority w:val="39"/>
    <w:unhideWhenUsed/>
    <w:rsid w:val="00BA54A6"/>
    <w:pPr>
      <w:spacing w:after="100" w:line="259" w:lineRule="auto"/>
      <w:ind w:left="1100"/>
    </w:pPr>
    <w:rPr>
      <w:rFonts w:eastAsiaTheme="minorEastAsia"/>
      <w:lang w:eastAsia="cs-CZ"/>
    </w:rPr>
  </w:style>
  <w:style w:type="paragraph" w:styleId="Obsah7">
    <w:name w:val="toc 7"/>
    <w:basedOn w:val="Normln"/>
    <w:next w:val="Normln"/>
    <w:autoRedefine/>
    <w:uiPriority w:val="39"/>
    <w:unhideWhenUsed/>
    <w:rsid w:val="00BA54A6"/>
    <w:pPr>
      <w:spacing w:after="100" w:line="259" w:lineRule="auto"/>
      <w:ind w:left="1320"/>
    </w:pPr>
    <w:rPr>
      <w:rFonts w:eastAsiaTheme="minorEastAsia"/>
      <w:lang w:eastAsia="cs-CZ"/>
    </w:rPr>
  </w:style>
  <w:style w:type="paragraph" w:styleId="Obsah8">
    <w:name w:val="toc 8"/>
    <w:basedOn w:val="Normln"/>
    <w:next w:val="Normln"/>
    <w:autoRedefine/>
    <w:uiPriority w:val="39"/>
    <w:unhideWhenUsed/>
    <w:rsid w:val="00BA54A6"/>
    <w:pPr>
      <w:spacing w:after="100" w:line="259" w:lineRule="auto"/>
      <w:ind w:left="1540"/>
    </w:pPr>
    <w:rPr>
      <w:rFonts w:eastAsiaTheme="minorEastAsia"/>
      <w:lang w:eastAsia="cs-CZ"/>
    </w:rPr>
  </w:style>
  <w:style w:type="paragraph" w:styleId="Obsah9">
    <w:name w:val="toc 9"/>
    <w:basedOn w:val="Normln"/>
    <w:next w:val="Normln"/>
    <w:autoRedefine/>
    <w:uiPriority w:val="39"/>
    <w:unhideWhenUsed/>
    <w:rsid w:val="00BA54A6"/>
    <w:pPr>
      <w:spacing w:after="100" w:line="259" w:lineRule="auto"/>
      <w:ind w:left="1760"/>
    </w:pPr>
    <w:rPr>
      <w:rFonts w:eastAsiaTheme="minorEastAsia"/>
      <w:lang w:eastAsia="cs-CZ"/>
    </w:rPr>
  </w:style>
  <w:style w:type="paragraph" w:styleId="Textpoznpodarou">
    <w:name w:val="footnote text"/>
    <w:aliases w:val=" Char3,Schriftart: 9 pt,Schriftart: 10 pt,Schriftart: 8 pt,pozn. pod čarou,Text poznámky pod čiarou 007,Fußnotentextf,Geneva 9,Font: Geneva 9,Boston 10,f"/>
    <w:basedOn w:val="Normln"/>
    <w:link w:val="TextpoznpodarouChar"/>
    <w:unhideWhenUsed/>
    <w:rsid w:val="00BA54A6"/>
    <w:pPr>
      <w:spacing w:after="0"/>
    </w:pPr>
    <w:rPr>
      <w:sz w:val="16"/>
      <w:szCs w:val="16"/>
    </w:rPr>
  </w:style>
  <w:style w:type="character" w:styleId="TextpoznpodarouChar" w:customStyle="1">
    <w:name w:val="Text pozn. pod čarou Char"/>
    <w:aliases w:val=" Char3 Char,Schriftart: 9 pt Char,Schriftart: 10 pt Char,Schriftart: 8 pt Char,pozn. pod čarou Char,Text poznámky pod čiarou 007 Char,Fußnotentextf Char,Geneva 9 Char,Font: Geneva 9 Char,Boston 10 Char,f Char"/>
    <w:basedOn w:val="Standardnpsmoodstavce"/>
    <w:link w:val="Textpoznpodarou"/>
    <w:rsid w:val="00BA54A6"/>
    <w:rPr>
      <w:sz w:val="16"/>
      <w:szCs w:val="16"/>
    </w:rPr>
  </w:style>
  <w:style w:type="character" w:styleId="Znakapoznpodarou">
    <w:name w:val="footnote reference"/>
    <w:aliases w:val="PGI Fußnote Ziffer"/>
    <w:basedOn w:val="Standardnpsmoodstavce"/>
    <w:unhideWhenUsed/>
    <w:rsid w:val="00BA54A6"/>
    <w:rPr>
      <w:vertAlign w:val="superscript"/>
    </w:rPr>
  </w:style>
  <w:style w:type="paragraph" w:styleId="Nzev">
    <w:name w:val="Title"/>
    <w:basedOn w:val="Normln"/>
    <w:next w:val="Normln"/>
    <w:link w:val="NzevChar"/>
    <w:uiPriority w:val="10"/>
    <w:qFormat/>
    <w:rsid w:val="00BA54A6"/>
    <w:pPr>
      <w:spacing w:after="0"/>
      <w:contextualSpacing/>
    </w:pPr>
    <w:rPr>
      <w:rFonts w:asciiTheme="majorHAnsi" w:hAnsiTheme="majorHAnsi" w:eastAsiaTheme="majorEastAsia" w:cstheme="majorBidi"/>
      <w:spacing w:val="-10"/>
      <w:kern w:val="28"/>
      <w:sz w:val="56"/>
      <w:szCs w:val="56"/>
    </w:rPr>
  </w:style>
  <w:style w:type="character" w:styleId="NzevChar" w:customStyle="1">
    <w:name w:val="Název Char"/>
    <w:basedOn w:val="Standardnpsmoodstavce"/>
    <w:link w:val="Nzev"/>
    <w:uiPriority w:val="10"/>
    <w:rsid w:val="00BA54A6"/>
    <w:rPr>
      <w:rFonts w:asciiTheme="majorHAnsi" w:hAnsiTheme="majorHAnsi" w:eastAsiaTheme="majorEastAsia" w:cstheme="majorBidi"/>
      <w:spacing w:val="-10"/>
      <w:kern w:val="28"/>
      <w:sz w:val="56"/>
      <w:szCs w:val="56"/>
    </w:rPr>
  </w:style>
  <w:style w:type="paragraph" w:styleId="MVHeading4" w:customStyle="1">
    <w:name w:val="MV_Heading 4"/>
    <w:basedOn w:val="Normln"/>
    <w:link w:val="MVHeading4Char"/>
    <w:autoRedefine/>
    <w:qFormat/>
    <w:rsid w:val="00BE46A8"/>
    <w:pPr>
      <w:keepNext/>
      <w:keepLines/>
      <w:numPr>
        <w:ilvl w:val="3"/>
        <w:numId w:val="2"/>
      </w:numPr>
      <w:spacing w:before="120"/>
      <w:ind w:left="992" w:hanging="992"/>
      <w:jc w:val="left"/>
    </w:pPr>
    <w:rPr>
      <w:rFonts w:eastAsiaTheme="majorEastAsia" w:cstheme="majorBidi"/>
      <w:i/>
      <w:iCs/>
      <w:color w:val="365F91" w:themeColor="accent1" w:themeShade="BF"/>
      <w:sz w:val="22"/>
    </w:rPr>
  </w:style>
  <w:style w:type="paragraph" w:styleId="Titulek">
    <w:name w:val="caption"/>
    <w:aliases w:val="Caption Char,Caption Char2 Char,Caption Char1 Char Char,Caption Char Char Char Char,Caption Char Char1 Char,Caption Char1 Char1,Caption Char Char Char1,Caption Char2,Caption Char1 Char,Caption Char Char Char,Caption Char Char1,fighead2"/>
    <w:basedOn w:val="Normln"/>
    <w:next w:val="Normln"/>
    <w:link w:val="TitulekChar"/>
    <w:unhideWhenUsed/>
    <w:rsid w:val="00BA54A6"/>
    <w:rPr>
      <w:i/>
      <w:iCs/>
      <w:color w:val="1F497D" w:themeColor="text2"/>
      <w:sz w:val="18"/>
      <w:szCs w:val="18"/>
    </w:rPr>
  </w:style>
  <w:style w:type="character" w:styleId="MVHeading4Char" w:customStyle="1">
    <w:name w:val="MV_Heading 4 Char"/>
    <w:basedOn w:val="Nadpis4Char"/>
    <w:link w:val="MVHeading4"/>
    <w:rsid w:val="00BE46A8"/>
    <w:rPr>
      <w:rFonts w:ascii="Arial" w:hAnsi="Arial" w:eastAsiaTheme="majorEastAsia" w:cstheme="majorBidi"/>
      <w:i/>
      <w:iCs/>
      <w:color w:val="365F91" w:themeColor="accent1" w:themeShade="BF"/>
      <w:sz w:val="20"/>
    </w:rPr>
  </w:style>
  <w:style w:type="character" w:styleId="Odkaznakoment">
    <w:name w:val="annotation reference"/>
    <w:basedOn w:val="Standardnpsmoodstavce"/>
    <w:uiPriority w:val="99"/>
    <w:rsid w:val="00BA54A6"/>
    <w:rPr>
      <w:sz w:val="16"/>
      <w:szCs w:val="16"/>
    </w:rPr>
  </w:style>
  <w:style w:type="paragraph" w:styleId="Textkomente">
    <w:name w:val="annotation text"/>
    <w:basedOn w:val="Normln"/>
    <w:link w:val="TextkomenteChar"/>
    <w:uiPriority w:val="99"/>
    <w:rsid w:val="00BA54A6"/>
    <w:pPr>
      <w:spacing w:before="60" w:after="0"/>
    </w:pPr>
    <w:rPr>
      <w:rFonts w:ascii="Verdana" w:hAnsi="Verdana" w:eastAsia="Times New Roman" w:cs="Times New Roman"/>
      <w:szCs w:val="20"/>
      <w:lang w:eastAsia="cs-CZ"/>
    </w:rPr>
  </w:style>
  <w:style w:type="character" w:styleId="TextkomenteChar" w:customStyle="1">
    <w:name w:val="Text komentáře Char"/>
    <w:basedOn w:val="Standardnpsmoodstavce"/>
    <w:link w:val="Textkomente"/>
    <w:uiPriority w:val="99"/>
    <w:rsid w:val="00BA54A6"/>
    <w:rPr>
      <w:rFonts w:ascii="Verdana" w:hAnsi="Verdana" w:eastAsia="Times New Roman" w:cs="Times New Roman"/>
      <w:sz w:val="20"/>
      <w:szCs w:val="20"/>
      <w:lang w:eastAsia="cs-CZ"/>
    </w:rPr>
  </w:style>
  <w:style w:type="character" w:styleId="OdstavecseseznamemChar" w:customStyle="1">
    <w:name w:val="Odstavec se seznamem Char"/>
    <w:aliases w:val="Reference List Char,Nad Char,Odstavec cíl se seznamem Char,Odstavec se seznamem5 Char,Odstavec_muj Char"/>
    <w:basedOn w:val="Standardnpsmoodstavce"/>
    <w:link w:val="Odstavecseseznamem"/>
    <w:uiPriority w:val="34"/>
    <w:rsid w:val="00BA54A6"/>
    <w:rPr>
      <w:bCs/>
      <w:sz w:val="20"/>
      <w:szCs w:val="20"/>
    </w:rPr>
  </w:style>
  <w:style w:type="character" w:styleId="TitulekChar" w:customStyle="1">
    <w:name w:val="Titulek Char"/>
    <w:aliases w:val="Caption Char Char,Caption Char2 Char Char,Caption Char1 Char Char Char,Caption Char Char Char Char Char,Caption Char Char1 Char Char,Caption Char1 Char1 Char,Caption Char Char Char1 Char,Caption Char2 Char1,Caption Char1 Char Char1"/>
    <w:basedOn w:val="Standardnpsmoodstavce"/>
    <w:link w:val="Titulek"/>
    <w:rsid w:val="00BA54A6"/>
    <w:rPr>
      <w:i/>
      <w:iCs/>
      <w:color w:val="1F497D" w:themeColor="text2"/>
      <w:sz w:val="18"/>
      <w:szCs w:val="18"/>
    </w:rPr>
  </w:style>
  <w:style w:type="table" w:styleId="Mkatabulky">
    <w:name w:val="Table Grid"/>
    <w:basedOn w:val="Normlntabulka"/>
    <w:uiPriority w:val="59"/>
    <w:rsid w:val="00BA54A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lnweb">
    <w:name w:val="Normal (Web)"/>
    <w:basedOn w:val="Normln"/>
    <w:uiPriority w:val="99"/>
    <w:semiHidden/>
    <w:unhideWhenUsed/>
    <w:rsid w:val="00BA54A6"/>
    <w:pPr>
      <w:spacing w:before="100" w:beforeAutospacing="1" w:after="100" w:afterAutospacing="1"/>
    </w:pPr>
    <w:rPr>
      <w:rFonts w:ascii="Times New Roman" w:hAnsi="Times New Roman" w:eastAsia="Times New Roman" w:cs="Times New Roman"/>
      <w:sz w:val="24"/>
      <w:szCs w:val="24"/>
      <w:lang w:eastAsia="cs-CZ"/>
    </w:rPr>
  </w:style>
  <w:style w:type="character" w:styleId="apple-converted-space" w:customStyle="1">
    <w:name w:val="apple-converted-space"/>
    <w:basedOn w:val="Standardnpsmoodstavce"/>
    <w:rsid w:val="00BA54A6"/>
  </w:style>
  <w:style w:type="numbering" w:styleId="StyleBulleted-ok" w:customStyle="1">
    <w:name w:val="Style Bulleted - ok"/>
    <w:basedOn w:val="Bezseznamu"/>
    <w:rsid w:val="00BA54A6"/>
    <w:pPr>
      <w:numPr>
        <w:numId w:val="3"/>
      </w:numPr>
    </w:pPr>
  </w:style>
  <w:style w:type="paragraph" w:styleId="Odkazvdokumentu" w:customStyle="1">
    <w:name w:val="Odkaz v dokumentu"/>
    <w:basedOn w:val="Normln"/>
    <w:next w:val="Normln"/>
    <w:link w:val="OdkazvdokumentuChar"/>
    <w:rsid w:val="00BA54A6"/>
    <w:pPr>
      <w:widowControl w:val="0"/>
      <w:adjustRightInd w:val="0"/>
      <w:spacing w:before="120" w:after="0"/>
      <w:textAlignment w:val="baseline"/>
    </w:pPr>
    <w:rPr>
      <w:rFonts w:eastAsia="Times New Roman" w:cs="Arial"/>
      <w:color w:val="0000FF"/>
      <w:u w:val="single"/>
    </w:rPr>
  </w:style>
  <w:style w:type="character" w:styleId="OdkazvdokumentuChar" w:customStyle="1">
    <w:name w:val="Odkaz v dokumentu Char"/>
    <w:basedOn w:val="Standardnpsmoodstavce"/>
    <w:link w:val="Odkazvdokumentu"/>
    <w:rsid w:val="00BA54A6"/>
    <w:rPr>
      <w:rFonts w:ascii="Arial" w:hAnsi="Arial" w:eastAsia="Times New Roman" w:cs="Arial"/>
      <w:color w:val="0000FF"/>
      <w:sz w:val="20"/>
      <w:u w:val="single"/>
    </w:rPr>
  </w:style>
  <w:style w:type="paragraph" w:styleId="Normlnodsazen">
    <w:name w:val="Normal Indent"/>
    <w:basedOn w:val="Normln"/>
    <w:rsid w:val="00BA54A6"/>
    <w:pPr>
      <w:tabs>
        <w:tab w:val="left" w:pos="2552"/>
      </w:tabs>
      <w:spacing w:after="0"/>
      <w:ind w:left="2552"/>
    </w:pPr>
    <w:rPr>
      <w:rFonts w:ascii="Times New Roman" w:hAnsi="Times New Roman" w:eastAsia="Times New Roman" w:cs="Times New Roman"/>
      <w:szCs w:val="20"/>
    </w:rPr>
  </w:style>
  <w:style w:type="paragraph" w:styleId="Podnadpis">
    <w:name w:val="Subtitle"/>
    <w:basedOn w:val="Normln"/>
    <w:next w:val="Normln"/>
    <w:link w:val="PodnadpisChar"/>
    <w:uiPriority w:val="11"/>
    <w:rsid w:val="00BA54A6"/>
    <w:pPr>
      <w:numPr>
        <w:ilvl w:val="1"/>
      </w:numPr>
      <w:spacing w:after="160"/>
    </w:pPr>
    <w:rPr>
      <w:rFonts w:eastAsiaTheme="minorEastAsia"/>
      <w:color w:val="5A5A5A" w:themeColor="text1" w:themeTint="A5"/>
      <w:spacing w:val="15"/>
    </w:rPr>
  </w:style>
  <w:style w:type="character" w:styleId="PodnadpisChar" w:customStyle="1">
    <w:name w:val="Podnadpis Char"/>
    <w:basedOn w:val="Standardnpsmoodstavce"/>
    <w:link w:val="Podnadpis"/>
    <w:uiPriority w:val="11"/>
    <w:rsid w:val="00BA54A6"/>
    <w:rPr>
      <w:rFonts w:eastAsiaTheme="minorEastAsia"/>
      <w:color w:val="5A5A5A" w:themeColor="text1" w:themeTint="A5"/>
      <w:spacing w:val="15"/>
      <w:sz w:val="20"/>
    </w:rPr>
  </w:style>
  <w:style w:type="paragraph" w:styleId="Revize">
    <w:name w:val="Revision"/>
    <w:hidden/>
    <w:uiPriority w:val="99"/>
    <w:semiHidden/>
    <w:rsid w:val="00BA54A6"/>
    <w:pPr>
      <w:spacing w:after="0" w:line="240" w:lineRule="auto"/>
    </w:pPr>
  </w:style>
  <w:style w:type="paragraph" w:styleId="Pedmtkomente">
    <w:name w:val="annotation subject"/>
    <w:basedOn w:val="Textkomente"/>
    <w:next w:val="Textkomente"/>
    <w:link w:val="PedmtkomenteChar"/>
    <w:uiPriority w:val="99"/>
    <w:semiHidden/>
    <w:unhideWhenUsed/>
    <w:rsid w:val="00BA54A6"/>
    <w:pPr>
      <w:spacing w:before="0" w:after="200"/>
      <w:jc w:val="left"/>
    </w:pPr>
    <w:rPr>
      <w:rFonts w:asciiTheme="minorHAnsi" w:hAnsiTheme="minorHAnsi" w:eastAsiaTheme="minorHAnsi" w:cstheme="minorBidi"/>
      <w:b/>
      <w:bCs/>
      <w:lang w:eastAsia="en-US"/>
    </w:rPr>
  </w:style>
  <w:style w:type="character" w:styleId="PedmtkomenteChar" w:customStyle="1">
    <w:name w:val="Předmět komentáře Char"/>
    <w:basedOn w:val="TextkomenteChar"/>
    <w:link w:val="Pedmtkomente"/>
    <w:uiPriority w:val="99"/>
    <w:semiHidden/>
    <w:rsid w:val="00BA54A6"/>
    <w:rPr>
      <w:rFonts w:ascii="Verdana" w:hAnsi="Verdana" w:eastAsia="Times New Roman" w:cs="Times New Roman"/>
      <w:b/>
      <w:bCs/>
      <w:sz w:val="20"/>
      <w:szCs w:val="20"/>
      <w:lang w:eastAsia="cs-CZ"/>
    </w:rPr>
  </w:style>
  <w:style w:type="character" w:styleId="TitulekCharChar" w:customStyle="1">
    <w:name w:val="Titulek Char Char"/>
    <w:uiPriority w:val="35"/>
    <w:rsid w:val="00BA54A6"/>
    <w:rPr>
      <w:b/>
    </w:rPr>
  </w:style>
  <w:style w:type="paragraph" w:styleId="Bibliografie">
    <w:name w:val="Bibliography"/>
    <w:basedOn w:val="Normln"/>
    <w:next w:val="Normln"/>
    <w:uiPriority w:val="37"/>
    <w:unhideWhenUsed/>
    <w:rsid w:val="00BA54A6"/>
  </w:style>
  <w:style w:type="table" w:styleId="Tabulkajakoseznam3">
    <w:name w:val="Table List 3"/>
    <w:basedOn w:val="Normlntabulka"/>
    <w:rsid w:val="00BA54A6"/>
    <w:pPr>
      <w:spacing w:after="120" w:line="240" w:lineRule="auto"/>
      <w:jc w:val="both"/>
    </w:pPr>
    <w:rPr>
      <w:rFonts w:ascii="Times New Roman" w:hAnsi="Times New Roman" w:eastAsia="Times New Roman" w:cs="Times New Roman"/>
      <w:sz w:val="20"/>
      <w:szCs w:val="20"/>
      <w:lang w:eastAsia="cs-CZ"/>
    </w:r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iCs/>
        <w:color w:val="000080"/>
      </w:rPr>
      <w:tblPr/>
      <w:tcPr>
        <w:tcBorders>
          <w:tl2br w:val="none" w:color="auto" w:sz="0" w:space="0"/>
          <w:tr2bl w:val="none" w:color="auto" w:sz="0" w:space="0"/>
        </w:tcBorders>
      </w:tcPr>
    </w:tblStylePr>
  </w:style>
  <w:style w:type="paragraph" w:styleId="Seznamobrzk">
    <w:name w:val="table of figures"/>
    <w:basedOn w:val="Normln"/>
    <w:next w:val="Normln"/>
    <w:uiPriority w:val="99"/>
    <w:unhideWhenUsed/>
    <w:rsid w:val="00BA54A6"/>
    <w:pPr>
      <w:spacing w:after="0"/>
    </w:pPr>
  </w:style>
  <w:style w:type="paragraph" w:styleId="10BodyCopy" w:customStyle="1">
    <w:name w:val="10_Body_Copy"/>
    <w:basedOn w:val="Normln"/>
    <w:link w:val="10BodyCopyChar"/>
    <w:rsid w:val="00BA54A6"/>
    <w:pPr>
      <w:spacing w:after="0" w:line="280" w:lineRule="exact"/>
    </w:pPr>
    <w:rPr>
      <w:rFonts w:ascii="Times New Roman" w:hAnsi="Times New Roman" w:eastAsia="Times New Roman" w:cs="Times New Roman"/>
    </w:rPr>
  </w:style>
  <w:style w:type="character" w:styleId="10BodyCopyChar" w:customStyle="1">
    <w:name w:val="10_Body_Copy Char"/>
    <w:basedOn w:val="Standardnpsmoodstavce"/>
    <w:link w:val="10BodyCopy"/>
    <w:rsid w:val="00BA54A6"/>
    <w:rPr>
      <w:rFonts w:ascii="Times New Roman" w:hAnsi="Times New Roman" w:eastAsia="Times New Roman" w:cs="Times New Roman"/>
      <w:sz w:val="20"/>
    </w:rPr>
  </w:style>
  <w:style w:type="paragraph" w:styleId="Seznam">
    <w:name w:val="List"/>
    <w:basedOn w:val="Normln"/>
    <w:rsid w:val="00BA54A6"/>
    <w:pPr>
      <w:spacing w:before="60"/>
      <w:ind w:left="360" w:hanging="360"/>
    </w:pPr>
    <w:rPr>
      <w:rFonts w:eastAsia="Times New Roman" w:cs="Times New Roman"/>
      <w:szCs w:val="20"/>
      <w:lang w:val="de-DE"/>
    </w:rPr>
  </w:style>
  <w:style w:type="table" w:styleId="TableGrid1" w:customStyle="1">
    <w:name w:val="Table Grid1"/>
    <w:basedOn w:val="Normlntabulka"/>
    <w:next w:val="Mkatabulky"/>
    <w:uiPriority w:val="39"/>
    <w:rsid w:val="00BA54A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GridTable4-Accent51" w:customStyle="1">
    <w:name w:val="Grid Table 4 - Accent 51"/>
    <w:basedOn w:val="Normlntabulka"/>
    <w:uiPriority w:val="49"/>
    <w:rsid w:val="00BA54A6"/>
    <w:pPr>
      <w:spacing w:after="0" w:line="240" w:lineRule="auto"/>
    </w:pPr>
    <w:rPr>
      <w:rFonts w:ascii="Times New Roman" w:hAnsi="Times New Roman" w:eastAsia="Times New Roman" w:cs="Times New Roman"/>
      <w:sz w:val="20"/>
      <w:szCs w:val="20"/>
      <w:lang w:eastAsia="cs-CZ"/>
    </w:rPr>
    <w:tblPr>
      <w:tblStyleRowBandSize w:val="1"/>
      <w:tblStyleColBandSize w:val="1"/>
      <w:tblBorders>
        <w:top w:val="single" w:color="92CDDC" w:themeColor="accent5" w:themeTint="99" w:sz="4" w:space="0"/>
        <w:left w:val="single" w:color="92CDDC" w:themeColor="accent5" w:themeTint="99" w:sz="4" w:space="0"/>
        <w:bottom w:val="single" w:color="92CDDC" w:themeColor="accent5" w:themeTint="99" w:sz="4" w:space="0"/>
        <w:right w:val="single" w:color="92CDDC" w:themeColor="accent5" w:themeTint="99" w:sz="4" w:space="0"/>
        <w:insideH w:val="single" w:color="92CDDC" w:themeColor="accent5" w:themeTint="99" w:sz="4" w:space="0"/>
        <w:insideV w:val="single" w:color="92CDDC" w:themeColor="accent5" w:themeTint="99" w:sz="4" w:space="0"/>
      </w:tblBorders>
    </w:tblPr>
    <w:tblStylePr w:type="firstRow">
      <w:rPr>
        <w:b/>
        <w:bCs/>
        <w:color w:val="FFFFFF" w:themeColor="background1"/>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insideH w:val="nil"/>
          <w:insideV w:val="nil"/>
        </w:tcBorders>
        <w:shd w:val="clear" w:color="auto" w:fill="4BACC6" w:themeFill="accent5"/>
      </w:tcPr>
    </w:tblStylePr>
    <w:tblStylePr w:type="lastRow">
      <w:rPr>
        <w:b/>
        <w:bCs/>
      </w:rPr>
      <w:tblPr/>
      <w:tcPr>
        <w:tcBorders>
          <w:top w:val="double" w:color="4BACC6" w:themeColor="accent5" w:sz="4" w:space="0"/>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RIbod1" w:customStyle="1">
    <w:name w:val="RI_bod 1"/>
    <w:basedOn w:val="Normln"/>
    <w:rsid w:val="00BA54A6"/>
    <w:pPr>
      <w:numPr>
        <w:numId w:val="4"/>
      </w:numPr>
      <w:tabs>
        <w:tab w:val="left" w:pos="284"/>
      </w:tabs>
      <w:spacing w:after="0"/>
    </w:pPr>
    <w:rPr>
      <w:rFonts w:ascii="Times New Roman" w:hAnsi="Times New Roman"/>
    </w:rPr>
  </w:style>
  <w:style w:type="paragraph" w:styleId="Nadpisobsahu">
    <w:name w:val="TOC Heading"/>
    <w:basedOn w:val="Nadpis1"/>
    <w:next w:val="Normln"/>
    <w:uiPriority w:val="39"/>
    <w:unhideWhenUsed/>
    <w:rsid w:val="00BA54A6"/>
    <w:pPr>
      <w:keepNext/>
      <w:keepLines/>
      <w:numPr>
        <w:numId w:val="0"/>
      </w:numPr>
      <w:spacing w:before="240" w:after="0" w:line="259" w:lineRule="auto"/>
      <w:outlineLvl w:val="9"/>
    </w:pPr>
    <w:rPr>
      <w:rFonts w:asciiTheme="majorHAnsi" w:hAnsiTheme="majorHAnsi" w:eastAsiaTheme="majorEastAsia" w:cstheme="majorBidi"/>
      <w:b w:val="0"/>
      <w:bCs w:val="0"/>
      <w:caps w:val="0"/>
      <w:color w:val="365F91" w:themeColor="accent1" w:themeShade="BF"/>
      <w:spacing w:val="0"/>
      <w:sz w:val="32"/>
      <w:szCs w:val="32"/>
      <w:lang w:val="en-US"/>
    </w:rPr>
  </w:style>
  <w:style w:type="character" w:styleId="Zstupntext">
    <w:name w:val="Placeholder Text"/>
    <w:basedOn w:val="Standardnpsmoodstavce"/>
    <w:uiPriority w:val="99"/>
    <w:semiHidden/>
    <w:rsid w:val="00BA54A6"/>
    <w:rPr>
      <w:color w:val="808080"/>
    </w:rPr>
  </w:style>
  <w:style w:type="table" w:styleId="Style1" w:customStyle="1">
    <w:name w:val="Style1"/>
    <w:basedOn w:val="ListTable4-Accent51"/>
    <w:uiPriority w:val="99"/>
    <w:rsid w:val="00BA54A6"/>
    <w:pPr>
      <w:contextualSpacing/>
    </w:pPr>
    <w:rPr>
      <w:rFonts w:ascii="Calibri" w:hAnsi="Calibri"/>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
    <w:tcPr>
      <w:shd w:val="clear" w:color="auto" w:fill="FFFFFF" w:themeFill="background1"/>
    </w:tcPr>
    <w:tblStylePr w:type="firstRow">
      <w:pPr>
        <w:wordWrap/>
        <w:spacing w:before="0" w:beforeLines="0" w:beforeAutospacing="0" w:after="0" w:afterLines="0" w:afterAutospacing="0" w:line="240" w:lineRule="auto"/>
      </w:pPr>
      <w:rPr>
        <w:rFonts w:ascii="Calibri" w:hAnsi="Calibri"/>
        <w:b/>
        <w:bCs/>
        <w:i w:val="0"/>
        <w:color w:val="auto"/>
        <w:sz w:val="20"/>
      </w:rPr>
      <w:tblPr/>
      <w:tcPr>
        <w:tcBorders>
          <w:top w:val="single" w:color="auto" w:sz="4" w:space="0"/>
          <w:left w:val="single" w:color="auto" w:sz="4" w:space="0"/>
          <w:bottom w:val="single" w:color="auto" w:sz="4" w:space="0"/>
          <w:right w:val="single" w:color="auto" w:sz="4" w:space="0"/>
          <w:insideH w:val="nil"/>
          <w:insideV w:val="single" w:color="auto" w:sz="4" w:space="0"/>
        </w:tcBorders>
        <w:shd w:val="clear" w:color="auto" w:fill="CEEBF3"/>
      </w:tcPr>
    </w:tblStylePr>
    <w:tblStylePr w:type="lastRow">
      <w:rPr>
        <w:b/>
        <w:bCs/>
      </w:rPr>
      <w:tblPr/>
      <w:tcPr>
        <w:tcBorders>
          <w:top w:val="single" w:color="auto" w:sz="4" w:space="0"/>
          <w:left w:val="single" w:color="auto" w:sz="4" w:space="0"/>
          <w:bottom w:val="single" w:color="auto" w:sz="4" w:space="0"/>
          <w:right w:val="single" w:color="auto" w:sz="4" w:space="0"/>
          <w:insideV w:val="single" w:color="auto" w:sz="4" w:space="0"/>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51" w:customStyle="1">
    <w:name w:val="List Table 4 - Accent 51"/>
    <w:basedOn w:val="Normlntabulka"/>
    <w:uiPriority w:val="49"/>
    <w:rsid w:val="00BA54A6"/>
    <w:pPr>
      <w:spacing w:after="0" w:line="240" w:lineRule="auto"/>
    </w:pPr>
    <w:rPr>
      <w:rFonts w:ascii="Times New Roman" w:hAnsi="Times New Roman" w:eastAsia="Times New Roman" w:cs="Times New Roman"/>
      <w:sz w:val="20"/>
      <w:szCs w:val="20"/>
      <w:lang w:eastAsia="cs-CZ"/>
    </w:rPr>
    <w:tblPr>
      <w:tblStyleRowBandSize w:val="1"/>
      <w:tblStyleColBandSize w:val="1"/>
      <w:tblBorders>
        <w:top w:val="single" w:color="92CDDC" w:themeColor="accent5" w:themeTint="99" w:sz="4" w:space="0"/>
        <w:left w:val="single" w:color="92CDDC" w:themeColor="accent5" w:themeTint="99" w:sz="4" w:space="0"/>
        <w:bottom w:val="single" w:color="92CDDC" w:themeColor="accent5" w:themeTint="99" w:sz="4" w:space="0"/>
        <w:right w:val="single" w:color="92CDDC" w:themeColor="accent5" w:themeTint="99" w:sz="4" w:space="0"/>
        <w:insideH w:val="single" w:color="92CDDC" w:themeColor="accent5" w:themeTint="99" w:sz="4" w:space="0"/>
      </w:tblBorders>
    </w:tblPr>
    <w:tblStylePr w:type="firstRow">
      <w:rPr>
        <w:b/>
        <w:bCs/>
        <w:color w:val="FFFFFF" w:themeColor="background1"/>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insideH w:val="nil"/>
        </w:tcBorders>
        <w:shd w:val="clear" w:color="auto" w:fill="4BACC6" w:themeFill="accent5"/>
      </w:tcPr>
    </w:tblStylePr>
    <w:tblStylePr w:type="lastRow">
      <w:rPr>
        <w:b/>
        <w:bCs/>
      </w:rPr>
      <w:tblPr/>
      <w:tcPr>
        <w:tcBorders>
          <w:top w:val="double" w:color="92CDDC" w:themeColor="accent5" w:themeTint="99" w:sz="4" w:space="0"/>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styleId="Sledovanodkaz">
    <w:name w:val="FollowedHyperlink"/>
    <w:basedOn w:val="Standardnpsmoodstavce"/>
    <w:uiPriority w:val="99"/>
    <w:semiHidden/>
    <w:unhideWhenUsed/>
    <w:rsid w:val="00BA54A6"/>
    <w:rPr>
      <w:color w:val="800080" w:themeColor="followedHyperlink"/>
      <w:u w:val="single"/>
    </w:rPr>
  </w:style>
  <w:style w:type="paragraph" w:styleId="Zkladntext">
    <w:name w:val="Body Text"/>
    <w:basedOn w:val="Normln"/>
    <w:link w:val="ZkladntextChar"/>
    <w:semiHidden/>
    <w:rsid w:val="00BA54A6"/>
    <w:pPr>
      <w:tabs>
        <w:tab w:val="left" w:pos="284"/>
        <w:tab w:val="left" w:pos="567"/>
        <w:tab w:val="left" w:pos="851"/>
        <w:tab w:val="left" w:pos="1134"/>
        <w:tab w:val="left" w:pos="1418"/>
        <w:tab w:val="right" w:pos="9072"/>
      </w:tabs>
      <w:spacing w:after="80"/>
    </w:pPr>
    <w:rPr>
      <w:rFonts w:ascii="Times New Roman" w:hAnsi="Times New Roman" w:eastAsia="Times New Roman" w:cs="Times New Roman"/>
      <w:szCs w:val="20"/>
      <w:lang w:eastAsia="cs-CZ"/>
    </w:rPr>
  </w:style>
  <w:style w:type="character" w:styleId="ZkladntextChar" w:customStyle="1">
    <w:name w:val="Základní text Char"/>
    <w:basedOn w:val="Standardnpsmoodstavce"/>
    <w:link w:val="Zkladntext"/>
    <w:semiHidden/>
    <w:rsid w:val="00BA54A6"/>
    <w:rPr>
      <w:rFonts w:ascii="Times New Roman" w:hAnsi="Times New Roman" w:eastAsia="Times New Roman" w:cs="Times New Roman"/>
      <w:sz w:val="20"/>
      <w:szCs w:val="20"/>
      <w:lang w:eastAsia="cs-CZ"/>
    </w:rPr>
  </w:style>
  <w:style w:type="paragraph" w:styleId="Rejstk4">
    <w:name w:val="index 4"/>
    <w:basedOn w:val="Normln"/>
    <w:next w:val="Normln"/>
    <w:autoRedefine/>
    <w:uiPriority w:val="99"/>
    <w:semiHidden/>
    <w:unhideWhenUsed/>
    <w:rsid w:val="00BA54A6"/>
    <w:pPr>
      <w:spacing w:after="0"/>
      <w:ind w:left="880" w:hanging="220"/>
    </w:pPr>
  </w:style>
  <w:style w:type="paragraph" w:styleId="Bezmezer">
    <w:name w:val="No Spacing"/>
    <w:uiPriority w:val="1"/>
    <w:qFormat/>
    <w:rsid w:val="00DB1C01"/>
    <w:pPr>
      <w:spacing w:after="0" w:line="240" w:lineRule="auto"/>
      <w:jc w:val="both"/>
    </w:pPr>
    <w:rPr>
      <w:sz w:val="20"/>
    </w:rPr>
  </w:style>
  <w:style w:type="table" w:styleId="Style11" w:customStyle="1">
    <w:name w:val="Style11"/>
    <w:basedOn w:val="Normlntabulka"/>
    <w:uiPriority w:val="99"/>
    <w:rsid w:val="007E4928"/>
    <w:pPr>
      <w:spacing w:after="0" w:line="240" w:lineRule="auto"/>
      <w:contextualSpacing/>
    </w:pPr>
    <w:rPr>
      <w:rFonts w:ascii="Calibri" w:hAnsi="Calibri" w:eastAsia="Times New Roman" w:cs="Times New Roman"/>
      <w:sz w:val="20"/>
      <w:szCs w:val="20"/>
      <w:lang w:eastAsia="cs-CZ"/>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
    <w:tcPr>
      <w:shd w:val="clear" w:color="auto" w:fill="FFFFFF" w:themeFill="background1"/>
    </w:tcPr>
    <w:tblStylePr w:type="firstRow">
      <w:pPr>
        <w:wordWrap/>
        <w:spacing w:before="0" w:beforeLines="0" w:beforeAutospacing="0" w:after="0" w:afterLines="0" w:afterAutospacing="0" w:line="240" w:lineRule="auto"/>
      </w:pPr>
      <w:rPr>
        <w:rFonts w:ascii="Calibri" w:hAnsi="Calibri"/>
        <w:b/>
        <w:bCs/>
        <w:i w:val="0"/>
        <w:color w:val="auto"/>
        <w:sz w:val="20"/>
      </w:rPr>
      <w:tblPr/>
      <w:tcPr>
        <w:tcBorders>
          <w:top w:val="single" w:color="auto" w:sz="4" w:space="0"/>
          <w:left w:val="single" w:color="auto" w:sz="4" w:space="0"/>
          <w:bottom w:val="single" w:color="auto" w:sz="4" w:space="0"/>
          <w:right w:val="single" w:color="auto" w:sz="4" w:space="0"/>
          <w:insideH w:val="nil"/>
          <w:insideV w:val="single" w:color="auto" w:sz="4" w:space="0"/>
        </w:tcBorders>
        <w:shd w:val="clear" w:color="auto" w:fill="CEEBF3"/>
      </w:tcPr>
    </w:tblStylePr>
    <w:tblStylePr w:type="lastRow">
      <w:rPr>
        <w:b/>
        <w:bCs/>
      </w:rPr>
      <w:tblPr/>
      <w:tcPr>
        <w:tcBorders>
          <w:top w:val="single" w:color="auto" w:sz="4" w:space="0"/>
          <w:left w:val="single" w:color="auto" w:sz="4" w:space="0"/>
          <w:bottom w:val="single" w:color="auto" w:sz="4" w:space="0"/>
          <w:right w:val="single" w:color="auto" w:sz="4" w:space="0"/>
          <w:insideV w:val="single" w:color="auto" w:sz="4" w:space="0"/>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styleId="ms-radiotext1" w:customStyle="1">
    <w:name w:val="ms-radiotext1"/>
    <w:basedOn w:val="Standardnpsmoodstavce"/>
    <w:rsid w:val="007E172B"/>
  </w:style>
  <w:style w:type="character" w:styleId="s30" w:customStyle="1">
    <w:name w:val="s30"/>
    <w:basedOn w:val="Standardnpsmoodstavce"/>
    <w:rsid w:val="006B7792"/>
  </w:style>
  <w:style w:type="paragraph" w:styleId="Textvysvtlivek">
    <w:name w:val="endnote text"/>
    <w:basedOn w:val="Normln"/>
    <w:link w:val="TextvysvtlivekChar"/>
    <w:uiPriority w:val="99"/>
    <w:semiHidden/>
    <w:unhideWhenUsed/>
    <w:rsid w:val="00A011D5"/>
    <w:pPr>
      <w:spacing w:after="0"/>
    </w:pPr>
    <w:rPr>
      <w:szCs w:val="20"/>
    </w:rPr>
  </w:style>
  <w:style w:type="character" w:styleId="TextvysvtlivekChar" w:customStyle="1">
    <w:name w:val="Text vysvětlivek Char"/>
    <w:basedOn w:val="Standardnpsmoodstavce"/>
    <w:link w:val="Textvysvtlivek"/>
    <w:uiPriority w:val="99"/>
    <w:semiHidden/>
    <w:rsid w:val="00A011D5"/>
    <w:rPr>
      <w:rFonts w:ascii="Arial" w:hAnsi="Arial"/>
      <w:sz w:val="20"/>
      <w:szCs w:val="20"/>
    </w:rPr>
  </w:style>
  <w:style w:type="character" w:styleId="Odkaznavysvtlivky">
    <w:name w:val="endnote reference"/>
    <w:basedOn w:val="Standardnpsmoodstavce"/>
    <w:uiPriority w:val="99"/>
    <w:semiHidden/>
    <w:unhideWhenUsed/>
    <w:rsid w:val="00A011D5"/>
    <w:rPr>
      <w:vertAlign w:val="superscript"/>
    </w:rPr>
  </w:style>
  <w:style w:type="character" w:styleId="PromnnHTML">
    <w:name w:val="HTML Variable"/>
    <w:basedOn w:val="Standardnpsmoodstavce"/>
    <w:uiPriority w:val="99"/>
    <w:semiHidden/>
    <w:unhideWhenUsed/>
    <w:rsid w:val="00346B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07075">
      <w:bodyDiv w:val="1"/>
      <w:marLeft w:val="0"/>
      <w:marRight w:val="0"/>
      <w:marTop w:val="0"/>
      <w:marBottom w:val="0"/>
      <w:divBdr>
        <w:top w:val="none" w:sz="0" w:space="0" w:color="auto"/>
        <w:left w:val="none" w:sz="0" w:space="0" w:color="auto"/>
        <w:bottom w:val="none" w:sz="0" w:space="0" w:color="auto"/>
        <w:right w:val="none" w:sz="0" w:space="0" w:color="auto"/>
      </w:divBdr>
      <w:divsChild>
        <w:div w:id="143742406">
          <w:marLeft w:val="0"/>
          <w:marRight w:val="0"/>
          <w:marTop w:val="0"/>
          <w:marBottom w:val="0"/>
          <w:divBdr>
            <w:top w:val="none" w:sz="0" w:space="0" w:color="auto"/>
            <w:left w:val="none" w:sz="0" w:space="0" w:color="auto"/>
            <w:bottom w:val="none" w:sz="0" w:space="0" w:color="auto"/>
            <w:right w:val="none" w:sz="0" w:space="0" w:color="auto"/>
          </w:divBdr>
        </w:div>
        <w:div w:id="225999094">
          <w:marLeft w:val="0"/>
          <w:marRight w:val="0"/>
          <w:marTop w:val="0"/>
          <w:marBottom w:val="0"/>
          <w:divBdr>
            <w:top w:val="none" w:sz="0" w:space="0" w:color="auto"/>
            <w:left w:val="none" w:sz="0" w:space="0" w:color="auto"/>
            <w:bottom w:val="none" w:sz="0" w:space="0" w:color="auto"/>
            <w:right w:val="none" w:sz="0" w:space="0" w:color="auto"/>
          </w:divBdr>
        </w:div>
        <w:div w:id="247005508">
          <w:marLeft w:val="0"/>
          <w:marRight w:val="0"/>
          <w:marTop w:val="0"/>
          <w:marBottom w:val="0"/>
          <w:divBdr>
            <w:top w:val="none" w:sz="0" w:space="0" w:color="auto"/>
            <w:left w:val="none" w:sz="0" w:space="0" w:color="auto"/>
            <w:bottom w:val="none" w:sz="0" w:space="0" w:color="auto"/>
            <w:right w:val="none" w:sz="0" w:space="0" w:color="auto"/>
          </w:divBdr>
        </w:div>
        <w:div w:id="293872187">
          <w:marLeft w:val="0"/>
          <w:marRight w:val="0"/>
          <w:marTop w:val="0"/>
          <w:marBottom w:val="0"/>
          <w:divBdr>
            <w:top w:val="none" w:sz="0" w:space="0" w:color="auto"/>
            <w:left w:val="none" w:sz="0" w:space="0" w:color="auto"/>
            <w:bottom w:val="none" w:sz="0" w:space="0" w:color="auto"/>
            <w:right w:val="none" w:sz="0" w:space="0" w:color="auto"/>
          </w:divBdr>
        </w:div>
        <w:div w:id="347684436">
          <w:marLeft w:val="0"/>
          <w:marRight w:val="0"/>
          <w:marTop w:val="0"/>
          <w:marBottom w:val="0"/>
          <w:divBdr>
            <w:top w:val="none" w:sz="0" w:space="0" w:color="auto"/>
            <w:left w:val="none" w:sz="0" w:space="0" w:color="auto"/>
            <w:bottom w:val="none" w:sz="0" w:space="0" w:color="auto"/>
            <w:right w:val="none" w:sz="0" w:space="0" w:color="auto"/>
          </w:divBdr>
        </w:div>
        <w:div w:id="454910073">
          <w:marLeft w:val="0"/>
          <w:marRight w:val="0"/>
          <w:marTop w:val="0"/>
          <w:marBottom w:val="0"/>
          <w:divBdr>
            <w:top w:val="none" w:sz="0" w:space="0" w:color="auto"/>
            <w:left w:val="none" w:sz="0" w:space="0" w:color="auto"/>
            <w:bottom w:val="none" w:sz="0" w:space="0" w:color="auto"/>
            <w:right w:val="none" w:sz="0" w:space="0" w:color="auto"/>
          </w:divBdr>
        </w:div>
        <w:div w:id="590969614">
          <w:marLeft w:val="0"/>
          <w:marRight w:val="0"/>
          <w:marTop w:val="0"/>
          <w:marBottom w:val="0"/>
          <w:divBdr>
            <w:top w:val="none" w:sz="0" w:space="0" w:color="auto"/>
            <w:left w:val="none" w:sz="0" w:space="0" w:color="auto"/>
            <w:bottom w:val="none" w:sz="0" w:space="0" w:color="auto"/>
            <w:right w:val="none" w:sz="0" w:space="0" w:color="auto"/>
          </w:divBdr>
        </w:div>
        <w:div w:id="870531521">
          <w:marLeft w:val="0"/>
          <w:marRight w:val="0"/>
          <w:marTop w:val="0"/>
          <w:marBottom w:val="0"/>
          <w:divBdr>
            <w:top w:val="none" w:sz="0" w:space="0" w:color="auto"/>
            <w:left w:val="none" w:sz="0" w:space="0" w:color="auto"/>
            <w:bottom w:val="none" w:sz="0" w:space="0" w:color="auto"/>
            <w:right w:val="none" w:sz="0" w:space="0" w:color="auto"/>
          </w:divBdr>
        </w:div>
        <w:div w:id="884756477">
          <w:marLeft w:val="0"/>
          <w:marRight w:val="0"/>
          <w:marTop w:val="0"/>
          <w:marBottom w:val="0"/>
          <w:divBdr>
            <w:top w:val="none" w:sz="0" w:space="0" w:color="auto"/>
            <w:left w:val="none" w:sz="0" w:space="0" w:color="auto"/>
            <w:bottom w:val="none" w:sz="0" w:space="0" w:color="auto"/>
            <w:right w:val="none" w:sz="0" w:space="0" w:color="auto"/>
          </w:divBdr>
        </w:div>
        <w:div w:id="926311511">
          <w:marLeft w:val="0"/>
          <w:marRight w:val="0"/>
          <w:marTop w:val="0"/>
          <w:marBottom w:val="0"/>
          <w:divBdr>
            <w:top w:val="none" w:sz="0" w:space="0" w:color="auto"/>
            <w:left w:val="none" w:sz="0" w:space="0" w:color="auto"/>
            <w:bottom w:val="none" w:sz="0" w:space="0" w:color="auto"/>
            <w:right w:val="none" w:sz="0" w:space="0" w:color="auto"/>
          </w:divBdr>
        </w:div>
        <w:div w:id="931279689">
          <w:marLeft w:val="0"/>
          <w:marRight w:val="0"/>
          <w:marTop w:val="0"/>
          <w:marBottom w:val="0"/>
          <w:divBdr>
            <w:top w:val="none" w:sz="0" w:space="0" w:color="auto"/>
            <w:left w:val="none" w:sz="0" w:space="0" w:color="auto"/>
            <w:bottom w:val="none" w:sz="0" w:space="0" w:color="auto"/>
            <w:right w:val="none" w:sz="0" w:space="0" w:color="auto"/>
          </w:divBdr>
        </w:div>
        <w:div w:id="961037621">
          <w:marLeft w:val="0"/>
          <w:marRight w:val="0"/>
          <w:marTop w:val="0"/>
          <w:marBottom w:val="0"/>
          <w:divBdr>
            <w:top w:val="none" w:sz="0" w:space="0" w:color="auto"/>
            <w:left w:val="none" w:sz="0" w:space="0" w:color="auto"/>
            <w:bottom w:val="none" w:sz="0" w:space="0" w:color="auto"/>
            <w:right w:val="none" w:sz="0" w:space="0" w:color="auto"/>
          </w:divBdr>
        </w:div>
        <w:div w:id="1090080548">
          <w:marLeft w:val="0"/>
          <w:marRight w:val="0"/>
          <w:marTop w:val="0"/>
          <w:marBottom w:val="0"/>
          <w:divBdr>
            <w:top w:val="none" w:sz="0" w:space="0" w:color="auto"/>
            <w:left w:val="none" w:sz="0" w:space="0" w:color="auto"/>
            <w:bottom w:val="none" w:sz="0" w:space="0" w:color="auto"/>
            <w:right w:val="none" w:sz="0" w:space="0" w:color="auto"/>
          </w:divBdr>
        </w:div>
        <w:div w:id="1116754514">
          <w:marLeft w:val="0"/>
          <w:marRight w:val="0"/>
          <w:marTop w:val="0"/>
          <w:marBottom w:val="0"/>
          <w:divBdr>
            <w:top w:val="none" w:sz="0" w:space="0" w:color="auto"/>
            <w:left w:val="none" w:sz="0" w:space="0" w:color="auto"/>
            <w:bottom w:val="none" w:sz="0" w:space="0" w:color="auto"/>
            <w:right w:val="none" w:sz="0" w:space="0" w:color="auto"/>
          </w:divBdr>
        </w:div>
        <w:div w:id="1343049105">
          <w:marLeft w:val="0"/>
          <w:marRight w:val="0"/>
          <w:marTop w:val="0"/>
          <w:marBottom w:val="0"/>
          <w:divBdr>
            <w:top w:val="none" w:sz="0" w:space="0" w:color="auto"/>
            <w:left w:val="none" w:sz="0" w:space="0" w:color="auto"/>
            <w:bottom w:val="none" w:sz="0" w:space="0" w:color="auto"/>
            <w:right w:val="none" w:sz="0" w:space="0" w:color="auto"/>
          </w:divBdr>
        </w:div>
        <w:div w:id="1450508302">
          <w:marLeft w:val="0"/>
          <w:marRight w:val="0"/>
          <w:marTop w:val="0"/>
          <w:marBottom w:val="0"/>
          <w:divBdr>
            <w:top w:val="none" w:sz="0" w:space="0" w:color="auto"/>
            <w:left w:val="none" w:sz="0" w:space="0" w:color="auto"/>
            <w:bottom w:val="none" w:sz="0" w:space="0" w:color="auto"/>
            <w:right w:val="none" w:sz="0" w:space="0" w:color="auto"/>
          </w:divBdr>
        </w:div>
        <w:div w:id="1881745368">
          <w:marLeft w:val="0"/>
          <w:marRight w:val="0"/>
          <w:marTop w:val="0"/>
          <w:marBottom w:val="0"/>
          <w:divBdr>
            <w:top w:val="none" w:sz="0" w:space="0" w:color="auto"/>
            <w:left w:val="none" w:sz="0" w:space="0" w:color="auto"/>
            <w:bottom w:val="none" w:sz="0" w:space="0" w:color="auto"/>
            <w:right w:val="none" w:sz="0" w:space="0" w:color="auto"/>
          </w:divBdr>
        </w:div>
      </w:divsChild>
    </w:div>
    <w:div w:id="22368436">
      <w:bodyDiv w:val="1"/>
      <w:marLeft w:val="0"/>
      <w:marRight w:val="0"/>
      <w:marTop w:val="0"/>
      <w:marBottom w:val="0"/>
      <w:divBdr>
        <w:top w:val="none" w:sz="0" w:space="0" w:color="auto"/>
        <w:left w:val="none" w:sz="0" w:space="0" w:color="auto"/>
        <w:bottom w:val="none" w:sz="0" w:space="0" w:color="auto"/>
        <w:right w:val="none" w:sz="0" w:space="0" w:color="auto"/>
      </w:divBdr>
    </w:div>
    <w:div w:id="69695433">
      <w:bodyDiv w:val="1"/>
      <w:marLeft w:val="0"/>
      <w:marRight w:val="0"/>
      <w:marTop w:val="0"/>
      <w:marBottom w:val="0"/>
      <w:divBdr>
        <w:top w:val="none" w:sz="0" w:space="0" w:color="auto"/>
        <w:left w:val="none" w:sz="0" w:space="0" w:color="auto"/>
        <w:bottom w:val="none" w:sz="0" w:space="0" w:color="auto"/>
        <w:right w:val="none" w:sz="0" w:space="0" w:color="auto"/>
      </w:divBdr>
    </w:div>
    <w:div w:id="92894596">
      <w:bodyDiv w:val="1"/>
      <w:marLeft w:val="0"/>
      <w:marRight w:val="0"/>
      <w:marTop w:val="0"/>
      <w:marBottom w:val="0"/>
      <w:divBdr>
        <w:top w:val="none" w:sz="0" w:space="0" w:color="auto"/>
        <w:left w:val="none" w:sz="0" w:space="0" w:color="auto"/>
        <w:bottom w:val="none" w:sz="0" w:space="0" w:color="auto"/>
        <w:right w:val="none" w:sz="0" w:space="0" w:color="auto"/>
      </w:divBdr>
    </w:div>
    <w:div w:id="231739798">
      <w:bodyDiv w:val="1"/>
      <w:marLeft w:val="0"/>
      <w:marRight w:val="0"/>
      <w:marTop w:val="0"/>
      <w:marBottom w:val="0"/>
      <w:divBdr>
        <w:top w:val="none" w:sz="0" w:space="0" w:color="auto"/>
        <w:left w:val="none" w:sz="0" w:space="0" w:color="auto"/>
        <w:bottom w:val="none" w:sz="0" w:space="0" w:color="auto"/>
        <w:right w:val="none" w:sz="0" w:space="0" w:color="auto"/>
      </w:divBdr>
    </w:div>
    <w:div w:id="232472810">
      <w:bodyDiv w:val="1"/>
      <w:marLeft w:val="0"/>
      <w:marRight w:val="0"/>
      <w:marTop w:val="0"/>
      <w:marBottom w:val="0"/>
      <w:divBdr>
        <w:top w:val="none" w:sz="0" w:space="0" w:color="auto"/>
        <w:left w:val="none" w:sz="0" w:space="0" w:color="auto"/>
        <w:bottom w:val="none" w:sz="0" w:space="0" w:color="auto"/>
        <w:right w:val="none" w:sz="0" w:space="0" w:color="auto"/>
      </w:divBdr>
    </w:div>
    <w:div w:id="325138282">
      <w:bodyDiv w:val="1"/>
      <w:marLeft w:val="0"/>
      <w:marRight w:val="0"/>
      <w:marTop w:val="0"/>
      <w:marBottom w:val="0"/>
      <w:divBdr>
        <w:top w:val="none" w:sz="0" w:space="0" w:color="auto"/>
        <w:left w:val="none" w:sz="0" w:space="0" w:color="auto"/>
        <w:bottom w:val="none" w:sz="0" w:space="0" w:color="auto"/>
        <w:right w:val="none" w:sz="0" w:space="0" w:color="auto"/>
      </w:divBdr>
    </w:div>
    <w:div w:id="333841747">
      <w:bodyDiv w:val="1"/>
      <w:marLeft w:val="0"/>
      <w:marRight w:val="0"/>
      <w:marTop w:val="0"/>
      <w:marBottom w:val="0"/>
      <w:divBdr>
        <w:top w:val="none" w:sz="0" w:space="0" w:color="auto"/>
        <w:left w:val="none" w:sz="0" w:space="0" w:color="auto"/>
        <w:bottom w:val="none" w:sz="0" w:space="0" w:color="auto"/>
        <w:right w:val="none" w:sz="0" w:space="0" w:color="auto"/>
      </w:divBdr>
    </w:div>
    <w:div w:id="407651288">
      <w:bodyDiv w:val="1"/>
      <w:marLeft w:val="0"/>
      <w:marRight w:val="0"/>
      <w:marTop w:val="0"/>
      <w:marBottom w:val="0"/>
      <w:divBdr>
        <w:top w:val="none" w:sz="0" w:space="0" w:color="auto"/>
        <w:left w:val="none" w:sz="0" w:space="0" w:color="auto"/>
        <w:bottom w:val="none" w:sz="0" w:space="0" w:color="auto"/>
        <w:right w:val="none" w:sz="0" w:space="0" w:color="auto"/>
      </w:divBdr>
    </w:div>
    <w:div w:id="548492472">
      <w:bodyDiv w:val="1"/>
      <w:marLeft w:val="0"/>
      <w:marRight w:val="0"/>
      <w:marTop w:val="0"/>
      <w:marBottom w:val="0"/>
      <w:divBdr>
        <w:top w:val="none" w:sz="0" w:space="0" w:color="auto"/>
        <w:left w:val="none" w:sz="0" w:space="0" w:color="auto"/>
        <w:bottom w:val="none" w:sz="0" w:space="0" w:color="auto"/>
        <w:right w:val="none" w:sz="0" w:space="0" w:color="auto"/>
      </w:divBdr>
    </w:div>
    <w:div w:id="667292715">
      <w:bodyDiv w:val="1"/>
      <w:marLeft w:val="0"/>
      <w:marRight w:val="0"/>
      <w:marTop w:val="0"/>
      <w:marBottom w:val="0"/>
      <w:divBdr>
        <w:top w:val="none" w:sz="0" w:space="0" w:color="auto"/>
        <w:left w:val="none" w:sz="0" w:space="0" w:color="auto"/>
        <w:bottom w:val="none" w:sz="0" w:space="0" w:color="auto"/>
        <w:right w:val="none" w:sz="0" w:space="0" w:color="auto"/>
      </w:divBdr>
    </w:div>
    <w:div w:id="707489585">
      <w:bodyDiv w:val="1"/>
      <w:marLeft w:val="0"/>
      <w:marRight w:val="0"/>
      <w:marTop w:val="0"/>
      <w:marBottom w:val="0"/>
      <w:divBdr>
        <w:top w:val="none" w:sz="0" w:space="0" w:color="auto"/>
        <w:left w:val="none" w:sz="0" w:space="0" w:color="auto"/>
        <w:bottom w:val="none" w:sz="0" w:space="0" w:color="auto"/>
        <w:right w:val="none" w:sz="0" w:space="0" w:color="auto"/>
      </w:divBdr>
    </w:div>
    <w:div w:id="764810482">
      <w:bodyDiv w:val="1"/>
      <w:marLeft w:val="0"/>
      <w:marRight w:val="0"/>
      <w:marTop w:val="0"/>
      <w:marBottom w:val="0"/>
      <w:divBdr>
        <w:top w:val="none" w:sz="0" w:space="0" w:color="auto"/>
        <w:left w:val="none" w:sz="0" w:space="0" w:color="auto"/>
        <w:bottom w:val="none" w:sz="0" w:space="0" w:color="auto"/>
        <w:right w:val="none" w:sz="0" w:space="0" w:color="auto"/>
      </w:divBdr>
    </w:div>
    <w:div w:id="784736505">
      <w:bodyDiv w:val="1"/>
      <w:marLeft w:val="0"/>
      <w:marRight w:val="0"/>
      <w:marTop w:val="0"/>
      <w:marBottom w:val="0"/>
      <w:divBdr>
        <w:top w:val="none" w:sz="0" w:space="0" w:color="auto"/>
        <w:left w:val="none" w:sz="0" w:space="0" w:color="auto"/>
        <w:bottom w:val="none" w:sz="0" w:space="0" w:color="auto"/>
        <w:right w:val="none" w:sz="0" w:space="0" w:color="auto"/>
      </w:divBdr>
    </w:div>
    <w:div w:id="887688060">
      <w:bodyDiv w:val="1"/>
      <w:marLeft w:val="0"/>
      <w:marRight w:val="0"/>
      <w:marTop w:val="0"/>
      <w:marBottom w:val="0"/>
      <w:divBdr>
        <w:top w:val="none" w:sz="0" w:space="0" w:color="auto"/>
        <w:left w:val="none" w:sz="0" w:space="0" w:color="auto"/>
        <w:bottom w:val="none" w:sz="0" w:space="0" w:color="auto"/>
        <w:right w:val="none" w:sz="0" w:space="0" w:color="auto"/>
      </w:divBdr>
    </w:div>
    <w:div w:id="904073211">
      <w:bodyDiv w:val="1"/>
      <w:marLeft w:val="0"/>
      <w:marRight w:val="0"/>
      <w:marTop w:val="0"/>
      <w:marBottom w:val="0"/>
      <w:divBdr>
        <w:top w:val="none" w:sz="0" w:space="0" w:color="auto"/>
        <w:left w:val="none" w:sz="0" w:space="0" w:color="auto"/>
        <w:bottom w:val="none" w:sz="0" w:space="0" w:color="auto"/>
        <w:right w:val="none" w:sz="0" w:space="0" w:color="auto"/>
      </w:divBdr>
    </w:div>
    <w:div w:id="966619287">
      <w:bodyDiv w:val="1"/>
      <w:marLeft w:val="0"/>
      <w:marRight w:val="0"/>
      <w:marTop w:val="0"/>
      <w:marBottom w:val="0"/>
      <w:divBdr>
        <w:top w:val="none" w:sz="0" w:space="0" w:color="auto"/>
        <w:left w:val="none" w:sz="0" w:space="0" w:color="auto"/>
        <w:bottom w:val="none" w:sz="0" w:space="0" w:color="auto"/>
        <w:right w:val="none" w:sz="0" w:space="0" w:color="auto"/>
      </w:divBdr>
    </w:div>
    <w:div w:id="1012337034">
      <w:bodyDiv w:val="1"/>
      <w:marLeft w:val="0"/>
      <w:marRight w:val="0"/>
      <w:marTop w:val="0"/>
      <w:marBottom w:val="0"/>
      <w:divBdr>
        <w:top w:val="none" w:sz="0" w:space="0" w:color="auto"/>
        <w:left w:val="none" w:sz="0" w:space="0" w:color="auto"/>
        <w:bottom w:val="none" w:sz="0" w:space="0" w:color="auto"/>
        <w:right w:val="none" w:sz="0" w:space="0" w:color="auto"/>
      </w:divBdr>
    </w:div>
    <w:div w:id="1131052716">
      <w:bodyDiv w:val="1"/>
      <w:marLeft w:val="0"/>
      <w:marRight w:val="0"/>
      <w:marTop w:val="0"/>
      <w:marBottom w:val="0"/>
      <w:divBdr>
        <w:top w:val="none" w:sz="0" w:space="0" w:color="auto"/>
        <w:left w:val="none" w:sz="0" w:space="0" w:color="auto"/>
        <w:bottom w:val="none" w:sz="0" w:space="0" w:color="auto"/>
        <w:right w:val="none" w:sz="0" w:space="0" w:color="auto"/>
      </w:divBdr>
    </w:div>
    <w:div w:id="1140030839">
      <w:bodyDiv w:val="1"/>
      <w:marLeft w:val="0"/>
      <w:marRight w:val="0"/>
      <w:marTop w:val="0"/>
      <w:marBottom w:val="0"/>
      <w:divBdr>
        <w:top w:val="none" w:sz="0" w:space="0" w:color="auto"/>
        <w:left w:val="none" w:sz="0" w:space="0" w:color="auto"/>
        <w:bottom w:val="none" w:sz="0" w:space="0" w:color="auto"/>
        <w:right w:val="none" w:sz="0" w:space="0" w:color="auto"/>
      </w:divBdr>
    </w:div>
    <w:div w:id="1163348767">
      <w:bodyDiv w:val="1"/>
      <w:marLeft w:val="0"/>
      <w:marRight w:val="0"/>
      <w:marTop w:val="0"/>
      <w:marBottom w:val="0"/>
      <w:divBdr>
        <w:top w:val="none" w:sz="0" w:space="0" w:color="auto"/>
        <w:left w:val="none" w:sz="0" w:space="0" w:color="auto"/>
        <w:bottom w:val="none" w:sz="0" w:space="0" w:color="auto"/>
        <w:right w:val="none" w:sz="0" w:space="0" w:color="auto"/>
      </w:divBdr>
    </w:div>
    <w:div w:id="1171408983">
      <w:bodyDiv w:val="1"/>
      <w:marLeft w:val="0"/>
      <w:marRight w:val="0"/>
      <w:marTop w:val="0"/>
      <w:marBottom w:val="0"/>
      <w:divBdr>
        <w:top w:val="none" w:sz="0" w:space="0" w:color="auto"/>
        <w:left w:val="none" w:sz="0" w:space="0" w:color="auto"/>
        <w:bottom w:val="none" w:sz="0" w:space="0" w:color="auto"/>
        <w:right w:val="none" w:sz="0" w:space="0" w:color="auto"/>
      </w:divBdr>
    </w:div>
    <w:div w:id="1625888118">
      <w:bodyDiv w:val="1"/>
      <w:marLeft w:val="0"/>
      <w:marRight w:val="0"/>
      <w:marTop w:val="0"/>
      <w:marBottom w:val="0"/>
      <w:divBdr>
        <w:top w:val="none" w:sz="0" w:space="0" w:color="auto"/>
        <w:left w:val="none" w:sz="0" w:space="0" w:color="auto"/>
        <w:bottom w:val="none" w:sz="0" w:space="0" w:color="auto"/>
        <w:right w:val="none" w:sz="0" w:space="0" w:color="auto"/>
      </w:divBdr>
    </w:div>
    <w:div w:id="1647588751">
      <w:bodyDiv w:val="1"/>
      <w:marLeft w:val="0"/>
      <w:marRight w:val="0"/>
      <w:marTop w:val="0"/>
      <w:marBottom w:val="0"/>
      <w:divBdr>
        <w:top w:val="none" w:sz="0" w:space="0" w:color="auto"/>
        <w:left w:val="none" w:sz="0" w:space="0" w:color="auto"/>
        <w:bottom w:val="none" w:sz="0" w:space="0" w:color="auto"/>
        <w:right w:val="none" w:sz="0" w:space="0" w:color="auto"/>
      </w:divBdr>
    </w:div>
    <w:div w:id="1654870797">
      <w:bodyDiv w:val="1"/>
      <w:marLeft w:val="0"/>
      <w:marRight w:val="0"/>
      <w:marTop w:val="0"/>
      <w:marBottom w:val="0"/>
      <w:divBdr>
        <w:top w:val="none" w:sz="0" w:space="0" w:color="auto"/>
        <w:left w:val="none" w:sz="0" w:space="0" w:color="auto"/>
        <w:bottom w:val="none" w:sz="0" w:space="0" w:color="auto"/>
        <w:right w:val="none" w:sz="0" w:space="0" w:color="auto"/>
      </w:divBdr>
    </w:div>
    <w:div w:id="1714963832">
      <w:bodyDiv w:val="1"/>
      <w:marLeft w:val="0"/>
      <w:marRight w:val="0"/>
      <w:marTop w:val="0"/>
      <w:marBottom w:val="0"/>
      <w:divBdr>
        <w:top w:val="none" w:sz="0" w:space="0" w:color="auto"/>
        <w:left w:val="none" w:sz="0" w:space="0" w:color="auto"/>
        <w:bottom w:val="none" w:sz="0" w:space="0" w:color="auto"/>
        <w:right w:val="none" w:sz="0" w:space="0" w:color="auto"/>
      </w:divBdr>
    </w:div>
    <w:div w:id="1764187210">
      <w:bodyDiv w:val="1"/>
      <w:marLeft w:val="0"/>
      <w:marRight w:val="0"/>
      <w:marTop w:val="0"/>
      <w:marBottom w:val="0"/>
      <w:divBdr>
        <w:top w:val="none" w:sz="0" w:space="0" w:color="auto"/>
        <w:left w:val="none" w:sz="0" w:space="0" w:color="auto"/>
        <w:bottom w:val="none" w:sz="0" w:space="0" w:color="auto"/>
        <w:right w:val="none" w:sz="0" w:space="0" w:color="auto"/>
      </w:divBdr>
    </w:div>
    <w:div w:id="1796220267">
      <w:bodyDiv w:val="1"/>
      <w:marLeft w:val="0"/>
      <w:marRight w:val="0"/>
      <w:marTop w:val="0"/>
      <w:marBottom w:val="0"/>
      <w:divBdr>
        <w:top w:val="none" w:sz="0" w:space="0" w:color="auto"/>
        <w:left w:val="none" w:sz="0" w:space="0" w:color="auto"/>
        <w:bottom w:val="none" w:sz="0" w:space="0" w:color="auto"/>
        <w:right w:val="none" w:sz="0" w:space="0" w:color="auto"/>
      </w:divBdr>
      <w:divsChild>
        <w:div w:id="1001198828">
          <w:marLeft w:val="0"/>
          <w:marRight w:val="0"/>
          <w:marTop w:val="0"/>
          <w:marBottom w:val="0"/>
          <w:divBdr>
            <w:top w:val="none" w:sz="0" w:space="0" w:color="auto"/>
            <w:left w:val="none" w:sz="0" w:space="0" w:color="auto"/>
            <w:bottom w:val="none" w:sz="0" w:space="0" w:color="auto"/>
            <w:right w:val="none" w:sz="0" w:space="0" w:color="auto"/>
          </w:divBdr>
        </w:div>
        <w:div w:id="886838346">
          <w:marLeft w:val="0"/>
          <w:marRight w:val="0"/>
          <w:marTop w:val="0"/>
          <w:marBottom w:val="0"/>
          <w:divBdr>
            <w:top w:val="none" w:sz="0" w:space="0" w:color="auto"/>
            <w:left w:val="none" w:sz="0" w:space="0" w:color="auto"/>
            <w:bottom w:val="none" w:sz="0" w:space="0" w:color="auto"/>
            <w:right w:val="none" w:sz="0" w:space="0" w:color="auto"/>
          </w:divBdr>
        </w:div>
        <w:div w:id="1713654691">
          <w:marLeft w:val="0"/>
          <w:marRight w:val="0"/>
          <w:marTop w:val="0"/>
          <w:marBottom w:val="0"/>
          <w:divBdr>
            <w:top w:val="none" w:sz="0" w:space="0" w:color="auto"/>
            <w:left w:val="none" w:sz="0" w:space="0" w:color="auto"/>
            <w:bottom w:val="none" w:sz="0" w:space="0" w:color="auto"/>
            <w:right w:val="none" w:sz="0" w:space="0" w:color="auto"/>
          </w:divBdr>
        </w:div>
        <w:div w:id="1224364638">
          <w:marLeft w:val="0"/>
          <w:marRight w:val="0"/>
          <w:marTop w:val="0"/>
          <w:marBottom w:val="0"/>
          <w:divBdr>
            <w:top w:val="none" w:sz="0" w:space="0" w:color="auto"/>
            <w:left w:val="none" w:sz="0" w:space="0" w:color="auto"/>
            <w:bottom w:val="none" w:sz="0" w:space="0" w:color="auto"/>
            <w:right w:val="none" w:sz="0" w:space="0" w:color="auto"/>
          </w:divBdr>
        </w:div>
        <w:div w:id="96296265">
          <w:marLeft w:val="0"/>
          <w:marRight w:val="0"/>
          <w:marTop w:val="0"/>
          <w:marBottom w:val="0"/>
          <w:divBdr>
            <w:top w:val="none" w:sz="0" w:space="0" w:color="auto"/>
            <w:left w:val="none" w:sz="0" w:space="0" w:color="auto"/>
            <w:bottom w:val="none" w:sz="0" w:space="0" w:color="auto"/>
            <w:right w:val="none" w:sz="0" w:space="0" w:color="auto"/>
          </w:divBdr>
        </w:div>
        <w:div w:id="1420060455">
          <w:marLeft w:val="0"/>
          <w:marRight w:val="0"/>
          <w:marTop w:val="0"/>
          <w:marBottom w:val="0"/>
          <w:divBdr>
            <w:top w:val="none" w:sz="0" w:space="0" w:color="auto"/>
            <w:left w:val="none" w:sz="0" w:space="0" w:color="auto"/>
            <w:bottom w:val="none" w:sz="0" w:space="0" w:color="auto"/>
            <w:right w:val="none" w:sz="0" w:space="0" w:color="auto"/>
          </w:divBdr>
        </w:div>
        <w:div w:id="1858613360">
          <w:marLeft w:val="0"/>
          <w:marRight w:val="0"/>
          <w:marTop w:val="0"/>
          <w:marBottom w:val="0"/>
          <w:divBdr>
            <w:top w:val="none" w:sz="0" w:space="0" w:color="auto"/>
            <w:left w:val="none" w:sz="0" w:space="0" w:color="auto"/>
            <w:bottom w:val="none" w:sz="0" w:space="0" w:color="auto"/>
            <w:right w:val="none" w:sz="0" w:space="0" w:color="auto"/>
          </w:divBdr>
        </w:div>
        <w:div w:id="1179806157">
          <w:marLeft w:val="0"/>
          <w:marRight w:val="0"/>
          <w:marTop w:val="0"/>
          <w:marBottom w:val="0"/>
          <w:divBdr>
            <w:top w:val="none" w:sz="0" w:space="0" w:color="auto"/>
            <w:left w:val="none" w:sz="0" w:space="0" w:color="auto"/>
            <w:bottom w:val="none" w:sz="0" w:space="0" w:color="auto"/>
            <w:right w:val="none" w:sz="0" w:space="0" w:color="auto"/>
          </w:divBdr>
        </w:div>
        <w:div w:id="1940720273">
          <w:marLeft w:val="0"/>
          <w:marRight w:val="0"/>
          <w:marTop w:val="0"/>
          <w:marBottom w:val="0"/>
          <w:divBdr>
            <w:top w:val="none" w:sz="0" w:space="0" w:color="auto"/>
            <w:left w:val="none" w:sz="0" w:space="0" w:color="auto"/>
            <w:bottom w:val="none" w:sz="0" w:space="0" w:color="auto"/>
            <w:right w:val="none" w:sz="0" w:space="0" w:color="auto"/>
          </w:divBdr>
        </w:div>
        <w:div w:id="1454252497">
          <w:marLeft w:val="0"/>
          <w:marRight w:val="0"/>
          <w:marTop w:val="0"/>
          <w:marBottom w:val="0"/>
          <w:divBdr>
            <w:top w:val="none" w:sz="0" w:space="0" w:color="auto"/>
            <w:left w:val="none" w:sz="0" w:space="0" w:color="auto"/>
            <w:bottom w:val="none" w:sz="0" w:space="0" w:color="auto"/>
            <w:right w:val="none" w:sz="0" w:space="0" w:color="auto"/>
          </w:divBdr>
        </w:div>
        <w:div w:id="1857577566">
          <w:marLeft w:val="0"/>
          <w:marRight w:val="0"/>
          <w:marTop w:val="0"/>
          <w:marBottom w:val="0"/>
          <w:divBdr>
            <w:top w:val="none" w:sz="0" w:space="0" w:color="auto"/>
            <w:left w:val="none" w:sz="0" w:space="0" w:color="auto"/>
            <w:bottom w:val="none" w:sz="0" w:space="0" w:color="auto"/>
            <w:right w:val="none" w:sz="0" w:space="0" w:color="auto"/>
          </w:divBdr>
        </w:div>
        <w:div w:id="1386367740">
          <w:marLeft w:val="0"/>
          <w:marRight w:val="0"/>
          <w:marTop w:val="0"/>
          <w:marBottom w:val="0"/>
          <w:divBdr>
            <w:top w:val="none" w:sz="0" w:space="0" w:color="auto"/>
            <w:left w:val="none" w:sz="0" w:space="0" w:color="auto"/>
            <w:bottom w:val="none" w:sz="0" w:space="0" w:color="auto"/>
            <w:right w:val="none" w:sz="0" w:space="0" w:color="auto"/>
          </w:divBdr>
        </w:div>
        <w:div w:id="1177304451">
          <w:marLeft w:val="0"/>
          <w:marRight w:val="0"/>
          <w:marTop w:val="0"/>
          <w:marBottom w:val="0"/>
          <w:divBdr>
            <w:top w:val="none" w:sz="0" w:space="0" w:color="auto"/>
            <w:left w:val="none" w:sz="0" w:space="0" w:color="auto"/>
            <w:bottom w:val="none" w:sz="0" w:space="0" w:color="auto"/>
            <w:right w:val="none" w:sz="0" w:space="0" w:color="auto"/>
          </w:divBdr>
        </w:div>
        <w:div w:id="1439056556">
          <w:marLeft w:val="0"/>
          <w:marRight w:val="0"/>
          <w:marTop w:val="0"/>
          <w:marBottom w:val="0"/>
          <w:divBdr>
            <w:top w:val="none" w:sz="0" w:space="0" w:color="auto"/>
            <w:left w:val="none" w:sz="0" w:space="0" w:color="auto"/>
            <w:bottom w:val="none" w:sz="0" w:space="0" w:color="auto"/>
            <w:right w:val="none" w:sz="0" w:space="0" w:color="auto"/>
          </w:divBdr>
        </w:div>
      </w:divsChild>
    </w:div>
    <w:div w:id="1921209073">
      <w:bodyDiv w:val="1"/>
      <w:marLeft w:val="0"/>
      <w:marRight w:val="0"/>
      <w:marTop w:val="0"/>
      <w:marBottom w:val="0"/>
      <w:divBdr>
        <w:top w:val="none" w:sz="0" w:space="0" w:color="auto"/>
        <w:left w:val="none" w:sz="0" w:space="0" w:color="auto"/>
        <w:bottom w:val="none" w:sz="0" w:space="0" w:color="auto"/>
        <w:right w:val="none" w:sz="0" w:space="0" w:color="auto"/>
      </w:divBdr>
    </w:div>
    <w:div w:id="203472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2.wmf" Id="rId21" /><Relationship Type="http://schemas.openxmlformats.org/officeDocument/2006/relationships/hyperlink" Target="https://www.mvcr.cz/clanek/centralni-nakup-produktu-oracle.aspx" TargetMode="External" Id="rId68" /><Relationship Type="http://schemas.openxmlformats.org/officeDocument/2006/relationships/image" Target="media/image1.png" Id="rId11" /><Relationship Type="http://schemas.openxmlformats.org/officeDocument/2006/relationships/control" Target="activeX/activeX3.xml" Id="rId24" /><Relationship Type="http://schemas.openxmlformats.org/officeDocument/2006/relationships/hyperlink" Target="https://archi.gov.cz/ikcr" TargetMode="External" Id="rId37" /><Relationship Type="http://schemas.openxmlformats.org/officeDocument/2006/relationships/hyperlink" Target="https://archi.gov.cz/ikcr" TargetMode="External" Id="rId45" /><Relationship Type="http://schemas.openxmlformats.org/officeDocument/2006/relationships/hyperlink" Target="https://archi.gov.cz/ikcr" TargetMode="External" Id="rId58" /><Relationship Type="http://schemas.openxmlformats.org/officeDocument/2006/relationships/hyperlink" Target="https://www.mvcr.cz/clanek/centralni-nakup-produktu-ibm.aspx" TargetMode="External" Id="rId66" /><Relationship Type="http://schemas.openxmlformats.org/officeDocument/2006/relationships/footer" Target="footer2.xml" Id="rId74" /><Relationship Type="http://schemas.openxmlformats.org/officeDocument/2006/relationships/numbering" Target="numbering.xml" Id="rId5" /><Relationship Type="http://schemas.openxmlformats.org/officeDocument/2006/relationships/control" Target="activeX/activeX1.xml" Id="rId22" /><Relationship Type="http://schemas.openxmlformats.org/officeDocument/2006/relationships/hyperlink" Target="https://archi.gov.cz/ikcr" TargetMode="External" Id="rId27" /><Relationship Type="http://schemas.openxmlformats.org/officeDocument/2006/relationships/hyperlink" Target="https://archi.gov.cz/ikcr" TargetMode="External" Id="rId35" /><Relationship Type="http://schemas.openxmlformats.org/officeDocument/2006/relationships/hyperlink" Target="https://archi.gov.cz/ikcr" TargetMode="External" Id="rId43" /><Relationship Type="http://schemas.openxmlformats.org/officeDocument/2006/relationships/hyperlink" Target="https://archi.gov.cz/ikcr" TargetMode="External" Id="rId48" /><Relationship Type="http://schemas.openxmlformats.org/officeDocument/2006/relationships/hyperlink" Target="https://archi.gov.cz/ikcr" TargetMode="External" Id="rId56" /><Relationship Type="http://schemas.openxmlformats.org/officeDocument/2006/relationships/hyperlink" Target="https://www.mvcr.cz/clanek/centralni-nakup-produktu-vmware.aspx" TargetMode="External" Id="rId69" /><Relationship Type="http://schemas.openxmlformats.org/officeDocument/2006/relationships/glossaryDocument" Target="glossary/document.xml" Id="rId77" /><Relationship Type="http://schemas.openxmlformats.org/officeDocument/2006/relationships/webSettings" Target="webSettings.xml" Id="rId8" /><Relationship Type="http://schemas.openxmlformats.org/officeDocument/2006/relationships/header" Target="header1.xml" Id="rId72" /><Relationship Type="http://schemas.microsoft.com/office/2016/09/relationships/commentsIds" Target="commentsIds.xml" Id="rId80" /><Relationship Type="http://schemas.openxmlformats.org/officeDocument/2006/relationships/customXml" Target="../customXml/item3.xml" Id="rId3" /><Relationship Type="http://schemas.openxmlformats.org/officeDocument/2006/relationships/hyperlink" Target="https://archi.gov.cz/ikcr" TargetMode="External" Id="rId25" /><Relationship Type="http://schemas.openxmlformats.org/officeDocument/2006/relationships/hyperlink" Target="https://archi.gov.cz/ikcr" TargetMode="External" Id="rId33" /><Relationship Type="http://schemas.openxmlformats.org/officeDocument/2006/relationships/hyperlink" Target="https://archi.gov.cz/ikcr" TargetMode="External" Id="rId46" /><Relationship Type="http://schemas.openxmlformats.org/officeDocument/2006/relationships/hyperlink" Target="https://www.mvcr.cz/clanek/centralni-nakup-produktu-microsoft.aspx" TargetMode="External" Id="rId67" /><Relationship Type="http://schemas.openxmlformats.org/officeDocument/2006/relationships/hyperlink" Target="https://archi.gov.cz/ikcr" TargetMode="External" Id="rId41" /><Relationship Type="http://schemas.openxmlformats.org/officeDocument/2006/relationships/hyperlink" Target="https://archi.gov.cz/ikcr" TargetMode="External" Id="rId54" /><Relationship Type="http://schemas.openxmlformats.org/officeDocument/2006/relationships/hyperlink" Target="https://www.mvcr.cz/clanek/centralni-nakup-ict-komodit.aspx" TargetMode="External" Id="rId70" /><Relationship Type="http://schemas.openxmlformats.org/officeDocument/2006/relationships/fontTable" Target="fontTable.xml" Id="rId75"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control" Target="activeX/activeX2.xml" Id="rId23" /><Relationship Type="http://schemas.openxmlformats.org/officeDocument/2006/relationships/endnotes" Target="endnotes.xml" Id="rId10" /><Relationship Type="http://schemas.openxmlformats.org/officeDocument/2006/relationships/hyperlink" Target="https://archi.gov.cz/ikcr" TargetMode="External" Id="rId31" /><Relationship Type="http://schemas.openxmlformats.org/officeDocument/2006/relationships/hyperlink" Target="https://archi.gov.cz/ikcr" TargetMode="External" Id="rId52" /><Relationship Type="http://schemas.openxmlformats.org/officeDocument/2006/relationships/hyperlink" Target="https://www.mvcr.cz/clanek/centralni-nakup-produktu-cisco-systems.aspx" TargetMode="External" Id="rId65" /><Relationship Type="http://schemas.openxmlformats.org/officeDocument/2006/relationships/footer" Target="footer1.xml" Id="rId73" /><Relationship Type="http://schemas.openxmlformats.org/officeDocument/2006/relationships/theme" Target="theme/theme1.xml" Id="rId78" /><Relationship Type="http://schemas.microsoft.com/office/2018/08/relationships/commentsExtensible" Target="commentsExtensible.xml" Id="rId8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archi.gov.cz/ikcr" TargetMode="External" Id="rId39" /><Relationship Type="http://schemas.openxmlformats.org/officeDocument/2006/relationships/hyperlink" Target="https://archi.gov.cz/ikcr" TargetMode="External" Id="rId50" /><Relationship Type="http://schemas.microsoft.com/office/2011/relationships/people" Target="people.xml" Id="rId76" /><Relationship Type="http://schemas.openxmlformats.org/officeDocument/2006/relationships/settings" Target="settings.xml" Id="rId7" /><Relationship Type="http://schemas.openxmlformats.org/officeDocument/2006/relationships/hyperlink" Target="https://www.mvcr.cz/clanek/komunikacni-infrastruktura-verejne-spravy-a-centralni-misto-sluzeb-584441.aspx?q=Y2hudW09Mw%3d%3d" TargetMode="External" Id="rId71" /><Relationship Type="http://schemas.openxmlformats.org/officeDocument/2006/relationships/customXml" Target="../customXml/item2.xml" Id="rId2" /><Relationship Type="http://schemas.openxmlformats.org/officeDocument/2006/relationships/hyperlink" Target="https://archi.gov.cz/ikcr" TargetMode="External" Id="rId29" /><Relationship Type="http://schemas.openxmlformats.org/officeDocument/2006/relationships/hyperlink" Target="https://archi.gov.cz/uvod_schvalovani" TargetMode="External" Id="R94d43dc1aa744dde" /><Relationship Type="http://schemas.openxmlformats.org/officeDocument/2006/relationships/hyperlink" Target="https://rpp-ais.egon.gov.cz/gen/agendy-detail/" TargetMode="External" Id="R79c221ae4cc64900" /><Relationship Type="http://schemas.openxmlformats.org/officeDocument/2006/relationships/hyperlink" Target="https://rpp-ais.egon.gov.cz/gen/agendy-detail/A101_21102020.xlsx" TargetMode="External" Id="R22772cba34d24445" /><Relationship Type="http://schemas.openxmlformats.org/officeDocument/2006/relationships/hyperlink" Target="https://portal.gov.cz/sluzby-verejne-spravy/" TargetMode="External" Id="Rdaf5fbebfc9c40a9" /><Relationship Type="http://schemas.openxmlformats.org/officeDocument/2006/relationships/hyperlink" Target="https://portal.gov.cz/sluzby-vs/zapis-narozeni-ditete-S4350" TargetMode="External" Id="R798f90861c7a411b" /><Relationship Type="http://schemas.openxmlformats.org/officeDocument/2006/relationships/hyperlink" Target="https://rpp-ais.egon.gov.cz/AISP/verejne/isvs/zobrazeni-isvs" TargetMode="External" Id="R5c8e23ed940545cd" /><Relationship Type="http://schemas.openxmlformats.org/officeDocument/2006/relationships/hyperlink" Target="https://rpp-ais.egon.gov.cz/AISP/verejne/isvs/zobrazeni-isvs/9658" TargetMode="External" Id="Rc6c6f33971df48fc" /><Relationship Type="http://schemas.openxmlformats.org/officeDocument/2006/relationships/hyperlink" Target="https://archi.gov.cz/znalostni_baze:seznam_zameru_dc" TargetMode="External" Id="R71787f96f7d04f28" /><Relationship Type="http://schemas.openxmlformats.org/officeDocument/2006/relationships/hyperlink" Target="https://spcss.archirepo.com/digicesko-bridge/zamerdetail/id-el-d3ddfff4-0966-4cd5-a169-8cd3362b0e43" TargetMode="External" Id="R840e7f82fbdb47bf" /><Relationship Type="http://schemas.openxmlformats.org/officeDocument/2006/relationships/hyperlink" Target="https://archi.gov.cz/nap_dokument:uvod" TargetMode="External" Id="R60f52d5237c64db4" /><Relationship Type="http://schemas.openxmlformats.org/officeDocument/2006/relationships/hyperlink" Target="https://archi.gov.cz/nap_dokument:uvod" TargetMode="External" Id="Rfb78a0dce3c04e74" /><Relationship Type="http://schemas.openxmlformats.org/officeDocument/2006/relationships/hyperlink" Target="https://archi.gov.cz/nap_dokument:uvod" TargetMode="External" Id="Rc9e82cb373be417b" /><Relationship Type="http://schemas.openxmlformats.org/officeDocument/2006/relationships/hyperlink" Target="https://archi.gov.cz/nap_dokument:uvod" TargetMode="External" Id="Ra82cc793a03b4b55" /><Relationship Type="http://schemas.openxmlformats.org/officeDocument/2006/relationships/hyperlink" Target="https://archi.gov.cz/nap_dokument:uvod" TargetMode="External" Id="R38c81eca73534305" /><Relationship Type="http://schemas.openxmlformats.org/officeDocument/2006/relationships/hyperlink" Target="https://archi.gov.cz/nap_dokument:uvod" TargetMode="External" Id="R844dcd2afe4d4d83" /><Relationship Type="http://schemas.openxmlformats.org/officeDocument/2006/relationships/hyperlink" Target="https://archi.gov.cz/nap_dokument:uvod" TargetMode="External" Id="R8ff40c48d9b54b5c" /><Relationship Type="http://schemas.openxmlformats.org/officeDocument/2006/relationships/hyperlink" Target="https://archi.gov.cz/nap_dokument:uvod" TargetMode="External" Id="R35bd5f205f564b52" /><Relationship Type="http://schemas.openxmlformats.org/officeDocument/2006/relationships/hyperlink" Target="https://archi.gov.cz/nap_dokument:uvod" TargetMode="External" Id="Rd5ab0eb977094f9f" /><Relationship Type="http://schemas.openxmlformats.org/officeDocument/2006/relationships/hyperlink" Target="https://archi.gov.cz/nap_dokument:uvod" TargetMode="External" Id="R2e17bdf57e4e48cd" /><Relationship Type="http://schemas.openxmlformats.org/officeDocument/2006/relationships/hyperlink" Target="https://archi.gov.cz/nap_dokument:uvod" TargetMode="External" Id="Ree06ac6ac84d43f8" /><Relationship Type="http://schemas.openxmlformats.org/officeDocument/2006/relationships/hyperlink" Target="https://archi.gov.cz/nap_dokument:uvod" TargetMode="External" Id="Rf7b72222a7204610" /><Relationship Type="http://schemas.openxmlformats.org/officeDocument/2006/relationships/hyperlink" Target="https://archi.gov.cz/nap_dokument:uvod" TargetMode="External" Id="R9de5c5aa4f69425c" /><Relationship Type="http://schemas.openxmlformats.org/officeDocument/2006/relationships/hyperlink" Target="https://archi.gov.cz/nap_dokument:uvod" TargetMode="External" Id="R89c4b7b1c43a4ca2" /><Relationship Type="http://schemas.openxmlformats.org/officeDocument/2006/relationships/hyperlink" Target="https://archi.gov.cz/nap_dokument:uvod" TargetMode="External" Id="R49508fe5c8a64ba4" /><Relationship Type="http://schemas.openxmlformats.org/officeDocument/2006/relationships/hyperlink" Target="https://archi.gov.cz/nap_dokument:uvod" TargetMode="External" Id="Re18c52a09a0e4f20" /><Relationship Type="http://schemas.openxmlformats.org/officeDocument/2006/relationships/hyperlink" Target="https://archi.gov.cz/nap_dokument:uvod" TargetMode="External" Id="R235e3f4c07374b80" /><Relationship Type="http://schemas.openxmlformats.org/officeDocument/2006/relationships/hyperlink" Target="http://www.opengroup.org/subjectareas/enterprise/archimate/model-exchange-file-format" TargetMode="External" Id="R7b9db88594eb4faf" /><Relationship Type="http://schemas.openxmlformats.org/officeDocument/2006/relationships/hyperlink" Target="http://www.mvcr.cz/soubor/metodika-tco-ict-sluzeb-vs-pdf.aspx" TargetMode="External" Id="R42c4d093457b4629" /><Relationship Type="http://schemas.openxmlformats.org/officeDocument/2006/relationships/hyperlink" Target="https://designsystem.gov.cz/" TargetMode="External" Id="Rf3f2ab1949f84083" /><Relationship Type="http://schemas.openxmlformats.org/officeDocument/2006/relationships/hyperlink" Target="https://rpp-ais.egon.gov.cz/gen/agendy-detail/" TargetMode="External" Id="R5e9024a899ed43fb" /><Relationship Type="http://schemas.openxmlformats.org/officeDocument/2006/relationships/hyperlink" Target="https://archi.gov.cz/nap:kontext" TargetMode="External" Id="R8dae97621c3642e8" /></Relationships>
</file>

<file path=word/_rels/footer2.xml.rels>&#65279;<?xml version="1.0" encoding="utf-8"?><Relationships xmlns="http://schemas.openxmlformats.org/package/2006/relationships"><Relationship Type="http://schemas.openxmlformats.org/officeDocument/2006/relationships/image" Target="media/image4.png" Id="rId2" /><Relationship Type="http://schemas.openxmlformats.org/officeDocument/2006/relationships/hyperlink" Target="http://creativecommons.org/licenses/by/4.0/" TargetMode="External" Id="rId1" /><Relationship Type="http://schemas.openxmlformats.org/officeDocument/2006/relationships/hyperlink" Target="http://creativecommons.org/licenses/by/4.0/" TargetMode="External" Id="Rb1710d5b97754c9b" /></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600E9A12FB494D9E7C47A7AA164CBE"/>
        <w:category>
          <w:name w:val="Obecné"/>
          <w:gallery w:val="placeholder"/>
        </w:category>
        <w:types>
          <w:type w:val="bbPlcHdr"/>
        </w:types>
        <w:behaviors>
          <w:behavior w:val="content"/>
        </w:behaviors>
        <w:guid w:val="{EFA2FF9F-0E1B-4D9F-8B96-50504BB78795}"/>
      </w:docPartPr>
      <w:docPartBody>
        <w:p w:rsidR="00385006" w:rsidRDefault="004B3E30" w:rsidP="004B3E30">
          <w:pPr>
            <w:pStyle w:val="51600E9A12FB494D9E7C47A7AA164CBE"/>
          </w:pPr>
          <w:r w:rsidRPr="003F7B0D">
            <w:rPr>
              <w:rFonts w:ascii="Arial" w:hAnsi="Arial" w:cs="Arial"/>
              <w:i/>
              <w:color w:val="FF0000"/>
            </w:rPr>
            <w:t>Zvolte položku.</w:t>
          </w:r>
        </w:p>
      </w:docPartBody>
    </w:docPart>
    <w:docPart>
      <w:docPartPr>
        <w:name w:val="F6909B33364749ADA055F7362E00DD1E"/>
        <w:category>
          <w:name w:val="Obecné"/>
          <w:gallery w:val="placeholder"/>
        </w:category>
        <w:types>
          <w:type w:val="bbPlcHdr"/>
        </w:types>
        <w:behaviors>
          <w:behavior w:val="content"/>
        </w:behaviors>
        <w:guid w:val="{550ACB2A-887E-4524-BD60-0549A8C75ADE}"/>
      </w:docPartPr>
      <w:docPartBody>
        <w:p w:rsidR="00385006" w:rsidRDefault="004B3E30" w:rsidP="004B3E30">
          <w:pPr>
            <w:pStyle w:val="F6909B33364749ADA055F7362E00DD1E"/>
          </w:pPr>
          <w:r w:rsidRPr="003F7B0D">
            <w:rPr>
              <w:rFonts w:ascii="Arial" w:hAnsi="Arial" w:cs="Arial"/>
              <w:i/>
              <w:color w:val="FF0000"/>
            </w:rPr>
            <w:t>Zvolte položku.</w:t>
          </w:r>
        </w:p>
      </w:docPartBody>
    </w:docPart>
    <w:docPart>
      <w:docPartPr>
        <w:name w:val="C464A1C3BCD04E29ABD3FB33D5596E43"/>
        <w:category>
          <w:name w:val="Obecné"/>
          <w:gallery w:val="placeholder"/>
        </w:category>
        <w:types>
          <w:type w:val="bbPlcHdr"/>
        </w:types>
        <w:behaviors>
          <w:behavior w:val="content"/>
        </w:behaviors>
        <w:guid w:val="{CEC7CFE1-D98B-4116-8543-842991AEFA61}"/>
      </w:docPartPr>
      <w:docPartBody>
        <w:p w:rsidR="00385006" w:rsidRDefault="004B3E30" w:rsidP="004B3E30">
          <w:pPr>
            <w:pStyle w:val="C464A1C3BCD04E29ABD3FB33D5596E43"/>
          </w:pPr>
          <w:r w:rsidRPr="003F7B0D">
            <w:rPr>
              <w:rFonts w:ascii="Arial" w:hAnsi="Arial" w:cs="Arial"/>
              <w:i/>
              <w:color w:val="FF0000"/>
            </w:rPr>
            <w:t>Zvolte položku.</w:t>
          </w:r>
        </w:p>
      </w:docPartBody>
    </w:docPart>
    <w:docPart>
      <w:docPartPr>
        <w:name w:val="592508D214A44ECAAA87A5BB5D847C18"/>
        <w:category>
          <w:name w:val="Obecné"/>
          <w:gallery w:val="placeholder"/>
        </w:category>
        <w:types>
          <w:type w:val="bbPlcHdr"/>
        </w:types>
        <w:behaviors>
          <w:behavior w:val="content"/>
        </w:behaviors>
        <w:guid w:val="{1E79A2BA-5599-4AA7-B749-5FD0F356219A}"/>
      </w:docPartPr>
      <w:docPartBody>
        <w:p w:rsidR="00385006" w:rsidRDefault="004B3E30" w:rsidP="004B3E30">
          <w:pPr>
            <w:pStyle w:val="592508D214A44ECAAA87A5BB5D847C18"/>
          </w:pPr>
          <w:r w:rsidRPr="003F7B0D">
            <w:rPr>
              <w:rStyle w:val="Zstupntext"/>
              <w:rFonts w:ascii="Arial" w:hAnsi="Arial" w:cs="Arial"/>
              <w:i/>
              <w:color w:val="FF0000"/>
            </w:rPr>
            <w:t>Zvolte položku.</w:t>
          </w:r>
        </w:p>
      </w:docPartBody>
    </w:docPart>
    <w:docPart>
      <w:docPartPr>
        <w:name w:val="5B25F02E56FC40BDA04DF4EAC353A34E"/>
        <w:category>
          <w:name w:val="Obecné"/>
          <w:gallery w:val="placeholder"/>
        </w:category>
        <w:types>
          <w:type w:val="bbPlcHdr"/>
        </w:types>
        <w:behaviors>
          <w:behavior w:val="content"/>
        </w:behaviors>
        <w:guid w:val="{5B29A1C2-C47E-4228-A89F-93C5739C08E0}"/>
      </w:docPartPr>
      <w:docPartBody>
        <w:p w:rsidR="00385006" w:rsidRDefault="004B3E30" w:rsidP="004B3E30">
          <w:pPr>
            <w:pStyle w:val="5B25F02E56FC40BDA04DF4EAC353A34E"/>
          </w:pPr>
          <w:r w:rsidRPr="003F7B0D">
            <w:rPr>
              <w:rStyle w:val="Zstupntext"/>
              <w:rFonts w:ascii="Arial" w:hAnsi="Arial" w:cs="Arial"/>
              <w:i/>
              <w:color w:val="FF0000"/>
            </w:rPr>
            <w:t>Zvolte položku.</w:t>
          </w:r>
        </w:p>
      </w:docPartBody>
    </w:docPart>
    <w:docPart>
      <w:docPartPr>
        <w:name w:val="CFA08490B1FE4C49AA90069D048A79DC"/>
        <w:category>
          <w:name w:val="Obecné"/>
          <w:gallery w:val="placeholder"/>
        </w:category>
        <w:types>
          <w:type w:val="bbPlcHdr"/>
        </w:types>
        <w:behaviors>
          <w:behavior w:val="content"/>
        </w:behaviors>
        <w:guid w:val="{ABF0FCAE-3ABF-41C0-93F5-D71DE4EC3023}"/>
      </w:docPartPr>
      <w:docPartBody>
        <w:p w:rsidR="00385006" w:rsidRDefault="004B3E30" w:rsidP="004B3E30">
          <w:pPr>
            <w:pStyle w:val="CFA08490B1FE4C49AA90069D048A79DC"/>
          </w:pPr>
          <w:r w:rsidRPr="003F7B0D">
            <w:rPr>
              <w:rStyle w:val="Zstupntext"/>
              <w:rFonts w:ascii="Arial" w:hAnsi="Arial" w:cs="Arial"/>
              <w:i/>
              <w:color w:val="FF0000"/>
            </w:rPr>
            <w:t>Zvolte položku.</w:t>
          </w:r>
        </w:p>
      </w:docPartBody>
    </w:docPart>
    <w:docPart>
      <w:docPartPr>
        <w:name w:val="E178457BC86945EBB13AF350EA848727"/>
        <w:category>
          <w:name w:val="Obecné"/>
          <w:gallery w:val="placeholder"/>
        </w:category>
        <w:types>
          <w:type w:val="bbPlcHdr"/>
        </w:types>
        <w:behaviors>
          <w:behavior w:val="content"/>
        </w:behaviors>
        <w:guid w:val="{C6834B3B-6673-4E46-A90A-C256C8468113}"/>
      </w:docPartPr>
      <w:docPartBody>
        <w:p w:rsidR="00385006" w:rsidRDefault="004B3E30" w:rsidP="004B3E30">
          <w:pPr>
            <w:pStyle w:val="E178457BC86945EBB13AF350EA848727"/>
          </w:pPr>
          <w:r w:rsidRPr="003F7B0D">
            <w:rPr>
              <w:rStyle w:val="Zstupntext"/>
              <w:rFonts w:ascii="Arial" w:hAnsi="Arial" w:cs="Arial"/>
              <w:i/>
              <w:color w:val="FF0000"/>
            </w:rPr>
            <w:t>Zvolte položku.</w:t>
          </w:r>
        </w:p>
      </w:docPartBody>
    </w:docPart>
    <w:docPart>
      <w:docPartPr>
        <w:name w:val="8D103BFCE7F34781A9DF644C12A2D5C7"/>
        <w:category>
          <w:name w:val="Obecné"/>
          <w:gallery w:val="placeholder"/>
        </w:category>
        <w:types>
          <w:type w:val="bbPlcHdr"/>
        </w:types>
        <w:behaviors>
          <w:behavior w:val="content"/>
        </w:behaviors>
        <w:guid w:val="{3291870A-AEEE-4AE5-AA18-7D832FBEC408}"/>
      </w:docPartPr>
      <w:docPartBody>
        <w:p w:rsidR="00385006" w:rsidRDefault="004B3E30" w:rsidP="004B3E30">
          <w:pPr>
            <w:pStyle w:val="8D103BFCE7F34781A9DF644C12A2D5C7"/>
          </w:pPr>
          <w:r w:rsidRPr="003F7B0D">
            <w:rPr>
              <w:rStyle w:val="Zstupntext"/>
              <w:rFonts w:ascii="Arial" w:hAnsi="Arial" w:cs="Arial"/>
              <w:i/>
              <w:color w:val="FF0000"/>
            </w:rPr>
            <w:t>Zvolte položku.</w:t>
          </w:r>
        </w:p>
      </w:docPartBody>
    </w:docPart>
    <w:docPart>
      <w:docPartPr>
        <w:name w:val="E3D67CEF3644481C93B468D8DA5524F0"/>
        <w:category>
          <w:name w:val="Obecné"/>
          <w:gallery w:val="placeholder"/>
        </w:category>
        <w:types>
          <w:type w:val="bbPlcHdr"/>
        </w:types>
        <w:behaviors>
          <w:behavior w:val="content"/>
        </w:behaviors>
        <w:guid w:val="{3FF740A6-06D6-4EA5-A545-AC329FE8CA94}"/>
      </w:docPartPr>
      <w:docPartBody>
        <w:p w:rsidR="004A69EB" w:rsidRDefault="004A69EB" w:rsidP="004A69EB">
          <w:pPr>
            <w:pStyle w:val="E3D67CEF3644481C93B468D8DA5524F0"/>
          </w:pPr>
          <w:r w:rsidRPr="003F7B0D">
            <w:rPr>
              <w:rStyle w:val="Zstupntext"/>
              <w:rFonts w:ascii="Arial" w:hAnsi="Arial" w:cs="Arial"/>
              <w:i/>
              <w:color w:val="FF0000"/>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476"/>
    <w:rsid w:val="001F0B3D"/>
    <w:rsid w:val="002A33B7"/>
    <w:rsid w:val="00385006"/>
    <w:rsid w:val="004A69EB"/>
    <w:rsid w:val="004B3E30"/>
    <w:rsid w:val="005A28E6"/>
    <w:rsid w:val="006621CF"/>
    <w:rsid w:val="00731329"/>
    <w:rsid w:val="00751743"/>
    <w:rsid w:val="00827BE7"/>
    <w:rsid w:val="008E6565"/>
    <w:rsid w:val="00990651"/>
    <w:rsid w:val="009F7D1C"/>
    <w:rsid w:val="00A52476"/>
    <w:rsid w:val="00A95D03"/>
    <w:rsid w:val="00AA1B9E"/>
    <w:rsid w:val="00B00E08"/>
    <w:rsid w:val="00B12FA5"/>
    <w:rsid w:val="00B92177"/>
    <w:rsid w:val="00BB05B3"/>
    <w:rsid w:val="00BB1623"/>
    <w:rsid w:val="00C177CD"/>
    <w:rsid w:val="00C249A6"/>
    <w:rsid w:val="00C726F9"/>
    <w:rsid w:val="00C83851"/>
    <w:rsid w:val="00CA63FC"/>
    <w:rsid w:val="00DB4F6C"/>
    <w:rsid w:val="00E17D88"/>
    <w:rsid w:val="00F17D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A69EB"/>
    <w:rPr>
      <w:color w:val="808080"/>
    </w:rPr>
  </w:style>
  <w:style w:type="paragraph" w:customStyle="1" w:styleId="51600E9A12FB494D9E7C47A7AA164CBE">
    <w:name w:val="51600E9A12FB494D9E7C47A7AA164CBE"/>
    <w:rsid w:val="004B3E30"/>
  </w:style>
  <w:style w:type="paragraph" w:customStyle="1" w:styleId="F6909B33364749ADA055F7362E00DD1E">
    <w:name w:val="F6909B33364749ADA055F7362E00DD1E"/>
    <w:rsid w:val="004B3E30"/>
  </w:style>
  <w:style w:type="paragraph" w:customStyle="1" w:styleId="C464A1C3BCD04E29ABD3FB33D5596E43">
    <w:name w:val="C464A1C3BCD04E29ABD3FB33D5596E43"/>
    <w:rsid w:val="004B3E30"/>
  </w:style>
  <w:style w:type="paragraph" w:customStyle="1" w:styleId="592508D214A44ECAAA87A5BB5D847C18">
    <w:name w:val="592508D214A44ECAAA87A5BB5D847C18"/>
    <w:rsid w:val="004B3E30"/>
  </w:style>
  <w:style w:type="paragraph" w:customStyle="1" w:styleId="5B25F02E56FC40BDA04DF4EAC353A34E">
    <w:name w:val="5B25F02E56FC40BDA04DF4EAC353A34E"/>
    <w:rsid w:val="004B3E30"/>
  </w:style>
  <w:style w:type="paragraph" w:customStyle="1" w:styleId="CFA08490B1FE4C49AA90069D048A79DC">
    <w:name w:val="CFA08490B1FE4C49AA90069D048A79DC"/>
    <w:rsid w:val="004B3E30"/>
  </w:style>
  <w:style w:type="paragraph" w:customStyle="1" w:styleId="E178457BC86945EBB13AF350EA848727">
    <w:name w:val="E178457BC86945EBB13AF350EA848727"/>
    <w:rsid w:val="004B3E30"/>
  </w:style>
  <w:style w:type="paragraph" w:customStyle="1" w:styleId="8D103BFCE7F34781A9DF644C12A2D5C7">
    <w:name w:val="8D103BFCE7F34781A9DF644C12A2D5C7"/>
    <w:rsid w:val="004B3E30"/>
  </w:style>
  <w:style w:type="paragraph" w:customStyle="1" w:styleId="E3D67CEF3644481C93B468D8DA5524F0">
    <w:name w:val="E3D67CEF3644481C93B468D8DA5524F0"/>
    <w:rsid w:val="004A69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ozn_x00e1_mka xmlns="0a878acb-39c6-4ea7-8bdf-3bb46580a8b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5F43A9A234346478FD3BA183CCDAA5B" ma:contentTypeVersion="1" ma:contentTypeDescription="Vytvoří nový dokument" ma:contentTypeScope="" ma:versionID="698445911434498a99aa5825216aa112">
  <xsd:schema xmlns:xsd="http://www.w3.org/2001/XMLSchema" xmlns:xs="http://www.w3.org/2001/XMLSchema" xmlns:p="http://schemas.microsoft.com/office/2006/metadata/properties" xmlns:ns2="0a878acb-39c6-4ea7-8bdf-3bb46580a8be" targetNamespace="http://schemas.microsoft.com/office/2006/metadata/properties" ma:root="true" ma:fieldsID="1e96a82dd3ab363292e67d0c60152a1d" ns2:_="">
    <xsd:import namespace="0a878acb-39c6-4ea7-8bdf-3bb46580a8be"/>
    <xsd:element name="properties">
      <xsd:complexType>
        <xsd:sequence>
          <xsd:element name="documentManagement">
            <xsd:complexType>
              <xsd:all>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78acb-39c6-4ea7-8bdf-3bb46580a8be" elementFormDefault="qualified">
    <xsd:import namespace="http://schemas.microsoft.com/office/2006/documentManagement/types"/>
    <xsd:import namespace="http://schemas.microsoft.com/office/infopath/2007/PartnerControls"/>
    <xsd:element name="Pozn_x00e1_mka" ma:index="8" nillable="true" ma:displayName="Poznámka" ma:internalName="Pozn_x00e1_mk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Styl2CitacePRO.xsl" StyleName="Styl 2 Citace PRO" Version="6"/>
</file>

<file path=customXml/itemProps1.xml><?xml version="1.0" encoding="utf-8"?>
<ds:datastoreItem xmlns:ds="http://schemas.openxmlformats.org/officeDocument/2006/customXml" ds:itemID="{BC795C7F-A11F-4C0E-AE8A-307A58F1191D}">
  <ds:schemaRefs>
    <ds:schemaRef ds:uri="http://schemas.microsoft.com/sharepoint/v3/contenttype/forms"/>
  </ds:schemaRefs>
</ds:datastoreItem>
</file>

<file path=customXml/itemProps2.xml><?xml version="1.0" encoding="utf-8"?>
<ds:datastoreItem xmlns:ds="http://schemas.openxmlformats.org/officeDocument/2006/customXml" ds:itemID="{2B927604-9234-4E65-A0B4-320527464D35}">
  <ds:schemaRefs>
    <ds:schemaRef ds:uri="0a878acb-39c6-4ea7-8bdf-3bb46580a8be"/>
    <ds:schemaRef ds:uri="http://purl.org/dc/elements/1.1/"/>
    <ds:schemaRef ds:uri="http://schemas.microsoft.com/office/2006/documentManagement/types"/>
    <ds:schemaRef ds:uri="http://schemas.microsoft.com/office/2006/metadata/properties"/>
    <ds:schemaRef ds:uri="http://purl.org/dc/term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EA58B7C9-9E50-4C35-AAFD-C95F438F70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78acb-39c6-4ea7-8bdf-3bb46580a8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99CFB5-DB2A-4C93-A10C-46C8C53D84C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MV ČR</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MVCR</dc:creator>
  <keywords/>
  <dc:description/>
  <lastModifiedBy>SLAVÍK Lukáš, Ing.</lastModifiedBy>
  <revision>4</revision>
  <lastPrinted>2019-10-24T06:42:00.0000000Z</lastPrinted>
  <dcterms:created xsi:type="dcterms:W3CDTF">2021-11-01T11:23:00.0000000Z</dcterms:created>
  <dcterms:modified xsi:type="dcterms:W3CDTF">2021-11-04T09:37:09.1498779Z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0x01010035F43A9A234346478FD3BA183CCDAA5B</vt:lpwstr>
  </property>
</Properties>
</file>