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A81C8" w14:textId="77777777" w:rsidR="00AF4DD9" w:rsidRPr="008D0F1E" w:rsidRDefault="00AF4DD9" w:rsidP="005713CB">
      <w:pPr>
        <w:rPr>
          <w:rFonts w:cs="Arial"/>
        </w:rPr>
      </w:pPr>
    </w:p>
    <w:p w14:paraId="50919F03" w14:textId="77777777" w:rsidR="00AF4DD9" w:rsidRPr="008D0F1E" w:rsidRDefault="00AF4DD9" w:rsidP="00AF4DD9">
      <w:pPr>
        <w:rPr>
          <w:rFonts w:cs="Arial"/>
        </w:rPr>
      </w:pPr>
    </w:p>
    <w:p w14:paraId="7D8E0942" w14:textId="77777777" w:rsidR="00AF4DD9" w:rsidRPr="008D0F1E" w:rsidRDefault="00AF4DD9" w:rsidP="00AF4DD9">
      <w:pPr>
        <w:jc w:val="center"/>
        <w:rPr>
          <w:rFonts w:cs="Arial"/>
          <w:b/>
          <w:sz w:val="40"/>
          <w:szCs w:val="40"/>
        </w:rPr>
      </w:pPr>
    </w:p>
    <w:p w14:paraId="4D061AA4" w14:textId="77777777" w:rsidR="00AF4DD9" w:rsidRPr="008D0F1E" w:rsidRDefault="00AF4DD9" w:rsidP="00AF4DD9">
      <w:pPr>
        <w:jc w:val="center"/>
        <w:rPr>
          <w:rFonts w:cs="Arial"/>
          <w:b/>
          <w:sz w:val="40"/>
          <w:szCs w:val="40"/>
        </w:rPr>
      </w:pPr>
    </w:p>
    <w:p w14:paraId="7E38F48B" w14:textId="77777777" w:rsidR="00AF4DD9" w:rsidRPr="008D0F1E" w:rsidRDefault="00AF4DD9" w:rsidP="00AF4DD9">
      <w:pPr>
        <w:jc w:val="center"/>
        <w:rPr>
          <w:rFonts w:cs="Arial"/>
          <w:b/>
          <w:sz w:val="40"/>
          <w:szCs w:val="40"/>
        </w:rPr>
      </w:pPr>
    </w:p>
    <w:p w14:paraId="6A0A7912" w14:textId="77777777" w:rsidR="00AF4DD9" w:rsidRPr="008D0F1E" w:rsidRDefault="00AF4DD9" w:rsidP="00AF4DD9">
      <w:pPr>
        <w:jc w:val="center"/>
        <w:rPr>
          <w:rFonts w:cs="Arial"/>
          <w:b/>
          <w:sz w:val="40"/>
          <w:szCs w:val="40"/>
        </w:rPr>
      </w:pPr>
    </w:p>
    <w:p w14:paraId="2ED39C0E" w14:textId="77777777" w:rsidR="00AF4DD9" w:rsidRPr="008D0F1E" w:rsidRDefault="00AF4DD9" w:rsidP="00AF4DD9">
      <w:pPr>
        <w:rPr>
          <w:rFonts w:cs="Arial"/>
        </w:rPr>
      </w:pPr>
    </w:p>
    <w:p w14:paraId="071689E0" w14:textId="77777777" w:rsidR="00AF4DD9" w:rsidRPr="008D0F1E" w:rsidRDefault="00AF4DD9">
      <w:pPr>
        <w:jc w:val="center"/>
        <w:rPr>
          <w:rFonts w:eastAsia="Arial" w:cs="Arial"/>
          <w:b/>
          <w:bCs/>
          <w:sz w:val="32"/>
          <w:szCs w:val="32"/>
        </w:rPr>
      </w:pPr>
      <w:r w:rsidRPr="008D0F1E">
        <w:rPr>
          <w:rFonts w:eastAsia="Arial" w:cs="Arial"/>
          <w:b/>
          <w:bCs/>
          <w:sz w:val="48"/>
          <w:szCs w:val="48"/>
        </w:rPr>
        <w:t>Formulář žádosti</w:t>
      </w:r>
    </w:p>
    <w:p w14:paraId="06B4001D" w14:textId="77777777" w:rsidR="00AF4DD9" w:rsidRPr="008D0F1E" w:rsidRDefault="00AF4DD9" w:rsidP="00AF4DD9">
      <w:pPr>
        <w:jc w:val="center"/>
        <w:rPr>
          <w:rFonts w:cs="Arial"/>
          <w:b/>
          <w:sz w:val="32"/>
          <w:szCs w:val="32"/>
        </w:rPr>
      </w:pPr>
    </w:p>
    <w:p w14:paraId="427512AE" w14:textId="6195C0A7" w:rsidR="00AF4DD9" w:rsidRPr="008D0F1E" w:rsidRDefault="00AF4DD9">
      <w:pPr>
        <w:jc w:val="center"/>
        <w:rPr>
          <w:rFonts w:eastAsia="Arial" w:cs="Arial"/>
          <w:sz w:val="32"/>
          <w:szCs w:val="32"/>
        </w:rPr>
      </w:pPr>
      <w:r w:rsidRPr="008D0F1E">
        <w:rPr>
          <w:rFonts w:eastAsia="Arial" w:cs="Arial"/>
          <w:b/>
          <w:bCs/>
          <w:sz w:val="32"/>
          <w:szCs w:val="32"/>
        </w:rPr>
        <w:t>o stanovisko Hlavního architekta eGovernmentu k plánovanému projektu zahrnujícímu záměr realizovat výdaj související s informačními a komunikačními technologiemi</w:t>
      </w:r>
      <w:r w:rsidRPr="008D0F1E">
        <w:rPr>
          <w:rFonts w:cs="Arial"/>
          <w:b/>
          <w:sz w:val="32"/>
          <w:szCs w:val="32"/>
        </w:rPr>
        <w:br/>
      </w:r>
      <w:r w:rsidRPr="008D0F1E">
        <w:rPr>
          <w:rFonts w:eastAsia="Arial" w:cs="Arial"/>
          <w:sz w:val="28"/>
          <w:szCs w:val="28"/>
        </w:rPr>
        <w:t>(dle usnesení vlády ČR č. 86/2020 a/nebo zákona 365/2000 Sb.)</w:t>
      </w:r>
      <w:r w:rsidRPr="008D0F1E">
        <w:rPr>
          <w:rFonts w:eastAsia="Arial" w:cs="Arial"/>
          <w:sz w:val="32"/>
          <w:szCs w:val="32"/>
        </w:rPr>
        <w:t xml:space="preserve"> </w:t>
      </w:r>
    </w:p>
    <w:p w14:paraId="205A7541" w14:textId="77777777" w:rsidR="00AF4DD9" w:rsidRPr="008D0F1E" w:rsidRDefault="00AF4DD9" w:rsidP="00AF4DD9">
      <w:pPr>
        <w:jc w:val="center"/>
        <w:rPr>
          <w:rFonts w:cs="Arial"/>
          <w:b/>
          <w:sz w:val="32"/>
          <w:szCs w:val="32"/>
        </w:rPr>
      </w:pPr>
    </w:p>
    <w:p w14:paraId="49510280" w14:textId="77777777" w:rsidR="00AF4DD9" w:rsidRPr="008D0F1E" w:rsidRDefault="00AF4DD9">
      <w:pPr>
        <w:jc w:val="center"/>
        <w:rPr>
          <w:rFonts w:eastAsia="Arial" w:cs="Arial"/>
          <w:b/>
          <w:bCs/>
          <w:sz w:val="32"/>
          <w:szCs w:val="32"/>
        </w:rPr>
      </w:pPr>
      <w:r w:rsidRPr="008D0F1E">
        <w:rPr>
          <w:rFonts w:eastAsia="Arial" w:cs="Arial"/>
          <w:b/>
          <w:bCs/>
          <w:sz w:val="32"/>
          <w:szCs w:val="32"/>
        </w:rPr>
        <w:t>typ A</w:t>
      </w:r>
    </w:p>
    <w:p w14:paraId="43D9B1B4" w14:textId="77777777" w:rsidR="00AF4DD9" w:rsidRPr="008D0F1E" w:rsidRDefault="00AF4DD9" w:rsidP="00AF4DD9">
      <w:pPr>
        <w:rPr>
          <w:rFonts w:cs="Arial"/>
        </w:rPr>
      </w:pPr>
    </w:p>
    <w:p w14:paraId="118331FE" w14:textId="77777777" w:rsidR="00AF4DD9" w:rsidRPr="008D0F1E" w:rsidRDefault="00AF4DD9" w:rsidP="00AF4DD9">
      <w:pPr>
        <w:jc w:val="center"/>
        <w:rPr>
          <w:rFonts w:cs="Arial"/>
          <w:b/>
          <w:sz w:val="28"/>
          <w:szCs w:val="28"/>
        </w:rPr>
      </w:pPr>
    </w:p>
    <w:p w14:paraId="71218A74" w14:textId="77777777" w:rsidR="00AF4DD9" w:rsidRPr="008D0F1E" w:rsidRDefault="00AF4DD9" w:rsidP="00AF4DD9">
      <w:pPr>
        <w:jc w:val="center"/>
        <w:rPr>
          <w:rFonts w:cs="Arial"/>
          <w:b/>
          <w:sz w:val="28"/>
          <w:szCs w:val="28"/>
        </w:rPr>
      </w:pPr>
    </w:p>
    <w:p w14:paraId="2EC97249" w14:textId="6407BA7A" w:rsidR="00AF4DD9" w:rsidRPr="008D0F1E" w:rsidRDefault="00AF4DD9">
      <w:pPr>
        <w:jc w:val="center"/>
        <w:rPr>
          <w:rFonts w:eastAsia="Arial" w:cs="Arial"/>
          <w:b/>
          <w:bCs/>
          <w:sz w:val="28"/>
          <w:szCs w:val="28"/>
        </w:rPr>
      </w:pPr>
      <w:r w:rsidRPr="008D0F1E">
        <w:rPr>
          <w:rFonts w:eastAsia="Arial" w:cs="Arial"/>
          <w:b/>
          <w:bCs/>
          <w:sz w:val="28"/>
          <w:szCs w:val="28"/>
        </w:rPr>
        <w:t xml:space="preserve">Odbor Hlavního architekta eGovernmentu </w:t>
      </w:r>
      <w:ins w:id="0" w:author="Tomáš Šedivec" w:date="2023-07-27T16:21:00Z">
        <w:r w:rsidR="00655AFA">
          <w:rPr>
            <w:rFonts w:eastAsia="Arial" w:cs="Arial"/>
            <w:b/>
            <w:bCs/>
            <w:sz w:val="28"/>
            <w:szCs w:val="28"/>
          </w:rPr>
          <w:t>DIA</w:t>
        </w:r>
      </w:ins>
      <w:del w:id="1" w:author="Tomáš Šedivec" w:date="2023-07-27T16:21:00Z">
        <w:r w:rsidRPr="008D0F1E" w:rsidDel="00655AFA">
          <w:rPr>
            <w:rFonts w:eastAsia="Arial" w:cs="Arial"/>
            <w:b/>
            <w:bCs/>
            <w:sz w:val="28"/>
            <w:szCs w:val="28"/>
          </w:rPr>
          <w:delText>MV</w:delText>
        </w:r>
      </w:del>
    </w:p>
    <w:p w14:paraId="013234F6" w14:textId="77777777" w:rsidR="00AF4DD9" w:rsidRPr="008D0F1E" w:rsidRDefault="00AF4DD9" w:rsidP="00AF4DD9">
      <w:pPr>
        <w:jc w:val="center"/>
        <w:rPr>
          <w:rFonts w:cs="Arial"/>
          <w:b/>
          <w:sz w:val="32"/>
          <w:szCs w:val="32"/>
        </w:rPr>
      </w:pPr>
      <w:r w:rsidRPr="008D0F1E">
        <w:rPr>
          <w:rFonts w:cs="Arial"/>
          <w:b/>
          <w:noProof/>
          <w:sz w:val="32"/>
          <w:szCs w:val="32"/>
          <w:lang w:eastAsia="cs-CZ"/>
        </w:rPr>
        <w:drawing>
          <wp:inline distT="0" distB="0" distL="0" distR="0" wp14:anchorId="269145EE" wp14:editId="2E34875D">
            <wp:extent cx="3028950" cy="214137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P.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5592" cy="2146073"/>
                    </a:xfrm>
                    <a:prstGeom prst="rect">
                      <a:avLst/>
                    </a:prstGeom>
                  </pic:spPr>
                </pic:pic>
              </a:graphicData>
            </a:graphic>
          </wp:inline>
        </w:drawing>
      </w:r>
    </w:p>
    <w:p w14:paraId="7E267E0E" w14:textId="77777777" w:rsidR="00AF4DD9" w:rsidRPr="008D0F1E" w:rsidRDefault="00AF4DD9" w:rsidP="00AF4DD9">
      <w:pPr>
        <w:jc w:val="center"/>
        <w:rPr>
          <w:rFonts w:cs="Arial"/>
          <w:b/>
          <w:sz w:val="32"/>
          <w:szCs w:val="32"/>
        </w:rPr>
      </w:pPr>
    </w:p>
    <w:p w14:paraId="25BEE43D" w14:textId="3D776183" w:rsidR="00AF4DD9" w:rsidRPr="008D0F1E" w:rsidRDefault="00AF4DD9">
      <w:pPr>
        <w:jc w:val="center"/>
        <w:rPr>
          <w:rFonts w:eastAsia="Arial" w:cs="Arial"/>
          <w:b/>
          <w:bCs/>
          <w:sz w:val="32"/>
          <w:szCs w:val="32"/>
        </w:rPr>
      </w:pPr>
      <w:r w:rsidRPr="008D0F1E">
        <w:rPr>
          <w:rFonts w:eastAsia="Arial" w:cs="Arial"/>
          <w:b/>
          <w:bCs/>
          <w:sz w:val="32"/>
          <w:szCs w:val="32"/>
        </w:rPr>
        <w:t xml:space="preserve">Praha, </w:t>
      </w:r>
      <w:del w:id="2" w:author="Tomáš Šedivec" w:date="2023-06-29T14:33:00Z">
        <w:r w:rsidR="00C309AC" w:rsidRPr="008D0F1E" w:rsidDel="004008B9">
          <w:rPr>
            <w:rFonts w:eastAsia="Arial" w:cs="Arial"/>
            <w:b/>
            <w:bCs/>
            <w:sz w:val="32"/>
            <w:szCs w:val="32"/>
          </w:rPr>
          <w:delText>leden</w:delText>
        </w:r>
        <w:r w:rsidR="00D208BE" w:rsidRPr="008D0F1E" w:rsidDel="004008B9">
          <w:rPr>
            <w:rFonts w:eastAsia="Arial" w:cs="Arial"/>
            <w:b/>
            <w:bCs/>
            <w:sz w:val="32"/>
            <w:szCs w:val="32"/>
          </w:rPr>
          <w:delText xml:space="preserve"> </w:delText>
        </w:r>
      </w:del>
      <w:ins w:id="3" w:author="Tomáš Šedivec" w:date="2023-06-29T14:33:00Z">
        <w:r w:rsidR="004008B9">
          <w:rPr>
            <w:rFonts w:eastAsia="Arial" w:cs="Arial"/>
            <w:b/>
            <w:bCs/>
            <w:sz w:val="32"/>
            <w:szCs w:val="32"/>
          </w:rPr>
          <w:t>červenec</w:t>
        </w:r>
        <w:r w:rsidR="004008B9" w:rsidRPr="008D0F1E">
          <w:rPr>
            <w:rFonts w:eastAsia="Arial" w:cs="Arial"/>
            <w:b/>
            <w:bCs/>
            <w:sz w:val="32"/>
            <w:szCs w:val="32"/>
          </w:rPr>
          <w:t xml:space="preserve"> </w:t>
        </w:r>
      </w:ins>
      <w:r w:rsidR="00051548" w:rsidRPr="008D0F1E">
        <w:rPr>
          <w:rFonts w:eastAsia="Arial" w:cs="Arial"/>
          <w:b/>
          <w:bCs/>
          <w:sz w:val="32"/>
          <w:szCs w:val="32"/>
        </w:rPr>
        <w:t>202</w:t>
      </w:r>
      <w:r w:rsidR="00276CAF">
        <w:rPr>
          <w:rFonts w:eastAsia="Arial" w:cs="Arial"/>
          <w:b/>
          <w:bCs/>
          <w:sz w:val="32"/>
          <w:szCs w:val="32"/>
        </w:rPr>
        <w:t>3</w:t>
      </w:r>
    </w:p>
    <w:p w14:paraId="2746AEA3" w14:textId="1FBA68D4" w:rsidR="00AF4DD9" w:rsidRPr="008D0F1E" w:rsidRDefault="00AF4DD9">
      <w:pPr>
        <w:jc w:val="center"/>
        <w:rPr>
          <w:rFonts w:eastAsia="Arial" w:cs="Arial"/>
          <w:b/>
          <w:bCs/>
          <w:sz w:val="32"/>
          <w:szCs w:val="32"/>
        </w:rPr>
      </w:pPr>
      <w:r w:rsidRPr="008D0F1E">
        <w:rPr>
          <w:rFonts w:eastAsia="Arial" w:cs="Arial"/>
          <w:b/>
          <w:bCs/>
          <w:sz w:val="32"/>
          <w:szCs w:val="32"/>
        </w:rPr>
        <w:t>verze 7.</w:t>
      </w:r>
      <w:r w:rsidR="00276CAF">
        <w:rPr>
          <w:rFonts w:eastAsia="Arial" w:cs="Arial"/>
          <w:b/>
          <w:bCs/>
          <w:sz w:val="32"/>
          <w:szCs w:val="32"/>
        </w:rPr>
        <w:t>2</w:t>
      </w:r>
    </w:p>
    <w:p w14:paraId="5DA658B6" w14:textId="77777777" w:rsidR="00AF4DD9" w:rsidRPr="008D0F1E" w:rsidRDefault="00AF4DD9" w:rsidP="00AF4DD9">
      <w:pPr>
        <w:jc w:val="center"/>
        <w:rPr>
          <w:rFonts w:cs="Arial"/>
          <w:b/>
          <w:sz w:val="18"/>
          <w:szCs w:val="18"/>
        </w:rPr>
      </w:pPr>
    </w:p>
    <w:p w14:paraId="51A6327B" w14:textId="77777777" w:rsidR="00AF4DD9" w:rsidRPr="008D0F1E" w:rsidRDefault="00AF4DD9" w:rsidP="00AF4DD9">
      <w:pPr>
        <w:jc w:val="center"/>
        <w:rPr>
          <w:rFonts w:cs="Arial"/>
          <w:b/>
          <w:sz w:val="18"/>
          <w:szCs w:val="18"/>
        </w:rPr>
      </w:pPr>
    </w:p>
    <w:p w14:paraId="6FEB75E4" w14:textId="77777777" w:rsidR="00AF4DD9" w:rsidRPr="008D0F1E" w:rsidRDefault="00AF4DD9">
      <w:pPr>
        <w:shd w:val="clear" w:color="auto" w:fill="C6D9F1" w:themeFill="text2" w:themeFillTint="33"/>
        <w:rPr>
          <w:rFonts w:eastAsia="Arial" w:cs="Arial"/>
          <w:b/>
          <w:bCs/>
          <w:sz w:val="18"/>
          <w:szCs w:val="18"/>
        </w:rPr>
      </w:pPr>
      <w:r w:rsidRPr="008D0F1E">
        <w:rPr>
          <w:rFonts w:eastAsia="Arial" w:cs="Arial"/>
          <w:b/>
          <w:bCs/>
          <w:sz w:val="18"/>
          <w:szCs w:val="18"/>
        </w:rPr>
        <w:t>UPOZORNĚNÍ: Přestože je formulář zveřejněn ve formátu umožňujícím změny, žadatel není oprávněn měnit strukturu vybraných otázek či předepsaných odpovědí. Pokud se tak stane, Odbor Hlavního architekta eGovernmentu vyhodnotí takovou změnu jako porušení pravidel při schvalování a formulář bude vrácen bez vydání stanoviska. Tam, kde je to třeba pro uvedení dalších položek do tabulky, je žadatel oprávněn přidávat řádky pro tyto položky.</w:t>
      </w:r>
    </w:p>
    <w:p w14:paraId="6CB69861" w14:textId="1BFE8EB5" w:rsidR="000E2246" w:rsidRPr="008D0F1E" w:rsidRDefault="00AF4DD9">
      <w:pPr>
        <w:shd w:val="clear" w:color="auto" w:fill="C6D9F1" w:themeFill="text2" w:themeFillTint="33"/>
        <w:rPr>
          <w:rFonts w:eastAsia="Arial" w:cs="Arial"/>
          <w:b/>
          <w:bCs/>
          <w:sz w:val="18"/>
          <w:szCs w:val="18"/>
        </w:rPr>
      </w:pPr>
      <w:r w:rsidRPr="008D0F1E">
        <w:rPr>
          <w:rFonts w:eastAsia="Arial" w:cs="Arial"/>
          <w:b/>
          <w:bCs/>
          <w:sz w:val="18"/>
          <w:szCs w:val="18"/>
        </w:rPr>
        <w:t xml:space="preserve">Metodický pokyn k vyplňování na adrese: </w:t>
      </w:r>
      <w:hyperlink r:id="rId12" w:anchor="jake" w:history="1">
        <w:r w:rsidR="00996648" w:rsidRPr="008D0F1E">
          <w:rPr>
            <w:rStyle w:val="Hypertextovodkaz"/>
            <w:rFonts w:cs="Arial"/>
          </w:rPr>
          <w:t>https://archi.gov.cz/uvod_schvalovani#jake</w:t>
        </w:r>
      </w:hyperlink>
      <w:r w:rsidR="00996648" w:rsidRPr="008D0F1E">
        <w:rPr>
          <w:rFonts w:cs="Arial"/>
        </w:rPr>
        <w:t xml:space="preserve"> </w:t>
      </w:r>
    </w:p>
    <w:p w14:paraId="7B99033C" w14:textId="77777777" w:rsidR="00AF4DD9" w:rsidRPr="008D0F1E" w:rsidRDefault="00AF4DD9" w:rsidP="00AF4DD9">
      <w:pPr>
        <w:rPr>
          <w:rFonts w:cs="Arial"/>
          <w:sz w:val="2"/>
        </w:rPr>
      </w:pPr>
      <w:bookmarkStart w:id="4" w:name="_Toc437417883"/>
      <w:bookmarkStart w:id="5" w:name="_Toc437417916"/>
      <w:bookmarkStart w:id="6" w:name="_Ref437450788"/>
      <w:bookmarkStart w:id="7" w:name="_Ref437450793"/>
      <w:bookmarkStart w:id="8" w:name="_Ref437450815"/>
      <w:r w:rsidRPr="008D0F1E">
        <w:rPr>
          <w:rFonts w:cs="Arial"/>
          <w:sz w:val="2"/>
        </w:rPr>
        <w:br w:type="page"/>
      </w:r>
    </w:p>
    <w:p w14:paraId="381E2137" w14:textId="77777777" w:rsidR="00AF4DD9" w:rsidRPr="008D0F1E" w:rsidRDefault="00AF4DD9" w:rsidP="00AF4DD9">
      <w:pPr>
        <w:rPr>
          <w:rFonts w:cs="Arial"/>
          <w:sz w:val="2"/>
        </w:rPr>
      </w:pPr>
    </w:p>
    <w:p w14:paraId="76ECFDBD" w14:textId="6588AE20" w:rsidR="00AF4DD9" w:rsidRPr="008D0F1E" w:rsidRDefault="00AF4DD9" w:rsidP="00AF4DD9">
      <w:pPr>
        <w:pStyle w:val="MVHeading1"/>
        <w:rPr>
          <w:rFonts w:cs="Arial"/>
        </w:rPr>
      </w:pPr>
      <w:bookmarkStart w:id="9" w:name="_Toc465074579"/>
      <w:bookmarkStart w:id="10" w:name="_Toc22220524"/>
      <w:r w:rsidRPr="008D0F1E">
        <w:rPr>
          <w:rFonts w:cs="Arial"/>
        </w:rPr>
        <w:t xml:space="preserve">Základní </w:t>
      </w:r>
      <w:bookmarkEnd w:id="4"/>
      <w:bookmarkEnd w:id="9"/>
      <w:bookmarkEnd w:id="10"/>
      <w:r w:rsidRPr="008D0F1E">
        <w:rPr>
          <w:rFonts w:cs="Arial"/>
        </w:rPr>
        <w:t xml:space="preserve">informace o </w:t>
      </w:r>
      <w:r w:rsidR="00DB3867">
        <w:rPr>
          <w:rFonts w:cs="Arial"/>
        </w:rPr>
        <w:t>projektu</w:t>
      </w:r>
    </w:p>
    <w:p w14:paraId="7CCF35CA" w14:textId="77777777" w:rsidR="00AF4DD9" w:rsidRPr="008D0F1E" w:rsidRDefault="00AF4DD9" w:rsidP="00AF4DD9">
      <w:pPr>
        <w:pStyle w:val="MVHeading2"/>
        <w:jc w:val="left"/>
        <w:rPr>
          <w:rFonts w:cs="Arial"/>
        </w:rPr>
      </w:pPr>
      <w:bookmarkStart w:id="11" w:name="_Toc436637810"/>
      <w:bookmarkStart w:id="12" w:name="_Toc437417884"/>
      <w:bookmarkStart w:id="13" w:name="_Toc465074580"/>
      <w:bookmarkStart w:id="14" w:name="_Toc22220525"/>
      <w:r w:rsidRPr="008D0F1E">
        <w:rPr>
          <w:rFonts w:cs="Arial"/>
        </w:rPr>
        <w:t xml:space="preserve">Úvodní informace o </w:t>
      </w:r>
      <w:bookmarkEnd w:id="11"/>
      <w:bookmarkEnd w:id="12"/>
      <w:r w:rsidRPr="008D0F1E">
        <w:rPr>
          <w:rFonts w:cs="Arial"/>
        </w:rPr>
        <w:t xml:space="preserve">žadateli o stanovisko k plánovanému </w:t>
      </w:r>
      <w:bookmarkEnd w:id="13"/>
      <w:bookmarkEnd w:id="14"/>
      <w:r w:rsidRPr="008D0F1E">
        <w:rPr>
          <w:rFonts w:cs="Arial"/>
        </w:rPr>
        <w:t>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0"/>
        <w:gridCol w:w="1742"/>
        <w:gridCol w:w="2035"/>
        <w:gridCol w:w="582"/>
        <w:gridCol w:w="1742"/>
        <w:gridCol w:w="2327"/>
      </w:tblGrid>
      <w:tr w:rsidR="00AF4DD9" w:rsidRPr="008D0F1E" w14:paraId="6A5DF510" w14:textId="77777777" w:rsidTr="00C309AC">
        <w:trPr>
          <w:trHeight w:val="19"/>
          <w:tblHeader/>
        </w:trPr>
        <w:tc>
          <w:tcPr>
            <w:tcW w:w="5000" w:type="pct"/>
            <w:gridSpan w:val="6"/>
            <w:shd w:val="clear" w:color="auto" w:fill="CEEBF3"/>
            <w:noWrap/>
            <w:hideMark/>
          </w:tcPr>
          <w:p w14:paraId="344F8995" w14:textId="3B582E1D" w:rsidR="00AF4DD9" w:rsidRPr="008D0F1E" w:rsidRDefault="00AF4DD9" w:rsidP="00C309AC">
            <w:pPr>
              <w:spacing w:before="40" w:after="40"/>
              <w:jc w:val="left"/>
              <w:rPr>
                <w:rFonts w:eastAsia="Arial" w:cs="Arial"/>
              </w:rPr>
            </w:pPr>
            <w:bookmarkStart w:id="15" w:name="_Toc509581647"/>
            <w:bookmarkStart w:id="16" w:name="_Toc51379711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1</w:t>
            </w:r>
            <w:r w:rsidRPr="008D0F1E">
              <w:rPr>
                <w:rFonts w:cs="Arial"/>
              </w:rPr>
              <w:fldChar w:fldCharType="end"/>
            </w:r>
            <w:r w:rsidRPr="008D0F1E">
              <w:rPr>
                <w:rFonts w:eastAsia="Arial" w:cs="Arial"/>
              </w:rPr>
              <w:t xml:space="preserve">: </w:t>
            </w:r>
            <w:r w:rsidRPr="008D0F1E">
              <w:rPr>
                <w:rFonts w:eastAsia="Arial" w:cs="Arial"/>
                <w:b/>
                <w:bCs/>
              </w:rPr>
              <w:t>Úvodní informace o žadateli o stanovisko</w:t>
            </w:r>
            <w:bookmarkEnd w:id="15"/>
            <w:bookmarkEnd w:id="16"/>
          </w:p>
        </w:tc>
      </w:tr>
      <w:tr w:rsidR="00AF4DD9" w:rsidRPr="008D0F1E" w14:paraId="5C8355FA" w14:textId="77777777" w:rsidTr="00C309AC">
        <w:trPr>
          <w:trHeight w:val="19"/>
        </w:trPr>
        <w:tc>
          <w:tcPr>
            <w:tcW w:w="1280" w:type="pct"/>
            <w:shd w:val="clear" w:color="auto" w:fill="D9D9D9" w:themeFill="background1" w:themeFillShade="D9"/>
          </w:tcPr>
          <w:p w14:paraId="318F6225" w14:textId="77777777" w:rsidR="00AF4DD9" w:rsidRPr="008D0F1E" w:rsidRDefault="00AF4DD9" w:rsidP="00C309AC">
            <w:pPr>
              <w:spacing w:before="40" w:after="40"/>
              <w:jc w:val="left"/>
              <w:rPr>
                <w:rFonts w:eastAsia="Arial" w:cs="Arial"/>
                <w:b/>
                <w:bCs/>
              </w:rPr>
            </w:pPr>
            <w:r w:rsidRPr="008D0F1E">
              <w:rPr>
                <w:rFonts w:eastAsia="Arial" w:cs="Arial"/>
                <w:b/>
                <w:bCs/>
              </w:rPr>
              <w:t>Organizace žadatele</w:t>
            </w:r>
          </w:p>
        </w:tc>
        <w:tc>
          <w:tcPr>
            <w:tcW w:w="1667" w:type="pct"/>
            <w:gridSpan w:val="2"/>
            <w:shd w:val="clear" w:color="auto" w:fill="auto"/>
          </w:tcPr>
          <w:p w14:paraId="64B4FE87"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&lt;název organizace&gt;</w:t>
            </w:r>
          </w:p>
        </w:tc>
        <w:tc>
          <w:tcPr>
            <w:tcW w:w="1026" w:type="pct"/>
            <w:gridSpan w:val="2"/>
            <w:shd w:val="clear" w:color="auto" w:fill="auto"/>
          </w:tcPr>
          <w:p w14:paraId="0E958020"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&lt;sídlo&gt;</w:t>
            </w:r>
          </w:p>
        </w:tc>
        <w:tc>
          <w:tcPr>
            <w:tcW w:w="1027" w:type="pct"/>
            <w:shd w:val="clear" w:color="auto" w:fill="auto"/>
          </w:tcPr>
          <w:p w14:paraId="18610180"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&lt;IČO&gt;</w:t>
            </w:r>
          </w:p>
        </w:tc>
      </w:tr>
      <w:tr w:rsidR="00AF4DD9" w:rsidRPr="008D0F1E" w14:paraId="4FDA27F8" w14:textId="77777777" w:rsidTr="00C309AC">
        <w:trPr>
          <w:trHeight w:val="19"/>
        </w:trPr>
        <w:tc>
          <w:tcPr>
            <w:tcW w:w="1280" w:type="pct"/>
            <w:shd w:val="clear" w:color="auto" w:fill="D9D9D9" w:themeFill="background1" w:themeFillShade="D9"/>
          </w:tcPr>
          <w:p w14:paraId="358646CA" w14:textId="77777777" w:rsidR="00AF4DD9" w:rsidRPr="008D0F1E" w:rsidRDefault="00AF4DD9" w:rsidP="00C309AC">
            <w:pPr>
              <w:spacing w:before="40" w:after="40"/>
              <w:jc w:val="left"/>
              <w:rPr>
                <w:rFonts w:eastAsia="Arial" w:cs="Arial"/>
                <w:b/>
                <w:bCs/>
              </w:rPr>
            </w:pPr>
            <w:r w:rsidRPr="008D0F1E">
              <w:rPr>
                <w:rFonts w:eastAsia="Arial" w:cs="Arial"/>
                <w:b/>
                <w:bCs/>
              </w:rPr>
              <w:t>Ředitel pro informatiku nebo Statutární zástupce</w:t>
            </w:r>
          </w:p>
        </w:tc>
        <w:tc>
          <w:tcPr>
            <w:tcW w:w="769" w:type="pct"/>
            <w:shd w:val="clear" w:color="auto" w:fill="auto"/>
          </w:tcPr>
          <w:p w14:paraId="7B568D98"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&lt;jméno a příjmení&gt;</w:t>
            </w:r>
          </w:p>
        </w:tc>
        <w:tc>
          <w:tcPr>
            <w:tcW w:w="898" w:type="pct"/>
            <w:shd w:val="clear" w:color="auto" w:fill="auto"/>
          </w:tcPr>
          <w:p w14:paraId="4282F4BB"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&lt;funkce&gt;</w:t>
            </w:r>
          </w:p>
        </w:tc>
        <w:tc>
          <w:tcPr>
            <w:tcW w:w="1026" w:type="pct"/>
            <w:gridSpan w:val="2"/>
            <w:shd w:val="clear" w:color="auto" w:fill="auto"/>
          </w:tcPr>
          <w:p w14:paraId="34F39528"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&lt;mail&gt;</w:t>
            </w:r>
          </w:p>
        </w:tc>
        <w:tc>
          <w:tcPr>
            <w:tcW w:w="1027" w:type="pct"/>
            <w:shd w:val="clear" w:color="auto" w:fill="auto"/>
          </w:tcPr>
          <w:p w14:paraId="7FADF698" w14:textId="77777777" w:rsidR="00AF4DD9" w:rsidRPr="008D0F1E" w:rsidRDefault="00AF4DD9" w:rsidP="00C309AC">
            <w:pPr>
              <w:spacing w:before="40" w:after="40"/>
              <w:ind w:left="-8" w:right="793"/>
              <w:jc w:val="left"/>
              <w:rPr>
                <w:rFonts w:eastAsia="Arial" w:cs="Arial"/>
                <w:color w:val="FF0000"/>
              </w:rPr>
            </w:pPr>
            <w:r w:rsidRPr="008D0F1E">
              <w:rPr>
                <w:rFonts w:eastAsia="Arial" w:cs="Arial"/>
                <w:color w:val="FF0000"/>
              </w:rPr>
              <w:t>&lt;telefon&gt;</w:t>
            </w:r>
          </w:p>
        </w:tc>
      </w:tr>
      <w:tr w:rsidR="00AF4DD9" w:rsidRPr="008D0F1E" w14:paraId="58CC3806" w14:textId="77777777" w:rsidTr="00C309AC">
        <w:trPr>
          <w:trHeight w:val="19"/>
        </w:trPr>
        <w:tc>
          <w:tcPr>
            <w:tcW w:w="1280" w:type="pct"/>
            <w:shd w:val="clear" w:color="auto" w:fill="D9D9D9" w:themeFill="background1" w:themeFillShade="D9"/>
          </w:tcPr>
          <w:p w14:paraId="7F3C2D95" w14:textId="77777777" w:rsidR="00AF4DD9" w:rsidRPr="008D0F1E" w:rsidRDefault="00AF4DD9" w:rsidP="00C309AC">
            <w:pPr>
              <w:spacing w:before="40" w:after="40"/>
              <w:jc w:val="left"/>
              <w:rPr>
                <w:rFonts w:eastAsia="Arial" w:cs="Arial"/>
                <w:b/>
                <w:bCs/>
              </w:rPr>
            </w:pPr>
            <w:r w:rsidRPr="008D0F1E">
              <w:rPr>
                <w:rFonts w:eastAsia="Arial" w:cs="Arial"/>
                <w:b/>
                <w:bCs/>
              </w:rPr>
              <w:t>Kontaktní osoba projektu</w:t>
            </w:r>
          </w:p>
        </w:tc>
        <w:tc>
          <w:tcPr>
            <w:tcW w:w="769" w:type="pct"/>
            <w:shd w:val="clear" w:color="auto" w:fill="auto"/>
          </w:tcPr>
          <w:p w14:paraId="42AD9AD3"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&lt;jméno a příjmení&gt;</w:t>
            </w:r>
          </w:p>
        </w:tc>
        <w:tc>
          <w:tcPr>
            <w:tcW w:w="898" w:type="pct"/>
            <w:shd w:val="clear" w:color="auto" w:fill="auto"/>
          </w:tcPr>
          <w:p w14:paraId="1919677F"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&lt;funkce, případně organizace&gt;</w:t>
            </w:r>
          </w:p>
        </w:tc>
        <w:tc>
          <w:tcPr>
            <w:tcW w:w="1026" w:type="pct"/>
            <w:gridSpan w:val="2"/>
            <w:shd w:val="clear" w:color="auto" w:fill="auto"/>
          </w:tcPr>
          <w:p w14:paraId="7EA43A9D"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&lt;mail&gt;</w:t>
            </w:r>
          </w:p>
        </w:tc>
        <w:tc>
          <w:tcPr>
            <w:tcW w:w="1027" w:type="pct"/>
            <w:shd w:val="clear" w:color="auto" w:fill="auto"/>
          </w:tcPr>
          <w:p w14:paraId="7D69A42C"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&lt;telefon&gt;</w:t>
            </w:r>
          </w:p>
        </w:tc>
      </w:tr>
      <w:tr w:rsidR="00AF4DD9" w:rsidRPr="008D0F1E" w14:paraId="2FCF3452" w14:textId="77777777" w:rsidTr="00C309AC">
        <w:trPr>
          <w:trHeight w:val="19"/>
        </w:trPr>
        <w:tc>
          <w:tcPr>
            <w:tcW w:w="1280" w:type="pct"/>
            <w:shd w:val="clear" w:color="auto" w:fill="D9D9D9" w:themeFill="background1" w:themeFillShade="D9"/>
          </w:tcPr>
          <w:p w14:paraId="2D8E2AC1" w14:textId="77777777" w:rsidR="00AF4DD9" w:rsidRPr="008D0F1E" w:rsidRDefault="00AF4DD9" w:rsidP="00C309AC">
            <w:pPr>
              <w:spacing w:before="40" w:after="40"/>
              <w:jc w:val="left"/>
              <w:rPr>
                <w:rFonts w:eastAsia="Arial" w:cs="Arial"/>
                <w:b/>
                <w:bCs/>
              </w:rPr>
            </w:pPr>
            <w:r w:rsidRPr="008D0F1E">
              <w:rPr>
                <w:rFonts w:eastAsia="Arial" w:cs="Arial"/>
                <w:b/>
                <w:bCs/>
              </w:rPr>
              <w:t>Architekt projektu</w:t>
            </w:r>
          </w:p>
        </w:tc>
        <w:tc>
          <w:tcPr>
            <w:tcW w:w="769" w:type="pct"/>
            <w:shd w:val="clear" w:color="auto" w:fill="auto"/>
          </w:tcPr>
          <w:p w14:paraId="420AE928"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&lt;jméno a příjmení&gt;</w:t>
            </w:r>
          </w:p>
        </w:tc>
        <w:tc>
          <w:tcPr>
            <w:tcW w:w="898" w:type="pct"/>
            <w:shd w:val="clear" w:color="auto" w:fill="auto"/>
          </w:tcPr>
          <w:p w14:paraId="379F8277"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&lt;funkce, případně organizace&gt;</w:t>
            </w:r>
          </w:p>
        </w:tc>
        <w:tc>
          <w:tcPr>
            <w:tcW w:w="1026" w:type="pct"/>
            <w:gridSpan w:val="2"/>
            <w:shd w:val="clear" w:color="auto" w:fill="auto"/>
          </w:tcPr>
          <w:p w14:paraId="7D5CEE63"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&lt;mail&gt;</w:t>
            </w:r>
          </w:p>
        </w:tc>
        <w:tc>
          <w:tcPr>
            <w:tcW w:w="1027" w:type="pct"/>
            <w:shd w:val="clear" w:color="auto" w:fill="auto"/>
          </w:tcPr>
          <w:p w14:paraId="71324007" w14:textId="77777777" w:rsidR="00AF4DD9" w:rsidRPr="008D0F1E" w:rsidRDefault="00AF4DD9" w:rsidP="00C309AC">
            <w:pPr>
              <w:spacing w:before="40" w:after="40"/>
              <w:jc w:val="left"/>
              <w:rPr>
                <w:rFonts w:eastAsia="Arial" w:cs="Arial"/>
                <w:color w:val="FF0000"/>
              </w:rPr>
            </w:pPr>
            <w:r w:rsidRPr="008D0F1E">
              <w:rPr>
                <w:rFonts w:eastAsia="Arial" w:cs="Arial"/>
                <w:color w:val="FF0000"/>
              </w:rPr>
              <w:t>&lt;telefon&gt;</w:t>
            </w:r>
          </w:p>
        </w:tc>
      </w:tr>
      <w:tr w:rsidR="00AF4DD9" w:rsidRPr="008D0F1E" w14:paraId="7B19D95A" w14:textId="77777777" w:rsidTr="00C309AC">
        <w:trPr>
          <w:trHeight w:val="19"/>
        </w:trPr>
        <w:tc>
          <w:tcPr>
            <w:tcW w:w="5000" w:type="pct"/>
            <w:gridSpan w:val="6"/>
            <w:shd w:val="clear" w:color="auto" w:fill="D9D9D9" w:themeFill="background1" w:themeFillShade="D9"/>
          </w:tcPr>
          <w:p w14:paraId="3B16F74B" w14:textId="28849AFC" w:rsidR="00AF4DD9" w:rsidRPr="008D0F1E" w:rsidRDefault="001138B0" w:rsidP="00C309AC">
            <w:pPr>
              <w:spacing w:before="40" w:after="40"/>
              <w:jc w:val="left"/>
              <w:rPr>
                <w:rFonts w:eastAsia="Arial" w:cs="Arial"/>
              </w:rPr>
            </w:pPr>
            <w:r w:rsidRPr="008D0F1E">
              <w:rPr>
                <w:rFonts w:eastAsia="Arial" w:cs="Arial"/>
                <w:b/>
                <w:bCs/>
              </w:rPr>
              <w:t>Verze předkládaných / doplněných žádostí o stanovisko, data jejich předložení a jejich čísla jednací</w:t>
            </w:r>
          </w:p>
        </w:tc>
      </w:tr>
      <w:tr w:rsidR="00AF4DD9" w:rsidRPr="008D0F1E" w14:paraId="1D8B5C81" w14:textId="77777777" w:rsidTr="00C309AC">
        <w:trPr>
          <w:trHeight w:val="19"/>
        </w:trPr>
        <w:tc>
          <w:tcPr>
            <w:tcW w:w="1280" w:type="pct"/>
            <w:shd w:val="clear" w:color="auto" w:fill="D9D9D9" w:themeFill="background1" w:themeFillShade="D9"/>
          </w:tcPr>
          <w:p w14:paraId="29B43B1F" w14:textId="77777777" w:rsidR="00AF4DD9" w:rsidRPr="008D0F1E" w:rsidDel="00A00A0E" w:rsidRDefault="00AF4DD9" w:rsidP="00C309AC">
            <w:pPr>
              <w:spacing w:before="40" w:after="40"/>
              <w:jc w:val="left"/>
              <w:rPr>
                <w:rFonts w:eastAsia="Arial" w:cs="Arial"/>
                <w:b/>
                <w:bCs/>
              </w:rPr>
            </w:pPr>
            <w:r w:rsidRPr="008D0F1E">
              <w:rPr>
                <w:rFonts w:eastAsia="Arial" w:cs="Arial"/>
                <w:b/>
                <w:bCs/>
              </w:rPr>
              <w:t>Číslo předkládané verze:</w:t>
            </w:r>
          </w:p>
        </w:tc>
        <w:tc>
          <w:tcPr>
            <w:tcW w:w="1924" w:type="pct"/>
            <w:gridSpan w:val="3"/>
            <w:shd w:val="clear" w:color="auto" w:fill="D9D9D9" w:themeFill="background1" w:themeFillShade="D9"/>
          </w:tcPr>
          <w:p w14:paraId="024CDD9F" w14:textId="77777777" w:rsidR="00AF4DD9" w:rsidRPr="008D0F1E" w:rsidDel="00A00A0E" w:rsidRDefault="00AF4DD9" w:rsidP="00C309AC">
            <w:pPr>
              <w:spacing w:before="40" w:after="40"/>
              <w:jc w:val="left"/>
              <w:rPr>
                <w:rFonts w:eastAsia="Arial" w:cs="Arial"/>
                <w:b/>
                <w:bCs/>
              </w:rPr>
            </w:pPr>
            <w:r w:rsidRPr="008D0F1E">
              <w:rPr>
                <w:rFonts w:eastAsia="Arial" w:cs="Arial"/>
                <w:b/>
                <w:bCs/>
              </w:rPr>
              <w:t>Datum předložení:</w:t>
            </w:r>
          </w:p>
        </w:tc>
        <w:tc>
          <w:tcPr>
            <w:tcW w:w="1796" w:type="pct"/>
            <w:gridSpan w:val="2"/>
            <w:shd w:val="clear" w:color="auto" w:fill="D9D9D9" w:themeFill="background1" w:themeFillShade="D9"/>
          </w:tcPr>
          <w:p w14:paraId="52E7B158" w14:textId="2A98ED83" w:rsidR="00AF4DD9" w:rsidRPr="008D0F1E" w:rsidRDefault="00AF4DD9" w:rsidP="00C309AC">
            <w:pPr>
              <w:spacing w:before="40" w:after="40"/>
              <w:jc w:val="left"/>
              <w:rPr>
                <w:rFonts w:eastAsia="Arial" w:cs="Arial"/>
                <w:b/>
                <w:bCs/>
              </w:rPr>
            </w:pPr>
            <w:r w:rsidRPr="008D0F1E">
              <w:rPr>
                <w:rFonts w:eastAsia="Arial" w:cs="Arial"/>
                <w:b/>
                <w:bCs/>
              </w:rPr>
              <w:t>Verze předložena pod Čj,:</w:t>
            </w:r>
          </w:p>
        </w:tc>
      </w:tr>
      <w:tr w:rsidR="00AF4DD9" w:rsidRPr="008D0F1E" w14:paraId="19293389" w14:textId="77777777" w:rsidTr="00C309AC">
        <w:trPr>
          <w:trHeight w:val="19"/>
        </w:trPr>
        <w:tc>
          <w:tcPr>
            <w:tcW w:w="1280" w:type="pct"/>
            <w:shd w:val="clear" w:color="auto" w:fill="auto"/>
          </w:tcPr>
          <w:p w14:paraId="06688B0C" w14:textId="77777777" w:rsidR="00AF4DD9" w:rsidRPr="008D0F1E" w:rsidDel="00A00A0E" w:rsidRDefault="00AF4DD9" w:rsidP="00C37272">
            <w:pPr>
              <w:spacing w:before="40" w:after="40"/>
              <w:jc w:val="left"/>
              <w:rPr>
                <w:rFonts w:cs="Arial"/>
                <w:b/>
                <w:szCs w:val="20"/>
              </w:rPr>
            </w:pPr>
          </w:p>
        </w:tc>
        <w:tc>
          <w:tcPr>
            <w:tcW w:w="1924" w:type="pct"/>
            <w:gridSpan w:val="3"/>
            <w:shd w:val="clear" w:color="auto" w:fill="auto"/>
          </w:tcPr>
          <w:p w14:paraId="73AAF817" w14:textId="77777777" w:rsidR="00AF4DD9" w:rsidRPr="008D0F1E" w:rsidDel="00A00A0E" w:rsidRDefault="00AF4DD9" w:rsidP="00C37272">
            <w:pPr>
              <w:spacing w:before="40" w:after="40"/>
              <w:jc w:val="left"/>
              <w:rPr>
                <w:rFonts w:cs="Arial"/>
                <w:b/>
                <w:szCs w:val="20"/>
              </w:rPr>
            </w:pPr>
          </w:p>
        </w:tc>
        <w:tc>
          <w:tcPr>
            <w:tcW w:w="1796" w:type="pct"/>
            <w:gridSpan w:val="2"/>
            <w:shd w:val="clear" w:color="auto" w:fill="auto"/>
          </w:tcPr>
          <w:p w14:paraId="702366BC" w14:textId="77777777" w:rsidR="00AF4DD9" w:rsidRPr="008D0F1E" w:rsidRDefault="00AF4DD9" w:rsidP="00C37272">
            <w:pPr>
              <w:spacing w:before="40" w:after="40"/>
              <w:jc w:val="left"/>
              <w:rPr>
                <w:rFonts w:cs="Arial"/>
                <w:bCs/>
                <w:szCs w:val="20"/>
              </w:rPr>
            </w:pPr>
          </w:p>
        </w:tc>
      </w:tr>
      <w:tr w:rsidR="0087212E" w:rsidRPr="008D0F1E" w14:paraId="10A42B08" w14:textId="77777777" w:rsidTr="00C309AC">
        <w:trPr>
          <w:trHeight w:val="19"/>
        </w:trPr>
        <w:tc>
          <w:tcPr>
            <w:tcW w:w="1280" w:type="pct"/>
            <w:shd w:val="clear" w:color="auto" w:fill="auto"/>
          </w:tcPr>
          <w:p w14:paraId="57A7DF8E" w14:textId="77777777" w:rsidR="0087212E" w:rsidRPr="008D0F1E" w:rsidDel="00A00A0E" w:rsidRDefault="0087212E" w:rsidP="00C37272">
            <w:pPr>
              <w:spacing w:before="40" w:after="40"/>
              <w:jc w:val="left"/>
              <w:rPr>
                <w:rFonts w:cs="Arial"/>
                <w:b/>
                <w:szCs w:val="20"/>
              </w:rPr>
            </w:pPr>
          </w:p>
        </w:tc>
        <w:tc>
          <w:tcPr>
            <w:tcW w:w="1924" w:type="pct"/>
            <w:gridSpan w:val="3"/>
            <w:shd w:val="clear" w:color="auto" w:fill="auto"/>
          </w:tcPr>
          <w:p w14:paraId="5E3837E8" w14:textId="77777777" w:rsidR="0087212E" w:rsidRPr="008D0F1E" w:rsidDel="00A00A0E" w:rsidRDefault="0087212E" w:rsidP="00C37272">
            <w:pPr>
              <w:spacing w:before="40" w:after="40"/>
              <w:jc w:val="left"/>
              <w:rPr>
                <w:rFonts w:cs="Arial"/>
                <w:b/>
                <w:szCs w:val="20"/>
              </w:rPr>
            </w:pPr>
          </w:p>
        </w:tc>
        <w:tc>
          <w:tcPr>
            <w:tcW w:w="1796" w:type="pct"/>
            <w:gridSpan w:val="2"/>
            <w:shd w:val="clear" w:color="auto" w:fill="auto"/>
          </w:tcPr>
          <w:p w14:paraId="2DC599A5" w14:textId="77777777" w:rsidR="0087212E" w:rsidRPr="008D0F1E" w:rsidRDefault="0087212E" w:rsidP="00C37272">
            <w:pPr>
              <w:spacing w:before="40" w:after="40"/>
              <w:jc w:val="left"/>
              <w:rPr>
                <w:rFonts w:cs="Arial"/>
                <w:bCs/>
                <w:szCs w:val="20"/>
              </w:rPr>
            </w:pPr>
          </w:p>
        </w:tc>
      </w:tr>
      <w:tr w:rsidR="004B73B7" w:rsidRPr="008D0F1E" w14:paraId="5CA646AD" w14:textId="77777777" w:rsidTr="00C309AC">
        <w:trPr>
          <w:trHeight w:val="19"/>
        </w:trPr>
        <w:tc>
          <w:tcPr>
            <w:tcW w:w="1280" w:type="pct"/>
            <w:shd w:val="clear" w:color="auto" w:fill="auto"/>
          </w:tcPr>
          <w:p w14:paraId="3D192E9E" w14:textId="77777777" w:rsidR="004B73B7" w:rsidRPr="008D0F1E" w:rsidDel="00A00A0E" w:rsidRDefault="004B73B7" w:rsidP="00C37272">
            <w:pPr>
              <w:spacing w:before="40" w:after="40"/>
              <w:jc w:val="left"/>
              <w:rPr>
                <w:rFonts w:cs="Arial"/>
                <w:b/>
                <w:szCs w:val="20"/>
              </w:rPr>
            </w:pPr>
          </w:p>
        </w:tc>
        <w:tc>
          <w:tcPr>
            <w:tcW w:w="1924" w:type="pct"/>
            <w:gridSpan w:val="3"/>
            <w:shd w:val="clear" w:color="auto" w:fill="auto"/>
          </w:tcPr>
          <w:p w14:paraId="0A1E42C9" w14:textId="77777777" w:rsidR="004B73B7" w:rsidRPr="008D0F1E" w:rsidDel="00A00A0E" w:rsidRDefault="004B73B7" w:rsidP="00C37272">
            <w:pPr>
              <w:spacing w:before="40" w:after="40"/>
              <w:jc w:val="left"/>
              <w:rPr>
                <w:rFonts w:cs="Arial"/>
                <w:b/>
                <w:szCs w:val="20"/>
              </w:rPr>
            </w:pPr>
          </w:p>
        </w:tc>
        <w:tc>
          <w:tcPr>
            <w:tcW w:w="1796" w:type="pct"/>
            <w:gridSpan w:val="2"/>
            <w:shd w:val="clear" w:color="auto" w:fill="auto"/>
          </w:tcPr>
          <w:p w14:paraId="45F4D543" w14:textId="77777777" w:rsidR="004B73B7" w:rsidRPr="008D0F1E" w:rsidRDefault="004B73B7" w:rsidP="00C37272">
            <w:pPr>
              <w:spacing w:before="40" w:after="40"/>
              <w:jc w:val="left"/>
              <w:rPr>
                <w:rFonts w:cs="Arial"/>
                <w:bCs/>
                <w:szCs w:val="20"/>
              </w:rPr>
            </w:pPr>
          </w:p>
        </w:tc>
      </w:tr>
      <w:tr w:rsidR="0087212E" w:rsidRPr="008D0F1E" w14:paraId="0ED0CCE5" w14:textId="77777777" w:rsidTr="00C309AC">
        <w:trPr>
          <w:trHeight w:val="19"/>
        </w:trPr>
        <w:tc>
          <w:tcPr>
            <w:tcW w:w="1280" w:type="pct"/>
            <w:shd w:val="clear" w:color="auto" w:fill="auto"/>
          </w:tcPr>
          <w:p w14:paraId="63D0C160" w14:textId="77777777" w:rsidR="0087212E" w:rsidRPr="008D0F1E" w:rsidDel="00A00A0E" w:rsidRDefault="0087212E" w:rsidP="00C37272">
            <w:pPr>
              <w:spacing w:before="40" w:after="40"/>
              <w:jc w:val="left"/>
              <w:rPr>
                <w:rFonts w:cs="Arial"/>
                <w:b/>
                <w:szCs w:val="20"/>
              </w:rPr>
            </w:pPr>
          </w:p>
        </w:tc>
        <w:tc>
          <w:tcPr>
            <w:tcW w:w="1924" w:type="pct"/>
            <w:gridSpan w:val="3"/>
            <w:shd w:val="clear" w:color="auto" w:fill="auto"/>
          </w:tcPr>
          <w:p w14:paraId="5A976314" w14:textId="77777777" w:rsidR="0087212E" w:rsidRPr="008D0F1E" w:rsidDel="00A00A0E" w:rsidRDefault="0087212E" w:rsidP="00C37272">
            <w:pPr>
              <w:spacing w:before="40" w:after="40"/>
              <w:jc w:val="left"/>
              <w:rPr>
                <w:rFonts w:cs="Arial"/>
                <w:b/>
                <w:szCs w:val="20"/>
              </w:rPr>
            </w:pPr>
          </w:p>
        </w:tc>
        <w:tc>
          <w:tcPr>
            <w:tcW w:w="1796" w:type="pct"/>
            <w:gridSpan w:val="2"/>
            <w:shd w:val="clear" w:color="auto" w:fill="auto"/>
          </w:tcPr>
          <w:p w14:paraId="7CC0E2FC" w14:textId="77777777" w:rsidR="0087212E" w:rsidRPr="008D0F1E" w:rsidRDefault="0087212E" w:rsidP="00C37272">
            <w:pPr>
              <w:spacing w:before="40" w:after="40"/>
              <w:jc w:val="left"/>
              <w:rPr>
                <w:rFonts w:cs="Arial"/>
                <w:bCs/>
                <w:szCs w:val="20"/>
              </w:rPr>
            </w:pPr>
          </w:p>
        </w:tc>
      </w:tr>
    </w:tbl>
    <w:p w14:paraId="23858871" w14:textId="77777777" w:rsidR="00AF4DD9" w:rsidRPr="008D0F1E" w:rsidRDefault="00AF4DD9" w:rsidP="00AF4DD9">
      <w:pPr>
        <w:pStyle w:val="Bezmezer"/>
        <w:rPr>
          <w:rFonts w:ascii="Arial" w:hAnsi="Arial" w:cs="Arial"/>
        </w:rPr>
      </w:pPr>
      <w:bookmarkStart w:id="17" w:name="_Toc4650745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01"/>
        <w:gridCol w:w="2827"/>
      </w:tblGrid>
      <w:tr w:rsidR="00AF4DD9" w:rsidRPr="008D0F1E" w14:paraId="50721DB3" w14:textId="77777777" w:rsidTr="00C309AC">
        <w:trPr>
          <w:trHeight w:val="20"/>
          <w:tblHeader/>
        </w:trPr>
        <w:tc>
          <w:tcPr>
            <w:tcW w:w="5000" w:type="pct"/>
            <w:gridSpan w:val="2"/>
            <w:shd w:val="clear" w:color="auto" w:fill="CEEBF3"/>
            <w:noWrap/>
            <w:hideMark/>
          </w:tcPr>
          <w:p w14:paraId="54D026EC" w14:textId="57EA030B" w:rsidR="00AF4DD9" w:rsidRPr="008D0F1E" w:rsidRDefault="00AF4DD9" w:rsidP="00C309AC">
            <w:pPr>
              <w:spacing w:before="40" w:after="40"/>
              <w:rPr>
                <w:rFonts w:eastAsia="Arial" w:cs="Arial"/>
              </w:rPr>
            </w:pPr>
            <w:bookmarkStart w:id="18" w:name="_Toc2222052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2</w:t>
            </w:r>
            <w:r w:rsidRPr="008D0F1E">
              <w:rPr>
                <w:rFonts w:cs="Arial"/>
              </w:rPr>
              <w:fldChar w:fldCharType="end"/>
            </w:r>
            <w:r w:rsidRPr="008D0F1E">
              <w:rPr>
                <w:rFonts w:eastAsia="Arial" w:cs="Arial"/>
              </w:rPr>
              <w:t xml:space="preserve">: </w:t>
            </w:r>
            <w:bookmarkStart w:id="19" w:name="_Hlk55412056"/>
            <w:r w:rsidRPr="008D0F1E">
              <w:rPr>
                <w:rFonts w:eastAsia="Arial" w:cs="Arial"/>
                <w:b/>
                <w:bCs/>
              </w:rPr>
              <w:t>Žádost o stanovisko dle</w:t>
            </w:r>
            <w:bookmarkEnd w:id="19"/>
            <w:r w:rsidRPr="008D0F1E">
              <w:rPr>
                <w:rFonts w:eastAsia="Arial" w:cs="Arial"/>
                <w:b/>
                <w:bCs/>
              </w:rPr>
              <w:t xml:space="preserve"> (důvod žádosti)</w:t>
            </w:r>
          </w:p>
        </w:tc>
      </w:tr>
      <w:tr w:rsidR="00AF4DD9" w:rsidRPr="008D0F1E" w14:paraId="1EE810C4" w14:textId="77777777" w:rsidTr="55E026C1">
        <w:trPr>
          <w:trHeight w:val="274"/>
        </w:trPr>
        <w:tc>
          <w:tcPr>
            <w:tcW w:w="3752" w:type="pct"/>
            <w:shd w:val="clear" w:color="auto" w:fill="D9D9D9" w:themeFill="background1" w:themeFillShade="D9"/>
          </w:tcPr>
          <w:p w14:paraId="44EA406E" w14:textId="77777777" w:rsidR="00AF4DD9" w:rsidRPr="008D0F1E" w:rsidRDefault="00AF4DD9" w:rsidP="00C309AC">
            <w:pPr>
              <w:spacing w:before="40" w:after="40"/>
              <w:jc w:val="left"/>
              <w:rPr>
                <w:rFonts w:eastAsia="Arial" w:cs="Arial"/>
                <w:b/>
                <w:bCs/>
              </w:rPr>
            </w:pPr>
            <w:r w:rsidRPr="008D0F1E">
              <w:rPr>
                <w:rFonts w:eastAsia="Arial" w:cs="Arial"/>
                <w:b/>
                <w:bCs/>
              </w:rPr>
              <w:t>Usnesení vlády č. 86, ze dne 27. ledna 2020 (U86)</w:t>
            </w:r>
          </w:p>
        </w:tc>
        <w:tc>
          <w:tcPr>
            <w:tcW w:w="1248" w:type="pct"/>
            <w:shd w:val="clear" w:color="auto" w:fill="auto"/>
          </w:tcPr>
          <w:p w14:paraId="69B6A515" w14:textId="77777777" w:rsidR="00AF4DD9" w:rsidRPr="008D0F1E" w:rsidRDefault="00AF4DD9" w:rsidP="00C309AC">
            <w:pPr>
              <w:spacing w:before="40" w:after="40"/>
              <w:jc w:val="center"/>
              <w:rPr>
                <w:rFonts w:eastAsia="Arial" w:cs="Arial"/>
                <w:b/>
                <w:bCs/>
                <w:i/>
                <w:iCs/>
                <w:color w:val="FF0000"/>
              </w:rPr>
            </w:pPr>
            <w:r w:rsidRPr="008D0F1E">
              <w:rPr>
                <w:rFonts w:eastAsia="Arial" w:cs="Arial"/>
                <w:b/>
                <w:bCs/>
                <w:i/>
                <w:iCs/>
                <w:color w:val="FF0000"/>
              </w:rPr>
              <w:t xml:space="preserve"> </w:t>
            </w:r>
            <w:sdt>
              <w:sdtPr>
                <w:rPr>
                  <w:rFonts w:cs="Arial"/>
                  <w:b/>
                  <w:bCs/>
                  <w:i/>
                  <w:color w:val="FF0000"/>
                  <w:szCs w:val="20"/>
                </w:rPr>
                <w:id w:val="-1333516749"/>
                <w:placeholder>
                  <w:docPart w:val="51600E9A12FB494D9E7C47A7AA164CBE"/>
                </w:placeholder>
                <w:showingPlcHdr/>
                <w:comboBox>
                  <w:listItem w:displayText="Ano" w:value="Ano"/>
                  <w:listItem w:displayText="Ne" w:value="Ne"/>
                </w:comboBox>
              </w:sdtPr>
              <w:sdtEndPr/>
              <w:sdtContent>
                <w:r w:rsidRPr="008D0F1E">
                  <w:rPr>
                    <w:rFonts w:cs="Arial"/>
                    <w:i/>
                    <w:color w:val="FF0000"/>
                  </w:rPr>
                  <w:t>Zvolte položku.</w:t>
                </w:r>
              </w:sdtContent>
            </w:sdt>
          </w:p>
        </w:tc>
      </w:tr>
      <w:tr w:rsidR="00AF4DD9" w:rsidRPr="008D0F1E" w14:paraId="04F5B557" w14:textId="77777777" w:rsidTr="55E026C1">
        <w:trPr>
          <w:trHeight w:val="20"/>
        </w:trPr>
        <w:tc>
          <w:tcPr>
            <w:tcW w:w="3752" w:type="pct"/>
            <w:shd w:val="clear" w:color="auto" w:fill="D9D9D9" w:themeFill="background1" w:themeFillShade="D9"/>
          </w:tcPr>
          <w:p w14:paraId="47D7E587" w14:textId="77777777" w:rsidR="00AF4DD9" w:rsidRPr="008D0F1E" w:rsidRDefault="00AF4DD9" w:rsidP="00C309AC">
            <w:pPr>
              <w:spacing w:before="40" w:after="40"/>
              <w:jc w:val="left"/>
              <w:rPr>
                <w:rFonts w:eastAsia="Arial" w:cs="Arial"/>
                <w:b/>
                <w:bCs/>
              </w:rPr>
            </w:pPr>
            <w:r w:rsidRPr="008D0F1E">
              <w:rPr>
                <w:rFonts w:eastAsia="Arial" w:cs="Arial"/>
                <w:b/>
                <w:bCs/>
              </w:rPr>
              <w:t>Zákona č. 365/2000 Sb., o informačních systémech veřejné správy, ve znění pozdějších předpisů (ZoISVS)</w:t>
            </w:r>
          </w:p>
        </w:tc>
        <w:tc>
          <w:tcPr>
            <w:tcW w:w="1248" w:type="pct"/>
            <w:shd w:val="clear" w:color="auto" w:fill="auto"/>
          </w:tcPr>
          <w:sdt>
            <w:sdtPr>
              <w:rPr>
                <w:rFonts w:cs="Arial"/>
                <w:b/>
                <w:bCs/>
                <w:i/>
                <w:color w:val="FF0000"/>
                <w:szCs w:val="20"/>
              </w:rPr>
              <w:id w:val="-1174565590"/>
              <w:placeholder>
                <w:docPart w:val="F6909B33364749ADA055F7362E00DD1E"/>
              </w:placeholder>
              <w:showingPlcHdr/>
              <w:comboBox>
                <w:listItem w:displayText="Ano" w:value="Ano"/>
                <w:listItem w:displayText="Ne" w:value="Ne"/>
              </w:comboBox>
            </w:sdtPr>
            <w:sdtEndPr/>
            <w:sdtContent>
              <w:p w14:paraId="408D39F8" w14:textId="77777777" w:rsidR="00AF4DD9" w:rsidRPr="008D0F1E" w:rsidRDefault="00AF4DD9" w:rsidP="00C37272">
                <w:pPr>
                  <w:spacing w:before="40" w:after="40"/>
                  <w:jc w:val="center"/>
                  <w:rPr>
                    <w:rFonts w:cs="Arial"/>
                    <w:b/>
                    <w:bCs/>
                    <w:i/>
                    <w:color w:val="FF0000"/>
                    <w:szCs w:val="20"/>
                  </w:rPr>
                </w:pPr>
                <w:r w:rsidRPr="008D0F1E">
                  <w:rPr>
                    <w:rFonts w:cs="Arial"/>
                    <w:i/>
                    <w:color w:val="FF0000"/>
                  </w:rPr>
                  <w:t>Zvolte položku.</w:t>
                </w:r>
              </w:p>
            </w:sdtContent>
          </w:sdt>
        </w:tc>
      </w:tr>
      <w:tr w:rsidR="00AF4DD9" w:rsidRPr="008D0F1E" w14:paraId="6A228688" w14:textId="77777777" w:rsidTr="55E026C1">
        <w:trPr>
          <w:trHeight w:val="20"/>
        </w:trPr>
        <w:tc>
          <w:tcPr>
            <w:tcW w:w="3752" w:type="pct"/>
            <w:shd w:val="clear" w:color="auto" w:fill="D9D9D9" w:themeFill="background1" w:themeFillShade="D9"/>
          </w:tcPr>
          <w:p w14:paraId="613A80B4" w14:textId="77777777" w:rsidR="00AF4DD9" w:rsidRPr="008D0F1E" w:rsidRDefault="00AF4DD9" w:rsidP="00C309AC">
            <w:pPr>
              <w:spacing w:before="40" w:after="40"/>
              <w:jc w:val="left"/>
              <w:rPr>
                <w:rFonts w:eastAsia="Arial" w:cs="Arial"/>
                <w:b/>
                <w:bCs/>
              </w:rPr>
            </w:pPr>
            <w:r w:rsidRPr="008D0F1E">
              <w:rPr>
                <w:rFonts w:eastAsia="Arial" w:cs="Arial"/>
                <w:b/>
                <w:bCs/>
              </w:rPr>
              <w:t xml:space="preserve">Výzvy v Integrovaném regionálním operačním programu </w:t>
            </w:r>
            <w:r w:rsidRPr="008D0F1E">
              <w:rPr>
                <w:rFonts w:eastAsia="Arial" w:cs="Arial"/>
              </w:rPr>
              <w:t xml:space="preserve">(IROP), </w:t>
            </w:r>
            <w:r w:rsidRPr="008D0F1E">
              <w:rPr>
                <w:rFonts w:eastAsia="Arial" w:cs="Arial"/>
                <w:b/>
                <w:bCs/>
              </w:rPr>
              <w:t>vypište číslo výzvy</w:t>
            </w:r>
          </w:p>
        </w:tc>
        <w:tc>
          <w:tcPr>
            <w:tcW w:w="1248" w:type="pct"/>
            <w:shd w:val="clear" w:color="auto" w:fill="auto"/>
          </w:tcPr>
          <w:p w14:paraId="1C6858C7" w14:textId="77777777" w:rsidR="00AF4DD9" w:rsidRPr="008D0F1E" w:rsidRDefault="00AF4DD9" w:rsidP="00C309AC">
            <w:pPr>
              <w:spacing w:before="40" w:after="40"/>
              <w:jc w:val="center"/>
              <w:rPr>
                <w:rFonts w:eastAsia="Arial" w:cs="Arial"/>
                <w:i/>
                <w:iCs/>
                <w:color w:val="FF0000"/>
              </w:rPr>
            </w:pPr>
            <w:r w:rsidRPr="008D0F1E">
              <w:rPr>
                <w:rFonts w:eastAsia="Arial" w:cs="Arial"/>
                <w:i/>
                <w:iCs/>
                <w:color w:val="FF0000"/>
              </w:rPr>
              <w:t>&lt;číslo výzvy&gt;</w:t>
            </w:r>
          </w:p>
        </w:tc>
      </w:tr>
      <w:tr w:rsidR="00AF4DD9" w:rsidRPr="008D0F1E" w14:paraId="425B402C" w14:textId="77777777" w:rsidTr="55E026C1">
        <w:trPr>
          <w:trHeight w:val="20"/>
        </w:trPr>
        <w:tc>
          <w:tcPr>
            <w:tcW w:w="3752" w:type="pct"/>
            <w:shd w:val="clear" w:color="auto" w:fill="D9D9D9" w:themeFill="background1" w:themeFillShade="D9"/>
          </w:tcPr>
          <w:p w14:paraId="4990111B" w14:textId="77777777" w:rsidR="00AF4DD9" w:rsidRPr="008D0F1E" w:rsidRDefault="00AF4DD9" w:rsidP="00C309AC">
            <w:pPr>
              <w:spacing w:before="40" w:after="40"/>
              <w:jc w:val="left"/>
              <w:rPr>
                <w:rFonts w:eastAsia="Arial" w:cs="Arial"/>
                <w:b/>
                <w:bCs/>
              </w:rPr>
            </w:pPr>
            <w:r w:rsidRPr="008D0F1E">
              <w:rPr>
                <w:rFonts w:eastAsia="Arial" w:cs="Arial"/>
                <w:b/>
                <w:bCs/>
              </w:rPr>
              <w:t>Dobrovolná žádost o stanovisko</w:t>
            </w:r>
          </w:p>
        </w:tc>
        <w:tc>
          <w:tcPr>
            <w:tcW w:w="1248" w:type="pct"/>
            <w:shd w:val="clear" w:color="auto" w:fill="auto"/>
          </w:tcPr>
          <w:p w14:paraId="36ED22C2" w14:textId="77777777" w:rsidR="00AF4DD9" w:rsidRPr="008D0F1E" w:rsidRDefault="00B96987" w:rsidP="00C309AC">
            <w:pPr>
              <w:spacing w:before="40" w:after="40"/>
              <w:jc w:val="center"/>
              <w:rPr>
                <w:rFonts w:eastAsia="Arial" w:cs="Arial"/>
                <w:i/>
                <w:iCs/>
                <w:color w:val="FF0000"/>
              </w:rPr>
            </w:pPr>
            <w:sdt>
              <w:sdtPr>
                <w:rPr>
                  <w:rFonts w:cs="Arial"/>
                  <w:b/>
                  <w:bCs/>
                  <w:i/>
                  <w:color w:val="FF0000"/>
                  <w:szCs w:val="20"/>
                </w:rPr>
                <w:id w:val="-1896574318"/>
                <w:placeholder>
                  <w:docPart w:val="C464A1C3BCD04E29ABD3FB33D5596E43"/>
                </w:placeholder>
                <w:showingPlcHdr/>
                <w:comboBox>
                  <w:listItem w:displayText="Ano" w:value="Ano"/>
                  <w:listItem w:displayText="Ne" w:value="Ne"/>
                </w:comboBox>
              </w:sdtPr>
              <w:sdtEndPr/>
              <w:sdtContent>
                <w:r w:rsidR="00AF4DD9" w:rsidRPr="008D0F1E">
                  <w:rPr>
                    <w:rFonts w:cs="Arial"/>
                    <w:i/>
                    <w:color w:val="FF0000"/>
                  </w:rPr>
                  <w:t>Zvolte položku.</w:t>
                </w:r>
              </w:sdtContent>
            </w:sdt>
          </w:p>
        </w:tc>
      </w:tr>
    </w:tbl>
    <w:p w14:paraId="41B9ADB4" w14:textId="77777777" w:rsidR="00AF4DD9" w:rsidRPr="008D0F1E" w:rsidRDefault="00AF4DD9" w:rsidP="00AF4DD9">
      <w:pPr>
        <w:pStyle w:val="MVHeading2"/>
        <w:jc w:val="left"/>
        <w:rPr>
          <w:rFonts w:cs="Arial"/>
        </w:rPr>
      </w:pPr>
      <w:r w:rsidRPr="008D0F1E">
        <w:rPr>
          <w:rFonts w:cs="Arial"/>
        </w:rPr>
        <w:t>Shrnutí charakteristik projektu</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
        <w:gridCol w:w="2646"/>
        <w:gridCol w:w="2796"/>
        <w:gridCol w:w="909"/>
        <w:gridCol w:w="1910"/>
        <w:gridCol w:w="242"/>
        <w:gridCol w:w="2676"/>
      </w:tblGrid>
      <w:tr w:rsidR="00AF4DD9" w:rsidRPr="008D0F1E" w14:paraId="2336328F" w14:textId="77777777" w:rsidTr="00C309AC">
        <w:trPr>
          <w:trHeight w:val="20"/>
          <w:tblHeader/>
        </w:trPr>
        <w:tc>
          <w:tcPr>
            <w:tcW w:w="5000" w:type="pct"/>
            <w:gridSpan w:val="7"/>
            <w:shd w:val="clear" w:color="auto" w:fill="CEEBF3"/>
            <w:noWrap/>
            <w:hideMark/>
          </w:tcPr>
          <w:p w14:paraId="0B49A471" w14:textId="1E2DFEB9" w:rsidR="00AF4DD9" w:rsidRPr="008D0F1E" w:rsidRDefault="00AF4DD9" w:rsidP="00C309AC">
            <w:pPr>
              <w:spacing w:before="40" w:after="40"/>
              <w:jc w:val="left"/>
              <w:rPr>
                <w:rFonts w:eastAsia="Arial" w:cs="Arial"/>
              </w:rPr>
            </w:pPr>
            <w:bookmarkStart w:id="20" w:name="_Toc509581649"/>
            <w:bookmarkStart w:id="21" w:name="_Toc513797118"/>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3</w:t>
            </w:r>
            <w:r w:rsidRPr="008D0F1E">
              <w:rPr>
                <w:rFonts w:cs="Arial"/>
              </w:rPr>
              <w:fldChar w:fldCharType="end"/>
            </w:r>
            <w:r w:rsidRPr="008D0F1E">
              <w:rPr>
                <w:rFonts w:eastAsia="Arial" w:cs="Arial"/>
                <w:noProof/>
              </w:rPr>
              <w:t xml:space="preserve">: </w:t>
            </w:r>
            <w:r w:rsidRPr="008D0F1E">
              <w:rPr>
                <w:rFonts w:eastAsia="Arial" w:cs="Arial"/>
                <w:b/>
                <w:bCs/>
              </w:rPr>
              <w:t>Shrnutí charakteristik projektu</w:t>
            </w:r>
            <w:bookmarkEnd w:id="20"/>
            <w:bookmarkEnd w:id="21"/>
          </w:p>
        </w:tc>
      </w:tr>
      <w:tr w:rsidR="00AF4DD9" w:rsidRPr="008D0F1E" w14:paraId="774E297D" w14:textId="77777777" w:rsidTr="00C309AC">
        <w:trPr>
          <w:trHeight w:val="20"/>
        </w:trPr>
        <w:tc>
          <w:tcPr>
            <w:tcW w:w="2468" w:type="pct"/>
            <w:gridSpan w:val="3"/>
            <w:shd w:val="clear" w:color="auto" w:fill="D9D9D9" w:themeFill="background1" w:themeFillShade="D9"/>
          </w:tcPr>
          <w:p w14:paraId="30C03C8E" w14:textId="77777777" w:rsidR="00AF4DD9" w:rsidRPr="008D0F1E" w:rsidRDefault="00AF4DD9" w:rsidP="00C309AC">
            <w:pPr>
              <w:spacing w:before="40" w:after="40"/>
              <w:jc w:val="left"/>
              <w:rPr>
                <w:rFonts w:eastAsia="Arial" w:cs="Arial"/>
                <w:b/>
                <w:bCs/>
              </w:rPr>
            </w:pPr>
            <w:r w:rsidRPr="008D0F1E">
              <w:rPr>
                <w:rFonts w:eastAsia="Arial" w:cs="Arial"/>
                <w:b/>
                <w:bCs/>
              </w:rPr>
              <w:t>Název projektu:</w:t>
            </w:r>
          </w:p>
          <w:p w14:paraId="713E5191" w14:textId="3902854A" w:rsidR="004B73B7" w:rsidRPr="008D0F1E" w:rsidRDefault="004B73B7" w:rsidP="00C37272">
            <w:pPr>
              <w:spacing w:before="40" w:after="40"/>
              <w:jc w:val="left"/>
              <w:rPr>
                <w:rFonts w:cs="Arial"/>
                <w:b/>
                <w:bCs/>
                <w:szCs w:val="20"/>
              </w:rPr>
            </w:pPr>
          </w:p>
        </w:tc>
        <w:tc>
          <w:tcPr>
            <w:tcW w:w="2532" w:type="pct"/>
            <w:gridSpan w:val="4"/>
            <w:shd w:val="clear" w:color="auto" w:fill="auto"/>
          </w:tcPr>
          <w:p w14:paraId="7ECC1BA9" w14:textId="77777777" w:rsidR="00AF4DD9" w:rsidRPr="008D0F1E" w:rsidRDefault="00AF4DD9" w:rsidP="00C37272">
            <w:pPr>
              <w:spacing w:before="40" w:after="40"/>
              <w:jc w:val="left"/>
              <w:rPr>
                <w:rFonts w:cs="Arial"/>
                <w:bCs/>
                <w:szCs w:val="20"/>
              </w:rPr>
            </w:pPr>
          </w:p>
        </w:tc>
      </w:tr>
      <w:tr w:rsidR="00AF4DD9" w:rsidRPr="008D0F1E" w14:paraId="038C8D02" w14:textId="77777777" w:rsidTr="00C309AC">
        <w:trPr>
          <w:trHeight w:val="20"/>
        </w:trPr>
        <w:tc>
          <w:tcPr>
            <w:tcW w:w="2468" w:type="pct"/>
            <w:gridSpan w:val="3"/>
            <w:shd w:val="clear" w:color="auto" w:fill="D9D9D9" w:themeFill="background1" w:themeFillShade="D9"/>
          </w:tcPr>
          <w:p w14:paraId="36B1F4B7" w14:textId="77777777" w:rsidR="00AF4DD9" w:rsidRPr="008D0F1E" w:rsidRDefault="00AF4DD9" w:rsidP="00C309AC">
            <w:pPr>
              <w:spacing w:before="40" w:after="40"/>
              <w:jc w:val="left"/>
              <w:rPr>
                <w:rFonts w:eastAsia="Arial" w:cs="Arial"/>
                <w:b/>
                <w:bCs/>
              </w:rPr>
            </w:pPr>
            <w:r w:rsidRPr="008D0F1E">
              <w:rPr>
                <w:rFonts w:eastAsia="Arial" w:cs="Arial"/>
                <w:b/>
                <w:bCs/>
              </w:rPr>
              <w:t>Specifický cíl / účel projektu:</w:t>
            </w:r>
          </w:p>
          <w:p w14:paraId="0C9A8D6F" w14:textId="1BB981B6" w:rsidR="004B73B7" w:rsidRPr="008D0F1E" w:rsidRDefault="004B73B7" w:rsidP="00C37272">
            <w:pPr>
              <w:spacing w:before="40" w:after="40"/>
              <w:jc w:val="left"/>
              <w:rPr>
                <w:rFonts w:cs="Arial"/>
                <w:b/>
                <w:bCs/>
                <w:szCs w:val="20"/>
              </w:rPr>
            </w:pPr>
          </w:p>
        </w:tc>
        <w:tc>
          <w:tcPr>
            <w:tcW w:w="2532" w:type="pct"/>
            <w:gridSpan w:val="4"/>
            <w:shd w:val="clear" w:color="auto" w:fill="auto"/>
          </w:tcPr>
          <w:p w14:paraId="203099E4" w14:textId="77777777" w:rsidR="00AF4DD9" w:rsidRPr="008D0F1E" w:rsidRDefault="00AF4DD9" w:rsidP="00C37272">
            <w:pPr>
              <w:spacing w:before="40" w:after="40"/>
              <w:jc w:val="left"/>
              <w:rPr>
                <w:rFonts w:cs="Arial"/>
                <w:bCs/>
                <w:szCs w:val="20"/>
              </w:rPr>
            </w:pPr>
          </w:p>
        </w:tc>
      </w:tr>
      <w:tr w:rsidR="00AF5563" w:rsidRPr="008D0F1E" w14:paraId="08BDF2D7" w14:textId="77777777" w:rsidTr="00C309AC">
        <w:trPr>
          <w:trHeight w:val="20"/>
        </w:trPr>
        <w:tc>
          <w:tcPr>
            <w:tcW w:w="2468" w:type="pct"/>
            <w:gridSpan w:val="3"/>
            <w:shd w:val="clear" w:color="auto" w:fill="D9D9D9" w:themeFill="background1" w:themeFillShade="D9"/>
          </w:tcPr>
          <w:p w14:paraId="614C14A5" w14:textId="2E96D9B7" w:rsidR="00AF5563" w:rsidRPr="008D0F1E" w:rsidRDefault="00AF5563" w:rsidP="00C309AC">
            <w:pPr>
              <w:spacing w:before="40" w:after="40"/>
              <w:jc w:val="left"/>
              <w:rPr>
                <w:rFonts w:eastAsia="Arial" w:cs="Arial"/>
                <w:b/>
                <w:bCs/>
              </w:rPr>
            </w:pPr>
            <w:r w:rsidRPr="008D0F1E">
              <w:rPr>
                <w:rFonts w:eastAsia="Arial" w:cs="Arial"/>
                <w:b/>
                <w:bCs/>
              </w:rPr>
              <w:t>Seznam žádostí, které již byly v souvislosti s celkovými cíli a specifickým cílem / účelem projektu předány</w:t>
            </w:r>
            <w:r w:rsidR="0087212E" w:rsidRPr="008D0F1E">
              <w:rPr>
                <w:rFonts w:eastAsia="Arial" w:cs="Arial"/>
                <w:b/>
                <w:bCs/>
              </w:rPr>
              <w:t xml:space="preserve"> OHA</w:t>
            </w:r>
            <w:r w:rsidRPr="008D0F1E">
              <w:rPr>
                <w:rFonts w:eastAsia="Arial" w:cs="Arial"/>
                <w:b/>
                <w:bCs/>
              </w:rPr>
              <w:t>:</w:t>
            </w:r>
          </w:p>
        </w:tc>
        <w:tc>
          <w:tcPr>
            <w:tcW w:w="2532" w:type="pct"/>
            <w:gridSpan w:val="4"/>
            <w:shd w:val="clear" w:color="auto" w:fill="auto"/>
          </w:tcPr>
          <w:p w14:paraId="3EC0E27F" w14:textId="77777777" w:rsidR="00AF5563" w:rsidRPr="008D0F1E" w:rsidRDefault="00AF5563" w:rsidP="00AF5563">
            <w:pPr>
              <w:spacing w:before="40" w:after="40"/>
              <w:jc w:val="left"/>
              <w:rPr>
                <w:rFonts w:cs="Arial"/>
                <w:bCs/>
                <w:szCs w:val="20"/>
              </w:rPr>
            </w:pPr>
          </w:p>
        </w:tc>
      </w:tr>
      <w:tr w:rsidR="00AF5563" w:rsidRPr="008D0F1E" w14:paraId="4AA362F1" w14:textId="77777777" w:rsidTr="00C309AC">
        <w:trPr>
          <w:trHeight w:val="20"/>
        </w:trPr>
        <w:tc>
          <w:tcPr>
            <w:tcW w:w="2468" w:type="pct"/>
            <w:gridSpan w:val="3"/>
            <w:shd w:val="clear" w:color="auto" w:fill="D9D9D9" w:themeFill="background1" w:themeFillShade="D9"/>
          </w:tcPr>
          <w:p w14:paraId="420A3CA6" w14:textId="213038DF" w:rsidR="00AF5563" w:rsidRPr="008D0F1E" w:rsidRDefault="00AF5563" w:rsidP="00C309AC">
            <w:pPr>
              <w:spacing w:before="40" w:after="40"/>
              <w:jc w:val="left"/>
              <w:rPr>
                <w:rFonts w:eastAsia="Arial" w:cs="Arial"/>
                <w:b/>
                <w:bCs/>
              </w:rPr>
            </w:pPr>
            <w:bookmarkStart w:id="22" w:name="_Hlk54881525"/>
            <w:bookmarkStart w:id="23" w:name="AgendyVS"/>
            <w:r w:rsidRPr="008D0F1E">
              <w:rPr>
                <w:rFonts w:eastAsia="Arial" w:cs="Arial"/>
                <w:b/>
                <w:bCs/>
              </w:rPr>
              <w:t xml:space="preserve">Odkazy </w:t>
            </w:r>
            <w:hyperlink r:id="rId13" w:history="1">
              <w:r w:rsidRPr="008D0F1E">
                <w:rPr>
                  <w:rStyle w:val="Hypertextovodkaz"/>
                  <w:rFonts w:eastAsia="Arial" w:cs="Arial"/>
                  <w:b/>
                  <w:bCs/>
                </w:rPr>
                <w:t>na agendy VS</w:t>
              </w:r>
            </w:hyperlink>
            <w:r w:rsidRPr="008D0F1E">
              <w:rPr>
                <w:rFonts w:eastAsia="Arial" w:cs="Arial"/>
                <w:b/>
                <w:bCs/>
              </w:rPr>
              <w:t>, kterých se projekt týká</w:t>
            </w:r>
            <w:bookmarkEnd w:id="22"/>
            <w:r w:rsidRPr="008D0F1E">
              <w:rPr>
                <w:rFonts w:eastAsia="Arial" w:cs="Arial"/>
                <w:b/>
                <w:bCs/>
              </w:rPr>
              <w:t xml:space="preserve">: </w:t>
            </w:r>
            <w:bookmarkEnd w:id="23"/>
          </w:p>
        </w:tc>
        <w:tc>
          <w:tcPr>
            <w:tcW w:w="2532" w:type="pct"/>
            <w:gridSpan w:val="4"/>
            <w:shd w:val="clear" w:color="auto" w:fill="auto"/>
          </w:tcPr>
          <w:p w14:paraId="4304BAA4" w14:textId="4382AB57" w:rsidR="00AF5563" w:rsidRPr="008D0F1E" w:rsidRDefault="00AF5563" w:rsidP="00C309AC">
            <w:pPr>
              <w:spacing w:before="40" w:after="40"/>
              <w:jc w:val="left"/>
              <w:rPr>
                <w:rFonts w:cs="Arial"/>
                <w:i/>
                <w:iCs/>
              </w:rPr>
            </w:pPr>
            <w:r w:rsidRPr="008D0F1E">
              <w:rPr>
                <w:rFonts w:cs="Arial"/>
                <w:i/>
                <w:iCs/>
                <w:color w:val="FF0000"/>
              </w:rPr>
              <w:t>Příklad:</w:t>
            </w:r>
            <w:r w:rsidR="0087212E" w:rsidRPr="008D0F1E">
              <w:rPr>
                <w:rFonts w:cs="Arial"/>
                <w:i/>
                <w:iCs/>
                <w:color w:val="FF0000"/>
              </w:rPr>
              <w:t xml:space="preserve"> </w:t>
            </w:r>
            <w:r w:rsidR="005424A0" w:rsidRPr="008D0F1E">
              <w:rPr>
                <w:rFonts w:cs="Arial"/>
                <w:i/>
                <w:iCs/>
                <w:color w:val="FF0000"/>
              </w:rPr>
              <w:t xml:space="preserve">Základní registr – registr obyvatel </w:t>
            </w:r>
            <w:hyperlink r:id="rId14" w:history="1">
              <w:r w:rsidR="005424A0" w:rsidRPr="008D0F1E">
                <w:rPr>
                  <w:rStyle w:val="Hypertextovodkaz"/>
                  <w:rFonts w:cs="Arial"/>
                  <w:i/>
                  <w:iCs/>
                </w:rPr>
                <w:t>https://rpp-ais.egon.gov.cz/gen/agendy-detail/A101_21102020.xlsx</w:t>
              </w:r>
            </w:hyperlink>
            <w:r w:rsidR="005424A0" w:rsidRPr="008D0F1E">
              <w:rPr>
                <w:rFonts w:cs="Arial"/>
                <w:i/>
                <w:iCs/>
              </w:rPr>
              <w:t xml:space="preserve"> </w:t>
            </w:r>
          </w:p>
          <w:p w14:paraId="32294923" w14:textId="77777777" w:rsidR="00996648" w:rsidRPr="008D0F1E" w:rsidRDefault="00996648" w:rsidP="0087212E">
            <w:pPr>
              <w:spacing w:before="40" w:after="40"/>
              <w:jc w:val="left"/>
              <w:rPr>
                <w:rFonts w:cs="Arial"/>
                <w:i/>
              </w:rPr>
            </w:pPr>
          </w:p>
          <w:p w14:paraId="3E89E1AC" w14:textId="136F6298" w:rsidR="00996648" w:rsidRPr="008D0F1E" w:rsidRDefault="00996648" w:rsidP="00C309AC">
            <w:pPr>
              <w:spacing w:before="40" w:after="40"/>
              <w:jc w:val="left"/>
              <w:rPr>
                <w:rFonts w:eastAsia="Arial" w:cs="Arial"/>
                <w:i/>
                <w:iCs/>
              </w:rPr>
            </w:pPr>
            <w:r w:rsidRPr="008D0F1E">
              <w:rPr>
                <w:rFonts w:eastAsia="Arial" w:cs="Arial"/>
                <w:i/>
                <w:iCs/>
                <w:color w:val="FF0000"/>
              </w:rPr>
              <w:t>Údaje v evidenci musí být aktuální k datu podání projektu, v případě neaktuálnosti může OHA pozastavit vydání stanoviska do doby než budou data zaktualizována!</w:t>
            </w:r>
          </w:p>
        </w:tc>
      </w:tr>
      <w:tr w:rsidR="00AF5563" w:rsidRPr="008D0F1E" w14:paraId="5E2497E6" w14:textId="77777777" w:rsidTr="00C309AC">
        <w:trPr>
          <w:trHeight w:val="20"/>
        </w:trPr>
        <w:tc>
          <w:tcPr>
            <w:tcW w:w="2468" w:type="pct"/>
            <w:gridSpan w:val="3"/>
            <w:shd w:val="clear" w:color="auto" w:fill="D9D9D9" w:themeFill="background1" w:themeFillShade="D9"/>
          </w:tcPr>
          <w:p w14:paraId="5AB565E0" w14:textId="5B3993A2" w:rsidR="00AF5563" w:rsidRPr="008D0F1E" w:rsidRDefault="00AF5563" w:rsidP="00C309AC">
            <w:pPr>
              <w:spacing w:before="40" w:after="40"/>
              <w:jc w:val="left"/>
              <w:rPr>
                <w:rFonts w:eastAsia="Arial" w:cs="Arial"/>
                <w:b/>
                <w:bCs/>
              </w:rPr>
            </w:pPr>
            <w:r w:rsidRPr="008D0F1E">
              <w:rPr>
                <w:rFonts w:eastAsia="Arial" w:cs="Arial"/>
                <w:b/>
                <w:bCs/>
              </w:rPr>
              <w:t>Seznam služeb veřejné správy a jejich úkonů z </w:t>
            </w:r>
            <w:hyperlink r:id="rId15" w:anchor="/" w:history="1">
              <w:r w:rsidRPr="008D0F1E">
                <w:rPr>
                  <w:rStyle w:val="Hypertextovodkaz"/>
                  <w:rFonts w:eastAsia="Arial" w:cs="Arial"/>
                  <w:b/>
                  <w:bCs/>
                </w:rPr>
                <w:t>katalogu služeb veřejné správy</w:t>
              </w:r>
            </w:hyperlink>
            <w:r w:rsidRPr="008D0F1E">
              <w:rPr>
                <w:rFonts w:eastAsia="Arial" w:cs="Arial"/>
                <w:b/>
                <w:bCs/>
              </w:rPr>
              <w:t>, kterých se projekt týká:</w:t>
            </w:r>
          </w:p>
        </w:tc>
        <w:tc>
          <w:tcPr>
            <w:tcW w:w="2532" w:type="pct"/>
            <w:gridSpan w:val="4"/>
            <w:shd w:val="clear" w:color="auto" w:fill="auto"/>
          </w:tcPr>
          <w:p w14:paraId="7DEA0B41" w14:textId="4DD0ECEA" w:rsidR="00AF5563" w:rsidRPr="008D0F1E" w:rsidRDefault="00AF5563" w:rsidP="00C309AC">
            <w:pPr>
              <w:spacing w:before="40" w:after="40"/>
              <w:jc w:val="left"/>
              <w:rPr>
                <w:rFonts w:cs="Arial"/>
                <w:i/>
                <w:iCs/>
                <w:color w:val="FF0000"/>
              </w:rPr>
            </w:pPr>
            <w:r w:rsidRPr="008D0F1E">
              <w:rPr>
                <w:rFonts w:cs="Arial"/>
                <w:i/>
                <w:iCs/>
                <w:color w:val="FF0000"/>
              </w:rPr>
              <w:t>Příklad:</w:t>
            </w:r>
            <w:r w:rsidR="0087212E" w:rsidRPr="008D0F1E">
              <w:rPr>
                <w:rFonts w:cs="Arial"/>
                <w:i/>
                <w:iCs/>
                <w:color w:val="FF0000"/>
              </w:rPr>
              <w:t xml:space="preserve"> </w:t>
            </w:r>
            <w:r w:rsidR="005424A0" w:rsidRPr="008D0F1E">
              <w:rPr>
                <w:rFonts w:cs="Arial"/>
                <w:i/>
                <w:iCs/>
                <w:color w:val="FF0000"/>
              </w:rPr>
              <w:t xml:space="preserve">Zápis narození dítěte </w:t>
            </w:r>
            <w:hyperlink r:id="rId16" w:history="1">
              <w:r w:rsidR="005424A0" w:rsidRPr="008D0F1E">
                <w:rPr>
                  <w:rStyle w:val="Hypertextovodkaz"/>
                  <w:rFonts w:cs="Arial"/>
                  <w:i/>
                  <w:iCs/>
                </w:rPr>
                <w:t>https://portal.gov.cz/sluzby-vs/zapis-narozeni-ditete-S4350</w:t>
              </w:r>
            </w:hyperlink>
            <w:r w:rsidR="005424A0" w:rsidRPr="008D0F1E">
              <w:rPr>
                <w:rFonts w:cs="Arial"/>
              </w:rPr>
              <w:t xml:space="preserve">, </w:t>
            </w:r>
            <w:r w:rsidR="005424A0" w:rsidRPr="008D0F1E">
              <w:rPr>
                <w:rFonts w:cs="Arial"/>
                <w:i/>
                <w:iCs/>
                <w:color w:val="FF0000"/>
              </w:rPr>
              <w:t>úkon</w:t>
            </w:r>
            <w:r w:rsidRPr="008D0F1E">
              <w:rPr>
                <w:rFonts w:cs="Arial"/>
                <w:i/>
                <w:iCs/>
                <w:color w:val="FF0000"/>
              </w:rPr>
              <w:t xml:space="preserve"> </w:t>
            </w:r>
            <w:r w:rsidR="005424A0" w:rsidRPr="008D0F1E">
              <w:rPr>
                <w:rFonts w:cs="Arial"/>
                <w:i/>
                <w:iCs/>
                <w:color w:val="FF0000"/>
              </w:rPr>
              <w:t>žádost o rodný list</w:t>
            </w:r>
          </w:p>
          <w:p w14:paraId="66329170" w14:textId="77777777" w:rsidR="00996648" w:rsidRPr="008D0F1E" w:rsidRDefault="00996648" w:rsidP="0087212E">
            <w:pPr>
              <w:spacing w:before="40" w:after="40"/>
              <w:jc w:val="left"/>
              <w:rPr>
                <w:rFonts w:cs="Arial"/>
                <w:i/>
                <w:color w:val="FF0000"/>
              </w:rPr>
            </w:pPr>
          </w:p>
          <w:p w14:paraId="7C121E62" w14:textId="432E5022" w:rsidR="00996648" w:rsidRPr="008D0F1E" w:rsidRDefault="00996648" w:rsidP="00C309AC">
            <w:pPr>
              <w:spacing w:before="40" w:after="40"/>
              <w:jc w:val="left"/>
              <w:rPr>
                <w:rFonts w:cs="Arial"/>
                <w:i/>
                <w:iCs/>
              </w:rPr>
            </w:pPr>
            <w:r w:rsidRPr="008D0F1E">
              <w:rPr>
                <w:rFonts w:eastAsia="Arial" w:cs="Arial"/>
                <w:i/>
                <w:iCs/>
                <w:color w:val="FF0000"/>
              </w:rPr>
              <w:t>Údaje v evidenci musí být aktuální k datu podání projektu, v případě neaktuálnosti může OHA pozastavit vydání stanoviska do doby než budou data zaktualizována!</w:t>
            </w:r>
          </w:p>
        </w:tc>
      </w:tr>
      <w:tr w:rsidR="005C63A5" w:rsidRPr="008D0F1E" w14:paraId="553B1B72" w14:textId="77777777" w:rsidTr="00C309AC">
        <w:trPr>
          <w:trHeight w:val="501"/>
        </w:trPr>
        <w:tc>
          <w:tcPr>
            <w:tcW w:w="1234" w:type="pct"/>
            <w:gridSpan w:val="2"/>
            <w:vMerge w:val="restart"/>
            <w:shd w:val="clear" w:color="auto" w:fill="D9D9D9" w:themeFill="background1" w:themeFillShade="D9"/>
          </w:tcPr>
          <w:p w14:paraId="64A07CDF" w14:textId="04151ED1" w:rsidR="005C63A5" w:rsidRPr="008D0F1E" w:rsidRDefault="005C63A5" w:rsidP="00C309AC">
            <w:pPr>
              <w:spacing w:before="40" w:after="40"/>
              <w:jc w:val="left"/>
              <w:rPr>
                <w:rFonts w:eastAsia="Arial" w:cs="Arial"/>
                <w:b/>
                <w:bCs/>
              </w:rPr>
            </w:pPr>
            <w:bookmarkStart w:id="24" w:name="_Hlk54881932"/>
            <w:r w:rsidRPr="008D0F1E">
              <w:rPr>
                <w:rFonts w:eastAsia="Arial" w:cs="Arial"/>
                <w:b/>
                <w:bCs/>
              </w:rPr>
              <w:lastRenderedPageBreak/>
              <w:t xml:space="preserve">Odkazy na </w:t>
            </w:r>
            <w:hyperlink r:id="rId17" w:history="1">
              <w:r w:rsidRPr="008D0F1E">
                <w:rPr>
                  <w:rStyle w:val="Hypertextovodkaz"/>
                  <w:rFonts w:eastAsia="Arial" w:cs="Arial"/>
                  <w:b/>
                  <w:bCs/>
                </w:rPr>
                <w:t>určené IS</w:t>
              </w:r>
            </w:hyperlink>
            <w:r w:rsidRPr="008D0F1E">
              <w:rPr>
                <w:rFonts w:eastAsia="Arial" w:cs="Arial"/>
                <w:b/>
                <w:bCs/>
              </w:rPr>
              <w:t xml:space="preserve"> dle UV 86/2020 a zákona 365/2000 Sb., kterých se projekt </w:t>
            </w:r>
            <w:bookmarkEnd w:id="24"/>
            <w:r w:rsidRPr="008D0F1E">
              <w:rPr>
                <w:rFonts w:eastAsia="Arial" w:cs="Arial"/>
                <w:b/>
                <w:bCs/>
              </w:rPr>
              <w:t>týká:</w:t>
            </w:r>
          </w:p>
        </w:tc>
        <w:tc>
          <w:tcPr>
            <w:tcW w:w="1234" w:type="pct"/>
            <w:shd w:val="clear" w:color="auto" w:fill="D9D9D9" w:themeFill="background1" w:themeFillShade="D9"/>
          </w:tcPr>
          <w:p w14:paraId="573EFD22" w14:textId="30FC7F53" w:rsidR="005C63A5" w:rsidRPr="008D0F1E" w:rsidRDefault="005C63A5" w:rsidP="00C309AC">
            <w:pPr>
              <w:spacing w:before="40" w:after="40"/>
              <w:jc w:val="left"/>
              <w:rPr>
                <w:rFonts w:eastAsia="Arial" w:cs="Arial"/>
                <w:b/>
                <w:bCs/>
                <w:i/>
                <w:iCs/>
              </w:rPr>
            </w:pPr>
            <w:r w:rsidRPr="008D0F1E">
              <w:rPr>
                <w:rFonts w:cs="Arial"/>
                <w:i/>
                <w:iCs/>
              </w:rPr>
              <w:t>Přímo dotčené určené IS, které projekt realizuje nebo mění</w:t>
            </w:r>
          </w:p>
        </w:tc>
        <w:tc>
          <w:tcPr>
            <w:tcW w:w="2532" w:type="pct"/>
            <w:gridSpan w:val="4"/>
            <w:shd w:val="clear" w:color="auto" w:fill="auto"/>
          </w:tcPr>
          <w:p w14:paraId="1EDE88DC" w14:textId="3213CEC3" w:rsidR="005C63A5" w:rsidRPr="008D0F1E" w:rsidRDefault="005C63A5" w:rsidP="00C309AC">
            <w:pPr>
              <w:spacing w:before="40" w:after="40"/>
              <w:jc w:val="left"/>
              <w:rPr>
                <w:rStyle w:val="Hypertextovodkaz"/>
                <w:rFonts w:eastAsia="Arial" w:cs="Arial"/>
              </w:rPr>
            </w:pPr>
            <w:r w:rsidRPr="008D0F1E">
              <w:rPr>
                <w:rFonts w:cs="Arial"/>
                <w:i/>
                <w:iCs/>
                <w:color w:val="FF0000"/>
              </w:rPr>
              <w:t xml:space="preserve">Příklad: </w:t>
            </w:r>
            <w:hyperlink r:id="rId18" w:tooltip="&lt;Uveďte jako odkaz do Rejstříku ISVS https://rpp-ais.egon.gov.cz/AISP/verejne/isvs/zobrazeni-isvs pro určené IS s kódem a názvem&gt;" w:history="1">
              <w:bookmarkStart w:id="25" w:name="ISVS"/>
              <w:r w:rsidRPr="008D0F1E">
                <w:rPr>
                  <w:rStyle w:val="Hypertextovodkaz"/>
                  <w:rFonts w:eastAsia="Arial" w:cs="Arial"/>
                  <w:i/>
                  <w:iCs/>
                </w:rPr>
                <w:t xml:space="preserve">8101 </w:t>
              </w:r>
              <w:bookmarkEnd w:id="25"/>
              <w:r w:rsidRPr="008D0F1E">
                <w:rPr>
                  <w:rStyle w:val="Hypertextovodkaz"/>
                  <w:rFonts w:eastAsia="Arial" w:cs="Arial"/>
                  <w:i/>
                  <w:iCs/>
                </w:rPr>
                <w:t>Registr obyvatel – základní registr</w:t>
              </w:r>
            </w:hyperlink>
            <w:r w:rsidRPr="008D0F1E">
              <w:rPr>
                <w:rStyle w:val="Hypertextovodkaz"/>
                <w:rFonts w:eastAsia="Arial" w:cs="Arial"/>
              </w:rPr>
              <w:t xml:space="preserve"> </w:t>
            </w:r>
          </w:p>
          <w:p w14:paraId="522C6AAF" w14:textId="77777777" w:rsidR="005C63A5" w:rsidRPr="008D0F1E" w:rsidRDefault="005C63A5" w:rsidP="0087212E">
            <w:pPr>
              <w:spacing w:before="40" w:after="40"/>
              <w:jc w:val="left"/>
              <w:rPr>
                <w:rStyle w:val="Hypertextovodkaz"/>
                <w:rFonts w:cs="Arial"/>
                <w:bCs/>
                <w:szCs w:val="20"/>
              </w:rPr>
            </w:pPr>
          </w:p>
          <w:p w14:paraId="60CDE0EF" w14:textId="36E3280D" w:rsidR="005C63A5" w:rsidRPr="008D0F1E" w:rsidRDefault="005C63A5" w:rsidP="0087212E">
            <w:pPr>
              <w:spacing w:before="40" w:after="40"/>
              <w:jc w:val="left"/>
              <w:rPr>
                <w:rFonts w:cs="Arial"/>
              </w:rPr>
            </w:pPr>
            <w:r w:rsidRPr="008D0F1E">
              <w:rPr>
                <w:rFonts w:eastAsia="Arial" w:cs="Arial"/>
                <w:i/>
                <w:iCs/>
                <w:color w:val="FF0000"/>
              </w:rPr>
              <w:t>Údaje v evidenci musí být aktuální k datu podání projektu, v případě neaktuálnosti může OHA pozastavit vydání stanoviska do doby než budou data zaktualizována!</w:t>
            </w:r>
          </w:p>
        </w:tc>
      </w:tr>
      <w:tr w:rsidR="005C63A5" w:rsidRPr="008D0F1E" w14:paraId="62A574DE" w14:textId="77777777" w:rsidTr="00C309AC">
        <w:trPr>
          <w:trHeight w:val="501"/>
        </w:trPr>
        <w:tc>
          <w:tcPr>
            <w:tcW w:w="1234" w:type="pct"/>
            <w:gridSpan w:val="2"/>
            <w:vMerge/>
            <w:shd w:val="clear" w:color="auto" w:fill="D9D9D9" w:themeFill="background1" w:themeFillShade="D9"/>
          </w:tcPr>
          <w:p w14:paraId="0F547F86" w14:textId="77777777" w:rsidR="005C63A5" w:rsidRPr="008D0F1E" w:rsidRDefault="005C63A5" w:rsidP="005C63A5">
            <w:pPr>
              <w:spacing w:before="40" w:after="40"/>
              <w:jc w:val="left"/>
              <w:rPr>
                <w:rFonts w:cs="Arial"/>
                <w:b/>
                <w:bCs/>
                <w:szCs w:val="20"/>
              </w:rPr>
            </w:pPr>
          </w:p>
        </w:tc>
        <w:tc>
          <w:tcPr>
            <w:tcW w:w="1234" w:type="pct"/>
            <w:shd w:val="clear" w:color="auto" w:fill="D9D9D9" w:themeFill="background1" w:themeFillShade="D9"/>
          </w:tcPr>
          <w:p w14:paraId="37AD041B" w14:textId="583246A5" w:rsidR="005C63A5" w:rsidRPr="008D0F1E" w:rsidRDefault="005C63A5" w:rsidP="00C309AC">
            <w:pPr>
              <w:spacing w:before="40" w:after="40"/>
              <w:jc w:val="left"/>
              <w:rPr>
                <w:rFonts w:cs="Arial"/>
                <w:i/>
                <w:iCs/>
              </w:rPr>
            </w:pPr>
            <w:r w:rsidRPr="008D0F1E">
              <w:rPr>
                <w:rFonts w:cs="Arial"/>
                <w:i/>
                <w:iCs/>
              </w:rPr>
              <w:t>Nepřímo dotčené určené IS</w:t>
            </w:r>
          </w:p>
        </w:tc>
        <w:tc>
          <w:tcPr>
            <w:tcW w:w="2532" w:type="pct"/>
            <w:gridSpan w:val="4"/>
            <w:shd w:val="clear" w:color="auto" w:fill="auto"/>
          </w:tcPr>
          <w:p w14:paraId="03836424" w14:textId="586847C8" w:rsidR="005C63A5" w:rsidRPr="008D0F1E" w:rsidRDefault="005C63A5" w:rsidP="00C309AC">
            <w:pPr>
              <w:spacing w:before="40" w:after="40"/>
              <w:jc w:val="left"/>
              <w:rPr>
                <w:rFonts w:cs="Arial"/>
                <w:i/>
                <w:iCs/>
                <w:color w:val="FF0000"/>
              </w:rPr>
            </w:pPr>
            <w:r w:rsidRPr="008D0F1E">
              <w:rPr>
                <w:rFonts w:cs="Arial"/>
                <w:i/>
                <w:iCs/>
                <w:color w:val="FF0000"/>
              </w:rPr>
              <w:t xml:space="preserve">Příklad: </w:t>
            </w:r>
            <w:hyperlink r:id="rId19" w:history="1">
              <w:r w:rsidRPr="008D0F1E">
                <w:rPr>
                  <w:rStyle w:val="Hypertextovodkaz"/>
                  <w:rFonts w:cs="Arial"/>
                  <w:i/>
                  <w:iCs/>
                </w:rPr>
                <w:t>33 Informační systém evidence obyvatel</w:t>
              </w:r>
            </w:hyperlink>
          </w:p>
        </w:tc>
      </w:tr>
      <w:tr w:rsidR="00AF5563" w:rsidRPr="008D0F1E" w14:paraId="5DCEDC24" w14:textId="77777777" w:rsidTr="00C309AC">
        <w:trPr>
          <w:trHeight w:val="20"/>
        </w:trPr>
        <w:tc>
          <w:tcPr>
            <w:tcW w:w="2468" w:type="pct"/>
            <w:gridSpan w:val="3"/>
            <w:shd w:val="clear" w:color="auto" w:fill="D9D9D9" w:themeFill="background1" w:themeFillShade="D9"/>
          </w:tcPr>
          <w:p w14:paraId="076BE4ED" w14:textId="360D8CD3" w:rsidR="005424A0" w:rsidRPr="008D0F1E" w:rsidRDefault="00AF5563" w:rsidP="00C309AC">
            <w:pPr>
              <w:spacing w:before="40" w:after="40"/>
              <w:jc w:val="left"/>
              <w:rPr>
                <w:rStyle w:val="Hypertextovodkaz"/>
                <w:rFonts w:eastAsia="Arial" w:cs="Arial"/>
                <w:b/>
                <w:bCs/>
              </w:rPr>
            </w:pPr>
            <w:bookmarkStart w:id="26" w:name="_Hlk54882060"/>
            <w:r w:rsidRPr="008D0F1E">
              <w:rPr>
                <w:rFonts w:eastAsia="Arial" w:cs="Arial"/>
                <w:b/>
                <w:bCs/>
              </w:rPr>
              <w:t xml:space="preserve">Názvy a odkazy na </w:t>
            </w:r>
            <w:hyperlink r:id="rId20" w:history="1">
              <w:r w:rsidRPr="008D0F1E">
                <w:rPr>
                  <w:rStyle w:val="Hypertextovodkaz"/>
                  <w:rFonts w:eastAsia="Arial" w:cs="Arial"/>
                  <w:b/>
                  <w:bCs/>
                </w:rPr>
                <w:t>projekty v kata</w:t>
              </w:r>
              <w:r w:rsidR="006C753A" w:rsidRPr="008D0F1E">
                <w:rPr>
                  <w:rStyle w:val="Hypertextovodkaz"/>
                  <w:rFonts w:eastAsia="Arial" w:cs="Arial"/>
                  <w:b/>
                  <w:bCs/>
                </w:rPr>
                <w:t>logu Digitálního Česka nebo jejich ID a názvy</w:t>
              </w:r>
              <w:bookmarkEnd w:id="26"/>
            </w:hyperlink>
          </w:p>
          <w:p w14:paraId="5798D076" w14:textId="17AE8251" w:rsidR="00AF5563" w:rsidRPr="008D0F1E" w:rsidDel="00FB641E" w:rsidRDefault="00087B39" w:rsidP="00C309AC">
            <w:pPr>
              <w:spacing w:before="40" w:after="40"/>
              <w:jc w:val="left"/>
              <w:rPr>
                <w:rFonts w:eastAsia="Arial" w:cs="Arial"/>
                <w:b/>
                <w:bCs/>
              </w:rPr>
            </w:pPr>
            <w:r w:rsidRPr="008D0F1E">
              <w:rPr>
                <w:rFonts w:cs="Arial"/>
                <w:i/>
                <w:iCs/>
              </w:rPr>
              <w:t>Nebo informace, proč není součástí katalogu</w:t>
            </w:r>
            <w:r w:rsidR="001873DE" w:rsidRPr="008D0F1E">
              <w:rPr>
                <w:rFonts w:cs="Arial"/>
                <w:i/>
                <w:iCs/>
              </w:rPr>
              <w:t xml:space="preserve"> Digitální Č</w:t>
            </w:r>
            <w:r w:rsidR="005424A0" w:rsidRPr="008D0F1E">
              <w:rPr>
                <w:rFonts w:cs="Arial"/>
                <w:i/>
                <w:iCs/>
              </w:rPr>
              <w:t>esko</w:t>
            </w:r>
            <w:r w:rsidRPr="008D0F1E">
              <w:rPr>
                <w:rFonts w:cs="Arial"/>
                <w:i/>
                <w:iCs/>
              </w:rPr>
              <w:t>. Financování z tohoto programu nehraje roli, jedná se o jednotný katalog všech ICT záměrů veřejné správy.</w:t>
            </w:r>
          </w:p>
        </w:tc>
        <w:tc>
          <w:tcPr>
            <w:tcW w:w="2532" w:type="pct"/>
            <w:gridSpan w:val="4"/>
            <w:shd w:val="clear" w:color="auto" w:fill="auto"/>
          </w:tcPr>
          <w:p w14:paraId="10D2C520" w14:textId="7783C98C" w:rsidR="00AF5563" w:rsidRPr="008D0F1E" w:rsidRDefault="00AF5563" w:rsidP="00C309AC">
            <w:pPr>
              <w:spacing w:before="40" w:after="40"/>
              <w:jc w:val="left"/>
              <w:rPr>
                <w:rStyle w:val="Hypertextovodkaz"/>
                <w:rFonts w:cs="Arial"/>
                <w:i/>
                <w:iCs/>
              </w:rPr>
            </w:pPr>
            <w:bookmarkStart w:id="27" w:name="Digiceska"/>
            <w:r w:rsidRPr="008D0F1E">
              <w:rPr>
                <w:rFonts w:cs="Arial"/>
                <w:i/>
                <w:iCs/>
                <w:color w:val="FF0000"/>
              </w:rPr>
              <w:t>Příklad:</w:t>
            </w:r>
            <w:r w:rsidR="0087212E" w:rsidRPr="008D0F1E">
              <w:rPr>
                <w:rFonts w:cs="Arial"/>
                <w:i/>
                <w:iCs/>
                <w:color w:val="FF0000"/>
              </w:rPr>
              <w:t xml:space="preserve"> </w:t>
            </w:r>
            <w:bookmarkEnd w:id="27"/>
            <w:r w:rsidR="001873DE" w:rsidRPr="008D0F1E">
              <w:rPr>
                <w:rFonts w:cs="Arial"/>
                <w:i/>
                <w:iCs/>
                <w:color w:val="FF0000"/>
              </w:rPr>
              <w:t xml:space="preserve">Rozvoj ROB a souvisejících AIS v důsledku přijetí ZoPDS a dalších zákonů </w:t>
            </w:r>
            <w:hyperlink r:id="rId21" w:history="1">
              <w:r w:rsidR="001873DE" w:rsidRPr="008D0F1E">
                <w:rPr>
                  <w:rStyle w:val="Hypertextovodkaz"/>
                  <w:rFonts w:cs="Arial"/>
                  <w:i/>
                  <w:iCs/>
                </w:rPr>
                <w:t>https://spcss.archirepo.com/digicesko-bridge/zamerdetail/id-el-d3ddfff4-0966-4cd5-a169-8cd3362b0e43</w:t>
              </w:r>
            </w:hyperlink>
          </w:p>
          <w:p w14:paraId="4E23E618" w14:textId="77777777" w:rsidR="00996648" w:rsidRPr="008D0F1E" w:rsidRDefault="00996648" w:rsidP="0087212E">
            <w:pPr>
              <w:spacing w:before="40" w:after="40"/>
              <w:jc w:val="left"/>
              <w:rPr>
                <w:rStyle w:val="Hypertextovodkaz"/>
                <w:rFonts w:cs="Arial"/>
                <w:i/>
              </w:rPr>
            </w:pPr>
          </w:p>
          <w:p w14:paraId="458D6E57" w14:textId="6A16136A" w:rsidR="00996648" w:rsidRPr="008D0F1E" w:rsidRDefault="00996648" w:rsidP="00C309AC">
            <w:pPr>
              <w:spacing w:before="40" w:after="40"/>
              <w:jc w:val="left"/>
              <w:rPr>
                <w:rFonts w:eastAsia="Arial" w:cs="Arial"/>
                <w:i/>
                <w:iCs/>
              </w:rPr>
            </w:pPr>
            <w:r w:rsidRPr="008D0F1E">
              <w:rPr>
                <w:rFonts w:eastAsia="Arial" w:cs="Arial"/>
                <w:i/>
                <w:iCs/>
                <w:color w:val="FF0000"/>
              </w:rPr>
              <w:t>Údaje v evidenci musí být aktuální k datu podání projektu, v případě neaktuálnosti může OHA pozastavit vydání stanoviska do doby než budou data zaktualizována!</w:t>
            </w:r>
          </w:p>
        </w:tc>
      </w:tr>
      <w:tr w:rsidR="00AF5563" w:rsidRPr="008D0F1E" w14:paraId="2BBB5572" w14:textId="77777777" w:rsidTr="00C309AC">
        <w:trPr>
          <w:trHeight w:val="20"/>
        </w:trPr>
        <w:tc>
          <w:tcPr>
            <w:tcW w:w="5000" w:type="pct"/>
            <w:gridSpan w:val="7"/>
            <w:shd w:val="clear" w:color="auto" w:fill="D9D9D9" w:themeFill="background1" w:themeFillShade="D9"/>
          </w:tcPr>
          <w:p w14:paraId="63E0376E" w14:textId="5D44411F" w:rsidR="00AF5563" w:rsidRPr="008D0F1E" w:rsidRDefault="00AF5563" w:rsidP="00C309AC">
            <w:pPr>
              <w:spacing w:before="40" w:after="40"/>
              <w:jc w:val="left"/>
              <w:rPr>
                <w:rFonts w:eastAsia="Arial" w:cs="Arial"/>
                <w:b/>
                <w:bCs/>
              </w:rPr>
            </w:pPr>
            <w:r w:rsidRPr="008D0F1E">
              <w:rPr>
                <w:rFonts w:eastAsia="Arial" w:cs="Arial"/>
                <w:b/>
                <w:bCs/>
              </w:rPr>
              <w:t>Termíny:</w:t>
            </w:r>
          </w:p>
        </w:tc>
      </w:tr>
      <w:tr w:rsidR="00AF5563" w:rsidRPr="008D0F1E" w14:paraId="6A3C42BA" w14:textId="77777777" w:rsidTr="00C309AC">
        <w:trPr>
          <w:trHeight w:val="20"/>
        </w:trPr>
        <w:tc>
          <w:tcPr>
            <w:tcW w:w="66" w:type="pct"/>
            <w:shd w:val="clear" w:color="auto" w:fill="D9D9D9" w:themeFill="background1" w:themeFillShade="D9"/>
          </w:tcPr>
          <w:p w14:paraId="4CC9D220"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758EFC0D" w14:textId="38720054" w:rsidR="00AF5563" w:rsidRPr="008D0F1E" w:rsidRDefault="00AF5563" w:rsidP="00C309AC">
            <w:pPr>
              <w:spacing w:before="40" w:after="40"/>
              <w:jc w:val="left"/>
              <w:rPr>
                <w:rFonts w:eastAsia="Arial" w:cs="Arial"/>
                <w:b/>
                <w:bCs/>
              </w:rPr>
            </w:pPr>
            <w:del w:id="28" w:author="Tomáš Šedivec" w:date="2023-06-30T14:39:00Z">
              <w:r w:rsidRPr="008D0F1E" w:rsidDel="001F2A40">
                <w:rPr>
                  <w:rFonts w:eastAsia="Arial" w:cs="Arial"/>
                  <w:b/>
                  <w:bCs/>
                </w:rPr>
                <w:delText>Zahájení realizace projektu</w:delText>
              </w:r>
            </w:del>
            <w:ins w:id="29" w:author="Tomáš Šedivec" w:date="2023-06-30T14:39:00Z">
              <w:r w:rsidR="001F2A40">
                <w:rPr>
                  <w:rFonts w:eastAsia="Arial" w:cs="Arial"/>
                  <w:b/>
                  <w:bCs/>
                </w:rPr>
                <w:t>Předpokládan</w:t>
              </w:r>
            </w:ins>
            <w:ins w:id="30" w:author="Tomáš Šedivec" w:date="2023-06-30T14:43:00Z">
              <w:r w:rsidR="001F2A40">
                <w:rPr>
                  <w:rFonts w:eastAsia="Arial" w:cs="Arial"/>
                  <w:b/>
                  <w:bCs/>
                </w:rPr>
                <w:t>é</w:t>
              </w:r>
            </w:ins>
            <w:ins w:id="31" w:author="Tomáš Šedivec" w:date="2023-06-30T14:39:00Z">
              <w:r w:rsidR="001F2A40">
                <w:rPr>
                  <w:rFonts w:eastAsia="Arial" w:cs="Arial"/>
                  <w:b/>
                  <w:bCs/>
                </w:rPr>
                <w:t xml:space="preserve"> </w:t>
              </w:r>
            </w:ins>
            <w:ins w:id="32" w:author="Tomáš Šedivec" w:date="2023-06-30T14:41:00Z">
              <w:r w:rsidR="001F2A40">
                <w:rPr>
                  <w:rFonts w:eastAsia="Arial" w:cs="Arial"/>
                  <w:b/>
                  <w:bCs/>
                </w:rPr>
                <w:t>zahájení v</w:t>
              </w:r>
            </w:ins>
            <w:ins w:id="33" w:author="Tomáš Šedivec" w:date="2023-06-30T14:39:00Z">
              <w:r w:rsidR="001F2A40">
                <w:rPr>
                  <w:rFonts w:eastAsia="Arial" w:cs="Arial"/>
                  <w:b/>
                  <w:bCs/>
                </w:rPr>
                <w:t>eřejné zakázky</w:t>
              </w:r>
            </w:ins>
            <w:ins w:id="34" w:author="Tomáš Šedivec" w:date="2023-06-30T14:38:00Z">
              <w:r w:rsidR="001F2A40">
                <w:rPr>
                  <w:rFonts w:eastAsia="Arial" w:cs="Arial"/>
                  <w:b/>
                  <w:bCs/>
                </w:rPr>
                <w:t xml:space="preserve"> </w:t>
              </w:r>
            </w:ins>
            <w:r w:rsidRPr="008D0F1E">
              <w:rPr>
                <w:rFonts w:eastAsia="Arial" w:cs="Arial"/>
                <w:b/>
                <w:bCs/>
              </w:rPr>
              <w:t>:</w:t>
            </w:r>
          </w:p>
        </w:tc>
        <w:tc>
          <w:tcPr>
            <w:tcW w:w="1244" w:type="pct"/>
            <w:gridSpan w:val="2"/>
            <w:shd w:val="clear" w:color="auto" w:fill="D9D9D9" w:themeFill="background1" w:themeFillShade="D9"/>
          </w:tcPr>
          <w:p w14:paraId="0968642E" w14:textId="77777777" w:rsidR="00AF5563" w:rsidRPr="008D0F1E" w:rsidRDefault="00AF5563" w:rsidP="00C309AC">
            <w:pPr>
              <w:spacing w:before="40" w:after="40"/>
              <w:jc w:val="left"/>
              <w:rPr>
                <w:rFonts w:eastAsia="Arial" w:cs="Arial"/>
                <w:b/>
                <w:bCs/>
              </w:rPr>
            </w:pPr>
            <w:bookmarkStart w:id="35" w:name="_Hlk54882209"/>
            <w:r w:rsidRPr="008D0F1E">
              <w:rPr>
                <w:rFonts w:eastAsia="Arial" w:cs="Arial"/>
                <w:b/>
                <w:bCs/>
              </w:rPr>
              <w:t>Spuštění první služby do produkčního prostředí</w:t>
            </w:r>
            <w:bookmarkEnd w:id="35"/>
            <w:r w:rsidRPr="008D0F1E">
              <w:rPr>
                <w:rFonts w:eastAsia="Arial" w:cs="Arial"/>
                <w:b/>
                <w:bCs/>
              </w:rPr>
              <w:t>:</w:t>
            </w:r>
          </w:p>
        </w:tc>
        <w:tc>
          <w:tcPr>
            <w:tcW w:w="1288" w:type="pct"/>
            <w:gridSpan w:val="2"/>
            <w:shd w:val="clear" w:color="auto" w:fill="D9D9D9" w:themeFill="background1" w:themeFillShade="D9"/>
          </w:tcPr>
          <w:p w14:paraId="04D7EA18" w14:textId="77777777" w:rsidR="00AF5563" w:rsidRPr="008D0F1E" w:rsidRDefault="00AF5563" w:rsidP="00C309AC">
            <w:pPr>
              <w:spacing w:before="40" w:after="40"/>
              <w:jc w:val="left"/>
              <w:rPr>
                <w:rFonts w:eastAsia="Arial" w:cs="Arial"/>
                <w:b/>
                <w:bCs/>
              </w:rPr>
            </w:pPr>
            <w:bookmarkStart w:id="36" w:name="_Hlk54882262"/>
            <w:r w:rsidRPr="008D0F1E">
              <w:rPr>
                <w:rFonts w:eastAsia="Arial" w:cs="Arial"/>
                <w:b/>
                <w:bCs/>
              </w:rPr>
              <w:t>Ukončení provozní smlouvy plánované v tomto projektu</w:t>
            </w:r>
            <w:bookmarkEnd w:id="36"/>
            <w:r w:rsidRPr="008D0F1E">
              <w:rPr>
                <w:rFonts w:eastAsia="Arial" w:cs="Arial"/>
                <w:b/>
                <w:bCs/>
              </w:rPr>
              <w:t>:</w:t>
            </w:r>
          </w:p>
        </w:tc>
      </w:tr>
      <w:tr w:rsidR="00AF5563" w:rsidRPr="008D0F1E" w14:paraId="137B149C" w14:textId="77777777" w:rsidTr="00C309AC">
        <w:trPr>
          <w:trHeight w:val="20"/>
        </w:trPr>
        <w:tc>
          <w:tcPr>
            <w:tcW w:w="66" w:type="pct"/>
            <w:shd w:val="clear" w:color="auto" w:fill="D9D9D9" w:themeFill="background1" w:themeFillShade="D9"/>
          </w:tcPr>
          <w:p w14:paraId="24D8D9A0" w14:textId="77777777" w:rsidR="00AF5563" w:rsidRPr="008D0F1E" w:rsidRDefault="00AF5563" w:rsidP="00AF5563">
            <w:pPr>
              <w:spacing w:before="40" w:after="40"/>
              <w:jc w:val="left"/>
              <w:rPr>
                <w:rFonts w:cs="Arial"/>
                <w:b/>
                <w:bCs/>
                <w:szCs w:val="20"/>
              </w:rPr>
            </w:pPr>
          </w:p>
        </w:tc>
        <w:tc>
          <w:tcPr>
            <w:tcW w:w="2402" w:type="pct"/>
            <w:gridSpan w:val="2"/>
            <w:shd w:val="clear" w:color="auto" w:fill="auto"/>
          </w:tcPr>
          <w:p w14:paraId="2E2192DD" w14:textId="77777777" w:rsidR="00AF5563" w:rsidRPr="008D0F1E" w:rsidRDefault="00AF5563" w:rsidP="00AF5563">
            <w:pPr>
              <w:spacing w:before="40" w:after="40"/>
              <w:jc w:val="left"/>
              <w:rPr>
                <w:rFonts w:cs="Arial"/>
                <w:b/>
                <w:bCs/>
                <w:szCs w:val="20"/>
              </w:rPr>
            </w:pPr>
          </w:p>
        </w:tc>
        <w:tc>
          <w:tcPr>
            <w:tcW w:w="1244" w:type="pct"/>
            <w:gridSpan w:val="2"/>
            <w:shd w:val="clear" w:color="auto" w:fill="auto"/>
          </w:tcPr>
          <w:p w14:paraId="590BE38D" w14:textId="77777777" w:rsidR="00AF5563" w:rsidRPr="008D0F1E" w:rsidRDefault="00AF5563" w:rsidP="00AF5563">
            <w:pPr>
              <w:spacing w:before="40" w:after="40"/>
              <w:jc w:val="left"/>
              <w:rPr>
                <w:rFonts w:cs="Arial"/>
                <w:b/>
                <w:bCs/>
                <w:szCs w:val="20"/>
              </w:rPr>
            </w:pPr>
          </w:p>
        </w:tc>
        <w:tc>
          <w:tcPr>
            <w:tcW w:w="1288" w:type="pct"/>
            <w:gridSpan w:val="2"/>
            <w:shd w:val="clear" w:color="auto" w:fill="auto"/>
          </w:tcPr>
          <w:p w14:paraId="38258C10" w14:textId="77777777" w:rsidR="00AF5563" w:rsidRPr="008D0F1E" w:rsidRDefault="00AF5563" w:rsidP="00AF5563">
            <w:pPr>
              <w:spacing w:before="40" w:after="40"/>
              <w:jc w:val="left"/>
              <w:rPr>
                <w:rFonts w:cs="Arial"/>
                <w:b/>
                <w:bCs/>
                <w:szCs w:val="20"/>
              </w:rPr>
            </w:pPr>
          </w:p>
        </w:tc>
      </w:tr>
      <w:tr w:rsidR="00AF5563" w:rsidRPr="008D0F1E" w14:paraId="6BA5AC45" w14:textId="77777777" w:rsidTr="00C309AC">
        <w:trPr>
          <w:trHeight w:val="20"/>
        </w:trPr>
        <w:tc>
          <w:tcPr>
            <w:tcW w:w="5000" w:type="pct"/>
            <w:gridSpan w:val="7"/>
            <w:shd w:val="clear" w:color="auto" w:fill="D9D9D9" w:themeFill="background1" w:themeFillShade="D9"/>
          </w:tcPr>
          <w:p w14:paraId="73D2737E" w14:textId="0B247FBF" w:rsidR="00AF5563" w:rsidRPr="008D0F1E" w:rsidRDefault="00AF5563" w:rsidP="00C309AC">
            <w:pPr>
              <w:spacing w:before="40" w:after="40"/>
              <w:jc w:val="left"/>
              <w:rPr>
                <w:rFonts w:eastAsia="Arial" w:cs="Arial"/>
              </w:rPr>
            </w:pPr>
            <w:r w:rsidRPr="008D0F1E">
              <w:rPr>
                <w:rFonts w:eastAsia="Arial" w:cs="Arial"/>
                <w:b/>
                <w:bCs/>
              </w:rPr>
              <w:t>Výhrady ke zveřejnění formuláře:</w:t>
            </w:r>
          </w:p>
        </w:tc>
      </w:tr>
      <w:tr w:rsidR="00AF5563" w:rsidRPr="008D0F1E" w14:paraId="4B079721" w14:textId="77777777" w:rsidTr="00C309AC">
        <w:trPr>
          <w:trHeight w:val="1052"/>
        </w:trPr>
        <w:tc>
          <w:tcPr>
            <w:tcW w:w="66" w:type="pct"/>
            <w:shd w:val="clear" w:color="auto" w:fill="D9D9D9" w:themeFill="background1" w:themeFillShade="D9"/>
          </w:tcPr>
          <w:p w14:paraId="4DCECAE0"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1149DE4D" w14:textId="5FDFAB94" w:rsidR="00AF5563" w:rsidRPr="008D0F1E" w:rsidRDefault="00AF5563" w:rsidP="00C309AC">
            <w:pPr>
              <w:spacing w:before="40" w:after="40"/>
              <w:ind w:right="-101"/>
              <w:jc w:val="left"/>
              <w:rPr>
                <w:rFonts w:eastAsia="Arial" w:cs="Arial"/>
                <w:b/>
                <w:bCs/>
              </w:rPr>
            </w:pPr>
            <w:r w:rsidRPr="008D0F1E">
              <w:rPr>
                <w:rFonts w:eastAsia="Arial" w:cs="Arial"/>
                <w:b/>
                <w:bCs/>
              </w:rPr>
              <w:t>Formulář obsahuje veřejné informace a předpokládá</w:t>
            </w:r>
            <w:r w:rsidRPr="008D0F1E">
              <w:rPr>
                <w:rFonts w:cs="Arial"/>
                <w:b/>
                <w:bCs/>
                <w:szCs w:val="20"/>
              </w:rPr>
              <w:br/>
            </w:r>
            <w:r w:rsidRPr="008D0F1E">
              <w:rPr>
                <w:rFonts w:eastAsia="Arial" w:cs="Arial"/>
                <w:b/>
                <w:bCs/>
              </w:rPr>
              <w:t xml:space="preserve">se jeho zveřejnění. Pokud se zveřejněním nesouhlasíte, uveďte důvod, případně úpravy, které budou nutné, aby bylo zveřejnění možné: </w:t>
            </w:r>
          </w:p>
        </w:tc>
        <w:tc>
          <w:tcPr>
            <w:tcW w:w="2532" w:type="pct"/>
            <w:gridSpan w:val="4"/>
            <w:shd w:val="clear" w:color="auto" w:fill="auto"/>
          </w:tcPr>
          <w:p w14:paraId="51A9562A" w14:textId="35016D29" w:rsidR="00AF5563" w:rsidRPr="008D0F1E" w:rsidRDefault="00D26B50" w:rsidP="00C309AC">
            <w:pPr>
              <w:spacing w:before="40" w:after="40"/>
              <w:jc w:val="left"/>
              <w:rPr>
                <w:rFonts w:eastAsia="Arial" w:cs="Arial"/>
                <w:i/>
                <w:iCs/>
                <w:color w:val="FF0000"/>
              </w:rPr>
            </w:pPr>
            <w:r w:rsidRPr="008D0F1E">
              <w:rPr>
                <w:rFonts w:eastAsia="Arial" w:cs="Arial"/>
                <w:i/>
                <w:iCs/>
                <w:color w:val="FF0000"/>
              </w:rPr>
              <w:t xml:space="preserve">Neveřejné jsou informace o tom, zda je žadatel povinnou osobou dle zákona č. 181/2014 Sb., o kybernetické bezpečnosti (ZKB); dále pak informace obsažené v tabulce č. 34: Dopady narušení bezpečnosti </w:t>
            </w:r>
            <w:r w:rsidR="003AAEC4" w:rsidRPr="008D0F1E">
              <w:rPr>
                <w:rFonts w:eastAsia="Arial" w:cs="Arial"/>
                <w:i/>
                <w:iCs/>
                <w:color w:val="FF0000"/>
              </w:rPr>
              <w:t>in</w:t>
            </w:r>
            <w:r w:rsidR="55E026C1" w:rsidRPr="008D0F1E">
              <w:rPr>
                <w:rFonts w:eastAsia="Arial" w:cs="Arial"/>
                <w:i/>
                <w:iCs/>
                <w:color w:val="FF0000"/>
              </w:rPr>
              <w:t xml:space="preserve">formací </w:t>
            </w:r>
            <w:r w:rsidRPr="008D0F1E">
              <w:rPr>
                <w:rFonts w:eastAsia="Arial" w:cs="Arial"/>
                <w:i/>
                <w:iCs/>
                <w:color w:val="FF0000"/>
              </w:rPr>
              <w:t>v systému. Tyto informace nebudou na základě výjimky dle § 10a ZKB veřejnosti poskytovány</w:t>
            </w:r>
          </w:p>
          <w:p w14:paraId="59E1EB2A" w14:textId="4E6F2E37" w:rsidR="00AF5563" w:rsidRPr="008D0F1E" w:rsidRDefault="00AF5563" w:rsidP="00AF5563">
            <w:pPr>
              <w:spacing w:before="40" w:after="40"/>
              <w:jc w:val="left"/>
              <w:rPr>
                <w:rFonts w:cs="Arial"/>
                <w:bCs/>
                <w:szCs w:val="20"/>
              </w:rPr>
            </w:pPr>
          </w:p>
        </w:tc>
      </w:tr>
      <w:tr w:rsidR="00AF5563" w:rsidRPr="008D0F1E" w14:paraId="40C5C9BB" w14:textId="77777777" w:rsidTr="00C309AC">
        <w:trPr>
          <w:trHeight w:val="20"/>
        </w:trPr>
        <w:tc>
          <w:tcPr>
            <w:tcW w:w="5000" w:type="pct"/>
            <w:gridSpan w:val="7"/>
            <w:shd w:val="clear" w:color="auto" w:fill="D9D9D9" w:themeFill="background1" w:themeFillShade="D9"/>
          </w:tcPr>
          <w:p w14:paraId="7D3DA3E7" w14:textId="77777777" w:rsidR="00AF5563" w:rsidRPr="008D0F1E" w:rsidRDefault="00AF5563" w:rsidP="00C309AC">
            <w:pPr>
              <w:spacing w:before="40" w:after="40"/>
              <w:jc w:val="left"/>
              <w:rPr>
                <w:rFonts w:eastAsia="Arial" w:cs="Arial"/>
              </w:rPr>
            </w:pPr>
            <w:r w:rsidRPr="008D0F1E">
              <w:rPr>
                <w:rFonts w:eastAsia="Arial" w:cs="Arial"/>
                <w:b/>
                <w:bCs/>
              </w:rPr>
              <w:t>Výjimky:</w:t>
            </w:r>
          </w:p>
        </w:tc>
      </w:tr>
      <w:tr w:rsidR="00AF5563" w:rsidRPr="008D0F1E" w14:paraId="6415D41B" w14:textId="77777777" w:rsidTr="00C309AC">
        <w:trPr>
          <w:trHeight w:val="20"/>
        </w:trPr>
        <w:tc>
          <w:tcPr>
            <w:tcW w:w="66" w:type="pct"/>
            <w:shd w:val="clear" w:color="auto" w:fill="D9D9D9" w:themeFill="background1" w:themeFillShade="D9"/>
          </w:tcPr>
          <w:p w14:paraId="7ED8EBAA"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62D5C5B4" w14:textId="4D21B565" w:rsidR="00AF5563" w:rsidRPr="008D0F1E" w:rsidRDefault="00AF5563" w:rsidP="00C309AC">
            <w:pPr>
              <w:spacing w:before="40" w:after="40"/>
              <w:jc w:val="left"/>
              <w:rPr>
                <w:rFonts w:eastAsia="Arial" w:cs="Arial"/>
                <w:b/>
                <w:bCs/>
              </w:rPr>
            </w:pPr>
            <w:r w:rsidRPr="008D0F1E">
              <w:rPr>
                <w:rFonts w:eastAsia="Arial" w:cs="Arial"/>
                <w:b/>
                <w:bCs/>
              </w:rPr>
              <w:t xml:space="preserve">Žádáte výjimku/y </w:t>
            </w:r>
            <w:r w:rsidR="001873DE" w:rsidRPr="008D0F1E">
              <w:rPr>
                <w:rFonts w:eastAsia="Arial" w:cs="Arial"/>
                <w:b/>
                <w:bCs/>
              </w:rPr>
              <w:t>vyplývající z nedodržení architektonických principů eGovernmentu nebo jiných skutečností</w:t>
            </w:r>
            <w:r w:rsidRPr="008D0F1E">
              <w:rPr>
                <w:rFonts w:eastAsia="Arial" w:cs="Arial"/>
                <w:b/>
                <w:bCs/>
              </w:rPr>
              <w:t>?</w:t>
            </w:r>
          </w:p>
        </w:tc>
        <w:sdt>
          <w:sdtPr>
            <w:rPr>
              <w:rFonts w:cs="Arial"/>
              <w:b/>
              <w:bCs/>
              <w:i/>
              <w:color w:val="FF0000"/>
              <w:szCs w:val="20"/>
            </w:rPr>
            <w:id w:val="-1945758662"/>
            <w:showingPlcHdr/>
            <w:comboBox>
              <w:listItem w:displayText="Ano" w:value="Ano"/>
              <w:listItem w:displayText="Ne" w:value="Ne"/>
            </w:comboBox>
          </w:sdtPr>
          <w:sdtEndPr>
            <w:rPr>
              <w:i w:val="0"/>
              <w:color w:val="auto"/>
            </w:rPr>
          </w:sdtEndPr>
          <w:sdtContent>
            <w:tc>
              <w:tcPr>
                <w:tcW w:w="401" w:type="pct"/>
                <w:shd w:val="clear" w:color="auto" w:fill="auto"/>
              </w:tcPr>
              <w:p w14:paraId="3E0E686D" w14:textId="77777777" w:rsidR="00AF5563" w:rsidRPr="008D0F1E" w:rsidRDefault="00AF5563" w:rsidP="00AF5563">
                <w:pPr>
                  <w:spacing w:before="40" w:after="40"/>
                  <w:jc w:val="left"/>
                  <w:rPr>
                    <w:rFonts w:cs="Arial"/>
                    <w:b/>
                    <w:bCs/>
                    <w:szCs w:val="20"/>
                  </w:rPr>
                </w:pPr>
                <w:r w:rsidRPr="008D0F1E">
                  <w:rPr>
                    <w:rStyle w:val="Zstupntext"/>
                    <w:rFonts w:cs="Arial"/>
                    <w:i/>
                    <w:color w:val="FF0000"/>
                  </w:rPr>
                  <w:t>Zvolte položku.</w:t>
                </w:r>
              </w:p>
            </w:tc>
          </w:sdtContent>
        </w:sdt>
        <w:tc>
          <w:tcPr>
            <w:tcW w:w="950" w:type="pct"/>
            <w:gridSpan w:val="2"/>
            <w:shd w:val="clear" w:color="auto" w:fill="D9D9D9" w:themeFill="background1" w:themeFillShade="D9"/>
          </w:tcPr>
          <w:p w14:paraId="49C8F5DD" w14:textId="62FA1EF6" w:rsidR="00AF5563" w:rsidRPr="008D0F1E" w:rsidRDefault="00AF5563" w:rsidP="00C309AC">
            <w:pPr>
              <w:spacing w:before="40" w:after="40"/>
              <w:jc w:val="left"/>
              <w:rPr>
                <w:rFonts w:eastAsia="Arial" w:cs="Arial"/>
                <w:b/>
                <w:bCs/>
              </w:rPr>
            </w:pPr>
            <w:r w:rsidRPr="008D0F1E">
              <w:rPr>
                <w:rFonts w:eastAsia="Arial" w:cs="Arial"/>
                <w:b/>
                <w:bCs/>
              </w:rPr>
              <w:t>Počet žádostí o výjimku/y v přílohách:</w:t>
            </w:r>
          </w:p>
        </w:tc>
        <w:tc>
          <w:tcPr>
            <w:tcW w:w="1181" w:type="pct"/>
            <w:shd w:val="clear" w:color="auto" w:fill="auto"/>
          </w:tcPr>
          <w:p w14:paraId="3D8CF813" w14:textId="77777777" w:rsidR="00AF5563" w:rsidRPr="008D0F1E" w:rsidRDefault="00AF5563" w:rsidP="00AF5563">
            <w:pPr>
              <w:spacing w:before="40" w:after="40"/>
              <w:jc w:val="left"/>
              <w:rPr>
                <w:rFonts w:cs="Arial"/>
                <w:b/>
                <w:bCs/>
                <w:szCs w:val="20"/>
              </w:rPr>
            </w:pPr>
          </w:p>
        </w:tc>
      </w:tr>
      <w:tr w:rsidR="00AF5563" w:rsidRPr="008D0F1E" w14:paraId="53C2B663" w14:textId="77777777" w:rsidTr="00C309AC">
        <w:trPr>
          <w:trHeight w:val="20"/>
        </w:trPr>
        <w:tc>
          <w:tcPr>
            <w:tcW w:w="5000" w:type="pct"/>
            <w:gridSpan w:val="7"/>
            <w:shd w:val="clear" w:color="auto" w:fill="D9D9D9" w:themeFill="background1" w:themeFillShade="D9"/>
          </w:tcPr>
          <w:p w14:paraId="3476FC88" w14:textId="77777777" w:rsidR="00AF5563" w:rsidRPr="008D0F1E" w:rsidRDefault="00AF5563" w:rsidP="55E026C1">
            <w:pPr>
              <w:keepNext/>
              <w:spacing w:before="40" w:after="40"/>
              <w:jc w:val="left"/>
              <w:rPr>
                <w:rFonts w:cs="Arial"/>
                <w:bCs/>
                <w:szCs w:val="20"/>
              </w:rPr>
            </w:pPr>
            <w:r w:rsidRPr="008D0F1E">
              <w:rPr>
                <w:rFonts w:eastAsia="Arial,Calibri" w:cs="Arial"/>
                <w:b/>
                <w:bCs/>
              </w:rPr>
              <w:t xml:space="preserve">Určení rolí věcného správce, technického správce, provozovatele a dodavatele </w:t>
            </w:r>
            <w:r w:rsidRPr="008D0F1E">
              <w:rPr>
                <w:rFonts w:eastAsia="Arial,Calibri" w:cs="Arial"/>
              </w:rPr>
              <w:t>(pokud je předmětem více IS, klasifikujte hlavní a ostatní vysvětlete v tabulce 8)</w:t>
            </w:r>
            <w:r w:rsidRPr="008D0F1E">
              <w:rPr>
                <w:rFonts w:eastAsia="Arial,Calibri" w:cs="Arial"/>
                <w:b/>
                <w:bCs/>
              </w:rPr>
              <w:t>:</w:t>
            </w:r>
          </w:p>
        </w:tc>
      </w:tr>
      <w:tr w:rsidR="00AF5563" w:rsidRPr="008D0F1E" w14:paraId="7C86081B" w14:textId="77777777" w:rsidTr="00C309AC">
        <w:trPr>
          <w:trHeight w:val="20"/>
        </w:trPr>
        <w:tc>
          <w:tcPr>
            <w:tcW w:w="66" w:type="pct"/>
            <w:vMerge w:val="restart"/>
            <w:shd w:val="clear" w:color="auto" w:fill="D9D9D9" w:themeFill="background1" w:themeFillShade="D9"/>
          </w:tcPr>
          <w:p w14:paraId="6FDBCAA7"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677C0EB3" w14:textId="77777777" w:rsidR="004E41E2" w:rsidRPr="008D0F1E" w:rsidRDefault="00AF5563" w:rsidP="00C309AC">
            <w:pPr>
              <w:spacing w:before="40" w:after="40"/>
              <w:jc w:val="left"/>
              <w:rPr>
                <w:rFonts w:eastAsia="Arial" w:cs="Arial"/>
                <w:b/>
                <w:bCs/>
              </w:rPr>
            </w:pPr>
            <w:r w:rsidRPr="008D0F1E">
              <w:rPr>
                <w:rFonts w:eastAsia="Arial" w:cs="Arial"/>
                <w:b/>
                <w:bCs/>
              </w:rPr>
              <w:t>Věcný správce</w:t>
            </w:r>
          </w:p>
          <w:p w14:paraId="5DFA6EF0" w14:textId="39CBFE2A" w:rsidR="00AF5563" w:rsidRPr="008D0F1E" w:rsidRDefault="004E41E2" w:rsidP="00C309AC">
            <w:pPr>
              <w:spacing w:before="40" w:after="40"/>
              <w:jc w:val="left"/>
              <w:rPr>
                <w:rFonts w:eastAsia="Arial" w:cs="Arial"/>
                <w:i/>
                <w:iCs/>
              </w:rPr>
            </w:pPr>
            <w:r w:rsidRPr="008D0F1E">
              <w:rPr>
                <w:rFonts w:eastAsia="Arial" w:cs="Arial"/>
                <w:i/>
                <w:iCs/>
              </w:rPr>
              <w:t>Subjekt, který je investorem předmětu projektu</w:t>
            </w:r>
          </w:p>
        </w:tc>
        <w:tc>
          <w:tcPr>
            <w:tcW w:w="2532" w:type="pct"/>
            <w:gridSpan w:val="4"/>
            <w:shd w:val="clear" w:color="auto" w:fill="auto"/>
          </w:tcPr>
          <w:p w14:paraId="6B7EDA35" w14:textId="77777777" w:rsidR="00AF5563" w:rsidRPr="008D0F1E" w:rsidRDefault="00AF5563" w:rsidP="00AF5563">
            <w:pPr>
              <w:spacing w:before="40" w:after="40"/>
              <w:jc w:val="left"/>
              <w:rPr>
                <w:rFonts w:cs="Arial"/>
                <w:b/>
                <w:bCs/>
                <w:szCs w:val="20"/>
              </w:rPr>
            </w:pPr>
          </w:p>
        </w:tc>
      </w:tr>
      <w:tr w:rsidR="00AF5563" w:rsidRPr="008D0F1E" w14:paraId="64C74CD4" w14:textId="77777777" w:rsidTr="00C309AC">
        <w:trPr>
          <w:trHeight w:val="20"/>
        </w:trPr>
        <w:tc>
          <w:tcPr>
            <w:tcW w:w="66" w:type="pct"/>
            <w:vMerge/>
            <w:shd w:val="clear" w:color="auto" w:fill="D9D9D9" w:themeFill="background1" w:themeFillShade="D9"/>
          </w:tcPr>
          <w:p w14:paraId="3CF1E088"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615E407A" w14:textId="77777777" w:rsidR="004E41E2" w:rsidRPr="008D0F1E" w:rsidRDefault="00AF5563" w:rsidP="00C309AC">
            <w:pPr>
              <w:spacing w:before="40" w:after="40"/>
              <w:jc w:val="left"/>
              <w:rPr>
                <w:rFonts w:eastAsia="Arial" w:cs="Arial"/>
                <w:b/>
                <w:bCs/>
              </w:rPr>
            </w:pPr>
            <w:r w:rsidRPr="008D0F1E">
              <w:rPr>
                <w:rFonts w:eastAsia="Arial" w:cs="Arial"/>
                <w:b/>
                <w:bCs/>
              </w:rPr>
              <w:t>Technický správce</w:t>
            </w:r>
            <w:r w:rsidR="00FF560B" w:rsidRPr="008D0F1E">
              <w:rPr>
                <w:rFonts w:eastAsia="Arial" w:cs="Arial"/>
                <w:b/>
                <w:bCs/>
              </w:rPr>
              <w:t xml:space="preserve"> </w:t>
            </w:r>
          </w:p>
          <w:p w14:paraId="263F8A77" w14:textId="6B5F343A" w:rsidR="00AF5563" w:rsidRPr="008D0F1E" w:rsidRDefault="004E41E2" w:rsidP="00C309AC">
            <w:pPr>
              <w:spacing w:before="40" w:after="40"/>
              <w:jc w:val="left"/>
              <w:rPr>
                <w:rFonts w:eastAsia="Arial" w:cs="Arial"/>
                <w:i/>
                <w:iCs/>
              </w:rPr>
            </w:pPr>
            <w:r w:rsidRPr="008D0F1E">
              <w:rPr>
                <w:rFonts w:eastAsia="Arial" w:cs="Arial"/>
                <w:i/>
                <w:iCs/>
              </w:rPr>
              <w:t xml:space="preserve">Subjekt, který zajišťuje technickou </w:t>
            </w:r>
            <w:r w:rsidR="00FF560B" w:rsidRPr="008D0F1E">
              <w:rPr>
                <w:rFonts w:eastAsia="Arial" w:cs="Arial"/>
                <w:i/>
                <w:iCs/>
              </w:rPr>
              <w:t>real</w:t>
            </w:r>
            <w:r w:rsidRPr="008D0F1E">
              <w:rPr>
                <w:rFonts w:eastAsia="Arial" w:cs="Arial"/>
                <w:i/>
                <w:iCs/>
              </w:rPr>
              <w:t>izaci</w:t>
            </w:r>
            <w:r w:rsidR="00FF560B" w:rsidRPr="008D0F1E">
              <w:rPr>
                <w:rFonts w:eastAsia="Arial" w:cs="Arial"/>
                <w:i/>
                <w:iCs/>
              </w:rPr>
              <w:t xml:space="preserve"> </w:t>
            </w:r>
            <w:r w:rsidRPr="008D0F1E">
              <w:rPr>
                <w:rFonts w:eastAsia="Arial" w:cs="Arial"/>
                <w:i/>
                <w:iCs/>
              </w:rPr>
              <w:t xml:space="preserve">požadavků </w:t>
            </w:r>
            <w:r w:rsidR="00FF560B" w:rsidRPr="008D0F1E">
              <w:rPr>
                <w:rFonts w:eastAsia="Arial" w:cs="Arial"/>
                <w:i/>
                <w:iCs/>
              </w:rPr>
              <w:t>věcného</w:t>
            </w:r>
            <w:r w:rsidRPr="008D0F1E">
              <w:rPr>
                <w:rFonts w:eastAsia="Arial" w:cs="Arial"/>
                <w:i/>
                <w:iCs/>
              </w:rPr>
              <w:t xml:space="preserve"> správce k předmětu projektu</w:t>
            </w:r>
          </w:p>
        </w:tc>
        <w:tc>
          <w:tcPr>
            <w:tcW w:w="2532" w:type="pct"/>
            <w:gridSpan w:val="4"/>
            <w:shd w:val="clear" w:color="auto" w:fill="auto"/>
          </w:tcPr>
          <w:p w14:paraId="6EAFAE86" w14:textId="77777777" w:rsidR="00AF5563" w:rsidRPr="008D0F1E" w:rsidRDefault="00AF5563" w:rsidP="00AF5563">
            <w:pPr>
              <w:spacing w:before="40" w:after="40"/>
              <w:jc w:val="left"/>
              <w:rPr>
                <w:rFonts w:cs="Arial"/>
                <w:b/>
                <w:bCs/>
                <w:szCs w:val="20"/>
              </w:rPr>
            </w:pPr>
          </w:p>
        </w:tc>
      </w:tr>
      <w:tr w:rsidR="00AF5563" w:rsidRPr="008D0F1E" w14:paraId="430B8F01" w14:textId="77777777" w:rsidTr="00C309AC">
        <w:trPr>
          <w:trHeight w:val="20"/>
        </w:trPr>
        <w:tc>
          <w:tcPr>
            <w:tcW w:w="66" w:type="pct"/>
            <w:vMerge/>
            <w:shd w:val="clear" w:color="auto" w:fill="D9D9D9" w:themeFill="background1" w:themeFillShade="D9"/>
          </w:tcPr>
          <w:p w14:paraId="4CDB4E7C"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58F298AC" w14:textId="77777777" w:rsidR="004E41E2" w:rsidRPr="008D0F1E" w:rsidRDefault="00AF5563" w:rsidP="00C309AC">
            <w:pPr>
              <w:spacing w:before="40" w:after="40"/>
              <w:jc w:val="left"/>
              <w:rPr>
                <w:rFonts w:eastAsia="Arial" w:cs="Arial"/>
                <w:b/>
                <w:bCs/>
              </w:rPr>
            </w:pPr>
            <w:r w:rsidRPr="008D0F1E">
              <w:rPr>
                <w:rFonts w:eastAsia="Arial" w:cs="Arial"/>
                <w:b/>
                <w:bCs/>
              </w:rPr>
              <w:t>Provozovatel</w:t>
            </w:r>
            <w:r w:rsidR="00FF560B" w:rsidRPr="008D0F1E">
              <w:rPr>
                <w:rFonts w:eastAsia="Arial" w:cs="Arial"/>
                <w:b/>
                <w:bCs/>
              </w:rPr>
              <w:t xml:space="preserve"> </w:t>
            </w:r>
          </w:p>
          <w:p w14:paraId="145ED35A" w14:textId="086602D4" w:rsidR="00AF5563" w:rsidRPr="008D0F1E" w:rsidRDefault="004E41E2" w:rsidP="00C309AC">
            <w:pPr>
              <w:spacing w:before="40" w:after="40"/>
              <w:jc w:val="left"/>
              <w:rPr>
                <w:rFonts w:eastAsia="Arial" w:cs="Arial"/>
                <w:i/>
                <w:iCs/>
              </w:rPr>
            </w:pPr>
            <w:r w:rsidRPr="008D0F1E">
              <w:rPr>
                <w:rFonts w:eastAsia="Arial" w:cs="Arial"/>
                <w:i/>
                <w:iCs/>
              </w:rPr>
              <w:t xml:space="preserve">Subjekt, který zajišťuje provoz </w:t>
            </w:r>
            <w:r w:rsidR="00FF560B" w:rsidRPr="008D0F1E">
              <w:rPr>
                <w:rFonts w:eastAsia="Arial" w:cs="Arial"/>
                <w:i/>
                <w:iCs/>
              </w:rPr>
              <w:t>HW a SW</w:t>
            </w:r>
            <w:r w:rsidRPr="008D0F1E">
              <w:rPr>
                <w:rFonts w:eastAsia="Arial" w:cs="Arial"/>
                <w:i/>
                <w:iCs/>
              </w:rPr>
              <w:t xml:space="preserve"> předmětu projektu</w:t>
            </w:r>
          </w:p>
        </w:tc>
        <w:tc>
          <w:tcPr>
            <w:tcW w:w="2532" w:type="pct"/>
            <w:gridSpan w:val="4"/>
            <w:shd w:val="clear" w:color="auto" w:fill="auto"/>
          </w:tcPr>
          <w:p w14:paraId="14DED12E" w14:textId="77777777" w:rsidR="00AF5563" w:rsidRPr="008D0F1E" w:rsidRDefault="00AF5563" w:rsidP="00AF5563">
            <w:pPr>
              <w:spacing w:before="40" w:after="40"/>
              <w:jc w:val="left"/>
              <w:rPr>
                <w:rFonts w:cs="Arial"/>
                <w:b/>
                <w:bCs/>
                <w:szCs w:val="20"/>
              </w:rPr>
            </w:pPr>
          </w:p>
        </w:tc>
      </w:tr>
      <w:tr w:rsidR="00AF5563" w:rsidRPr="008D0F1E" w14:paraId="21A0903A" w14:textId="77777777" w:rsidTr="00C309AC">
        <w:trPr>
          <w:trHeight w:val="20"/>
        </w:trPr>
        <w:tc>
          <w:tcPr>
            <w:tcW w:w="66" w:type="pct"/>
            <w:vMerge/>
            <w:tcBorders>
              <w:bottom w:val="nil"/>
            </w:tcBorders>
            <w:shd w:val="clear" w:color="auto" w:fill="D9D9D9" w:themeFill="background1" w:themeFillShade="D9"/>
          </w:tcPr>
          <w:p w14:paraId="2D79E32B"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2E73F6A0" w14:textId="77777777" w:rsidR="004E41E2" w:rsidRPr="008D0F1E" w:rsidRDefault="00AF5563" w:rsidP="00C309AC">
            <w:pPr>
              <w:spacing w:before="40" w:after="40"/>
              <w:jc w:val="left"/>
              <w:rPr>
                <w:rFonts w:eastAsia="Arial" w:cs="Arial"/>
                <w:b/>
                <w:bCs/>
              </w:rPr>
            </w:pPr>
            <w:r w:rsidRPr="008D0F1E">
              <w:rPr>
                <w:rFonts w:eastAsia="Arial" w:cs="Arial"/>
                <w:b/>
                <w:bCs/>
              </w:rPr>
              <w:t>Dodavatel</w:t>
            </w:r>
            <w:r w:rsidR="00D974D6" w:rsidRPr="008D0F1E">
              <w:rPr>
                <w:rFonts w:eastAsia="Arial" w:cs="Arial"/>
                <w:b/>
                <w:bCs/>
              </w:rPr>
              <w:t xml:space="preserve"> </w:t>
            </w:r>
          </w:p>
          <w:p w14:paraId="380CBF3D" w14:textId="52E4ED82" w:rsidR="00AF5563" w:rsidRPr="008D0F1E" w:rsidRDefault="004E41E2" w:rsidP="00C309AC">
            <w:pPr>
              <w:spacing w:before="40" w:after="40"/>
              <w:jc w:val="left"/>
              <w:rPr>
                <w:rFonts w:eastAsia="Arial" w:cs="Arial"/>
                <w:i/>
                <w:iCs/>
              </w:rPr>
            </w:pPr>
            <w:r w:rsidRPr="008D0F1E">
              <w:rPr>
                <w:rFonts w:eastAsia="Arial" w:cs="Arial"/>
                <w:i/>
                <w:iCs/>
              </w:rPr>
              <w:t xml:space="preserve">Subjekt, který </w:t>
            </w:r>
            <w:r w:rsidR="00FF560B" w:rsidRPr="008D0F1E">
              <w:rPr>
                <w:rFonts w:eastAsia="Arial" w:cs="Arial"/>
                <w:i/>
                <w:iCs/>
              </w:rPr>
              <w:t xml:space="preserve">dodává </w:t>
            </w:r>
            <w:r w:rsidRPr="008D0F1E">
              <w:rPr>
                <w:rFonts w:eastAsia="Arial" w:cs="Arial"/>
                <w:i/>
                <w:iCs/>
              </w:rPr>
              <w:t>předmět projektu</w:t>
            </w:r>
            <w:r w:rsidR="00FF560B" w:rsidRPr="008D0F1E">
              <w:rPr>
                <w:rFonts w:eastAsia="Arial" w:cs="Arial"/>
                <w:i/>
                <w:iCs/>
              </w:rPr>
              <w:t xml:space="preserve">, </w:t>
            </w:r>
            <w:r w:rsidR="00D974D6" w:rsidRPr="008D0F1E">
              <w:rPr>
                <w:rFonts w:eastAsia="Arial" w:cs="Arial"/>
                <w:i/>
                <w:iCs/>
              </w:rPr>
              <w:t xml:space="preserve">pokud je znám v době </w:t>
            </w:r>
            <w:r w:rsidRPr="008D0F1E">
              <w:rPr>
                <w:rFonts w:eastAsia="Arial" w:cs="Arial"/>
                <w:i/>
                <w:iCs/>
              </w:rPr>
              <w:t>přípravy projektu</w:t>
            </w:r>
          </w:p>
        </w:tc>
        <w:tc>
          <w:tcPr>
            <w:tcW w:w="2532" w:type="pct"/>
            <w:gridSpan w:val="4"/>
            <w:shd w:val="clear" w:color="auto" w:fill="auto"/>
          </w:tcPr>
          <w:p w14:paraId="5C116019" w14:textId="77777777" w:rsidR="00AF5563" w:rsidRPr="008D0F1E" w:rsidRDefault="00AF5563" w:rsidP="00AF5563">
            <w:pPr>
              <w:spacing w:before="40" w:after="40"/>
              <w:jc w:val="left"/>
              <w:rPr>
                <w:rFonts w:cs="Arial"/>
                <w:b/>
                <w:bCs/>
                <w:szCs w:val="20"/>
              </w:rPr>
            </w:pPr>
          </w:p>
        </w:tc>
      </w:tr>
      <w:tr w:rsidR="00D9265B" w:rsidRPr="008D0F1E" w14:paraId="7D994D47" w14:textId="77777777" w:rsidTr="00C309AC">
        <w:trPr>
          <w:trHeight w:val="204"/>
        </w:trPr>
        <w:tc>
          <w:tcPr>
            <w:tcW w:w="3819" w:type="pct"/>
            <w:gridSpan w:val="6"/>
            <w:shd w:val="clear" w:color="auto" w:fill="D9D9D9" w:themeFill="background1" w:themeFillShade="D9"/>
          </w:tcPr>
          <w:p w14:paraId="41DD329D" w14:textId="77777777" w:rsidR="00D9265B" w:rsidRPr="008D0F1E" w:rsidRDefault="00D9265B" w:rsidP="00C309AC">
            <w:pPr>
              <w:spacing w:before="40" w:after="40"/>
              <w:jc w:val="left"/>
              <w:rPr>
                <w:rFonts w:eastAsia="Arial" w:cs="Arial"/>
                <w:b/>
                <w:bCs/>
              </w:rPr>
            </w:pPr>
            <w:r w:rsidRPr="008D0F1E">
              <w:rPr>
                <w:rFonts w:eastAsia="Arial" w:cs="Arial"/>
                <w:b/>
                <w:bCs/>
              </w:rPr>
              <w:t>Bylo provedeno hodnocení ekonomické výhodnosti způsobu provozu určených IS?</w:t>
            </w:r>
          </w:p>
          <w:p w14:paraId="3BD1EA48" w14:textId="5709E0DC" w:rsidR="00D9265B" w:rsidRPr="008D0F1E" w:rsidRDefault="00D9265B" w:rsidP="009A4BC0">
            <w:pPr>
              <w:spacing w:before="40" w:after="40"/>
              <w:jc w:val="left"/>
              <w:rPr>
                <w:rFonts w:eastAsia="Arial" w:cs="Arial"/>
                <w:i/>
                <w:iCs/>
              </w:rPr>
            </w:pPr>
            <w:r w:rsidRPr="008D0F1E">
              <w:rPr>
                <w:rFonts w:eastAsia="Arial" w:cs="Arial"/>
                <w:i/>
                <w:iCs/>
              </w:rPr>
              <w:t xml:space="preserve">Povinnost dle §5 odst. 2 písm. </w:t>
            </w:r>
            <w:r w:rsidR="009A4BC0">
              <w:rPr>
                <w:rFonts w:eastAsia="Arial" w:cs="Arial"/>
                <w:i/>
                <w:iCs/>
              </w:rPr>
              <w:t>j</w:t>
            </w:r>
            <w:r w:rsidRPr="008D0F1E">
              <w:rPr>
                <w:rFonts w:eastAsia="Arial" w:cs="Arial"/>
                <w:i/>
                <w:iCs/>
              </w:rPr>
              <w:t>) zákona č. 365/2000 Sb.</w:t>
            </w:r>
          </w:p>
        </w:tc>
        <w:tc>
          <w:tcPr>
            <w:tcW w:w="1181" w:type="pct"/>
            <w:shd w:val="clear" w:color="auto" w:fill="auto"/>
          </w:tcPr>
          <w:sdt>
            <w:sdtPr>
              <w:rPr>
                <w:rFonts w:cs="Arial"/>
                <w:b/>
                <w:bCs/>
                <w:i/>
                <w:color w:val="FF0000"/>
                <w:szCs w:val="20"/>
              </w:rPr>
              <w:id w:val="-625551029"/>
              <w:showingPlcHdr/>
              <w:comboBox>
                <w:listItem w:displayText="Ano" w:value="Ano"/>
                <w:listItem w:displayText="Ne" w:value="Ne"/>
              </w:comboBox>
            </w:sdtPr>
            <w:sdtEndPr>
              <w:rPr>
                <w:i w:val="0"/>
                <w:color w:val="auto"/>
              </w:rPr>
            </w:sdtEndPr>
            <w:sdtContent>
              <w:p w14:paraId="55F4A6A1" w14:textId="4093EF50" w:rsidR="00D9265B" w:rsidRPr="008D0F1E" w:rsidRDefault="00D9265B" w:rsidP="00AF5563">
                <w:pPr>
                  <w:spacing w:before="40" w:after="40"/>
                  <w:jc w:val="left"/>
                  <w:rPr>
                    <w:rFonts w:cs="Arial"/>
                    <w:b/>
                    <w:bCs/>
                    <w:szCs w:val="20"/>
                  </w:rPr>
                </w:pPr>
                <w:r w:rsidRPr="008D0F1E">
                  <w:rPr>
                    <w:rStyle w:val="Zstupntext"/>
                    <w:rFonts w:cs="Arial"/>
                    <w:i/>
                    <w:color w:val="FF0000"/>
                  </w:rPr>
                  <w:t>Zvolte položku.</w:t>
                </w:r>
              </w:p>
            </w:sdtContent>
          </w:sdt>
          <w:p w14:paraId="7F15ACF6" w14:textId="6A34A69A" w:rsidR="00D9265B" w:rsidRPr="008D0F1E" w:rsidDel="006E0D05" w:rsidRDefault="00D9265B" w:rsidP="00C309AC">
            <w:pPr>
              <w:spacing w:before="40" w:after="40"/>
              <w:jc w:val="left"/>
              <w:rPr>
                <w:rFonts w:eastAsia="Arial" w:cs="Arial"/>
                <w:i/>
                <w:iCs/>
              </w:rPr>
            </w:pPr>
            <w:r w:rsidRPr="008D0F1E">
              <w:rPr>
                <w:rFonts w:eastAsia="Arial" w:cs="Arial"/>
                <w:i/>
                <w:iCs/>
                <w:color w:val="FF0000"/>
              </w:rPr>
              <w:t>&lt;uveďte jako přílohu&gt;</w:t>
            </w:r>
          </w:p>
        </w:tc>
      </w:tr>
      <w:tr w:rsidR="00AF5563" w:rsidRPr="008D0F1E" w14:paraId="19016746" w14:textId="77777777" w:rsidTr="00C309AC">
        <w:trPr>
          <w:trHeight w:val="204"/>
        </w:trPr>
        <w:tc>
          <w:tcPr>
            <w:tcW w:w="3819" w:type="pct"/>
            <w:gridSpan w:val="6"/>
            <w:shd w:val="clear" w:color="auto" w:fill="D9D9D9" w:themeFill="background1" w:themeFillShade="D9"/>
          </w:tcPr>
          <w:p w14:paraId="27C9BF30" w14:textId="2F2355B9" w:rsidR="00AF5563" w:rsidRPr="008D0F1E" w:rsidRDefault="00AF5563" w:rsidP="00444762">
            <w:pPr>
              <w:spacing w:before="40" w:after="40"/>
              <w:jc w:val="left"/>
              <w:rPr>
                <w:rFonts w:eastAsia="Arial" w:cs="Arial"/>
                <w:b/>
                <w:bCs/>
              </w:rPr>
            </w:pPr>
            <w:r w:rsidRPr="008D0F1E">
              <w:rPr>
                <w:rFonts w:eastAsia="Arial" w:cs="Arial"/>
                <w:b/>
                <w:bCs/>
              </w:rPr>
              <w:t xml:space="preserve">Realizační </w:t>
            </w:r>
            <w:r w:rsidRPr="008D0F1E">
              <w:rPr>
                <w:rFonts w:eastAsia="Arial" w:cs="Arial"/>
              </w:rPr>
              <w:t xml:space="preserve">(implementační) </w:t>
            </w:r>
            <w:r w:rsidRPr="008D0F1E">
              <w:rPr>
                <w:rFonts w:eastAsia="Arial" w:cs="Arial"/>
                <w:b/>
                <w:bCs/>
              </w:rPr>
              <w:t xml:space="preserve">výdaje v rámci projektu </w:t>
            </w:r>
            <w:r w:rsidRPr="008D0F1E">
              <w:rPr>
                <w:rFonts w:eastAsia="Arial" w:cs="Arial"/>
              </w:rPr>
              <w:t xml:space="preserve">(součet hodnot ve sloupci </w:t>
            </w:r>
            <w:bookmarkStart w:id="37" w:name="_Hlk55396876"/>
            <w:r w:rsidRPr="008D0F1E">
              <w:rPr>
                <w:rFonts w:ascii="Cambria Math" w:eastAsia="Cambria Math" w:hAnsi="Cambria Math" w:cs="Cambria Math"/>
              </w:rPr>
              <w:t>①</w:t>
            </w:r>
            <w:bookmarkEnd w:id="37"/>
            <w:r w:rsidRPr="008D0F1E">
              <w:rPr>
                <w:rFonts w:eastAsia="Arial" w:cs="Arial"/>
              </w:rPr>
              <w:t xml:space="preserve"> tabulky </w:t>
            </w:r>
            <w:r w:rsidR="00444762">
              <w:rPr>
                <w:rFonts w:eastAsia="Arial" w:cs="Arial"/>
              </w:rPr>
              <w:t>51</w:t>
            </w:r>
            <w:r w:rsidRPr="008D0F1E">
              <w:rPr>
                <w:rFonts w:eastAsia="Arial" w:cs="Arial"/>
              </w:rPr>
              <w:t xml:space="preserve">) </w:t>
            </w:r>
            <w:r w:rsidRPr="008D0F1E">
              <w:rPr>
                <w:rFonts w:eastAsia="Arial" w:cs="Arial"/>
                <w:b/>
                <w:bCs/>
              </w:rPr>
              <w:t>v Kč bez DPH:</w:t>
            </w:r>
          </w:p>
        </w:tc>
        <w:tc>
          <w:tcPr>
            <w:tcW w:w="1181" w:type="pct"/>
            <w:shd w:val="clear" w:color="auto" w:fill="auto"/>
          </w:tcPr>
          <w:p w14:paraId="01B85E2C" w14:textId="198D46AF" w:rsidR="00AF5563" w:rsidRPr="008D0F1E" w:rsidDel="006E0D05" w:rsidRDefault="00D208BE" w:rsidP="00C309AC">
            <w:pPr>
              <w:spacing w:before="40" w:after="40"/>
              <w:jc w:val="left"/>
              <w:rPr>
                <w:rFonts w:eastAsia="Arial" w:cs="Arial"/>
                <w:b/>
                <w:bCs/>
              </w:rPr>
            </w:pPr>
            <w:r w:rsidRPr="008D0F1E">
              <w:rPr>
                <w:rFonts w:eastAsia="Arial" w:cs="Arial"/>
                <w:b/>
                <w:bCs/>
              </w:rPr>
              <w:t>0</w:t>
            </w:r>
          </w:p>
        </w:tc>
      </w:tr>
      <w:tr w:rsidR="00AF5563" w:rsidRPr="008D0F1E" w14:paraId="43027FA0" w14:textId="77777777" w:rsidTr="00C309AC">
        <w:trPr>
          <w:trHeight w:val="204"/>
        </w:trPr>
        <w:tc>
          <w:tcPr>
            <w:tcW w:w="3819" w:type="pct"/>
            <w:gridSpan w:val="6"/>
            <w:shd w:val="clear" w:color="auto" w:fill="D9D9D9" w:themeFill="background1" w:themeFillShade="D9"/>
          </w:tcPr>
          <w:p w14:paraId="65E39F21" w14:textId="6B036F2A" w:rsidR="00AF5563" w:rsidRPr="008D0F1E" w:rsidRDefault="00AF5563" w:rsidP="00444762">
            <w:pPr>
              <w:spacing w:before="40" w:after="40"/>
              <w:jc w:val="left"/>
              <w:rPr>
                <w:rFonts w:eastAsia="Arial" w:cs="Arial"/>
                <w:b/>
                <w:bCs/>
              </w:rPr>
            </w:pPr>
            <w:r w:rsidRPr="008D0F1E">
              <w:rPr>
                <w:rFonts w:eastAsia="Arial" w:cs="Arial"/>
                <w:b/>
                <w:bCs/>
              </w:rPr>
              <w:t xml:space="preserve">Provozní výdaje plánované v rámci projektu </w:t>
            </w:r>
            <w:r w:rsidRPr="008D0F1E">
              <w:rPr>
                <w:rFonts w:eastAsia="Arial" w:cs="Arial"/>
              </w:rPr>
              <w:t xml:space="preserve">(součet hodnot ve sloupci </w:t>
            </w:r>
            <w:bookmarkStart w:id="38" w:name="_Hlk55396887"/>
            <w:r w:rsidRPr="008D0F1E">
              <w:rPr>
                <w:rFonts w:ascii="Cambria Math" w:eastAsia="Cambria Math" w:hAnsi="Cambria Math" w:cs="Cambria Math"/>
              </w:rPr>
              <w:t>②</w:t>
            </w:r>
            <w:bookmarkEnd w:id="38"/>
            <w:r w:rsidRPr="008D0F1E">
              <w:rPr>
                <w:rFonts w:eastAsia="Arial" w:cs="Arial"/>
              </w:rPr>
              <w:t xml:space="preserve"> tabulky </w:t>
            </w:r>
            <w:r w:rsidR="00444762">
              <w:rPr>
                <w:rFonts w:eastAsia="Arial" w:cs="Arial"/>
              </w:rPr>
              <w:t>51</w:t>
            </w:r>
            <w:r w:rsidRPr="008D0F1E">
              <w:rPr>
                <w:rFonts w:eastAsia="Arial" w:cs="Arial"/>
              </w:rPr>
              <w:t>)</w:t>
            </w:r>
            <w:r w:rsidRPr="008D0F1E">
              <w:rPr>
                <w:rFonts w:eastAsia="Arial" w:cs="Arial"/>
                <w:b/>
                <w:bCs/>
              </w:rPr>
              <w:t xml:space="preserve"> v Kč bez DPH:</w:t>
            </w:r>
          </w:p>
        </w:tc>
        <w:tc>
          <w:tcPr>
            <w:tcW w:w="1181" w:type="pct"/>
            <w:shd w:val="clear" w:color="auto" w:fill="auto"/>
          </w:tcPr>
          <w:p w14:paraId="685C9665" w14:textId="1201AC39" w:rsidR="00AF5563" w:rsidRPr="008D0F1E" w:rsidDel="006E0D05" w:rsidRDefault="00D208BE" w:rsidP="00C309AC">
            <w:pPr>
              <w:spacing w:before="40" w:after="40"/>
              <w:jc w:val="left"/>
              <w:rPr>
                <w:rFonts w:eastAsia="Arial" w:cs="Arial"/>
                <w:b/>
                <w:bCs/>
              </w:rPr>
            </w:pPr>
            <w:r w:rsidRPr="008D0F1E">
              <w:rPr>
                <w:rFonts w:eastAsia="Arial" w:cs="Arial"/>
                <w:b/>
                <w:bCs/>
              </w:rPr>
              <w:t>0</w:t>
            </w:r>
          </w:p>
        </w:tc>
      </w:tr>
      <w:tr w:rsidR="00AF5563" w:rsidRPr="008D0F1E" w:rsidDel="00117191" w14:paraId="53512E0B" w14:textId="1B427F59" w:rsidTr="00C309AC">
        <w:trPr>
          <w:trHeight w:val="204"/>
          <w:del w:id="39" w:author="Šedivec Tomáš" w:date="2022-11-08T10:46:00Z"/>
        </w:trPr>
        <w:tc>
          <w:tcPr>
            <w:tcW w:w="3819" w:type="pct"/>
            <w:shd w:val="clear" w:color="auto" w:fill="D9D9D9" w:themeFill="background1" w:themeFillShade="D9"/>
          </w:tcPr>
          <w:p w14:paraId="51E6FC48" w14:textId="7944272B" w:rsidR="004B73B7" w:rsidRPr="008D0F1E" w:rsidDel="00117191" w:rsidRDefault="00AF5563" w:rsidP="00444762">
            <w:pPr>
              <w:spacing w:before="40" w:after="40"/>
              <w:jc w:val="left"/>
              <w:rPr>
                <w:del w:id="40" w:author="Šedivec Tomáš" w:date="2022-11-08T10:46:00Z"/>
                <w:rFonts w:eastAsia="Arial" w:cs="Arial"/>
                <w:b/>
                <w:bCs/>
              </w:rPr>
            </w:pPr>
            <w:del w:id="41" w:author="Šedivec Tomáš" w:date="2022-11-08T10:46:00Z">
              <w:r w:rsidRPr="008D0F1E" w:rsidDel="00117191">
                <w:rPr>
                  <w:rFonts w:eastAsia="Arial" w:cs="Arial"/>
                  <w:b/>
                  <w:bCs/>
                </w:rPr>
                <w:lastRenderedPageBreak/>
                <w:delText xml:space="preserve">Pětileté TCO </w:delText>
              </w:r>
              <w:r w:rsidR="004B73B7" w:rsidRPr="008D0F1E" w:rsidDel="00117191">
                <w:rPr>
                  <w:rFonts w:eastAsia="Arial" w:cs="Arial"/>
                  <w:b/>
                  <w:bCs/>
                </w:rPr>
                <w:delText xml:space="preserve">projektu </w:delText>
              </w:r>
              <w:r w:rsidRPr="008D0F1E" w:rsidDel="00117191">
                <w:rPr>
                  <w:rFonts w:eastAsia="Arial" w:cs="Arial"/>
                </w:rPr>
                <w:delText xml:space="preserve">(součet hodnot ve sloupci </w:delText>
              </w:r>
              <w:r w:rsidRPr="008D0F1E" w:rsidDel="00117191">
                <w:rPr>
                  <w:rFonts w:ascii="Cambria Math" w:eastAsia="Cambria Math" w:hAnsi="Cambria Math" w:cs="Cambria Math"/>
                </w:rPr>
                <w:delText>③</w:delText>
              </w:r>
              <w:r w:rsidRPr="008D0F1E" w:rsidDel="00117191">
                <w:rPr>
                  <w:rFonts w:eastAsia="Arial" w:cs="Arial"/>
                </w:rPr>
                <w:delText xml:space="preserve"> tabulky </w:delText>
              </w:r>
              <w:r w:rsidR="00444762" w:rsidDel="00117191">
                <w:rPr>
                  <w:rFonts w:eastAsia="Arial" w:cs="Arial"/>
                </w:rPr>
                <w:delText>51</w:delText>
              </w:r>
              <w:r w:rsidRPr="008D0F1E" w:rsidDel="00117191">
                <w:rPr>
                  <w:rFonts w:eastAsia="Arial" w:cs="Arial"/>
                </w:rPr>
                <w:delText xml:space="preserve">) </w:delText>
              </w:r>
              <w:r w:rsidRPr="008D0F1E" w:rsidDel="00117191">
                <w:rPr>
                  <w:rFonts w:eastAsia="Arial" w:cs="Arial"/>
                  <w:b/>
                  <w:bCs/>
                </w:rPr>
                <w:delText xml:space="preserve">v Kč bez </w:delText>
              </w:r>
              <w:r w:rsidRPr="008D0F1E" w:rsidDel="00117191">
                <w:rPr>
                  <w:rFonts w:eastAsia="Arial" w:cs="Arial"/>
                  <w:b/>
                  <w:bCs/>
                </w:rPr>
                <w:lastRenderedPageBreak/>
                <w:delText>DPH:</w:delText>
              </w:r>
            </w:del>
          </w:p>
        </w:tc>
        <w:tc>
          <w:tcPr>
            <w:tcW w:w="1181" w:type="pct"/>
            <w:shd w:val="clear" w:color="auto" w:fill="auto"/>
          </w:tcPr>
          <w:p w14:paraId="25694A39" w14:textId="7278B19B" w:rsidR="00AF5563" w:rsidRPr="008D0F1E" w:rsidDel="00117191" w:rsidRDefault="00D208BE" w:rsidP="00C309AC">
            <w:pPr>
              <w:spacing w:before="40" w:after="40"/>
              <w:jc w:val="left"/>
              <w:rPr>
                <w:del w:id="42" w:author="Šedivec Tomáš" w:date="2022-11-08T10:46:00Z"/>
                <w:rFonts w:eastAsia="Arial" w:cs="Arial"/>
                <w:b/>
                <w:bCs/>
              </w:rPr>
            </w:pPr>
            <w:del w:id="43" w:author="Šedivec Tomáš" w:date="2022-11-08T10:46:00Z">
              <w:r w:rsidRPr="008D0F1E" w:rsidDel="00117191">
                <w:rPr>
                  <w:rFonts w:eastAsia="Arial" w:cs="Arial"/>
                  <w:b/>
                  <w:bCs/>
                </w:rPr>
                <w:lastRenderedPageBreak/>
                <w:delText>0</w:delText>
              </w:r>
            </w:del>
          </w:p>
        </w:tc>
      </w:tr>
    </w:tbl>
    <w:p w14:paraId="6C6044D2" w14:textId="77777777" w:rsidR="00AF4DD9" w:rsidRPr="008D0F1E" w:rsidRDefault="00AF4DD9" w:rsidP="00AF4DD9">
      <w:pPr>
        <w:pStyle w:val="MVHeading2"/>
        <w:jc w:val="left"/>
        <w:rPr>
          <w:rFonts w:cs="Arial"/>
        </w:rPr>
      </w:pPr>
      <w:bookmarkStart w:id="44" w:name="_Toc457998906"/>
      <w:bookmarkStart w:id="45" w:name="_Toc457999570"/>
      <w:bookmarkStart w:id="46" w:name="_Toc465074582"/>
      <w:bookmarkStart w:id="47" w:name="_Toc22220527"/>
      <w:bookmarkEnd w:id="44"/>
      <w:bookmarkEnd w:id="45"/>
      <w:r w:rsidRPr="008D0F1E">
        <w:rPr>
          <w:rFonts w:cs="Arial"/>
        </w:rPr>
        <w:t>Popis, potřebnost a výstupy projektu</w:t>
      </w:r>
      <w:bookmarkEnd w:id="46"/>
      <w:bookmarkEnd w:id="47"/>
    </w:p>
    <w:tbl>
      <w:tblPr>
        <w:tblStyle w:val="Mkatabulky"/>
        <w:tblW w:w="5000" w:type="pct"/>
        <w:tblLook w:val="06A0" w:firstRow="1" w:lastRow="0" w:firstColumn="1" w:lastColumn="0" w:noHBand="1" w:noVBand="1"/>
      </w:tblPr>
      <w:tblGrid>
        <w:gridCol w:w="6303"/>
        <w:gridCol w:w="591"/>
        <w:gridCol w:w="3546"/>
        <w:gridCol w:w="888"/>
      </w:tblGrid>
      <w:tr w:rsidR="00AF4DD9" w:rsidRPr="008D0F1E" w14:paraId="74CA8A2D" w14:textId="77777777" w:rsidTr="00C309AC">
        <w:trPr>
          <w:tblHeader/>
        </w:trPr>
        <w:tc>
          <w:tcPr>
            <w:tcW w:w="5000" w:type="pct"/>
            <w:gridSpan w:val="4"/>
            <w:shd w:val="clear" w:color="auto" w:fill="CEEBF3"/>
          </w:tcPr>
          <w:p w14:paraId="443D0A8D" w14:textId="6D1488A4" w:rsidR="00AF4DD9" w:rsidRPr="008D0F1E" w:rsidRDefault="00AF4DD9" w:rsidP="00C309AC">
            <w:pPr>
              <w:keepNext/>
              <w:spacing w:before="40" w:after="40"/>
              <w:jc w:val="left"/>
              <w:rPr>
                <w:rFonts w:eastAsia="Arial" w:cs="Arial"/>
              </w:rPr>
            </w:pPr>
            <w:bookmarkStart w:id="48" w:name="_Toc509581650"/>
            <w:bookmarkStart w:id="49" w:name="_Toc513797119"/>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4</w:t>
            </w:r>
            <w:r w:rsidRPr="008D0F1E">
              <w:rPr>
                <w:rFonts w:cs="Arial"/>
              </w:rPr>
              <w:fldChar w:fldCharType="end"/>
            </w:r>
            <w:r w:rsidRPr="008D0F1E">
              <w:rPr>
                <w:rFonts w:eastAsia="Arial" w:cs="Arial"/>
                <w:noProof/>
              </w:rPr>
              <w:t xml:space="preserve">: </w:t>
            </w:r>
            <w:r w:rsidRPr="008D0F1E">
              <w:rPr>
                <w:rFonts w:eastAsia="Arial" w:cs="Arial"/>
                <w:b/>
                <w:bCs/>
                <w:noProof/>
              </w:rPr>
              <w:t>Popis projektu</w:t>
            </w:r>
            <w:bookmarkEnd w:id="48"/>
            <w:bookmarkEnd w:id="49"/>
          </w:p>
        </w:tc>
      </w:tr>
      <w:tr w:rsidR="00AF4DD9" w:rsidRPr="008D0F1E" w14:paraId="107E7224" w14:textId="77777777" w:rsidTr="00C309AC">
        <w:tc>
          <w:tcPr>
            <w:tcW w:w="5000" w:type="pct"/>
            <w:gridSpan w:val="4"/>
            <w:shd w:val="clear" w:color="auto" w:fill="D9D9D9" w:themeFill="background1" w:themeFillShade="D9"/>
          </w:tcPr>
          <w:p w14:paraId="1923E114"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Popis výchozí situace projektu </w:t>
            </w:r>
            <w:r w:rsidRPr="008D0F1E">
              <w:rPr>
                <w:rFonts w:eastAsia="Arial,Calibri" w:cs="Arial"/>
              </w:rPr>
              <w:t>(tzv. As-Is, současný stav)</w:t>
            </w:r>
            <w:r w:rsidRPr="008D0F1E">
              <w:rPr>
                <w:rFonts w:eastAsia="Arial,Calibri" w:cs="Arial"/>
                <w:b/>
                <w:bCs/>
              </w:rPr>
              <w:t>:</w:t>
            </w:r>
          </w:p>
        </w:tc>
      </w:tr>
      <w:tr w:rsidR="00AF4DD9" w:rsidRPr="008D0F1E" w14:paraId="5B15E0CC" w14:textId="77777777" w:rsidTr="00C309AC">
        <w:tc>
          <w:tcPr>
            <w:tcW w:w="5000" w:type="pct"/>
            <w:gridSpan w:val="4"/>
          </w:tcPr>
          <w:p w14:paraId="5DED998E" w14:textId="36E1AB77" w:rsidR="00AF4DD9" w:rsidRPr="008D0F1E" w:rsidRDefault="00AF4DD9" w:rsidP="00C37272">
            <w:pPr>
              <w:spacing w:before="40" w:after="40"/>
              <w:jc w:val="left"/>
              <w:rPr>
                <w:rFonts w:eastAsia="Calibri" w:cs="Arial"/>
              </w:rPr>
            </w:pPr>
          </w:p>
          <w:p w14:paraId="0A7BD318" w14:textId="77777777" w:rsidR="004B73B7" w:rsidRPr="008D0F1E" w:rsidRDefault="004B73B7" w:rsidP="00C37272">
            <w:pPr>
              <w:spacing w:before="40" w:after="40"/>
              <w:jc w:val="left"/>
              <w:rPr>
                <w:rFonts w:eastAsia="Calibri" w:cs="Arial"/>
              </w:rPr>
            </w:pPr>
          </w:p>
          <w:p w14:paraId="7F28CB8D" w14:textId="77777777" w:rsidR="00AF4DD9" w:rsidRPr="008D0F1E" w:rsidRDefault="00AF4DD9" w:rsidP="00C37272">
            <w:pPr>
              <w:spacing w:before="40" w:after="40"/>
              <w:jc w:val="left"/>
              <w:rPr>
                <w:rFonts w:eastAsia="Calibri" w:cs="Arial"/>
              </w:rPr>
            </w:pPr>
          </w:p>
        </w:tc>
      </w:tr>
      <w:tr w:rsidR="00AF4DD9" w:rsidRPr="008D0F1E" w14:paraId="3A654CE9" w14:textId="77777777" w:rsidTr="00C309AC">
        <w:tc>
          <w:tcPr>
            <w:tcW w:w="5000" w:type="pct"/>
            <w:gridSpan w:val="4"/>
            <w:shd w:val="clear" w:color="auto" w:fill="D9D9D9" w:themeFill="background1" w:themeFillShade="D9"/>
          </w:tcPr>
          <w:p w14:paraId="715DE69F" w14:textId="58F8C8E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Popis cílové situace po dosažení celkového cíle / cílů projektu </w:t>
            </w:r>
            <w:r w:rsidRPr="008D0F1E">
              <w:rPr>
                <w:rFonts w:eastAsia="Arial,Calibri" w:cs="Arial"/>
              </w:rPr>
              <w:t>(tzv. To-Be, budoucí stav)</w:t>
            </w:r>
            <w:r w:rsidRPr="008D0F1E">
              <w:rPr>
                <w:rFonts w:eastAsia="Arial,Calibri" w:cs="Arial"/>
                <w:b/>
                <w:bCs/>
              </w:rPr>
              <w:t>:</w:t>
            </w:r>
          </w:p>
        </w:tc>
      </w:tr>
      <w:tr w:rsidR="00AF4DD9" w:rsidRPr="008D0F1E" w14:paraId="3F0EE83B" w14:textId="77777777" w:rsidTr="00C309AC">
        <w:tc>
          <w:tcPr>
            <w:tcW w:w="5000" w:type="pct"/>
            <w:gridSpan w:val="4"/>
            <w:shd w:val="clear" w:color="auto" w:fill="auto"/>
          </w:tcPr>
          <w:p w14:paraId="5B4456E4" w14:textId="348E6513" w:rsidR="00AF4DD9" w:rsidRPr="008D0F1E" w:rsidRDefault="00AF4DD9" w:rsidP="00C37272">
            <w:pPr>
              <w:keepNext/>
              <w:tabs>
                <w:tab w:val="left" w:pos="1555"/>
              </w:tabs>
              <w:spacing w:before="40" w:after="40"/>
              <w:jc w:val="left"/>
              <w:rPr>
                <w:rFonts w:eastAsia="Calibri" w:cs="Arial"/>
                <w:b/>
              </w:rPr>
            </w:pPr>
          </w:p>
          <w:p w14:paraId="55C85834" w14:textId="77777777" w:rsidR="004B73B7" w:rsidRPr="008D0F1E" w:rsidRDefault="004B73B7" w:rsidP="00C37272">
            <w:pPr>
              <w:keepNext/>
              <w:tabs>
                <w:tab w:val="left" w:pos="1555"/>
              </w:tabs>
              <w:spacing w:before="40" w:after="40"/>
              <w:jc w:val="left"/>
              <w:rPr>
                <w:rFonts w:eastAsia="Calibri" w:cs="Arial"/>
                <w:b/>
              </w:rPr>
            </w:pPr>
          </w:p>
          <w:p w14:paraId="67C65745" w14:textId="77777777" w:rsidR="00AF4DD9" w:rsidRPr="008D0F1E" w:rsidRDefault="00AF4DD9" w:rsidP="00C37272">
            <w:pPr>
              <w:keepNext/>
              <w:tabs>
                <w:tab w:val="left" w:pos="1555"/>
              </w:tabs>
              <w:spacing w:before="40" w:after="40"/>
              <w:jc w:val="left"/>
              <w:rPr>
                <w:rFonts w:eastAsia="Calibri" w:cs="Arial"/>
                <w:b/>
              </w:rPr>
            </w:pPr>
            <w:r w:rsidRPr="008D0F1E">
              <w:rPr>
                <w:rFonts w:eastAsia="Calibri" w:cs="Arial"/>
                <w:b/>
              </w:rPr>
              <w:tab/>
            </w:r>
          </w:p>
        </w:tc>
      </w:tr>
      <w:tr w:rsidR="00AF4DD9" w:rsidRPr="008D0F1E" w14:paraId="430D48B3" w14:textId="77777777" w:rsidTr="00C309AC">
        <w:tc>
          <w:tcPr>
            <w:tcW w:w="5000" w:type="pct"/>
            <w:gridSpan w:val="4"/>
            <w:shd w:val="clear" w:color="auto" w:fill="D9D9D9" w:themeFill="background1" w:themeFillShade="D9"/>
          </w:tcPr>
          <w:p w14:paraId="39EFE412" w14:textId="77777777" w:rsidR="00AF4DD9" w:rsidRPr="008D0F1E" w:rsidRDefault="00AF4DD9" w:rsidP="00C309AC">
            <w:pPr>
              <w:keepNext/>
              <w:spacing w:before="40" w:after="40"/>
              <w:jc w:val="left"/>
              <w:rPr>
                <w:rFonts w:eastAsia="Arial,Calibri" w:cs="Arial"/>
              </w:rPr>
            </w:pPr>
            <w:bookmarkStart w:id="50" w:name="_Hlk54884052"/>
            <w:r w:rsidRPr="008D0F1E">
              <w:rPr>
                <w:rFonts w:eastAsia="Arial,Calibri" w:cs="Arial"/>
                <w:b/>
                <w:bCs/>
              </w:rPr>
              <w:t>Popis změn, tzn. výsledků / výstupů projektu</w:t>
            </w:r>
            <w:bookmarkEnd w:id="50"/>
            <w:r w:rsidRPr="008D0F1E">
              <w:rPr>
                <w:rFonts w:eastAsia="Arial,Calibri" w:cs="Arial"/>
                <w:b/>
                <w:bCs/>
              </w:rPr>
              <w:t xml:space="preserve"> nezbytných k dosažení jeho specifického cíle / účelu:</w:t>
            </w:r>
          </w:p>
        </w:tc>
      </w:tr>
      <w:tr w:rsidR="00AF4DD9" w:rsidRPr="008D0F1E" w14:paraId="027BE580" w14:textId="77777777" w:rsidTr="00C309AC">
        <w:tblPrEx>
          <w:tblLook w:val="04A0" w:firstRow="1" w:lastRow="0" w:firstColumn="1" w:lastColumn="0" w:noHBand="0" w:noVBand="1"/>
        </w:tblPrEx>
        <w:tc>
          <w:tcPr>
            <w:tcW w:w="5000" w:type="pct"/>
            <w:gridSpan w:val="4"/>
          </w:tcPr>
          <w:p w14:paraId="6FAAE3C6" w14:textId="436E2C08" w:rsidR="00AF4DD9" w:rsidRPr="008D0F1E" w:rsidRDefault="00AF4DD9" w:rsidP="00C37272">
            <w:pPr>
              <w:spacing w:before="40" w:after="40"/>
              <w:jc w:val="left"/>
              <w:rPr>
                <w:rFonts w:eastAsia="Calibri" w:cs="Arial"/>
              </w:rPr>
            </w:pPr>
          </w:p>
          <w:p w14:paraId="749BFD34" w14:textId="77777777" w:rsidR="004B73B7" w:rsidRPr="008D0F1E" w:rsidRDefault="004B73B7" w:rsidP="00C37272">
            <w:pPr>
              <w:spacing w:before="40" w:after="40"/>
              <w:jc w:val="left"/>
              <w:rPr>
                <w:rFonts w:eastAsia="Calibri" w:cs="Arial"/>
              </w:rPr>
            </w:pPr>
          </w:p>
          <w:p w14:paraId="09F12097" w14:textId="77777777" w:rsidR="00AF4DD9" w:rsidRPr="008D0F1E" w:rsidRDefault="00AF4DD9" w:rsidP="00C37272">
            <w:pPr>
              <w:spacing w:before="40" w:after="40"/>
              <w:jc w:val="left"/>
              <w:rPr>
                <w:rFonts w:eastAsia="Calibri" w:cs="Arial"/>
              </w:rPr>
            </w:pPr>
          </w:p>
        </w:tc>
      </w:tr>
      <w:tr w:rsidR="00AF4DD9" w:rsidRPr="008D0F1E" w:rsidDel="008C2CDD" w14:paraId="767F3E43" w14:textId="63AAA777" w:rsidTr="00C309AC">
        <w:tblPrEx>
          <w:tblLook w:val="04A0" w:firstRow="1" w:lastRow="0" w:firstColumn="1" w:lastColumn="0" w:noHBand="0" w:noVBand="1"/>
        </w:tblPrEx>
        <w:trPr>
          <w:del w:id="51" w:author="Tomáš Šedivec" w:date="2023-07-28T09:48:00Z"/>
        </w:trPr>
        <w:tc>
          <w:tcPr>
            <w:tcW w:w="5000" w:type="pct"/>
            <w:gridSpan w:val="4"/>
            <w:shd w:val="clear" w:color="auto" w:fill="D9D9D9" w:themeFill="background1" w:themeFillShade="D9"/>
          </w:tcPr>
          <w:p w14:paraId="66200C28" w14:textId="1D305E9E" w:rsidR="00AF4DD9" w:rsidRPr="008D0F1E" w:rsidDel="008C2CDD" w:rsidRDefault="00AF4DD9" w:rsidP="00C309AC">
            <w:pPr>
              <w:keepNext/>
              <w:spacing w:before="40" w:after="40"/>
              <w:jc w:val="left"/>
              <w:rPr>
                <w:del w:id="52" w:author="Tomáš Šedivec" w:date="2023-07-28T09:48:00Z"/>
                <w:rFonts w:eastAsia="Arial,Calibri" w:cs="Arial"/>
              </w:rPr>
            </w:pPr>
            <w:del w:id="53" w:author="Tomáš Šedivec" w:date="2023-07-28T09:48:00Z">
              <w:r w:rsidRPr="008D0F1E" w:rsidDel="008C2CDD">
                <w:rPr>
                  <w:rFonts w:eastAsia="Arial,Calibri" w:cs="Arial"/>
                  <w:b/>
                  <w:bCs/>
                </w:rPr>
                <w:delText>Důvody realizace projektu</w:delText>
              </w:r>
              <w:r w:rsidRPr="008D0F1E" w:rsidDel="008C2CDD">
                <w:rPr>
                  <w:rFonts w:eastAsia="Arial,Calibri" w:cs="Arial"/>
                </w:rPr>
                <w:delText xml:space="preserve"> (označte všechny relevantní)</w:delText>
              </w:r>
              <w:r w:rsidRPr="008D0F1E" w:rsidDel="008C2CDD">
                <w:rPr>
                  <w:rFonts w:eastAsia="Arial,Calibri" w:cs="Arial"/>
                  <w:b/>
                  <w:bCs/>
                </w:rPr>
                <w:delText>:</w:delText>
              </w:r>
            </w:del>
          </w:p>
        </w:tc>
      </w:tr>
      <w:tr w:rsidR="00AF4DD9" w:rsidRPr="008D0F1E" w:rsidDel="008C2CDD" w14:paraId="7E104B16" w14:textId="3E655709" w:rsidTr="55E026C1">
        <w:tblPrEx>
          <w:tblLook w:val="04A0" w:firstRow="1" w:lastRow="0" w:firstColumn="1" w:lastColumn="0" w:noHBand="0" w:noVBand="1"/>
        </w:tblPrEx>
        <w:trPr>
          <w:del w:id="54" w:author="Tomáš Šedivec" w:date="2023-07-28T09:48:00Z"/>
        </w:trPr>
        <w:tc>
          <w:tcPr>
            <w:tcW w:w="2782" w:type="pct"/>
          </w:tcPr>
          <w:p w14:paraId="0A84781E" w14:textId="5F11C130" w:rsidR="00AF4DD9" w:rsidRPr="008D0F1E" w:rsidDel="008C2CDD" w:rsidRDefault="00AF4DD9" w:rsidP="00C309AC">
            <w:pPr>
              <w:spacing w:before="40" w:after="40"/>
              <w:jc w:val="left"/>
              <w:rPr>
                <w:del w:id="55" w:author="Tomáš Šedivec" w:date="2023-07-28T09:48:00Z"/>
                <w:rFonts w:eastAsia="Arial,Calibri" w:cs="Arial"/>
              </w:rPr>
            </w:pPr>
            <w:del w:id="56" w:author="Tomáš Šedivec" w:date="2023-07-28T09:48:00Z">
              <w:r w:rsidRPr="008D0F1E" w:rsidDel="008C2CDD">
                <w:rPr>
                  <w:rFonts w:eastAsia="Arial,Calibri" w:cs="Arial"/>
                </w:rPr>
                <w:delText>Legislativní důvody</w:delText>
              </w:r>
            </w:del>
          </w:p>
        </w:tc>
        <w:customXmlDelRangeStart w:id="57" w:author="Tomáš Šedivec" w:date="2023-07-28T09:48:00Z"/>
        <w:sdt>
          <w:sdtPr>
            <w:rPr>
              <w:rFonts w:eastAsia="Calibri" w:cs="Arial"/>
            </w:rPr>
            <w:id w:val="-420416917"/>
            <w14:checkbox>
              <w14:checked w14:val="0"/>
              <w14:checkedState w14:val="2612" w14:font="MS Gothic"/>
              <w14:uncheckedState w14:val="2610" w14:font="MS Gothic"/>
            </w14:checkbox>
          </w:sdtPr>
          <w:sdtEndPr/>
          <w:sdtContent>
            <w:customXmlDelRangeEnd w:id="57"/>
            <w:tc>
              <w:tcPr>
                <w:tcW w:w="261" w:type="pct"/>
              </w:tcPr>
              <w:p w14:paraId="1700E068" w14:textId="2BB2B750" w:rsidR="00AF4DD9" w:rsidRPr="008D0F1E" w:rsidDel="008C2CDD" w:rsidRDefault="00AF4DD9" w:rsidP="00C37272">
                <w:pPr>
                  <w:spacing w:before="40" w:after="40"/>
                  <w:jc w:val="left"/>
                  <w:rPr>
                    <w:del w:id="58" w:author="Tomáš Šedivec" w:date="2023-07-28T09:48:00Z"/>
                    <w:rFonts w:eastAsia="Calibri" w:cs="Arial"/>
                  </w:rPr>
                </w:pPr>
                <w:del w:id="59" w:author="Tomáš Šedivec" w:date="2023-07-28T09:48:00Z">
                  <w:r w:rsidRPr="008D0F1E" w:rsidDel="008C2CDD">
                    <w:rPr>
                      <w:rFonts w:ascii="Segoe UI Symbol" w:eastAsia="MS Gothic" w:hAnsi="Segoe UI Symbol" w:cs="Segoe UI Symbol"/>
                    </w:rPr>
                    <w:delText>☐</w:delText>
                  </w:r>
                </w:del>
              </w:p>
            </w:tc>
            <w:customXmlDelRangeStart w:id="60" w:author="Tomáš Šedivec" w:date="2023-07-28T09:48:00Z"/>
          </w:sdtContent>
        </w:sdt>
        <w:customXmlDelRangeEnd w:id="60"/>
        <w:tc>
          <w:tcPr>
            <w:tcW w:w="1565" w:type="pct"/>
          </w:tcPr>
          <w:p w14:paraId="17ADB087" w14:textId="67D1115A" w:rsidR="00AF4DD9" w:rsidRPr="008D0F1E" w:rsidDel="008C2CDD" w:rsidRDefault="00AF4DD9" w:rsidP="00C309AC">
            <w:pPr>
              <w:spacing w:before="40" w:after="40"/>
              <w:jc w:val="left"/>
              <w:rPr>
                <w:del w:id="61" w:author="Tomáš Šedivec" w:date="2023-07-28T09:48:00Z"/>
                <w:rFonts w:eastAsia="Arial,Calibri" w:cs="Arial"/>
              </w:rPr>
            </w:pPr>
            <w:del w:id="62" w:author="Tomáš Šedivec" w:date="2023-07-28T09:48:00Z">
              <w:r w:rsidRPr="008D0F1E" w:rsidDel="008C2CDD">
                <w:rPr>
                  <w:rFonts w:eastAsia="Arial,Calibri" w:cs="Arial"/>
                </w:rPr>
                <w:delText>Konec licencí</w:delText>
              </w:r>
            </w:del>
          </w:p>
        </w:tc>
        <w:tc>
          <w:tcPr>
            <w:tcW w:w="392" w:type="pct"/>
          </w:tcPr>
          <w:p w14:paraId="7D59EE1A" w14:textId="6CDB9162" w:rsidR="00AF4DD9" w:rsidRPr="008D0F1E" w:rsidDel="008C2CDD" w:rsidRDefault="00AF4DD9" w:rsidP="00C309AC">
            <w:pPr>
              <w:spacing w:before="40" w:after="40"/>
              <w:jc w:val="left"/>
              <w:rPr>
                <w:del w:id="63" w:author="Tomáš Šedivec" w:date="2023-07-28T09:48:00Z"/>
                <w:rFonts w:eastAsia="Arial,Calibri" w:cs="Arial"/>
              </w:rPr>
            </w:pPr>
            <w:del w:id="64" w:author="Tomáš Šedivec" w:date="2023-07-28T09:48:00Z">
              <w:r w:rsidRPr="008D0F1E" w:rsidDel="008C2CDD">
                <w:rPr>
                  <w:rFonts w:ascii="Segoe UI Symbol" w:eastAsia="MS Gothic,Arial" w:hAnsi="Segoe UI Symbol" w:cs="Segoe UI Symbol"/>
                </w:rPr>
                <w:delText>☐</w:delText>
              </w:r>
            </w:del>
          </w:p>
        </w:tc>
      </w:tr>
      <w:tr w:rsidR="00AF4DD9" w:rsidRPr="008D0F1E" w:rsidDel="008C2CDD" w14:paraId="16E8F24E" w14:textId="2EA2EDF0" w:rsidTr="55E026C1">
        <w:tblPrEx>
          <w:tblLook w:val="04A0" w:firstRow="1" w:lastRow="0" w:firstColumn="1" w:lastColumn="0" w:noHBand="0" w:noVBand="1"/>
        </w:tblPrEx>
        <w:trPr>
          <w:del w:id="65" w:author="Tomáš Šedivec" w:date="2023-07-28T09:48:00Z"/>
        </w:trPr>
        <w:tc>
          <w:tcPr>
            <w:tcW w:w="2782" w:type="pct"/>
          </w:tcPr>
          <w:p w14:paraId="521D7DB5" w14:textId="417866C7" w:rsidR="00AF4DD9" w:rsidRPr="008D0F1E" w:rsidDel="008C2CDD" w:rsidRDefault="00AF4DD9" w:rsidP="00C309AC">
            <w:pPr>
              <w:spacing w:before="40" w:after="40"/>
              <w:jc w:val="left"/>
              <w:rPr>
                <w:del w:id="66" w:author="Tomáš Šedivec" w:date="2023-07-28T09:48:00Z"/>
                <w:rFonts w:eastAsia="Arial,Calibri" w:cs="Arial"/>
              </w:rPr>
            </w:pPr>
            <w:del w:id="67" w:author="Tomáš Šedivec" w:date="2023-07-28T09:48:00Z">
              <w:r w:rsidRPr="008D0F1E" w:rsidDel="008C2CDD">
                <w:rPr>
                  <w:rFonts w:eastAsia="Arial,Calibri" w:cs="Arial"/>
                </w:rPr>
                <w:delText>Modernizace, optimalizace řešení (výsledky business analýz)</w:delText>
              </w:r>
            </w:del>
          </w:p>
        </w:tc>
        <w:customXmlDelRangeStart w:id="68" w:author="Tomáš Šedivec" w:date="2023-07-28T09:48:00Z"/>
        <w:sdt>
          <w:sdtPr>
            <w:rPr>
              <w:rFonts w:eastAsia="Calibri" w:cs="Arial"/>
            </w:rPr>
            <w:id w:val="-749350960"/>
            <w14:checkbox>
              <w14:checked w14:val="0"/>
              <w14:checkedState w14:val="2612" w14:font="MS Gothic"/>
              <w14:uncheckedState w14:val="2610" w14:font="MS Gothic"/>
            </w14:checkbox>
          </w:sdtPr>
          <w:sdtEndPr/>
          <w:sdtContent>
            <w:customXmlDelRangeEnd w:id="68"/>
            <w:tc>
              <w:tcPr>
                <w:tcW w:w="261" w:type="pct"/>
              </w:tcPr>
              <w:p w14:paraId="506C6630" w14:textId="09B53249" w:rsidR="00AF4DD9" w:rsidRPr="008D0F1E" w:rsidDel="008C2CDD" w:rsidRDefault="00AF4DD9" w:rsidP="00C37272">
                <w:pPr>
                  <w:spacing w:before="40" w:after="40"/>
                  <w:jc w:val="left"/>
                  <w:rPr>
                    <w:del w:id="69" w:author="Tomáš Šedivec" w:date="2023-07-28T09:48:00Z"/>
                    <w:rFonts w:eastAsia="Calibri" w:cs="Arial"/>
                  </w:rPr>
                </w:pPr>
                <w:del w:id="70" w:author="Tomáš Šedivec" w:date="2023-07-28T09:48:00Z">
                  <w:r w:rsidRPr="008D0F1E" w:rsidDel="008C2CDD">
                    <w:rPr>
                      <w:rFonts w:ascii="Segoe UI Symbol" w:eastAsia="MS Gothic" w:hAnsi="Segoe UI Symbol" w:cs="Segoe UI Symbol"/>
                    </w:rPr>
                    <w:delText>☐</w:delText>
                  </w:r>
                </w:del>
              </w:p>
            </w:tc>
            <w:customXmlDelRangeStart w:id="71" w:author="Tomáš Šedivec" w:date="2023-07-28T09:48:00Z"/>
          </w:sdtContent>
        </w:sdt>
        <w:customXmlDelRangeEnd w:id="71"/>
        <w:tc>
          <w:tcPr>
            <w:tcW w:w="1565" w:type="pct"/>
          </w:tcPr>
          <w:p w14:paraId="69992CAE" w14:textId="29E42D65" w:rsidR="00AF4DD9" w:rsidRPr="008D0F1E" w:rsidDel="008C2CDD" w:rsidRDefault="00AF4DD9" w:rsidP="00C309AC">
            <w:pPr>
              <w:spacing w:before="40" w:after="40"/>
              <w:jc w:val="left"/>
              <w:rPr>
                <w:del w:id="72" w:author="Tomáš Šedivec" w:date="2023-07-28T09:48:00Z"/>
                <w:rFonts w:eastAsia="Arial,Calibri" w:cs="Arial"/>
              </w:rPr>
            </w:pPr>
            <w:del w:id="73" w:author="Tomáš Šedivec" w:date="2023-07-28T09:48:00Z">
              <w:r w:rsidRPr="008D0F1E" w:rsidDel="008C2CDD">
                <w:rPr>
                  <w:rFonts w:eastAsia="Arial,Calibri" w:cs="Arial"/>
                </w:rPr>
                <w:delText>Lepší nabídka trhu</w:delText>
              </w:r>
            </w:del>
          </w:p>
        </w:tc>
        <w:customXmlDelRangeStart w:id="74" w:author="Tomáš Šedivec" w:date="2023-07-28T09:48:00Z"/>
        <w:sdt>
          <w:sdtPr>
            <w:rPr>
              <w:rFonts w:eastAsia="Calibri" w:cs="Arial"/>
            </w:rPr>
            <w:id w:val="686258082"/>
            <w14:checkbox>
              <w14:checked w14:val="0"/>
              <w14:checkedState w14:val="2612" w14:font="MS Gothic"/>
              <w14:uncheckedState w14:val="2610" w14:font="MS Gothic"/>
            </w14:checkbox>
          </w:sdtPr>
          <w:sdtEndPr/>
          <w:sdtContent>
            <w:customXmlDelRangeEnd w:id="74"/>
            <w:tc>
              <w:tcPr>
                <w:tcW w:w="392" w:type="pct"/>
              </w:tcPr>
              <w:p w14:paraId="345408F8" w14:textId="37D62DAC" w:rsidR="00AF4DD9" w:rsidRPr="008D0F1E" w:rsidDel="008C2CDD" w:rsidRDefault="00AF4DD9" w:rsidP="00C37272">
                <w:pPr>
                  <w:spacing w:before="40" w:after="40"/>
                  <w:jc w:val="left"/>
                  <w:rPr>
                    <w:del w:id="75" w:author="Tomáš Šedivec" w:date="2023-07-28T09:48:00Z"/>
                    <w:rFonts w:eastAsia="Calibri" w:cs="Arial"/>
                  </w:rPr>
                </w:pPr>
                <w:del w:id="76" w:author="Tomáš Šedivec" w:date="2023-07-28T09:48:00Z">
                  <w:r w:rsidRPr="008D0F1E" w:rsidDel="008C2CDD">
                    <w:rPr>
                      <w:rFonts w:ascii="Segoe UI Symbol" w:eastAsia="MS Gothic" w:hAnsi="Segoe UI Symbol" w:cs="Segoe UI Symbol"/>
                    </w:rPr>
                    <w:delText>☐</w:delText>
                  </w:r>
                </w:del>
              </w:p>
            </w:tc>
            <w:customXmlDelRangeStart w:id="77" w:author="Tomáš Šedivec" w:date="2023-07-28T09:48:00Z"/>
          </w:sdtContent>
        </w:sdt>
        <w:customXmlDelRangeEnd w:id="77"/>
      </w:tr>
      <w:tr w:rsidR="00AF4DD9" w:rsidRPr="008D0F1E" w:rsidDel="008C2CDD" w14:paraId="37615877" w14:textId="23D8B15A" w:rsidTr="55E026C1">
        <w:tblPrEx>
          <w:tblLook w:val="04A0" w:firstRow="1" w:lastRow="0" w:firstColumn="1" w:lastColumn="0" w:noHBand="0" w:noVBand="1"/>
        </w:tblPrEx>
        <w:trPr>
          <w:del w:id="78" w:author="Tomáš Šedivec" w:date="2023-07-28T09:48:00Z"/>
        </w:trPr>
        <w:tc>
          <w:tcPr>
            <w:tcW w:w="2782" w:type="pct"/>
          </w:tcPr>
          <w:p w14:paraId="01A45682" w14:textId="6FFAB6A9" w:rsidR="00AF4DD9" w:rsidRPr="008D0F1E" w:rsidDel="008C2CDD" w:rsidRDefault="00AF4DD9" w:rsidP="00C309AC">
            <w:pPr>
              <w:spacing w:before="40" w:after="40"/>
              <w:jc w:val="left"/>
              <w:rPr>
                <w:del w:id="79" w:author="Tomáš Šedivec" w:date="2023-07-28T09:48:00Z"/>
                <w:rFonts w:eastAsia="Arial,Calibri" w:cs="Arial"/>
              </w:rPr>
            </w:pPr>
            <w:del w:id="80" w:author="Tomáš Šedivec" w:date="2023-07-28T09:48:00Z">
              <w:r w:rsidRPr="008D0F1E" w:rsidDel="008C2CDD">
                <w:rPr>
                  <w:rFonts w:eastAsia="Arial,Calibri" w:cs="Arial"/>
                </w:rPr>
                <w:delText>Požadavky zaměstnanců, uživatelů</w:delText>
              </w:r>
            </w:del>
          </w:p>
        </w:tc>
        <w:customXmlDelRangeStart w:id="81" w:author="Tomáš Šedivec" w:date="2023-07-28T09:48:00Z"/>
        <w:sdt>
          <w:sdtPr>
            <w:rPr>
              <w:rFonts w:eastAsia="Calibri" w:cs="Arial"/>
            </w:rPr>
            <w:id w:val="-809236129"/>
            <w14:checkbox>
              <w14:checked w14:val="0"/>
              <w14:checkedState w14:val="2612" w14:font="MS Gothic"/>
              <w14:uncheckedState w14:val="2610" w14:font="MS Gothic"/>
            </w14:checkbox>
          </w:sdtPr>
          <w:sdtEndPr/>
          <w:sdtContent>
            <w:customXmlDelRangeEnd w:id="81"/>
            <w:tc>
              <w:tcPr>
                <w:tcW w:w="261" w:type="pct"/>
              </w:tcPr>
              <w:p w14:paraId="1897673C" w14:textId="3C1DC843" w:rsidR="00AF4DD9" w:rsidRPr="008D0F1E" w:rsidDel="008C2CDD" w:rsidRDefault="00AF4DD9" w:rsidP="00C37272">
                <w:pPr>
                  <w:spacing w:before="40" w:after="40"/>
                  <w:jc w:val="left"/>
                  <w:rPr>
                    <w:del w:id="82" w:author="Tomáš Šedivec" w:date="2023-07-28T09:48:00Z"/>
                    <w:rFonts w:eastAsia="Calibri" w:cs="Arial"/>
                  </w:rPr>
                </w:pPr>
                <w:del w:id="83" w:author="Tomáš Šedivec" w:date="2023-07-28T09:48:00Z">
                  <w:r w:rsidRPr="008D0F1E" w:rsidDel="008C2CDD">
                    <w:rPr>
                      <w:rFonts w:ascii="Segoe UI Symbol" w:eastAsia="MS Gothic" w:hAnsi="Segoe UI Symbol" w:cs="Segoe UI Symbol"/>
                    </w:rPr>
                    <w:delText>☐</w:delText>
                  </w:r>
                </w:del>
              </w:p>
            </w:tc>
            <w:customXmlDelRangeStart w:id="84" w:author="Tomáš Šedivec" w:date="2023-07-28T09:48:00Z"/>
          </w:sdtContent>
        </w:sdt>
        <w:customXmlDelRangeEnd w:id="84"/>
        <w:tc>
          <w:tcPr>
            <w:tcW w:w="1565" w:type="pct"/>
          </w:tcPr>
          <w:p w14:paraId="03603082" w14:textId="3D69935D" w:rsidR="00AF4DD9" w:rsidRPr="008D0F1E" w:rsidDel="008C2CDD" w:rsidRDefault="00AF4DD9" w:rsidP="00C309AC">
            <w:pPr>
              <w:spacing w:before="40" w:after="40"/>
              <w:jc w:val="left"/>
              <w:rPr>
                <w:del w:id="85" w:author="Tomáš Šedivec" w:date="2023-07-28T09:48:00Z"/>
                <w:rFonts w:eastAsia="Arial,Calibri" w:cs="Arial"/>
              </w:rPr>
            </w:pPr>
            <w:del w:id="86" w:author="Tomáš Šedivec" w:date="2023-07-28T09:48:00Z">
              <w:r w:rsidRPr="008D0F1E" w:rsidDel="008C2CDD">
                <w:rPr>
                  <w:rFonts w:eastAsia="Arial,Calibri" w:cs="Arial"/>
                </w:rPr>
                <w:delText>Konec podpory od dodavatele</w:delText>
              </w:r>
            </w:del>
          </w:p>
        </w:tc>
        <w:customXmlDelRangeStart w:id="87" w:author="Tomáš Šedivec" w:date="2023-07-28T09:48:00Z"/>
        <w:sdt>
          <w:sdtPr>
            <w:rPr>
              <w:rFonts w:eastAsia="Calibri" w:cs="Arial"/>
            </w:rPr>
            <w:id w:val="-1838842196"/>
            <w14:checkbox>
              <w14:checked w14:val="0"/>
              <w14:checkedState w14:val="2612" w14:font="MS Gothic"/>
              <w14:uncheckedState w14:val="2610" w14:font="MS Gothic"/>
            </w14:checkbox>
          </w:sdtPr>
          <w:sdtEndPr/>
          <w:sdtContent>
            <w:customXmlDelRangeEnd w:id="87"/>
            <w:tc>
              <w:tcPr>
                <w:tcW w:w="392" w:type="pct"/>
              </w:tcPr>
              <w:p w14:paraId="1C31A3B0" w14:textId="61EEDE72" w:rsidR="00AF4DD9" w:rsidRPr="008D0F1E" w:rsidDel="008C2CDD" w:rsidRDefault="00AF4DD9" w:rsidP="00C37272">
                <w:pPr>
                  <w:spacing w:before="40" w:after="40"/>
                  <w:jc w:val="left"/>
                  <w:rPr>
                    <w:del w:id="88" w:author="Tomáš Šedivec" w:date="2023-07-28T09:48:00Z"/>
                    <w:rFonts w:eastAsia="Calibri" w:cs="Arial"/>
                  </w:rPr>
                </w:pPr>
                <w:del w:id="89" w:author="Tomáš Šedivec" w:date="2023-07-28T09:48:00Z">
                  <w:r w:rsidRPr="008D0F1E" w:rsidDel="008C2CDD">
                    <w:rPr>
                      <w:rFonts w:ascii="Segoe UI Symbol" w:eastAsia="MS Gothic" w:hAnsi="Segoe UI Symbol" w:cs="Segoe UI Symbol"/>
                    </w:rPr>
                    <w:delText>☐</w:delText>
                  </w:r>
                </w:del>
              </w:p>
            </w:tc>
            <w:customXmlDelRangeStart w:id="90" w:author="Tomáš Šedivec" w:date="2023-07-28T09:48:00Z"/>
          </w:sdtContent>
        </w:sdt>
        <w:customXmlDelRangeEnd w:id="90"/>
      </w:tr>
      <w:tr w:rsidR="00AF4DD9" w:rsidRPr="008D0F1E" w:rsidDel="008C2CDD" w14:paraId="585F9575" w14:textId="612BB2F3" w:rsidTr="55E026C1">
        <w:tblPrEx>
          <w:tblLook w:val="04A0" w:firstRow="1" w:lastRow="0" w:firstColumn="1" w:lastColumn="0" w:noHBand="0" w:noVBand="1"/>
        </w:tblPrEx>
        <w:trPr>
          <w:del w:id="91" w:author="Tomáš Šedivec" w:date="2023-07-28T09:48:00Z"/>
        </w:trPr>
        <w:tc>
          <w:tcPr>
            <w:tcW w:w="2782" w:type="pct"/>
          </w:tcPr>
          <w:p w14:paraId="2C8B8DEF" w14:textId="235F69E9" w:rsidR="00AF4DD9" w:rsidRPr="008D0F1E" w:rsidDel="008C2CDD" w:rsidRDefault="00AF4DD9" w:rsidP="00C309AC">
            <w:pPr>
              <w:spacing w:before="40" w:after="40"/>
              <w:jc w:val="left"/>
              <w:rPr>
                <w:del w:id="92" w:author="Tomáš Šedivec" w:date="2023-07-28T09:48:00Z"/>
                <w:rFonts w:eastAsia="Arial,Calibri" w:cs="Arial"/>
              </w:rPr>
            </w:pPr>
            <w:del w:id="93" w:author="Tomáš Šedivec" w:date="2023-07-28T09:48:00Z">
              <w:r w:rsidRPr="008D0F1E" w:rsidDel="008C2CDD">
                <w:rPr>
                  <w:rFonts w:eastAsia="Arial,Calibri" w:cs="Arial"/>
                </w:rPr>
                <w:delText>Konec podpory produktu</w:delText>
              </w:r>
              <w:bookmarkStart w:id="94" w:name="_Hlk54884215"/>
              <w:r w:rsidRPr="008D0F1E" w:rsidDel="008C2CDD">
                <w:rPr>
                  <w:rFonts w:eastAsia="Arial,Calibri" w:cs="Arial"/>
                </w:rPr>
                <w:delText>, vynucené modernizace nižších vrstev</w:delText>
              </w:r>
              <w:bookmarkEnd w:id="94"/>
            </w:del>
          </w:p>
        </w:tc>
        <w:customXmlDelRangeStart w:id="95" w:author="Tomáš Šedivec" w:date="2023-07-28T09:48:00Z"/>
        <w:sdt>
          <w:sdtPr>
            <w:rPr>
              <w:rFonts w:eastAsia="Calibri" w:cs="Arial"/>
            </w:rPr>
            <w:id w:val="394939931"/>
            <w14:checkbox>
              <w14:checked w14:val="0"/>
              <w14:checkedState w14:val="2612" w14:font="MS Gothic"/>
              <w14:uncheckedState w14:val="2610" w14:font="MS Gothic"/>
            </w14:checkbox>
          </w:sdtPr>
          <w:sdtEndPr/>
          <w:sdtContent>
            <w:customXmlDelRangeEnd w:id="95"/>
            <w:tc>
              <w:tcPr>
                <w:tcW w:w="261" w:type="pct"/>
              </w:tcPr>
              <w:p w14:paraId="00D0CA91" w14:textId="1E39C8E7" w:rsidR="00AF4DD9" w:rsidRPr="008D0F1E" w:rsidDel="008C2CDD" w:rsidRDefault="00AF4DD9" w:rsidP="00C37272">
                <w:pPr>
                  <w:spacing w:before="40" w:after="40"/>
                  <w:jc w:val="left"/>
                  <w:rPr>
                    <w:del w:id="96" w:author="Tomáš Šedivec" w:date="2023-07-28T09:48:00Z"/>
                    <w:rFonts w:eastAsia="Calibri" w:cs="Arial"/>
                  </w:rPr>
                </w:pPr>
                <w:del w:id="97" w:author="Tomáš Šedivec" w:date="2023-07-28T09:48:00Z">
                  <w:r w:rsidRPr="008D0F1E" w:rsidDel="008C2CDD">
                    <w:rPr>
                      <w:rFonts w:ascii="Segoe UI Symbol" w:eastAsia="MS Gothic" w:hAnsi="Segoe UI Symbol" w:cs="Segoe UI Symbol"/>
                    </w:rPr>
                    <w:delText>☐</w:delText>
                  </w:r>
                </w:del>
              </w:p>
            </w:tc>
            <w:customXmlDelRangeStart w:id="98" w:author="Tomáš Šedivec" w:date="2023-07-28T09:48:00Z"/>
          </w:sdtContent>
        </w:sdt>
        <w:customXmlDelRangeEnd w:id="98"/>
        <w:tc>
          <w:tcPr>
            <w:tcW w:w="1565" w:type="pct"/>
          </w:tcPr>
          <w:p w14:paraId="64F7CDC0" w14:textId="220153B2" w:rsidR="00AF4DD9" w:rsidRPr="008D0F1E" w:rsidDel="008C2CDD" w:rsidRDefault="00AF4DD9" w:rsidP="00C309AC">
            <w:pPr>
              <w:spacing w:before="40" w:after="40"/>
              <w:jc w:val="left"/>
              <w:rPr>
                <w:del w:id="99" w:author="Tomáš Šedivec" w:date="2023-07-28T09:48:00Z"/>
                <w:rFonts w:eastAsia="Arial,Calibri" w:cs="Arial"/>
              </w:rPr>
            </w:pPr>
            <w:del w:id="100" w:author="Tomáš Šedivec" w:date="2023-07-28T09:48:00Z">
              <w:r w:rsidRPr="008D0F1E" w:rsidDel="008C2CDD">
                <w:rPr>
                  <w:rFonts w:eastAsia="Arial,Calibri" w:cs="Arial"/>
                </w:rPr>
                <w:delText>Jiné (vysvětlete v tabulce 8)</w:delText>
              </w:r>
            </w:del>
          </w:p>
        </w:tc>
        <w:customXmlDelRangeStart w:id="101" w:author="Tomáš Šedivec" w:date="2023-07-28T09:48:00Z"/>
        <w:sdt>
          <w:sdtPr>
            <w:rPr>
              <w:rFonts w:eastAsia="Calibri" w:cs="Arial"/>
            </w:rPr>
            <w:id w:val="-984630"/>
            <w14:checkbox>
              <w14:checked w14:val="0"/>
              <w14:checkedState w14:val="2612" w14:font="MS Gothic"/>
              <w14:uncheckedState w14:val="2610" w14:font="MS Gothic"/>
            </w14:checkbox>
          </w:sdtPr>
          <w:sdtEndPr/>
          <w:sdtContent>
            <w:customXmlDelRangeEnd w:id="101"/>
            <w:tc>
              <w:tcPr>
                <w:tcW w:w="392" w:type="pct"/>
              </w:tcPr>
              <w:p w14:paraId="119D3DFC" w14:textId="6B8179D4" w:rsidR="00AF4DD9" w:rsidRPr="008D0F1E" w:rsidDel="008C2CDD" w:rsidRDefault="00AF4DD9" w:rsidP="00C37272">
                <w:pPr>
                  <w:spacing w:before="40" w:after="40"/>
                  <w:jc w:val="left"/>
                  <w:rPr>
                    <w:del w:id="102" w:author="Tomáš Šedivec" w:date="2023-07-28T09:48:00Z"/>
                    <w:rFonts w:eastAsia="Calibri" w:cs="Arial"/>
                  </w:rPr>
                </w:pPr>
                <w:del w:id="103" w:author="Tomáš Šedivec" w:date="2023-07-28T09:48:00Z">
                  <w:r w:rsidRPr="008D0F1E" w:rsidDel="008C2CDD">
                    <w:rPr>
                      <w:rFonts w:ascii="Segoe UI Symbol" w:eastAsia="MS Gothic" w:hAnsi="Segoe UI Symbol" w:cs="Segoe UI Symbol"/>
                    </w:rPr>
                    <w:delText>☐</w:delText>
                  </w:r>
                </w:del>
              </w:p>
            </w:tc>
            <w:customXmlDelRangeStart w:id="104" w:author="Tomáš Šedivec" w:date="2023-07-28T09:48:00Z"/>
          </w:sdtContent>
        </w:sdt>
        <w:customXmlDelRangeEnd w:id="104"/>
      </w:tr>
      <w:tr w:rsidR="00AF4DD9" w:rsidRPr="008D0F1E" w:rsidDel="008C2CDD" w14:paraId="5128A8C0" w14:textId="53E5B35F" w:rsidTr="55E026C1">
        <w:tblPrEx>
          <w:tblLook w:val="04A0" w:firstRow="1" w:lastRow="0" w:firstColumn="1" w:lastColumn="0" w:noHBand="0" w:noVBand="1"/>
        </w:tblPrEx>
        <w:trPr>
          <w:del w:id="105" w:author="Tomáš Šedivec" w:date="2023-07-28T09:48:00Z"/>
        </w:trPr>
        <w:tc>
          <w:tcPr>
            <w:tcW w:w="2782" w:type="pct"/>
          </w:tcPr>
          <w:p w14:paraId="65F58A16" w14:textId="28C4BB31" w:rsidR="00AF4DD9" w:rsidRPr="008D0F1E" w:rsidDel="008C2CDD" w:rsidRDefault="00AF4DD9" w:rsidP="00C309AC">
            <w:pPr>
              <w:spacing w:before="40" w:after="40"/>
              <w:jc w:val="left"/>
              <w:rPr>
                <w:del w:id="106" w:author="Tomáš Šedivec" w:date="2023-07-28T09:48:00Z"/>
                <w:rFonts w:eastAsia="Arial,Calibri" w:cs="Arial"/>
              </w:rPr>
            </w:pPr>
            <w:del w:id="107" w:author="Tomáš Šedivec" w:date="2023-07-28T09:48:00Z">
              <w:r w:rsidRPr="008D0F1E" w:rsidDel="008C2CDD">
                <w:rPr>
                  <w:rFonts w:eastAsia="Arial,Calibri" w:cs="Arial"/>
                </w:rPr>
                <w:delText>Hospodárnost</w:delText>
              </w:r>
            </w:del>
          </w:p>
        </w:tc>
        <w:customXmlDelRangeStart w:id="108" w:author="Tomáš Šedivec" w:date="2023-07-28T09:48:00Z"/>
        <w:sdt>
          <w:sdtPr>
            <w:rPr>
              <w:rFonts w:eastAsia="Calibri" w:cs="Arial"/>
            </w:rPr>
            <w:id w:val="732347396"/>
            <w14:checkbox>
              <w14:checked w14:val="0"/>
              <w14:checkedState w14:val="2612" w14:font="MS Gothic"/>
              <w14:uncheckedState w14:val="2610" w14:font="MS Gothic"/>
            </w14:checkbox>
          </w:sdtPr>
          <w:sdtEndPr/>
          <w:sdtContent>
            <w:customXmlDelRangeEnd w:id="108"/>
            <w:tc>
              <w:tcPr>
                <w:tcW w:w="261" w:type="pct"/>
              </w:tcPr>
              <w:p w14:paraId="17BF4D01" w14:textId="7D6D6E8B" w:rsidR="00AF4DD9" w:rsidRPr="008D0F1E" w:rsidDel="008C2CDD" w:rsidRDefault="00AF4DD9" w:rsidP="00C37272">
                <w:pPr>
                  <w:spacing w:before="40" w:after="40"/>
                  <w:jc w:val="left"/>
                  <w:rPr>
                    <w:del w:id="109" w:author="Tomáš Šedivec" w:date="2023-07-28T09:48:00Z"/>
                    <w:rFonts w:eastAsia="Calibri" w:cs="Arial"/>
                  </w:rPr>
                </w:pPr>
                <w:del w:id="110" w:author="Tomáš Šedivec" w:date="2023-07-28T09:48:00Z">
                  <w:r w:rsidRPr="008D0F1E" w:rsidDel="008C2CDD">
                    <w:rPr>
                      <w:rFonts w:ascii="Segoe UI Symbol" w:eastAsia="MS Gothic" w:hAnsi="Segoe UI Symbol" w:cs="Segoe UI Symbol"/>
                    </w:rPr>
                    <w:delText>☐</w:delText>
                  </w:r>
                </w:del>
              </w:p>
            </w:tc>
            <w:customXmlDelRangeStart w:id="111" w:author="Tomáš Šedivec" w:date="2023-07-28T09:48:00Z"/>
          </w:sdtContent>
        </w:sdt>
        <w:customXmlDelRangeEnd w:id="111"/>
        <w:tc>
          <w:tcPr>
            <w:tcW w:w="1565" w:type="pct"/>
          </w:tcPr>
          <w:p w14:paraId="20F9DF21" w14:textId="6A36B6C4" w:rsidR="00AF4DD9" w:rsidRPr="008D0F1E" w:rsidDel="008C2CDD" w:rsidRDefault="00AF4DD9" w:rsidP="00C37272">
            <w:pPr>
              <w:spacing w:before="40" w:after="40"/>
              <w:jc w:val="left"/>
              <w:rPr>
                <w:del w:id="112" w:author="Tomáš Šedivec" w:date="2023-07-28T09:48:00Z"/>
                <w:rFonts w:eastAsia="Calibri" w:cs="Arial"/>
              </w:rPr>
            </w:pPr>
          </w:p>
        </w:tc>
        <w:tc>
          <w:tcPr>
            <w:tcW w:w="392" w:type="pct"/>
          </w:tcPr>
          <w:p w14:paraId="2CF1BE92" w14:textId="500E692D" w:rsidR="00AF4DD9" w:rsidRPr="008D0F1E" w:rsidDel="008C2CDD" w:rsidRDefault="00AF4DD9" w:rsidP="00C37272">
            <w:pPr>
              <w:spacing w:before="40" w:after="40"/>
              <w:jc w:val="left"/>
              <w:rPr>
                <w:del w:id="113" w:author="Tomáš Šedivec" w:date="2023-07-28T09:48:00Z"/>
                <w:rFonts w:eastAsia="Calibri" w:cs="Arial"/>
              </w:rPr>
            </w:pPr>
          </w:p>
        </w:tc>
      </w:tr>
      <w:tr w:rsidR="00AF4DD9" w:rsidRPr="008D0F1E" w14:paraId="3D87E9BE" w14:textId="77777777" w:rsidTr="00C309AC">
        <w:tblPrEx>
          <w:tblLook w:val="04A0" w:firstRow="1" w:lastRow="0" w:firstColumn="1" w:lastColumn="0" w:noHBand="0" w:noVBand="1"/>
        </w:tblPrEx>
        <w:tc>
          <w:tcPr>
            <w:tcW w:w="5000" w:type="pct"/>
            <w:gridSpan w:val="4"/>
            <w:shd w:val="clear" w:color="auto" w:fill="D9D9D9" w:themeFill="background1" w:themeFillShade="D9"/>
          </w:tcPr>
          <w:p w14:paraId="1FDEB30E" w14:textId="19D0CD86" w:rsidR="00AF4DD9" w:rsidRPr="008D0F1E" w:rsidRDefault="00AF4DD9" w:rsidP="00C309AC">
            <w:pPr>
              <w:keepNext/>
              <w:spacing w:before="40" w:after="40"/>
              <w:jc w:val="left"/>
              <w:rPr>
                <w:rFonts w:eastAsia="Arial,Calibri" w:cs="Arial"/>
              </w:rPr>
            </w:pPr>
            <w:r w:rsidRPr="008D0F1E">
              <w:rPr>
                <w:rFonts w:eastAsia="Arial,Calibri" w:cs="Arial"/>
                <w:b/>
                <w:bCs/>
              </w:rPr>
              <w:t>Přehled zvažovaných alternativ řešení rozdílných od „Popis</w:t>
            </w:r>
            <w:r w:rsidR="00D0152A" w:rsidRPr="008D0F1E">
              <w:rPr>
                <w:rFonts w:eastAsia="Arial,Calibri" w:cs="Arial"/>
                <w:b/>
                <w:bCs/>
              </w:rPr>
              <w:t>u</w:t>
            </w:r>
            <w:r w:rsidRPr="008D0F1E">
              <w:rPr>
                <w:rFonts w:eastAsia="Arial,Calibri" w:cs="Arial"/>
                <w:b/>
                <w:bCs/>
              </w:rPr>
              <w:t xml:space="preserve"> projektu“ </w:t>
            </w:r>
            <w:r w:rsidRPr="008D0F1E">
              <w:rPr>
                <w:rFonts w:eastAsia="Arial,Calibri" w:cs="Arial"/>
              </w:rPr>
              <w:t xml:space="preserve">(tzv. To-Be) </w:t>
            </w:r>
            <w:r w:rsidRPr="008D0F1E">
              <w:rPr>
                <w:rFonts w:eastAsia="Arial,Calibri" w:cs="Arial"/>
                <w:b/>
                <w:bCs/>
              </w:rPr>
              <w:t>specifikovaného výše</w:t>
            </w:r>
            <w:r w:rsidRPr="008D0F1E">
              <w:rPr>
                <w:rFonts w:eastAsia="Arial,Calibri" w:cs="Arial"/>
                <w:b/>
                <w:bCs/>
                <w:lang w:val="en-US"/>
              </w:rPr>
              <w:t>:</w:t>
            </w:r>
          </w:p>
        </w:tc>
      </w:tr>
      <w:tr w:rsidR="00AF4DD9" w:rsidRPr="008D0F1E" w14:paraId="1709996F" w14:textId="77777777" w:rsidTr="00C309AC">
        <w:tblPrEx>
          <w:tblLook w:val="04A0" w:firstRow="1" w:lastRow="0" w:firstColumn="1" w:lastColumn="0" w:noHBand="0" w:noVBand="1"/>
        </w:tblPrEx>
        <w:tc>
          <w:tcPr>
            <w:tcW w:w="5000" w:type="pct"/>
            <w:gridSpan w:val="4"/>
            <w:shd w:val="clear" w:color="auto" w:fill="auto"/>
          </w:tcPr>
          <w:p w14:paraId="221EE6B5" w14:textId="53A64C8A" w:rsidR="00AF4DD9" w:rsidRPr="008D0F1E" w:rsidRDefault="00AF4DD9" w:rsidP="00C37272">
            <w:pPr>
              <w:keepNext/>
              <w:spacing w:before="40" w:after="40"/>
              <w:jc w:val="left"/>
              <w:rPr>
                <w:rFonts w:eastAsia="Calibri" w:cs="Arial"/>
                <w:b/>
              </w:rPr>
            </w:pPr>
          </w:p>
          <w:p w14:paraId="2DD33AD4" w14:textId="0EA563DC" w:rsidR="00503D26" w:rsidRPr="008D0F1E" w:rsidRDefault="00503D26" w:rsidP="00C37272">
            <w:pPr>
              <w:keepNext/>
              <w:spacing w:before="40" w:after="40"/>
              <w:jc w:val="left"/>
              <w:rPr>
                <w:rFonts w:eastAsia="Calibri" w:cs="Arial"/>
                <w:b/>
              </w:rPr>
            </w:pPr>
          </w:p>
          <w:p w14:paraId="79F4A64A" w14:textId="7A43C238" w:rsidR="000F4BF0" w:rsidRPr="008D0F1E" w:rsidRDefault="000F4BF0" w:rsidP="00C37272">
            <w:pPr>
              <w:keepNext/>
              <w:spacing w:before="40" w:after="40"/>
              <w:jc w:val="left"/>
              <w:rPr>
                <w:rFonts w:eastAsia="Calibri" w:cs="Arial"/>
                <w:b/>
              </w:rPr>
            </w:pPr>
          </w:p>
          <w:p w14:paraId="147ED1D0" w14:textId="50B6AE6B" w:rsidR="000F4BF0" w:rsidRPr="008D0F1E" w:rsidRDefault="000F4BF0" w:rsidP="00C37272">
            <w:pPr>
              <w:keepNext/>
              <w:spacing w:before="40" w:after="40"/>
              <w:jc w:val="left"/>
              <w:rPr>
                <w:rFonts w:eastAsia="Calibri" w:cs="Arial"/>
                <w:b/>
              </w:rPr>
            </w:pPr>
          </w:p>
          <w:p w14:paraId="0B4E0ED3" w14:textId="0B5B0470" w:rsidR="000F4BF0" w:rsidRPr="008D0F1E" w:rsidRDefault="000F4BF0" w:rsidP="00C37272">
            <w:pPr>
              <w:keepNext/>
              <w:spacing w:before="40" w:after="40"/>
              <w:jc w:val="left"/>
              <w:rPr>
                <w:rFonts w:eastAsia="Calibri" w:cs="Arial"/>
                <w:b/>
              </w:rPr>
            </w:pPr>
          </w:p>
          <w:p w14:paraId="695BE374" w14:textId="76E67032" w:rsidR="000F4BF0" w:rsidRPr="008D0F1E" w:rsidRDefault="000F4BF0" w:rsidP="00C37272">
            <w:pPr>
              <w:keepNext/>
              <w:spacing w:before="40" w:after="40"/>
              <w:jc w:val="left"/>
              <w:rPr>
                <w:rFonts w:eastAsia="Calibri" w:cs="Arial"/>
                <w:b/>
              </w:rPr>
            </w:pPr>
          </w:p>
          <w:p w14:paraId="68190F3D" w14:textId="1649BDAE" w:rsidR="000F4BF0" w:rsidRPr="008D0F1E" w:rsidRDefault="000F4BF0" w:rsidP="00C37272">
            <w:pPr>
              <w:keepNext/>
              <w:spacing w:before="40" w:after="40"/>
              <w:jc w:val="left"/>
              <w:rPr>
                <w:rFonts w:eastAsia="Calibri" w:cs="Arial"/>
                <w:b/>
              </w:rPr>
            </w:pPr>
          </w:p>
          <w:p w14:paraId="25FE8558" w14:textId="435BE5A1" w:rsidR="000F4BF0" w:rsidRPr="008D0F1E" w:rsidRDefault="000F4BF0" w:rsidP="00C37272">
            <w:pPr>
              <w:keepNext/>
              <w:spacing w:before="40" w:after="40"/>
              <w:jc w:val="left"/>
              <w:rPr>
                <w:rFonts w:eastAsia="Calibri" w:cs="Arial"/>
                <w:b/>
              </w:rPr>
            </w:pPr>
          </w:p>
          <w:p w14:paraId="378517FF" w14:textId="77777777" w:rsidR="000F4BF0" w:rsidRPr="008D0F1E" w:rsidRDefault="000F4BF0" w:rsidP="00C37272">
            <w:pPr>
              <w:keepNext/>
              <w:spacing w:before="40" w:after="40"/>
              <w:jc w:val="left"/>
              <w:rPr>
                <w:rFonts w:eastAsia="Calibri" w:cs="Arial"/>
                <w:b/>
              </w:rPr>
            </w:pPr>
          </w:p>
          <w:p w14:paraId="16856893" w14:textId="77777777" w:rsidR="00AF4DD9" w:rsidRPr="008D0F1E" w:rsidRDefault="00AF4DD9" w:rsidP="00C37272">
            <w:pPr>
              <w:keepNext/>
              <w:spacing w:before="40" w:after="40"/>
              <w:jc w:val="left"/>
              <w:rPr>
                <w:rFonts w:eastAsia="Calibri" w:cs="Arial"/>
                <w:b/>
              </w:rPr>
            </w:pPr>
          </w:p>
        </w:tc>
      </w:tr>
    </w:tbl>
    <w:p w14:paraId="664FFC7B" w14:textId="77777777" w:rsidR="00AF4DD9" w:rsidRPr="008D0F1E" w:rsidRDefault="00AF4DD9" w:rsidP="00AF4DD9">
      <w:pPr>
        <w:rPr>
          <w:rFonts w:cs="Arial"/>
        </w:rPr>
      </w:pPr>
    </w:p>
    <w:tbl>
      <w:tblPr>
        <w:tblStyle w:val="TableGrid1"/>
        <w:tblW w:w="5000" w:type="pct"/>
        <w:tblLook w:val="04A0" w:firstRow="1" w:lastRow="0" w:firstColumn="1" w:lastColumn="0" w:noHBand="0" w:noVBand="1"/>
      </w:tblPr>
      <w:tblGrid>
        <w:gridCol w:w="1880"/>
        <w:gridCol w:w="1253"/>
        <w:gridCol w:w="1656"/>
        <w:gridCol w:w="3154"/>
        <w:gridCol w:w="3385"/>
      </w:tblGrid>
      <w:tr w:rsidR="00AF4DD9" w:rsidRPr="008D0F1E" w14:paraId="03C9DF08" w14:textId="77777777" w:rsidTr="00C309AC">
        <w:trPr>
          <w:trHeight w:val="20"/>
          <w:tblHeader/>
        </w:trPr>
        <w:tc>
          <w:tcPr>
            <w:tcW w:w="5000" w:type="pct"/>
            <w:gridSpan w:val="5"/>
            <w:shd w:val="clear" w:color="auto" w:fill="DAEEF3" w:themeFill="accent5" w:themeFillTint="33"/>
            <w:vAlign w:val="center"/>
          </w:tcPr>
          <w:p w14:paraId="2595EDA0" w14:textId="572A2794" w:rsidR="00AF4DD9" w:rsidRPr="008D0F1E" w:rsidRDefault="00AF4DD9" w:rsidP="00C309AC">
            <w:pPr>
              <w:spacing w:before="40" w:after="40"/>
              <w:rPr>
                <w:rFonts w:eastAsia="Arial" w:cs="Arial"/>
              </w:rPr>
            </w:pPr>
            <w:bookmarkStart w:id="114" w:name="_Toc509581651"/>
            <w:bookmarkStart w:id="115" w:name="_Toc513797120"/>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5</w:t>
            </w:r>
            <w:r w:rsidRPr="008D0F1E">
              <w:rPr>
                <w:rFonts w:cs="Arial"/>
              </w:rPr>
              <w:fldChar w:fldCharType="end"/>
            </w:r>
            <w:r w:rsidRPr="008D0F1E">
              <w:rPr>
                <w:rFonts w:eastAsia="Arial" w:cs="Arial"/>
              </w:rPr>
              <w:t xml:space="preserve">: </w:t>
            </w:r>
            <w:r w:rsidRPr="008D0F1E">
              <w:rPr>
                <w:rFonts w:eastAsia="Arial" w:cs="Arial"/>
                <w:b/>
                <w:bCs/>
              </w:rPr>
              <w:t>Přehled výstupů projektu</w:t>
            </w:r>
          </w:p>
        </w:tc>
        <w:bookmarkEnd w:id="114"/>
        <w:bookmarkEnd w:id="115"/>
      </w:tr>
      <w:tr w:rsidR="00AF4DD9" w:rsidRPr="008D0F1E" w14:paraId="015E0A58" w14:textId="77777777" w:rsidTr="55E026C1">
        <w:trPr>
          <w:tblHeader/>
        </w:trPr>
        <w:tc>
          <w:tcPr>
            <w:tcW w:w="830" w:type="pct"/>
            <w:shd w:val="clear" w:color="auto" w:fill="DAEEF3" w:themeFill="accent5" w:themeFillTint="33"/>
          </w:tcPr>
          <w:p w14:paraId="727DE974" w14:textId="77777777" w:rsidR="00AF4DD9" w:rsidRPr="008D0F1E" w:rsidRDefault="00AF4DD9" w:rsidP="00C309AC">
            <w:pPr>
              <w:keepNext/>
              <w:spacing w:before="40" w:after="40"/>
              <w:jc w:val="left"/>
              <w:rPr>
                <w:rFonts w:eastAsia="Arial" w:cs="Arial"/>
                <w:b/>
                <w:bCs/>
              </w:rPr>
            </w:pPr>
            <w:r w:rsidRPr="008D0F1E">
              <w:rPr>
                <w:rFonts w:eastAsia="Arial" w:cs="Arial"/>
                <w:b/>
                <w:bCs/>
              </w:rPr>
              <w:t>Označení výstupu</w:t>
            </w:r>
          </w:p>
        </w:tc>
        <w:tc>
          <w:tcPr>
            <w:tcW w:w="553" w:type="pct"/>
            <w:shd w:val="clear" w:color="auto" w:fill="DAEEF3" w:themeFill="accent5" w:themeFillTint="33"/>
          </w:tcPr>
          <w:p w14:paraId="63720624" w14:textId="77777777" w:rsidR="00AF4DD9" w:rsidRPr="008D0F1E" w:rsidRDefault="00AF4DD9" w:rsidP="00C309AC">
            <w:pPr>
              <w:keepNext/>
              <w:spacing w:before="40" w:after="40"/>
              <w:jc w:val="left"/>
              <w:rPr>
                <w:rFonts w:eastAsia="Arial" w:cs="Arial"/>
                <w:b/>
                <w:bCs/>
              </w:rPr>
            </w:pPr>
            <w:r w:rsidRPr="008D0F1E">
              <w:rPr>
                <w:rFonts w:eastAsia="Arial" w:cs="Arial"/>
                <w:b/>
                <w:bCs/>
              </w:rPr>
              <w:t>Množství a jednotka</w:t>
            </w:r>
          </w:p>
        </w:tc>
        <w:tc>
          <w:tcPr>
            <w:tcW w:w="731" w:type="pct"/>
            <w:shd w:val="clear" w:color="auto" w:fill="DAEEF3" w:themeFill="accent5" w:themeFillTint="33"/>
          </w:tcPr>
          <w:p w14:paraId="28628EC9" w14:textId="77777777" w:rsidR="00AF4DD9" w:rsidRPr="008D0F1E" w:rsidRDefault="00AF4DD9" w:rsidP="00C309AC">
            <w:pPr>
              <w:keepNext/>
              <w:spacing w:before="40" w:after="40"/>
              <w:jc w:val="left"/>
              <w:rPr>
                <w:rFonts w:eastAsia="Arial" w:cs="Arial"/>
                <w:b/>
                <w:bCs/>
              </w:rPr>
            </w:pPr>
            <w:r w:rsidRPr="008D0F1E">
              <w:rPr>
                <w:rFonts w:eastAsia="Arial" w:cs="Arial"/>
                <w:b/>
                <w:bCs/>
              </w:rPr>
              <w:t>Celková cena výstupu</w:t>
            </w:r>
            <w:r w:rsidRPr="008D0F1E">
              <w:rPr>
                <w:rFonts w:eastAsia="Arial" w:cs="Arial"/>
              </w:rPr>
              <w:t xml:space="preserve"> </w:t>
            </w:r>
            <w:r w:rsidRPr="008D0F1E">
              <w:rPr>
                <w:rFonts w:eastAsia="Arial" w:cs="Arial"/>
                <w:lang w:val="en-US"/>
              </w:rPr>
              <w:t>[Kč]</w:t>
            </w:r>
          </w:p>
        </w:tc>
        <w:tc>
          <w:tcPr>
            <w:tcW w:w="1392" w:type="pct"/>
            <w:shd w:val="clear" w:color="auto" w:fill="DAEEF3" w:themeFill="accent5" w:themeFillTint="33"/>
          </w:tcPr>
          <w:p w14:paraId="680C8A96" w14:textId="77777777" w:rsidR="00AF4DD9" w:rsidRPr="008D0F1E" w:rsidRDefault="00AF4DD9" w:rsidP="00C309AC">
            <w:pPr>
              <w:keepNext/>
              <w:spacing w:before="40" w:after="40"/>
              <w:jc w:val="left"/>
              <w:rPr>
                <w:rFonts w:eastAsia="Arial" w:cs="Arial"/>
                <w:b/>
                <w:bCs/>
              </w:rPr>
            </w:pPr>
            <w:r w:rsidRPr="008D0F1E">
              <w:rPr>
                <w:rFonts w:eastAsia="Arial" w:cs="Arial"/>
                <w:b/>
                <w:bCs/>
              </w:rPr>
              <w:t xml:space="preserve">Plánovaná životnost výstupu </w:t>
            </w:r>
            <w:r w:rsidRPr="008D0F1E">
              <w:rPr>
                <w:rFonts w:eastAsia="Arial" w:cs="Arial"/>
                <w:b/>
                <w:bCs/>
                <w:lang w:val="en-US"/>
              </w:rPr>
              <w:t>[rok]</w:t>
            </w:r>
          </w:p>
        </w:tc>
        <w:tc>
          <w:tcPr>
            <w:tcW w:w="1494" w:type="pct"/>
            <w:shd w:val="clear" w:color="auto" w:fill="DAEEF3" w:themeFill="accent5" w:themeFillTint="33"/>
          </w:tcPr>
          <w:p w14:paraId="442D86F7" w14:textId="77777777" w:rsidR="00AF4DD9" w:rsidRPr="008D0F1E" w:rsidRDefault="00AF4DD9" w:rsidP="00C309AC">
            <w:pPr>
              <w:keepNext/>
              <w:spacing w:before="40" w:after="40"/>
              <w:jc w:val="left"/>
              <w:rPr>
                <w:rFonts w:eastAsia="Arial" w:cs="Arial"/>
                <w:b/>
                <w:bCs/>
              </w:rPr>
            </w:pPr>
            <w:r w:rsidRPr="008D0F1E">
              <w:rPr>
                <w:rFonts w:eastAsia="Arial" w:cs="Arial"/>
                <w:b/>
                <w:bCs/>
              </w:rPr>
              <w:t>Vysvětlení výstupu</w:t>
            </w:r>
          </w:p>
          <w:p w14:paraId="219F8FD8" w14:textId="77777777" w:rsidR="00AF4DD9" w:rsidRPr="008D0F1E" w:rsidRDefault="00AF4DD9" w:rsidP="00C37272">
            <w:pPr>
              <w:keepNext/>
              <w:spacing w:before="40" w:after="40"/>
              <w:jc w:val="left"/>
              <w:rPr>
                <w:rFonts w:cs="Arial"/>
                <w:b/>
              </w:rPr>
            </w:pPr>
          </w:p>
        </w:tc>
      </w:tr>
      <w:tr w:rsidR="00AF4DD9" w:rsidRPr="008D0F1E" w14:paraId="3CB5112E" w14:textId="77777777" w:rsidTr="55E026C1">
        <w:tc>
          <w:tcPr>
            <w:tcW w:w="830" w:type="pct"/>
          </w:tcPr>
          <w:p w14:paraId="0FBF8047" w14:textId="77777777" w:rsidR="00AF4DD9" w:rsidRPr="008D0F1E" w:rsidRDefault="00AF4DD9" w:rsidP="00C37272">
            <w:pPr>
              <w:spacing w:before="40" w:after="40"/>
              <w:jc w:val="left"/>
              <w:rPr>
                <w:rFonts w:cs="Arial"/>
              </w:rPr>
            </w:pPr>
          </w:p>
        </w:tc>
        <w:tc>
          <w:tcPr>
            <w:tcW w:w="553" w:type="pct"/>
          </w:tcPr>
          <w:p w14:paraId="40A8E103" w14:textId="77777777" w:rsidR="00AF4DD9" w:rsidRPr="008D0F1E" w:rsidRDefault="00AF4DD9" w:rsidP="00C37272">
            <w:pPr>
              <w:spacing w:before="40" w:after="40"/>
              <w:jc w:val="left"/>
              <w:rPr>
                <w:rFonts w:cs="Arial"/>
              </w:rPr>
            </w:pPr>
          </w:p>
        </w:tc>
        <w:tc>
          <w:tcPr>
            <w:tcW w:w="731" w:type="pct"/>
          </w:tcPr>
          <w:p w14:paraId="29CCFE6E" w14:textId="77777777" w:rsidR="00AF4DD9" w:rsidRPr="008D0F1E" w:rsidRDefault="00AF4DD9" w:rsidP="00C37272">
            <w:pPr>
              <w:spacing w:before="40" w:after="40"/>
              <w:jc w:val="left"/>
              <w:rPr>
                <w:rFonts w:cs="Arial"/>
              </w:rPr>
            </w:pPr>
          </w:p>
        </w:tc>
        <w:tc>
          <w:tcPr>
            <w:tcW w:w="1392" w:type="pct"/>
          </w:tcPr>
          <w:p w14:paraId="384984F3" w14:textId="77777777" w:rsidR="00AF4DD9" w:rsidRPr="008D0F1E" w:rsidRDefault="00AF4DD9" w:rsidP="00C37272">
            <w:pPr>
              <w:spacing w:before="40" w:after="40"/>
              <w:jc w:val="left"/>
              <w:rPr>
                <w:rFonts w:cs="Arial"/>
              </w:rPr>
            </w:pPr>
          </w:p>
        </w:tc>
        <w:tc>
          <w:tcPr>
            <w:tcW w:w="1494" w:type="pct"/>
          </w:tcPr>
          <w:p w14:paraId="777E2096" w14:textId="77777777" w:rsidR="00AF4DD9" w:rsidRPr="008D0F1E" w:rsidRDefault="00AF4DD9" w:rsidP="00C37272">
            <w:pPr>
              <w:spacing w:before="40" w:after="40"/>
              <w:jc w:val="left"/>
              <w:rPr>
                <w:rFonts w:cs="Arial"/>
              </w:rPr>
            </w:pPr>
          </w:p>
        </w:tc>
      </w:tr>
      <w:tr w:rsidR="00503D26" w:rsidRPr="008D0F1E" w14:paraId="363597CC" w14:textId="77777777" w:rsidTr="55E026C1">
        <w:tc>
          <w:tcPr>
            <w:tcW w:w="830" w:type="pct"/>
          </w:tcPr>
          <w:p w14:paraId="6804FD7F" w14:textId="77777777" w:rsidR="00503D26" w:rsidRPr="008D0F1E" w:rsidRDefault="00503D26" w:rsidP="00E67A3E">
            <w:pPr>
              <w:spacing w:before="40" w:after="40"/>
              <w:jc w:val="left"/>
              <w:rPr>
                <w:rFonts w:cs="Arial"/>
              </w:rPr>
            </w:pPr>
          </w:p>
        </w:tc>
        <w:tc>
          <w:tcPr>
            <w:tcW w:w="553" w:type="pct"/>
          </w:tcPr>
          <w:p w14:paraId="227DDF49" w14:textId="77777777" w:rsidR="00503D26" w:rsidRPr="008D0F1E" w:rsidRDefault="00503D26" w:rsidP="00E67A3E">
            <w:pPr>
              <w:spacing w:before="40" w:after="40"/>
              <w:jc w:val="left"/>
              <w:rPr>
                <w:rFonts w:cs="Arial"/>
              </w:rPr>
            </w:pPr>
          </w:p>
        </w:tc>
        <w:tc>
          <w:tcPr>
            <w:tcW w:w="731" w:type="pct"/>
          </w:tcPr>
          <w:p w14:paraId="51EBA772" w14:textId="77777777" w:rsidR="00503D26" w:rsidRPr="008D0F1E" w:rsidRDefault="00503D26" w:rsidP="00E67A3E">
            <w:pPr>
              <w:spacing w:before="40" w:after="40"/>
              <w:jc w:val="left"/>
              <w:rPr>
                <w:rFonts w:cs="Arial"/>
              </w:rPr>
            </w:pPr>
          </w:p>
        </w:tc>
        <w:tc>
          <w:tcPr>
            <w:tcW w:w="1392" w:type="pct"/>
          </w:tcPr>
          <w:p w14:paraId="58839588" w14:textId="77777777" w:rsidR="00503D26" w:rsidRPr="008D0F1E" w:rsidRDefault="00503D26" w:rsidP="00E67A3E">
            <w:pPr>
              <w:spacing w:before="40" w:after="40"/>
              <w:jc w:val="left"/>
              <w:rPr>
                <w:rFonts w:cs="Arial"/>
              </w:rPr>
            </w:pPr>
          </w:p>
        </w:tc>
        <w:tc>
          <w:tcPr>
            <w:tcW w:w="1494" w:type="pct"/>
          </w:tcPr>
          <w:p w14:paraId="4B0C696F" w14:textId="77777777" w:rsidR="00503D26" w:rsidRPr="008D0F1E" w:rsidRDefault="00503D26" w:rsidP="00E67A3E">
            <w:pPr>
              <w:spacing w:before="40" w:after="40"/>
              <w:jc w:val="left"/>
              <w:rPr>
                <w:rFonts w:cs="Arial"/>
              </w:rPr>
            </w:pPr>
          </w:p>
        </w:tc>
      </w:tr>
      <w:tr w:rsidR="000F4BF0" w:rsidRPr="008D0F1E" w14:paraId="3767412D" w14:textId="77777777" w:rsidTr="55E026C1">
        <w:tc>
          <w:tcPr>
            <w:tcW w:w="830" w:type="pct"/>
          </w:tcPr>
          <w:p w14:paraId="796F11A4" w14:textId="77777777" w:rsidR="000F4BF0" w:rsidRPr="008D0F1E" w:rsidRDefault="000F4BF0" w:rsidP="00E67A3E">
            <w:pPr>
              <w:spacing w:before="40" w:after="40"/>
              <w:jc w:val="left"/>
              <w:rPr>
                <w:rFonts w:cs="Arial"/>
              </w:rPr>
            </w:pPr>
          </w:p>
        </w:tc>
        <w:tc>
          <w:tcPr>
            <w:tcW w:w="553" w:type="pct"/>
          </w:tcPr>
          <w:p w14:paraId="3504AA14" w14:textId="77777777" w:rsidR="000F4BF0" w:rsidRPr="008D0F1E" w:rsidRDefault="000F4BF0" w:rsidP="00E67A3E">
            <w:pPr>
              <w:spacing w:before="40" w:after="40"/>
              <w:jc w:val="left"/>
              <w:rPr>
                <w:rFonts w:cs="Arial"/>
              </w:rPr>
            </w:pPr>
          </w:p>
        </w:tc>
        <w:tc>
          <w:tcPr>
            <w:tcW w:w="731" w:type="pct"/>
          </w:tcPr>
          <w:p w14:paraId="0EFD9184" w14:textId="77777777" w:rsidR="000F4BF0" w:rsidRPr="008D0F1E" w:rsidRDefault="000F4BF0" w:rsidP="00E67A3E">
            <w:pPr>
              <w:spacing w:before="40" w:after="40"/>
              <w:jc w:val="left"/>
              <w:rPr>
                <w:rFonts w:cs="Arial"/>
              </w:rPr>
            </w:pPr>
          </w:p>
        </w:tc>
        <w:tc>
          <w:tcPr>
            <w:tcW w:w="1392" w:type="pct"/>
          </w:tcPr>
          <w:p w14:paraId="30C43D09" w14:textId="77777777" w:rsidR="000F4BF0" w:rsidRPr="008D0F1E" w:rsidRDefault="000F4BF0" w:rsidP="00E67A3E">
            <w:pPr>
              <w:spacing w:before="40" w:after="40"/>
              <w:jc w:val="left"/>
              <w:rPr>
                <w:rFonts w:cs="Arial"/>
              </w:rPr>
            </w:pPr>
          </w:p>
        </w:tc>
        <w:tc>
          <w:tcPr>
            <w:tcW w:w="1494" w:type="pct"/>
          </w:tcPr>
          <w:p w14:paraId="73665211" w14:textId="77777777" w:rsidR="000F4BF0" w:rsidRPr="008D0F1E" w:rsidRDefault="000F4BF0" w:rsidP="00E67A3E">
            <w:pPr>
              <w:spacing w:before="40" w:after="40"/>
              <w:jc w:val="left"/>
              <w:rPr>
                <w:rFonts w:cs="Arial"/>
              </w:rPr>
            </w:pPr>
          </w:p>
        </w:tc>
      </w:tr>
      <w:tr w:rsidR="000F4BF0" w:rsidRPr="008D0F1E" w14:paraId="370E3FDF" w14:textId="77777777" w:rsidTr="55E026C1">
        <w:tc>
          <w:tcPr>
            <w:tcW w:w="830" w:type="pct"/>
          </w:tcPr>
          <w:p w14:paraId="6CB37135" w14:textId="77777777" w:rsidR="000F4BF0" w:rsidRPr="008D0F1E" w:rsidRDefault="000F4BF0" w:rsidP="00E67A3E">
            <w:pPr>
              <w:spacing w:before="40" w:after="40"/>
              <w:jc w:val="left"/>
              <w:rPr>
                <w:rFonts w:cs="Arial"/>
              </w:rPr>
            </w:pPr>
          </w:p>
        </w:tc>
        <w:tc>
          <w:tcPr>
            <w:tcW w:w="553" w:type="pct"/>
          </w:tcPr>
          <w:p w14:paraId="3B0B013B" w14:textId="77777777" w:rsidR="000F4BF0" w:rsidRPr="008D0F1E" w:rsidRDefault="000F4BF0" w:rsidP="00E67A3E">
            <w:pPr>
              <w:spacing w:before="40" w:after="40"/>
              <w:jc w:val="left"/>
              <w:rPr>
                <w:rFonts w:cs="Arial"/>
              </w:rPr>
            </w:pPr>
          </w:p>
        </w:tc>
        <w:tc>
          <w:tcPr>
            <w:tcW w:w="731" w:type="pct"/>
          </w:tcPr>
          <w:p w14:paraId="303AFB64" w14:textId="77777777" w:rsidR="000F4BF0" w:rsidRPr="008D0F1E" w:rsidRDefault="000F4BF0" w:rsidP="00E67A3E">
            <w:pPr>
              <w:spacing w:before="40" w:after="40"/>
              <w:jc w:val="left"/>
              <w:rPr>
                <w:rFonts w:cs="Arial"/>
              </w:rPr>
            </w:pPr>
          </w:p>
        </w:tc>
        <w:tc>
          <w:tcPr>
            <w:tcW w:w="1392" w:type="pct"/>
          </w:tcPr>
          <w:p w14:paraId="61CB05B1" w14:textId="77777777" w:rsidR="000F4BF0" w:rsidRPr="008D0F1E" w:rsidRDefault="000F4BF0" w:rsidP="00E67A3E">
            <w:pPr>
              <w:spacing w:before="40" w:after="40"/>
              <w:jc w:val="left"/>
              <w:rPr>
                <w:rFonts w:cs="Arial"/>
              </w:rPr>
            </w:pPr>
          </w:p>
        </w:tc>
        <w:tc>
          <w:tcPr>
            <w:tcW w:w="1494" w:type="pct"/>
          </w:tcPr>
          <w:p w14:paraId="44A63363" w14:textId="77777777" w:rsidR="000F4BF0" w:rsidRPr="008D0F1E" w:rsidRDefault="000F4BF0" w:rsidP="00E67A3E">
            <w:pPr>
              <w:spacing w:before="40" w:after="40"/>
              <w:jc w:val="left"/>
              <w:rPr>
                <w:rFonts w:cs="Arial"/>
              </w:rPr>
            </w:pPr>
          </w:p>
        </w:tc>
      </w:tr>
      <w:tr w:rsidR="00AF4DD9" w:rsidRPr="008D0F1E" w14:paraId="6661F003" w14:textId="77777777" w:rsidTr="55E026C1">
        <w:tc>
          <w:tcPr>
            <w:tcW w:w="830" w:type="pct"/>
          </w:tcPr>
          <w:p w14:paraId="0960E0C4" w14:textId="77777777" w:rsidR="00AF4DD9" w:rsidRPr="008D0F1E" w:rsidRDefault="00AF4DD9" w:rsidP="00C37272">
            <w:pPr>
              <w:spacing w:before="40" w:after="40"/>
              <w:jc w:val="left"/>
              <w:rPr>
                <w:rFonts w:cs="Arial"/>
              </w:rPr>
            </w:pPr>
          </w:p>
        </w:tc>
        <w:tc>
          <w:tcPr>
            <w:tcW w:w="553" w:type="pct"/>
          </w:tcPr>
          <w:p w14:paraId="649B6484" w14:textId="77777777" w:rsidR="00AF4DD9" w:rsidRPr="008D0F1E" w:rsidRDefault="00AF4DD9" w:rsidP="00C37272">
            <w:pPr>
              <w:spacing w:before="40" w:after="40"/>
              <w:jc w:val="left"/>
              <w:rPr>
                <w:rFonts w:cs="Arial"/>
              </w:rPr>
            </w:pPr>
          </w:p>
        </w:tc>
        <w:tc>
          <w:tcPr>
            <w:tcW w:w="731" w:type="pct"/>
          </w:tcPr>
          <w:p w14:paraId="386C0753" w14:textId="77777777" w:rsidR="00AF4DD9" w:rsidRPr="008D0F1E" w:rsidRDefault="00AF4DD9" w:rsidP="00C37272">
            <w:pPr>
              <w:spacing w:before="40" w:after="40"/>
              <w:jc w:val="left"/>
              <w:rPr>
                <w:rFonts w:cs="Arial"/>
              </w:rPr>
            </w:pPr>
          </w:p>
        </w:tc>
        <w:tc>
          <w:tcPr>
            <w:tcW w:w="1392" w:type="pct"/>
          </w:tcPr>
          <w:p w14:paraId="2361E028" w14:textId="77777777" w:rsidR="00AF4DD9" w:rsidRPr="008D0F1E" w:rsidRDefault="00AF4DD9" w:rsidP="00C37272">
            <w:pPr>
              <w:spacing w:before="40" w:after="40"/>
              <w:jc w:val="left"/>
              <w:rPr>
                <w:rFonts w:cs="Arial"/>
              </w:rPr>
            </w:pPr>
          </w:p>
        </w:tc>
        <w:tc>
          <w:tcPr>
            <w:tcW w:w="1494" w:type="pct"/>
          </w:tcPr>
          <w:p w14:paraId="7CE132AC" w14:textId="77777777" w:rsidR="00AF4DD9" w:rsidRPr="008D0F1E" w:rsidRDefault="00AF4DD9" w:rsidP="00C37272">
            <w:pPr>
              <w:spacing w:before="40" w:after="40"/>
              <w:jc w:val="left"/>
              <w:rPr>
                <w:rFonts w:cs="Arial"/>
              </w:rPr>
            </w:pPr>
          </w:p>
        </w:tc>
      </w:tr>
      <w:tr w:rsidR="00AF4DD9" w:rsidRPr="008D0F1E" w14:paraId="47744DDB" w14:textId="77777777" w:rsidTr="55E026C1">
        <w:tc>
          <w:tcPr>
            <w:tcW w:w="830" w:type="pct"/>
          </w:tcPr>
          <w:p w14:paraId="564182EC" w14:textId="77777777" w:rsidR="00AF4DD9" w:rsidRPr="008D0F1E" w:rsidRDefault="00AF4DD9" w:rsidP="00C37272">
            <w:pPr>
              <w:spacing w:before="40" w:after="40"/>
              <w:jc w:val="left"/>
              <w:rPr>
                <w:rFonts w:cs="Arial"/>
              </w:rPr>
            </w:pPr>
          </w:p>
        </w:tc>
        <w:tc>
          <w:tcPr>
            <w:tcW w:w="553" w:type="pct"/>
          </w:tcPr>
          <w:p w14:paraId="2A487DCA" w14:textId="77777777" w:rsidR="00AF4DD9" w:rsidRPr="008D0F1E" w:rsidRDefault="00AF4DD9" w:rsidP="00C37272">
            <w:pPr>
              <w:spacing w:before="40" w:after="40"/>
              <w:jc w:val="left"/>
              <w:rPr>
                <w:rFonts w:cs="Arial"/>
              </w:rPr>
            </w:pPr>
          </w:p>
        </w:tc>
        <w:tc>
          <w:tcPr>
            <w:tcW w:w="731" w:type="pct"/>
          </w:tcPr>
          <w:p w14:paraId="3A0E70FF" w14:textId="77777777" w:rsidR="00AF4DD9" w:rsidRPr="008D0F1E" w:rsidRDefault="00AF4DD9" w:rsidP="00C37272">
            <w:pPr>
              <w:spacing w:before="40" w:after="40"/>
              <w:jc w:val="left"/>
              <w:rPr>
                <w:rFonts w:cs="Arial"/>
              </w:rPr>
            </w:pPr>
          </w:p>
        </w:tc>
        <w:tc>
          <w:tcPr>
            <w:tcW w:w="1392" w:type="pct"/>
          </w:tcPr>
          <w:p w14:paraId="5711AC78" w14:textId="77777777" w:rsidR="00AF4DD9" w:rsidRPr="008D0F1E" w:rsidRDefault="00AF4DD9" w:rsidP="00C37272">
            <w:pPr>
              <w:spacing w:before="40" w:after="40"/>
              <w:jc w:val="left"/>
              <w:rPr>
                <w:rFonts w:cs="Arial"/>
              </w:rPr>
            </w:pPr>
          </w:p>
        </w:tc>
        <w:tc>
          <w:tcPr>
            <w:tcW w:w="1494" w:type="pct"/>
          </w:tcPr>
          <w:p w14:paraId="5C125C85" w14:textId="77777777" w:rsidR="00AF4DD9" w:rsidRPr="008D0F1E" w:rsidRDefault="00AF4DD9" w:rsidP="00C37272">
            <w:pPr>
              <w:spacing w:before="40" w:after="40"/>
              <w:jc w:val="left"/>
              <w:rPr>
                <w:rFonts w:cs="Arial"/>
              </w:rPr>
            </w:pPr>
          </w:p>
        </w:tc>
      </w:tr>
    </w:tbl>
    <w:p w14:paraId="2CC2E8C7" w14:textId="77777777" w:rsidR="00AF4DD9" w:rsidRPr="008D0F1E" w:rsidRDefault="00AF4DD9" w:rsidP="00AF4DD9">
      <w:pPr>
        <w:pStyle w:val="MVHeading2"/>
        <w:jc w:val="left"/>
        <w:rPr>
          <w:rFonts w:cs="Arial"/>
        </w:rPr>
      </w:pPr>
      <w:bookmarkStart w:id="116" w:name="_Toc465074583"/>
      <w:bookmarkStart w:id="117" w:name="_Toc22220528"/>
      <w:bookmarkStart w:id="118" w:name="_Toc437417886"/>
      <w:r w:rsidRPr="008D0F1E">
        <w:rPr>
          <w:rFonts w:cs="Arial"/>
        </w:rPr>
        <w:t>Právní klasifikace specifického cíle / účelu projektu</w:t>
      </w:r>
      <w:bookmarkEnd w:id="116"/>
      <w:bookmarkEnd w:id="117"/>
    </w:p>
    <w:tbl>
      <w:tblPr>
        <w:tblStyle w:val="Mkatabulky"/>
        <w:tblW w:w="5000" w:type="pct"/>
        <w:tblLook w:val="06A0" w:firstRow="1" w:lastRow="0" w:firstColumn="1" w:lastColumn="0" w:noHBand="1" w:noVBand="1"/>
      </w:tblPr>
      <w:tblGrid>
        <w:gridCol w:w="5370"/>
        <w:gridCol w:w="1162"/>
        <w:gridCol w:w="4796"/>
      </w:tblGrid>
      <w:tr w:rsidR="00AF4DD9" w:rsidRPr="008D0F1E" w14:paraId="71AF8AEB" w14:textId="77777777" w:rsidTr="00C309AC">
        <w:trPr>
          <w:tblHeader/>
        </w:trPr>
        <w:tc>
          <w:tcPr>
            <w:tcW w:w="5000" w:type="pct"/>
            <w:gridSpan w:val="3"/>
            <w:shd w:val="clear" w:color="auto" w:fill="DAEEF3" w:themeFill="accent5" w:themeFillTint="33"/>
          </w:tcPr>
          <w:p w14:paraId="4C68F5EE" w14:textId="4C4DD16B" w:rsidR="00AF4DD9" w:rsidRPr="008D0F1E" w:rsidRDefault="00AF4DD9" w:rsidP="00C309AC">
            <w:pPr>
              <w:keepNext/>
              <w:spacing w:before="40" w:after="40"/>
              <w:rPr>
                <w:rFonts w:eastAsia="Arial"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6</w:t>
            </w:r>
            <w:r w:rsidRPr="008D0F1E">
              <w:rPr>
                <w:rFonts w:cs="Arial"/>
              </w:rPr>
              <w:fldChar w:fldCharType="end"/>
            </w:r>
            <w:r w:rsidRPr="008D0F1E">
              <w:rPr>
                <w:rFonts w:eastAsia="Arial" w:cs="Arial"/>
              </w:rPr>
              <w:t xml:space="preserve">: </w:t>
            </w:r>
            <w:r w:rsidRPr="008D0F1E">
              <w:rPr>
                <w:rFonts w:eastAsia="Arial" w:cs="Arial"/>
                <w:b/>
                <w:bCs/>
              </w:rPr>
              <w:t>Klasifikace specifického cíle / účelu projektu dle legislativy eGovernmentu (pokud je v rámci projektu realizováno více IS, klasifikujte hlavní a ostatní vysvětlete)</w:t>
            </w:r>
          </w:p>
        </w:tc>
      </w:tr>
      <w:tr w:rsidR="00AF4DD9" w:rsidRPr="008D0F1E" w14:paraId="20945D42" w14:textId="77777777" w:rsidTr="00C309AC">
        <w:tc>
          <w:tcPr>
            <w:tcW w:w="2370" w:type="pct"/>
            <w:shd w:val="clear" w:color="auto" w:fill="DAEEF3" w:themeFill="accent5" w:themeFillTint="33"/>
          </w:tcPr>
          <w:p w14:paraId="767142F1"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Klasifikace</w:t>
            </w:r>
          </w:p>
        </w:tc>
        <w:tc>
          <w:tcPr>
            <w:tcW w:w="2630" w:type="pct"/>
            <w:gridSpan w:val="2"/>
            <w:shd w:val="clear" w:color="auto" w:fill="DAEEF3" w:themeFill="accent5" w:themeFillTint="33"/>
          </w:tcPr>
          <w:p w14:paraId="72221534" w14:textId="77777777" w:rsidR="00AF4DD9" w:rsidRPr="008D0F1E" w:rsidRDefault="00AF4DD9" w:rsidP="00C309AC">
            <w:pPr>
              <w:keepNext/>
              <w:spacing w:before="40" w:after="40"/>
              <w:jc w:val="left"/>
              <w:rPr>
                <w:rFonts w:eastAsia="Arial" w:cs="Arial"/>
                <w:b/>
                <w:bCs/>
              </w:rPr>
            </w:pPr>
            <w:r w:rsidRPr="008D0F1E">
              <w:rPr>
                <w:rFonts w:eastAsia="Arial" w:cs="Arial"/>
                <w:b/>
                <w:bCs/>
              </w:rPr>
              <w:t>Vyberte</w:t>
            </w:r>
          </w:p>
        </w:tc>
      </w:tr>
      <w:tr w:rsidR="00AF4DD9" w:rsidRPr="008D0F1E" w14:paraId="068E79D1" w14:textId="77777777" w:rsidTr="00C309AC">
        <w:tc>
          <w:tcPr>
            <w:tcW w:w="2370" w:type="pct"/>
            <w:shd w:val="clear" w:color="auto" w:fill="D9D9D9" w:themeFill="background1" w:themeFillShade="D9"/>
          </w:tcPr>
          <w:p w14:paraId="76CA8012"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Druh informačního systému dle klasifikace zák. č. 365/2000 Sb., o informačních systémech VS</w:t>
            </w:r>
          </w:p>
        </w:tc>
        <w:tc>
          <w:tcPr>
            <w:tcW w:w="2630" w:type="pct"/>
            <w:gridSpan w:val="2"/>
            <w:shd w:val="clear" w:color="auto" w:fill="auto"/>
          </w:tcPr>
          <w:p w14:paraId="51A01D3C" w14:textId="77777777" w:rsidR="00AF4DD9" w:rsidRPr="008D0F1E" w:rsidRDefault="00B96987" w:rsidP="00C309AC">
            <w:pPr>
              <w:keepNext/>
              <w:spacing w:before="40" w:after="40"/>
              <w:jc w:val="left"/>
              <w:rPr>
                <w:rFonts w:eastAsia="Arial" w:cs="Arial"/>
                <w:b/>
                <w:bCs/>
              </w:rPr>
            </w:pPr>
            <w:sdt>
              <w:sdtPr>
                <w:rPr>
                  <w:rFonts w:cs="Arial"/>
                  <w:b/>
                </w:rPr>
                <w:id w:val="-622931684"/>
                <w:placeholder>
                  <w:docPart w:val="592508D214A44ECAAA87A5BB5D847C18"/>
                </w:placeholder>
                <w:showingPlcHdr/>
                <w:comboBox>
                  <w:listItem w:displayText="Informační systém veřejné správy" w:value="Informační systém veřejné správy"/>
                  <w:listItem w:displayText="Informační systém nakládající s utajovanými informacemi" w:value="Informační systém nakládající s utajovanými informacemi"/>
                  <w:listItem w:displayText="Provozní informační systém podléhající zák. 365/2000 Sb." w:value="Provozní informační systém podléhající zák. 365/2000 Sb."/>
                  <w:listItem w:displayText="Provozní informační systém nepodléhající zák. 365/2000 Sb." w:value="Provozní informační systém nepodléhající zák. 365/2000 Sb."/>
                  <w:listItem w:displayText="ISVS nepodléhající zák. 365/2000 Sb." w:value="ISVS nepodléhající zák. 365/2000 Sb."/>
                  <w:listItem w:displayText="Projektem není informační systém" w:value="Projektem není informační systém"/>
                </w:comboBox>
              </w:sdtPr>
              <w:sdtEndPr/>
              <w:sdtContent>
                <w:r w:rsidR="00AF4DD9" w:rsidRPr="008D0F1E">
                  <w:rPr>
                    <w:rStyle w:val="Zstupntext"/>
                    <w:rFonts w:cs="Arial"/>
                    <w:color w:val="FF0000"/>
                  </w:rPr>
                  <w:t>Zvolte položku.</w:t>
                </w:r>
              </w:sdtContent>
            </w:sdt>
          </w:p>
        </w:tc>
      </w:tr>
      <w:tr w:rsidR="00AF4DD9" w:rsidRPr="008D0F1E" w14:paraId="7C0A4282" w14:textId="77777777" w:rsidTr="55E026C1">
        <w:tblPrEx>
          <w:tblLook w:val="04A0" w:firstRow="1" w:lastRow="0" w:firstColumn="1" w:lastColumn="0" w:noHBand="0" w:noVBand="1"/>
        </w:tblPrEx>
        <w:tc>
          <w:tcPr>
            <w:tcW w:w="2370" w:type="pct"/>
            <w:shd w:val="clear" w:color="auto" w:fill="D9D9D9" w:themeFill="background1" w:themeFillShade="D9"/>
          </w:tcPr>
          <w:p w14:paraId="22E3F36F"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Je projektem dotčen (tj. realizován nebo na úrovni jeho procesní a aplikační architektonické vrstvy měněn) určený informační systém dle zák. č. 365/2000 Sb., o informačních systémech VS?</w:t>
            </w:r>
          </w:p>
        </w:tc>
        <w:tc>
          <w:tcPr>
            <w:tcW w:w="513" w:type="pct"/>
          </w:tcPr>
          <w:p w14:paraId="1DFEBF1F" w14:textId="77777777" w:rsidR="00AF4DD9" w:rsidRPr="008D0F1E" w:rsidRDefault="00B96987" w:rsidP="00C309AC">
            <w:pPr>
              <w:keepNext/>
              <w:spacing w:before="40" w:after="40"/>
              <w:jc w:val="left"/>
              <w:rPr>
                <w:rFonts w:eastAsia="Arial" w:cs="Arial"/>
                <w:b/>
                <w:bCs/>
              </w:rPr>
            </w:pPr>
            <w:sdt>
              <w:sdtPr>
                <w:rPr>
                  <w:rFonts w:cs="Arial"/>
                  <w:b/>
                </w:rPr>
                <w:id w:val="-1893183111"/>
                <w:placeholder>
                  <w:docPart w:val="5B25F02E56FC40BDA04DF4EAC353A34E"/>
                </w:placeholder>
                <w:showingPlcHdr/>
                <w:comboBox>
                  <w:listItem w:displayText="Ano - VYPLŇTE DLE JAKÉHO KRITÉRIA " w:value="Ano - VYPLŇTE DLE JAKÉHO KRITÉRIA "/>
                  <w:listItem w:displayText="Ne" w:value="Ne"/>
                </w:comboBox>
              </w:sdtPr>
              <w:sdtEndPr/>
              <w:sdtContent>
                <w:r w:rsidR="00AF4DD9" w:rsidRPr="008D0F1E">
                  <w:rPr>
                    <w:rStyle w:val="Zstupntext"/>
                    <w:rFonts w:cs="Arial"/>
                    <w:color w:val="FF0000"/>
                  </w:rPr>
                  <w:t>Zvolte položku.</w:t>
                </w:r>
              </w:sdtContent>
            </w:sdt>
          </w:p>
        </w:tc>
        <w:tc>
          <w:tcPr>
            <w:tcW w:w="2117" w:type="pct"/>
          </w:tcPr>
          <w:tbl>
            <w:tblPr>
              <w:tblW w:w="0" w:type="auto"/>
              <w:tblCellSpacing w:w="7" w:type="dxa"/>
              <w:tblCellMar>
                <w:left w:w="0" w:type="dxa"/>
                <w:right w:w="0" w:type="dxa"/>
              </w:tblCellMar>
              <w:tblLook w:val="04A0" w:firstRow="1" w:lastRow="0" w:firstColumn="1" w:lastColumn="0" w:noHBand="0" w:noVBand="1"/>
            </w:tblPr>
            <w:tblGrid>
              <w:gridCol w:w="4105"/>
            </w:tblGrid>
            <w:tr w:rsidR="00AF4DD9" w:rsidRPr="008D0F1E" w14:paraId="246D74C2" w14:textId="77777777" w:rsidTr="00C309AC">
              <w:trPr>
                <w:trHeight w:val="753"/>
                <w:tblCellSpacing w:w="7" w:type="dxa"/>
              </w:trPr>
              <w:tc>
                <w:tcPr>
                  <w:tcW w:w="4077" w:type="dxa"/>
                  <w:vAlign w:val="center"/>
                  <w:hideMark/>
                </w:tcPr>
                <w:p w14:paraId="50F6BAEA" w14:textId="573E04FD" w:rsidR="00AF4DD9" w:rsidRPr="008D0F1E" w:rsidRDefault="00AF4DD9" w:rsidP="00C309AC">
                  <w:pPr>
                    <w:spacing w:after="0"/>
                    <w:jc w:val="left"/>
                    <w:rPr>
                      <w:rFonts w:eastAsia="Arial,Times New Roman" w:cs="Arial"/>
                      <w:color w:val="444444"/>
                      <w:lang w:eastAsia="cs-CZ"/>
                    </w:rPr>
                  </w:pPr>
                  <w:r w:rsidRPr="008D0F1E">
                    <w:rPr>
                      <w:rFonts w:eastAsia="Times New Roman" w:cs="Arial"/>
                      <w:color w:val="444444"/>
                      <w:szCs w:val="20"/>
                    </w:rPr>
                    <w:object w:dxaOrig="225" w:dyaOrig="225" w14:anchorId="13464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6.5pt;height:14pt" o:ole="">
                        <v:imagedata r:id="rId22" o:title=""/>
                      </v:shape>
                      <w:control r:id="rId23" w:name="DefaultOcxName12" w:shapeid="_x0000_i1032"/>
                    </w:object>
                  </w:r>
                  <w:r w:rsidRPr="008D0F1E">
                    <w:rPr>
                      <w:rFonts w:eastAsia="Arial,Times New Roman" w:cs="Arial"/>
                      <w:color w:val="444444"/>
                    </w:rPr>
                    <w:t>1. V</w:t>
                  </w:r>
                  <w:r w:rsidRPr="008D0F1E">
                    <w:rPr>
                      <w:rFonts w:eastAsia="Arial" w:cs="Arial"/>
                      <w:color w:val="000000"/>
                      <w:shd w:val="clear" w:color="auto" w:fill="FFFFFF"/>
                    </w:rPr>
                    <w:t>yužívá služby referenčního rozhraní nebo poskytuje služby referenčnímu rozhraní</w:t>
                  </w:r>
                </w:p>
              </w:tc>
            </w:tr>
            <w:tr w:rsidR="00AF4DD9" w:rsidRPr="008D0F1E" w14:paraId="222A1C10" w14:textId="77777777" w:rsidTr="00C309AC">
              <w:trPr>
                <w:trHeight w:val="558"/>
                <w:tblCellSpacing w:w="7" w:type="dxa"/>
              </w:trPr>
              <w:tc>
                <w:tcPr>
                  <w:tcW w:w="4077" w:type="dxa"/>
                  <w:vAlign w:val="center"/>
                  <w:hideMark/>
                </w:tcPr>
                <w:p w14:paraId="1624F079" w14:textId="61A49A93" w:rsidR="00AF4DD9" w:rsidRPr="008D0F1E" w:rsidRDefault="00AF4DD9" w:rsidP="00C309AC">
                  <w:pPr>
                    <w:spacing w:after="0"/>
                    <w:jc w:val="left"/>
                    <w:rPr>
                      <w:rFonts w:eastAsia="Arial,Times New Roman" w:cs="Arial"/>
                      <w:lang w:eastAsia="cs-CZ"/>
                    </w:rPr>
                  </w:pPr>
                  <w:r w:rsidRPr="008D0F1E">
                    <w:rPr>
                      <w:rFonts w:eastAsia="Times New Roman" w:cs="Arial"/>
                      <w:szCs w:val="20"/>
                    </w:rPr>
                    <w:object w:dxaOrig="225" w:dyaOrig="225" w14:anchorId="0B3FB6A3">
                      <v:shape id="_x0000_i1035" type="#_x0000_t75" style="width:16.5pt;height:14pt" o:ole="">
                        <v:imagedata r:id="rId22" o:title=""/>
                      </v:shape>
                      <w:control r:id="rId24" w:name="DefaultOcxName21" w:shapeid="_x0000_i1035"/>
                    </w:object>
                  </w:r>
                  <w:r w:rsidRPr="008D0F1E">
                    <w:rPr>
                      <w:rFonts w:eastAsia="Arial,Times New Roman" w:cs="Arial"/>
                    </w:rPr>
                    <w:t xml:space="preserve">2. </w:t>
                  </w:r>
                  <w:r w:rsidRPr="008D0F1E">
                    <w:rPr>
                      <w:rFonts w:eastAsia="Arial,Times New Roman" w:cs="Arial"/>
                      <w:lang w:eastAsia="cs-CZ"/>
                    </w:rPr>
                    <w:t xml:space="preserve">Má vazbu na systém dle bodu 1 </w:t>
                  </w:r>
                </w:p>
              </w:tc>
            </w:tr>
            <w:tr w:rsidR="00AF4DD9" w:rsidRPr="008D0F1E" w14:paraId="7EB7AF01" w14:textId="77777777" w:rsidTr="00C309AC">
              <w:trPr>
                <w:trHeight w:val="1351"/>
                <w:tblCellSpacing w:w="7" w:type="dxa"/>
              </w:trPr>
              <w:tc>
                <w:tcPr>
                  <w:tcW w:w="4077" w:type="dxa"/>
                  <w:vAlign w:val="center"/>
                  <w:hideMark/>
                </w:tcPr>
                <w:p w14:paraId="44835DF1" w14:textId="4ABA783D" w:rsidR="00AF4DD9" w:rsidRPr="008D0F1E" w:rsidRDefault="00AF4DD9" w:rsidP="00C309AC">
                  <w:pPr>
                    <w:spacing w:after="0"/>
                    <w:jc w:val="left"/>
                    <w:rPr>
                      <w:rFonts w:eastAsia="Arial,Times New Roman" w:cs="Arial"/>
                      <w:lang w:eastAsia="cs-CZ"/>
                    </w:rPr>
                  </w:pPr>
                  <w:r w:rsidRPr="008D0F1E">
                    <w:rPr>
                      <w:rFonts w:eastAsia="Times New Roman" w:cs="Arial"/>
                      <w:szCs w:val="20"/>
                    </w:rPr>
                    <w:object w:dxaOrig="225" w:dyaOrig="225" w14:anchorId="264E4F07">
                      <v:shape id="_x0000_i1038" type="#_x0000_t75" style="width:16.5pt;height:14pt" o:ole="">
                        <v:imagedata r:id="rId22" o:title=""/>
                      </v:shape>
                      <w:control r:id="rId25" w:name="DefaultOcxName31" w:shapeid="_x0000_i1038"/>
                    </w:object>
                  </w:r>
                  <w:r w:rsidRPr="008D0F1E">
                    <w:rPr>
                      <w:rFonts w:eastAsia="Arial,Times New Roman" w:cs="Arial"/>
                    </w:rPr>
                    <w:t xml:space="preserve">3. </w:t>
                  </w:r>
                  <w:r w:rsidRPr="008D0F1E">
                    <w:rPr>
                      <w:rFonts w:eastAsia="Arial,Times New Roman" w:cs="Arial"/>
                      <w:lang w:eastAsia="cs-CZ"/>
                    </w:rPr>
                    <w:t>Je určený k poskytování služby fyzickým nebo právnickým osobám s předpokládaným počtem uživatelů, kteří využívají přístup se zaručenou identitou, alespoň 5000 ročně</w:t>
                  </w:r>
                </w:p>
              </w:tc>
            </w:tr>
          </w:tbl>
          <w:p w14:paraId="235B2E41" w14:textId="77777777" w:rsidR="00AF4DD9" w:rsidRPr="008D0F1E" w:rsidRDefault="00AF4DD9" w:rsidP="00C37272">
            <w:pPr>
              <w:keepNext/>
              <w:spacing w:before="40" w:after="40"/>
              <w:jc w:val="left"/>
              <w:rPr>
                <w:rFonts w:cs="Arial"/>
                <w:b/>
              </w:rPr>
            </w:pPr>
          </w:p>
        </w:tc>
      </w:tr>
      <w:tr w:rsidR="00AF4DD9" w:rsidRPr="008D0F1E" w14:paraId="33F9A143" w14:textId="77777777" w:rsidTr="00C309AC">
        <w:tc>
          <w:tcPr>
            <w:tcW w:w="2370" w:type="pct"/>
            <w:shd w:val="clear" w:color="auto" w:fill="D9D9D9" w:themeFill="background1" w:themeFillShade="D9"/>
          </w:tcPr>
          <w:p w14:paraId="30A67FB2"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Je projektem dotčen agendový informační systém dle zákona č. 111/2009 Sb., o základních registrech?</w:t>
            </w:r>
          </w:p>
        </w:tc>
        <w:tc>
          <w:tcPr>
            <w:tcW w:w="2630" w:type="pct"/>
            <w:gridSpan w:val="2"/>
          </w:tcPr>
          <w:p w14:paraId="3D9FE9F6" w14:textId="77777777" w:rsidR="00AF4DD9" w:rsidRPr="008D0F1E" w:rsidRDefault="00B96987" w:rsidP="00C309AC">
            <w:pPr>
              <w:keepNext/>
              <w:spacing w:before="40" w:after="40"/>
              <w:jc w:val="left"/>
              <w:rPr>
                <w:rFonts w:eastAsia="Arial" w:cs="Arial"/>
                <w:b/>
                <w:bCs/>
              </w:rPr>
            </w:pPr>
            <w:sdt>
              <w:sdtPr>
                <w:rPr>
                  <w:rFonts w:cs="Arial"/>
                  <w:b/>
                </w:rPr>
                <w:id w:val="-1808381593"/>
                <w:placeholder>
                  <w:docPart w:val="CFA08490B1FE4C49AA90069D048A79DC"/>
                </w:placeholder>
                <w:showingPlcHdr/>
                <w:comboBox>
                  <w:listItem w:displayText="Ano" w:value="Ano"/>
                  <w:listItem w:displayText="Ne" w:value="Ne"/>
                </w:comboBox>
              </w:sdtPr>
              <w:sdtEndPr/>
              <w:sdtContent>
                <w:r w:rsidR="00AF4DD9" w:rsidRPr="008D0F1E">
                  <w:rPr>
                    <w:rStyle w:val="Zstupntext"/>
                    <w:rFonts w:cs="Arial"/>
                    <w:color w:val="FF0000"/>
                  </w:rPr>
                  <w:t>Zvolte položku.</w:t>
                </w:r>
              </w:sdtContent>
            </w:sdt>
          </w:p>
          <w:p w14:paraId="7E7D9CE9" w14:textId="18AAE140" w:rsidR="006538A8" w:rsidRPr="008D0F1E" w:rsidRDefault="001873DE" w:rsidP="00C309AC">
            <w:pPr>
              <w:keepNext/>
              <w:spacing w:before="40" w:after="40"/>
              <w:jc w:val="left"/>
              <w:rPr>
                <w:rFonts w:eastAsia="Arial" w:cs="Arial"/>
                <w:i/>
                <w:iCs/>
              </w:rPr>
            </w:pPr>
            <w:r w:rsidRPr="008D0F1E">
              <w:rPr>
                <w:rFonts w:eastAsia="Arial" w:cs="Arial"/>
                <w:i/>
                <w:iCs/>
                <w:color w:val="FF0000"/>
              </w:rPr>
              <w:t>&lt;</w:t>
            </w:r>
            <w:r w:rsidR="006538A8" w:rsidRPr="008D0F1E">
              <w:rPr>
                <w:rFonts w:eastAsia="Arial" w:cs="Arial"/>
                <w:i/>
                <w:iCs/>
                <w:color w:val="FF0000"/>
              </w:rPr>
              <w:t xml:space="preserve">Kontrola, </w:t>
            </w:r>
            <w:r w:rsidRPr="008D0F1E">
              <w:rPr>
                <w:rFonts w:eastAsia="Arial" w:cs="Arial"/>
                <w:i/>
                <w:iCs/>
                <w:color w:val="FF0000"/>
              </w:rPr>
              <w:t>zda</w:t>
            </w:r>
            <w:r w:rsidR="006538A8" w:rsidRPr="008D0F1E">
              <w:rPr>
                <w:rFonts w:eastAsia="Arial" w:cs="Arial"/>
                <w:i/>
                <w:iCs/>
                <w:color w:val="FF0000"/>
              </w:rPr>
              <w:t xml:space="preserve"> </w:t>
            </w:r>
            <w:r w:rsidRPr="008D0F1E">
              <w:rPr>
                <w:rFonts w:eastAsia="Arial" w:cs="Arial"/>
                <w:i/>
                <w:iCs/>
                <w:color w:val="FF0000"/>
              </w:rPr>
              <w:t>předmět projektu</w:t>
            </w:r>
            <w:r w:rsidR="006538A8" w:rsidRPr="008D0F1E">
              <w:rPr>
                <w:rFonts w:eastAsia="Arial" w:cs="Arial"/>
                <w:i/>
                <w:iCs/>
                <w:color w:val="FF0000"/>
              </w:rPr>
              <w:t xml:space="preserve"> </w:t>
            </w:r>
            <w:r w:rsidRPr="008D0F1E">
              <w:rPr>
                <w:rFonts w:eastAsia="Arial" w:cs="Arial"/>
                <w:i/>
                <w:iCs/>
                <w:color w:val="FF0000"/>
              </w:rPr>
              <w:t xml:space="preserve">je AIS, který </w:t>
            </w:r>
            <w:r w:rsidR="006538A8" w:rsidRPr="008D0F1E">
              <w:rPr>
                <w:rFonts w:eastAsia="Arial" w:cs="Arial"/>
                <w:i/>
                <w:iCs/>
                <w:color w:val="FF0000"/>
              </w:rPr>
              <w:t>podporuje alespoň jednu agendu VS z tabulky 3</w:t>
            </w:r>
            <w:r w:rsidRPr="008D0F1E">
              <w:rPr>
                <w:rFonts w:eastAsia="Arial" w:cs="Arial"/>
                <w:i/>
                <w:iCs/>
                <w:color w:val="FF0000"/>
              </w:rPr>
              <w:t>&gt;</w:t>
            </w:r>
          </w:p>
        </w:tc>
      </w:tr>
      <w:tr w:rsidR="00AF4DD9" w:rsidRPr="008D0F1E" w14:paraId="7FBE15CD" w14:textId="77777777" w:rsidTr="00C309AC">
        <w:tc>
          <w:tcPr>
            <w:tcW w:w="2370" w:type="pct"/>
            <w:shd w:val="clear" w:color="auto" w:fill="D9D9D9" w:themeFill="background1" w:themeFillShade="D9"/>
          </w:tcPr>
          <w:p w14:paraId="0AAC62AE" w14:textId="695A6790" w:rsidR="00AF4DD9" w:rsidRPr="008D0F1E" w:rsidRDefault="00AF4DD9" w:rsidP="00C309AC">
            <w:pPr>
              <w:keepNext/>
              <w:spacing w:before="40" w:after="40"/>
              <w:jc w:val="left"/>
              <w:rPr>
                <w:rFonts w:eastAsia="Arial,Calibri" w:cs="Arial"/>
                <w:b/>
                <w:bCs/>
              </w:rPr>
            </w:pPr>
            <w:r w:rsidRPr="008D0F1E">
              <w:rPr>
                <w:rFonts w:eastAsia="Arial,Calibri" w:cs="Arial"/>
                <w:b/>
                <w:bCs/>
              </w:rPr>
              <w:t>Budou informačním systémem, který je projektem dotčen, přijímány a odesílány datové zprávy dle zák. č. 300/2008 Sb., o elektronických úkonech a autorizované konverzi dokumentů?</w:t>
            </w:r>
          </w:p>
        </w:tc>
        <w:tc>
          <w:tcPr>
            <w:tcW w:w="2630" w:type="pct"/>
            <w:gridSpan w:val="2"/>
          </w:tcPr>
          <w:p w14:paraId="6342D4D9" w14:textId="77777777" w:rsidR="00AF4DD9" w:rsidRPr="008D0F1E" w:rsidRDefault="00B96987" w:rsidP="00C309AC">
            <w:pPr>
              <w:keepNext/>
              <w:spacing w:before="40" w:after="40"/>
              <w:jc w:val="left"/>
              <w:rPr>
                <w:rFonts w:eastAsia="Arial" w:cs="Arial"/>
                <w:b/>
                <w:bCs/>
              </w:rPr>
            </w:pPr>
            <w:sdt>
              <w:sdtPr>
                <w:rPr>
                  <w:rFonts w:cs="Arial"/>
                  <w:b/>
                </w:rPr>
                <w:id w:val="1269733489"/>
                <w:placeholder>
                  <w:docPart w:val="E178457BC86945EBB13AF350EA848727"/>
                </w:placeholder>
                <w:showingPlcHdr/>
                <w:comboBox>
                  <w:listItem w:displayText="Ano" w:value="Ano"/>
                  <w:listItem w:displayText="Ne" w:value="Ne"/>
                </w:comboBox>
              </w:sdtPr>
              <w:sdtEndPr/>
              <w:sdtContent>
                <w:r w:rsidR="00AF4DD9" w:rsidRPr="008D0F1E">
                  <w:rPr>
                    <w:rStyle w:val="Zstupntext"/>
                    <w:rFonts w:cs="Arial"/>
                    <w:color w:val="FF0000"/>
                  </w:rPr>
                  <w:t>Zvolte položku.</w:t>
                </w:r>
              </w:sdtContent>
            </w:sdt>
            <w:r w:rsidR="006538A8" w:rsidRPr="008D0F1E">
              <w:rPr>
                <w:rFonts w:eastAsia="Arial" w:cs="Arial"/>
                <w:b/>
                <w:bCs/>
              </w:rPr>
              <w:t xml:space="preserve"> </w:t>
            </w:r>
          </w:p>
          <w:p w14:paraId="125270CD" w14:textId="1C9802BE" w:rsidR="006538A8" w:rsidRPr="008D0F1E" w:rsidRDefault="001873DE" w:rsidP="00C309AC">
            <w:pPr>
              <w:keepNext/>
              <w:spacing w:before="40" w:after="40"/>
              <w:jc w:val="left"/>
              <w:rPr>
                <w:rFonts w:eastAsia="Arial" w:cs="Arial"/>
                <w:i/>
                <w:iCs/>
              </w:rPr>
            </w:pPr>
            <w:r w:rsidRPr="008D0F1E">
              <w:rPr>
                <w:rFonts w:eastAsia="Arial" w:cs="Arial"/>
                <w:i/>
                <w:iCs/>
                <w:color w:val="FF0000"/>
              </w:rPr>
              <w:t>&lt;</w:t>
            </w:r>
            <w:r w:rsidR="006538A8" w:rsidRPr="008D0F1E">
              <w:rPr>
                <w:rFonts w:eastAsia="Arial" w:cs="Arial"/>
                <w:i/>
                <w:iCs/>
                <w:color w:val="FF0000"/>
              </w:rPr>
              <w:t xml:space="preserve">Kontrola, </w:t>
            </w:r>
            <w:r w:rsidRPr="008D0F1E">
              <w:rPr>
                <w:rFonts w:eastAsia="Arial" w:cs="Arial"/>
                <w:i/>
                <w:iCs/>
                <w:color w:val="FF0000"/>
              </w:rPr>
              <w:t>zda předmět projektu</w:t>
            </w:r>
            <w:r w:rsidR="006538A8" w:rsidRPr="008D0F1E">
              <w:rPr>
                <w:rFonts w:eastAsia="Arial" w:cs="Arial"/>
                <w:i/>
                <w:iCs/>
                <w:color w:val="FF0000"/>
              </w:rPr>
              <w:t xml:space="preserve"> </w:t>
            </w:r>
            <w:r w:rsidRPr="008D0F1E">
              <w:rPr>
                <w:rFonts w:eastAsia="Arial" w:cs="Arial"/>
                <w:i/>
                <w:iCs/>
                <w:color w:val="FF0000"/>
              </w:rPr>
              <w:t xml:space="preserve">pro </w:t>
            </w:r>
            <w:r w:rsidR="006538A8" w:rsidRPr="008D0F1E">
              <w:rPr>
                <w:rFonts w:eastAsia="Arial" w:cs="Arial"/>
                <w:i/>
                <w:iCs/>
                <w:color w:val="FF0000"/>
              </w:rPr>
              <w:t xml:space="preserve">alespoň jeden úkon </w:t>
            </w:r>
            <w:r w:rsidRPr="008D0F1E">
              <w:rPr>
                <w:rFonts w:eastAsia="Arial" w:cs="Arial"/>
                <w:i/>
                <w:iCs/>
                <w:color w:val="FF0000"/>
              </w:rPr>
              <w:t xml:space="preserve">z tabulky 3 </w:t>
            </w:r>
            <w:r w:rsidR="006538A8" w:rsidRPr="008D0F1E">
              <w:rPr>
                <w:rFonts w:eastAsia="Arial" w:cs="Arial"/>
                <w:i/>
                <w:iCs/>
                <w:color w:val="FF0000"/>
              </w:rPr>
              <w:t>podporuje příjem/odesílání pomocí ISDS</w:t>
            </w:r>
            <w:r w:rsidRPr="008D0F1E">
              <w:rPr>
                <w:rFonts w:eastAsia="Arial" w:cs="Arial"/>
                <w:i/>
                <w:iCs/>
                <w:color w:val="FF0000"/>
              </w:rPr>
              <w:t>&gt;</w:t>
            </w:r>
            <w:r w:rsidR="006538A8" w:rsidRPr="008D0F1E">
              <w:rPr>
                <w:rFonts w:eastAsia="Arial" w:cs="Arial"/>
                <w:i/>
                <w:iCs/>
                <w:color w:val="FF0000"/>
              </w:rPr>
              <w:t xml:space="preserve"> </w:t>
            </w:r>
          </w:p>
        </w:tc>
      </w:tr>
      <w:tr w:rsidR="00AF4DD9" w:rsidRPr="008D0F1E" w14:paraId="3990EEB8" w14:textId="77777777" w:rsidTr="00C309AC">
        <w:tc>
          <w:tcPr>
            <w:tcW w:w="2370" w:type="pct"/>
            <w:shd w:val="clear" w:color="auto" w:fill="D9D9D9" w:themeFill="background1" w:themeFillShade="D9"/>
          </w:tcPr>
          <w:p w14:paraId="3A57558E" w14:textId="77777777" w:rsidR="00AF4DD9" w:rsidRPr="008D0F1E" w:rsidRDefault="00AF4DD9" w:rsidP="00C309AC">
            <w:pPr>
              <w:keepNext/>
              <w:spacing w:before="40" w:after="40"/>
              <w:jc w:val="left"/>
              <w:rPr>
                <w:rFonts w:eastAsia="Arial,Calibri" w:cs="Arial"/>
                <w:b/>
                <w:bCs/>
              </w:rPr>
            </w:pPr>
            <w:r w:rsidRPr="008D0F1E">
              <w:rPr>
                <w:rFonts w:eastAsia="Arial" w:cs="Arial"/>
                <w:b/>
                <w:bCs/>
              </w:rPr>
              <w:t>Druh informačního / komunikačního systému dle klasifikace stanovené zákonem č. 181/2014 Sb., o kybernetické bezpečnosti</w:t>
            </w:r>
          </w:p>
        </w:tc>
        <w:tc>
          <w:tcPr>
            <w:tcW w:w="2630" w:type="pct"/>
            <w:gridSpan w:val="2"/>
          </w:tcPr>
          <w:p w14:paraId="2F9AE6F4" w14:textId="77777777" w:rsidR="00AF4DD9" w:rsidRPr="008D0F1E" w:rsidRDefault="00B96987" w:rsidP="00C309AC">
            <w:pPr>
              <w:keepNext/>
              <w:tabs>
                <w:tab w:val="left" w:pos="3540"/>
              </w:tabs>
              <w:spacing w:before="40" w:after="40"/>
              <w:jc w:val="left"/>
              <w:rPr>
                <w:rFonts w:eastAsia="Arial" w:cs="Arial"/>
                <w:b/>
                <w:bCs/>
              </w:rPr>
            </w:pPr>
            <w:sdt>
              <w:sdtPr>
                <w:rPr>
                  <w:rFonts w:cs="Arial"/>
                  <w:b/>
                </w:rPr>
                <w:id w:val="-1793964754"/>
                <w:placeholder>
                  <w:docPart w:val="8D103BFCE7F34781A9DF644C12A2D5C7"/>
                </w:placeholder>
                <w:showingPlcHdr/>
                <w:comboBox>
                  <w:listItem w:displayText="Kritická informační infrastruktura" w:value="KII"/>
                  <w:listItem w:displayText="Významný informační systém" w:value="VIS"/>
                  <w:listItem w:displayText="Informační systém základní služby" w:value="ISZS"/>
                  <w:listItem w:displayText="Nespadá pod definici dle ZoKB" w:value="Nic"/>
                </w:comboBox>
              </w:sdtPr>
              <w:sdtEndPr/>
              <w:sdtContent>
                <w:r w:rsidR="00AF4DD9" w:rsidRPr="008D0F1E">
                  <w:rPr>
                    <w:rStyle w:val="Zstupntext"/>
                    <w:rFonts w:cs="Arial"/>
                    <w:i/>
                    <w:color w:val="FF0000"/>
                  </w:rPr>
                  <w:t>Zvolte položku.</w:t>
                </w:r>
              </w:sdtContent>
            </w:sdt>
            <w:r w:rsidR="00743BF8" w:rsidRPr="008D0F1E">
              <w:rPr>
                <w:rFonts w:cs="Arial"/>
                <w:b/>
              </w:rPr>
              <w:tab/>
            </w:r>
          </w:p>
          <w:p w14:paraId="4379FAA2" w14:textId="60AA714C" w:rsidR="00743BF8" w:rsidRPr="008D0F1E" w:rsidRDefault="00743BF8" w:rsidP="00C309AC">
            <w:pPr>
              <w:keepNext/>
              <w:tabs>
                <w:tab w:val="left" w:pos="3540"/>
              </w:tabs>
              <w:spacing w:before="40" w:after="40"/>
              <w:jc w:val="left"/>
              <w:rPr>
                <w:rFonts w:eastAsia="Arial" w:cs="Arial"/>
                <w:b/>
                <w:bCs/>
              </w:rPr>
            </w:pPr>
            <w:r w:rsidRPr="008D0F1E">
              <w:rPr>
                <w:rFonts w:eastAsia="Arial" w:cs="Arial"/>
                <w:i/>
                <w:iCs/>
                <w:color w:val="FF0000"/>
              </w:rPr>
              <w:t>&lt;Významný IS je formou samoindikace, ostatní možnosti indikuje NUKIB&gt;</w:t>
            </w:r>
          </w:p>
        </w:tc>
      </w:tr>
      <w:tr w:rsidR="00743BF8" w:rsidRPr="008D0F1E" w14:paraId="5CA8F9E7" w14:textId="77777777" w:rsidTr="00C309AC">
        <w:tc>
          <w:tcPr>
            <w:tcW w:w="2370" w:type="pct"/>
            <w:shd w:val="clear" w:color="auto" w:fill="D9D9D9" w:themeFill="background1" w:themeFillShade="D9"/>
          </w:tcPr>
          <w:p w14:paraId="19ADD932" w14:textId="5B526BBC" w:rsidR="00743BF8" w:rsidRPr="008D0F1E" w:rsidRDefault="00743BF8" w:rsidP="00C309AC">
            <w:pPr>
              <w:keepNext/>
              <w:spacing w:before="40" w:after="40"/>
              <w:jc w:val="left"/>
              <w:rPr>
                <w:rFonts w:eastAsia="Arial" w:cs="Arial"/>
                <w:b/>
                <w:bCs/>
              </w:rPr>
            </w:pPr>
            <w:r w:rsidRPr="008D0F1E">
              <w:rPr>
                <w:rFonts w:eastAsia="Arial" w:cs="Arial"/>
                <w:b/>
                <w:bCs/>
              </w:rPr>
              <w:t xml:space="preserve">Bezpečnostní </w:t>
            </w:r>
            <w:r w:rsidR="00D26B50" w:rsidRPr="008D0F1E">
              <w:rPr>
                <w:rFonts w:eastAsia="Arial" w:cs="Arial"/>
                <w:b/>
                <w:bCs/>
              </w:rPr>
              <w:t>úroveň</w:t>
            </w:r>
            <w:r w:rsidRPr="008D0F1E">
              <w:rPr>
                <w:rFonts w:eastAsia="Arial" w:cs="Arial"/>
                <w:b/>
                <w:bCs/>
              </w:rPr>
              <w:t xml:space="preserve"> informačního systému dle vyhlášky č. </w:t>
            </w:r>
            <w:r w:rsidR="00087B39" w:rsidRPr="008D0F1E">
              <w:rPr>
                <w:rFonts w:eastAsia="Arial" w:cs="Arial"/>
                <w:b/>
                <w:bCs/>
              </w:rPr>
              <w:t>315</w:t>
            </w:r>
            <w:r w:rsidRPr="008D0F1E">
              <w:rPr>
                <w:rFonts w:eastAsia="Arial" w:cs="Arial"/>
                <w:b/>
                <w:bCs/>
              </w:rPr>
              <w:t>/2021 Sb., o bezpečnostních úrovních pro využívání cloud computingu orgány veřejné moci</w:t>
            </w:r>
          </w:p>
        </w:tc>
        <w:tc>
          <w:tcPr>
            <w:tcW w:w="2630" w:type="pct"/>
            <w:gridSpan w:val="2"/>
          </w:tcPr>
          <w:p w14:paraId="3D721554" w14:textId="107CFBE3" w:rsidR="00743BF8" w:rsidRPr="008D0F1E" w:rsidRDefault="00B96987" w:rsidP="00C309AC">
            <w:pPr>
              <w:keepNext/>
              <w:spacing w:before="40" w:after="40"/>
              <w:jc w:val="left"/>
              <w:rPr>
                <w:rFonts w:eastAsia="Arial" w:cs="Arial"/>
                <w:b/>
                <w:bCs/>
              </w:rPr>
            </w:pPr>
            <w:sdt>
              <w:sdtPr>
                <w:rPr>
                  <w:rFonts w:cs="Arial"/>
                  <w:b/>
                </w:rPr>
                <w:id w:val="196980148"/>
                <w:placeholder>
                  <w:docPart w:val="E3D67CEF3644481C93B468D8DA5524F0"/>
                </w:placeholder>
                <w:showingPlcHdr/>
                <w:comboBox>
                  <w:listItem w:displayText="Bezpečnostní úroveň kritická" w:value="4"/>
                  <w:listItem w:displayText="Bezpečnostní úroveň vysoká" w:value="3"/>
                  <w:listItem w:displayText="Bezpečnostní úroveň střední" w:value="2"/>
                  <w:listItem w:displayText="Bezpečnostní úroveň nízká" w:value="1"/>
                  <w:listItem w:displayText="Bezpečnostní úroveň neurčena" w:value="Bezpečnostní úroveň neurčena"/>
                </w:comboBox>
              </w:sdtPr>
              <w:sdtEndPr/>
              <w:sdtContent>
                <w:r w:rsidR="00743BF8" w:rsidRPr="008D0F1E">
                  <w:rPr>
                    <w:rStyle w:val="Zstupntext"/>
                    <w:rFonts w:cs="Arial"/>
                    <w:i/>
                    <w:color w:val="FF0000"/>
                  </w:rPr>
                  <w:t>Zvolte položku.</w:t>
                </w:r>
              </w:sdtContent>
            </w:sdt>
          </w:p>
          <w:p w14:paraId="25D7DC27" w14:textId="6D3A3961" w:rsidR="00743BF8" w:rsidRPr="008D0F1E" w:rsidRDefault="00743BF8" w:rsidP="00C309AC">
            <w:pPr>
              <w:tabs>
                <w:tab w:val="left" w:pos="4005"/>
              </w:tabs>
              <w:rPr>
                <w:rFonts w:eastAsia="Arial" w:cs="Arial"/>
              </w:rPr>
            </w:pPr>
            <w:r w:rsidRPr="008D0F1E">
              <w:rPr>
                <w:rFonts w:eastAsia="Arial" w:cs="Arial"/>
                <w:i/>
                <w:iCs/>
                <w:color w:val="FF0000"/>
              </w:rPr>
              <w:t>&lt;</w:t>
            </w:r>
            <w:r w:rsidR="00D26B50" w:rsidRPr="008D0F1E">
              <w:rPr>
                <w:rFonts w:eastAsia="Arial" w:cs="Arial"/>
                <w:i/>
                <w:iCs/>
                <w:color w:val="FF0000"/>
              </w:rPr>
              <w:t xml:space="preserve"> Do bezpečnostní úrovně je třeba zařadit jak IS fungující skrze služby cloud computingu, tak on premise řešení </w:t>
            </w:r>
            <w:r w:rsidR="00087B39" w:rsidRPr="008D0F1E">
              <w:rPr>
                <w:rFonts w:eastAsia="Arial" w:cs="Arial"/>
                <w:i/>
                <w:iCs/>
                <w:color w:val="FF0000"/>
              </w:rPr>
              <w:t>dle vyhlášky o dlouhodobém řízení ISVS</w:t>
            </w:r>
            <w:r w:rsidRPr="008D0F1E">
              <w:rPr>
                <w:rFonts w:eastAsia="Arial" w:cs="Arial"/>
                <w:i/>
                <w:iCs/>
                <w:color w:val="FF0000"/>
              </w:rPr>
              <w:t>&gt;</w:t>
            </w:r>
          </w:p>
        </w:tc>
      </w:tr>
    </w:tbl>
    <w:p w14:paraId="58A311A5" w14:textId="77777777" w:rsidR="00AF4DD9" w:rsidRPr="008D0F1E" w:rsidRDefault="00AF4DD9" w:rsidP="00AF4DD9">
      <w:pPr>
        <w:spacing w:before="40" w:after="40"/>
        <w:rPr>
          <w:rFonts w:cs="Arial"/>
        </w:rPr>
      </w:pPr>
    </w:p>
    <w:p w14:paraId="02E8C4D5" w14:textId="77777777" w:rsidR="00AF4DD9" w:rsidRPr="008D0F1E" w:rsidRDefault="00AF4DD9" w:rsidP="00AF4DD9">
      <w:pPr>
        <w:pStyle w:val="MVHeading2"/>
        <w:jc w:val="left"/>
        <w:rPr>
          <w:rFonts w:cs="Arial"/>
        </w:rPr>
      </w:pPr>
      <w:bookmarkStart w:id="119" w:name="_Toc465074584"/>
      <w:r w:rsidRPr="008D0F1E">
        <w:rPr>
          <w:rFonts w:cs="Arial"/>
        </w:rPr>
        <w:lastRenderedPageBreak/>
        <w:t>Přínosy (celkový cíl / cíle) projektu</w:t>
      </w:r>
    </w:p>
    <w:tbl>
      <w:tblPr>
        <w:tblStyle w:val="Mkatabulky"/>
        <w:tblW w:w="5000" w:type="pct"/>
        <w:tblLook w:val="04A0" w:firstRow="1" w:lastRow="0" w:firstColumn="1" w:lastColumn="0" w:noHBand="0" w:noVBand="1"/>
      </w:tblPr>
      <w:tblGrid>
        <w:gridCol w:w="11328"/>
      </w:tblGrid>
      <w:tr w:rsidR="00AF4DD9" w:rsidRPr="008D0F1E" w14:paraId="74F9E800" w14:textId="77777777" w:rsidTr="55E026C1">
        <w:trPr>
          <w:tblHeader/>
        </w:trPr>
        <w:tc>
          <w:tcPr>
            <w:tcW w:w="5000" w:type="pct"/>
            <w:shd w:val="clear" w:color="auto" w:fill="DAEEF3" w:themeFill="accent5" w:themeFillTint="33"/>
          </w:tcPr>
          <w:p w14:paraId="36D3C358" w14:textId="777B7FE3" w:rsidR="00AF4DD9" w:rsidRPr="008D0F1E" w:rsidRDefault="00AF4DD9" w:rsidP="00C309AC">
            <w:pPr>
              <w:keepNext/>
              <w:spacing w:before="40" w:after="40"/>
              <w:jc w:val="left"/>
              <w:rPr>
                <w:rFonts w:eastAsia="Arial" w:cs="Arial"/>
                <w:b/>
                <w:bCs/>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7</w:t>
            </w:r>
            <w:r w:rsidRPr="008D0F1E">
              <w:rPr>
                <w:rFonts w:cs="Arial"/>
              </w:rPr>
              <w:fldChar w:fldCharType="end"/>
            </w:r>
            <w:r w:rsidRPr="008D0F1E">
              <w:rPr>
                <w:rFonts w:eastAsia="Arial" w:cs="Arial"/>
              </w:rPr>
              <w:t xml:space="preserve">: </w:t>
            </w:r>
            <w:r w:rsidRPr="008D0F1E">
              <w:rPr>
                <w:rFonts w:eastAsia="Arial" w:cs="Arial"/>
                <w:b/>
                <w:bCs/>
              </w:rPr>
              <w:t>Strukturovaný přehled přínosů (celkového cíle / cílů) projektu včetně uvedení objektivně ověřitelných ukazatelů jejich dosažení a zdrojů a prostředků jejich ověření</w:t>
            </w:r>
          </w:p>
        </w:tc>
      </w:tr>
      <w:tr w:rsidR="00AF4DD9" w:rsidRPr="008D0F1E" w14:paraId="4C4A1047" w14:textId="77777777" w:rsidTr="55E026C1">
        <w:trPr>
          <w:tblHeader/>
        </w:trPr>
        <w:tc>
          <w:tcPr>
            <w:tcW w:w="5000" w:type="pct"/>
            <w:shd w:val="clear" w:color="auto" w:fill="D9D9D9" w:themeFill="background1" w:themeFillShade="D9"/>
          </w:tcPr>
          <w:p w14:paraId="32464176" w14:textId="2A07769E" w:rsidR="00AF4DD9" w:rsidRPr="008D0F1E" w:rsidRDefault="00AF4DD9" w:rsidP="00C309AC">
            <w:pPr>
              <w:keepNext/>
              <w:spacing w:before="40" w:after="40"/>
              <w:jc w:val="left"/>
              <w:rPr>
                <w:rFonts w:eastAsia="Arial" w:cs="Arial"/>
              </w:rPr>
            </w:pPr>
            <w:r w:rsidRPr="008D0F1E">
              <w:rPr>
                <w:rFonts w:eastAsia="Arial" w:cs="Arial"/>
                <w:b/>
                <w:bCs/>
              </w:rPr>
              <w:t xml:space="preserve">Přínosy na straně uživatelů </w:t>
            </w:r>
            <w:r w:rsidRPr="008D0F1E">
              <w:rPr>
                <w:rFonts w:eastAsia="Arial" w:cs="Arial"/>
              </w:rPr>
              <w:t xml:space="preserve">(např. </w:t>
            </w:r>
            <w:bookmarkStart w:id="120" w:name="_Hlk54885321"/>
            <w:r w:rsidRPr="008D0F1E">
              <w:rPr>
                <w:rFonts w:eastAsia="Arial" w:cs="Arial"/>
              </w:rPr>
              <w:t xml:space="preserve">snížená časová nebo administrativní náročnost </w:t>
            </w:r>
            <w:bookmarkEnd w:id="120"/>
            <w:r w:rsidRPr="008D0F1E">
              <w:rPr>
                <w:rFonts w:eastAsia="Arial" w:cs="Arial"/>
              </w:rPr>
              <w:t>oproti vyřízení aktivity dosavadním způsobem, vyšší ochran</w:t>
            </w:r>
            <w:r w:rsidR="00324D94" w:rsidRPr="008D0F1E">
              <w:rPr>
                <w:rFonts w:eastAsia="Arial" w:cs="Arial"/>
              </w:rPr>
              <w:t>a</w:t>
            </w:r>
            <w:r w:rsidRPr="008D0F1E">
              <w:rPr>
                <w:rFonts w:eastAsia="Arial" w:cs="Arial"/>
              </w:rPr>
              <w:t xml:space="preserve"> osobních dat aj.)</w:t>
            </w:r>
            <w:r w:rsidRPr="008D0F1E">
              <w:rPr>
                <w:rFonts w:eastAsia="Arial" w:cs="Arial"/>
                <w:b/>
                <w:bCs/>
              </w:rPr>
              <w:t>:</w:t>
            </w:r>
          </w:p>
        </w:tc>
      </w:tr>
      <w:tr w:rsidR="00AF4DD9" w:rsidRPr="008D0F1E" w14:paraId="72437C41" w14:textId="77777777" w:rsidTr="55E026C1">
        <w:trPr>
          <w:tblHeader/>
        </w:trPr>
        <w:tc>
          <w:tcPr>
            <w:tcW w:w="5000" w:type="pct"/>
          </w:tcPr>
          <w:p w14:paraId="2E12204E" w14:textId="558B9973" w:rsidR="00AF4DD9" w:rsidRPr="008D0F1E" w:rsidRDefault="00AF4DD9" w:rsidP="00C37272">
            <w:pPr>
              <w:keepNext/>
              <w:spacing w:before="40" w:after="40"/>
              <w:jc w:val="left"/>
              <w:rPr>
                <w:rFonts w:cs="Arial"/>
              </w:rPr>
            </w:pPr>
          </w:p>
          <w:p w14:paraId="678AC464" w14:textId="1DCD52F2" w:rsidR="00CE538E" w:rsidRPr="008D0F1E" w:rsidRDefault="00CE538E" w:rsidP="00C37272">
            <w:pPr>
              <w:keepNext/>
              <w:spacing w:before="40" w:after="40"/>
              <w:jc w:val="left"/>
              <w:rPr>
                <w:rFonts w:cs="Arial"/>
              </w:rPr>
            </w:pPr>
          </w:p>
          <w:p w14:paraId="68F3E222" w14:textId="44DEFF65" w:rsidR="00CE538E" w:rsidRPr="008D0F1E" w:rsidRDefault="00CE538E" w:rsidP="00C37272">
            <w:pPr>
              <w:keepNext/>
              <w:spacing w:before="40" w:after="40"/>
              <w:jc w:val="left"/>
              <w:rPr>
                <w:rFonts w:cs="Arial"/>
              </w:rPr>
            </w:pPr>
          </w:p>
          <w:p w14:paraId="39F8AA05" w14:textId="78E4E61B" w:rsidR="00CE538E" w:rsidRPr="008D0F1E" w:rsidRDefault="00CE538E" w:rsidP="00C37272">
            <w:pPr>
              <w:keepNext/>
              <w:spacing w:before="40" w:after="40"/>
              <w:jc w:val="left"/>
              <w:rPr>
                <w:rFonts w:cs="Arial"/>
              </w:rPr>
            </w:pPr>
          </w:p>
          <w:p w14:paraId="005C8077" w14:textId="77777777" w:rsidR="00CE538E" w:rsidRPr="008D0F1E" w:rsidRDefault="00CE538E" w:rsidP="00C37272">
            <w:pPr>
              <w:keepNext/>
              <w:spacing w:before="40" w:after="40"/>
              <w:jc w:val="left"/>
              <w:rPr>
                <w:rFonts w:cs="Arial"/>
              </w:rPr>
            </w:pPr>
          </w:p>
          <w:p w14:paraId="505F476A" w14:textId="2989FF41" w:rsidR="0050777A" w:rsidRPr="008D0F1E" w:rsidRDefault="0050777A" w:rsidP="00C37272">
            <w:pPr>
              <w:keepNext/>
              <w:spacing w:before="40" w:after="40"/>
              <w:jc w:val="left"/>
              <w:rPr>
                <w:rFonts w:cs="Arial"/>
              </w:rPr>
            </w:pPr>
          </w:p>
        </w:tc>
      </w:tr>
      <w:tr w:rsidR="00AF4DD9" w:rsidRPr="008D0F1E" w14:paraId="5F784F15" w14:textId="77777777" w:rsidTr="55E026C1">
        <w:trPr>
          <w:tblHeader/>
        </w:trPr>
        <w:tc>
          <w:tcPr>
            <w:tcW w:w="5000" w:type="pct"/>
            <w:shd w:val="clear" w:color="auto" w:fill="D9D9D9" w:themeFill="background1" w:themeFillShade="D9"/>
          </w:tcPr>
          <w:p w14:paraId="2202C625"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Přínosy na straně věcného správce </w:t>
            </w:r>
            <w:r w:rsidRPr="008D0F1E">
              <w:rPr>
                <w:rFonts w:eastAsia="Arial,Calibri" w:cs="Arial"/>
              </w:rPr>
              <w:t>(zvýšení kvality jeho výstupů, snížení pracnosti na straně jeho úředníků aj.)</w:t>
            </w:r>
            <w:r w:rsidRPr="008D0F1E">
              <w:rPr>
                <w:rFonts w:eastAsia="Arial,Calibri" w:cs="Arial"/>
                <w:b/>
                <w:bCs/>
              </w:rPr>
              <w:t>:</w:t>
            </w:r>
          </w:p>
        </w:tc>
      </w:tr>
      <w:tr w:rsidR="00AF4DD9" w:rsidRPr="008D0F1E" w14:paraId="0C1AEE88" w14:textId="77777777" w:rsidTr="55E026C1">
        <w:trPr>
          <w:tblHeader/>
        </w:trPr>
        <w:tc>
          <w:tcPr>
            <w:tcW w:w="5000" w:type="pct"/>
          </w:tcPr>
          <w:p w14:paraId="6B8442CA" w14:textId="3149A11A" w:rsidR="00AF4DD9" w:rsidRPr="008D0F1E" w:rsidRDefault="00AF4DD9" w:rsidP="00C37272">
            <w:pPr>
              <w:keepNext/>
              <w:spacing w:before="40" w:after="40"/>
              <w:jc w:val="left"/>
              <w:rPr>
                <w:rFonts w:cs="Arial"/>
              </w:rPr>
            </w:pPr>
          </w:p>
          <w:p w14:paraId="70B63CA8" w14:textId="186FD003" w:rsidR="00CE538E" w:rsidRPr="008D0F1E" w:rsidRDefault="00CE538E" w:rsidP="00C37272">
            <w:pPr>
              <w:keepNext/>
              <w:spacing w:before="40" w:after="40"/>
              <w:jc w:val="left"/>
              <w:rPr>
                <w:rFonts w:cs="Arial"/>
              </w:rPr>
            </w:pPr>
          </w:p>
          <w:p w14:paraId="148BCCF9" w14:textId="54375EDC" w:rsidR="00CE538E" w:rsidRPr="008D0F1E" w:rsidRDefault="00CE538E" w:rsidP="00C37272">
            <w:pPr>
              <w:keepNext/>
              <w:spacing w:before="40" w:after="40"/>
              <w:jc w:val="left"/>
              <w:rPr>
                <w:rFonts w:cs="Arial"/>
              </w:rPr>
            </w:pPr>
          </w:p>
          <w:p w14:paraId="6B3EEF84" w14:textId="7165FA07" w:rsidR="00CE538E" w:rsidRPr="008D0F1E" w:rsidRDefault="00CE538E" w:rsidP="00C37272">
            <w:pPr>
              <w:keepNext/>
              <w:spacing w:before="40" w:after="40"/>
              <w:jc w:val="left"/>
              <w:rPr>
                <w:rFonts w:cs="Arial"/>
              </w:rPr>
            </w:pPr>
          </w:p>
          <w:p w14:paraId="7035E08A" w14:textId="77777777" w:rsidR="00CE538E" w:rsidRPr="008D0F1E" w:rsidRDefault="00CE538E" w:rsidP="00C37272">
            <w:pPr>
              <w:keepNext/>
              <w:spacing w:before="40" w:after="40"/>
              <w:jc w:val="left"/>
              <w:rPr>
                <w:rFonts w:cs="Arial"/>
              </w:rPr>
            </w:pPr>
          </w:p>
          <w:p w14:paraId="257ECA13" w14:textId="026EB0E0" w:rsidR="0050777A" w:rsidRPr="008D0F1E" w:rsidRDefault="0050777A" w:rsidP="00C37272">
            <w:pPr>
              <w:keepNext/>
              <w:spacing w:before="40" w:after="40"/>
              <w:jc w:val="left"/>
              <w:rPr>
                <w:rFonts w:cs="Arial"/>
              </w:rPr>
            </w:pPr>
          </w:p>
        </w:tc>
      </w:tr>
      <w:tr w:rsidR="00AF4DD9" w:rsidRPr="008D0F1E" w14:paraId="54E327D0" w14:textId="77777777" w:rsidTr="55E026C1">
        <w:trPr>
          <w:tblHeader/>
        </w:trPr>
        <w:tc>
          <w:tcPr>
            <w:tcW w:w="5000" w:type="pct"/>
            <w:shd w:val="clear" w:color="auto" w:fill="D9D9D9" w:themeFill="background1" w:themeFillShade="D9"/>
          </w:tcPr>
          <w:p w14:paraId="003D90A8"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Přínosy pro technického správce a provozovatele služby </w:t>
            </w:r>
            <w:r w:rsidRPr="008D0F1E">
              <w:rPr>
                <w:rFonts w:eastAsia="Arial,Calibri" w:cs="Arial"/>
              </w:rPr>
              <w:t>(snížení energetické náročnosti, zjednodušení a úspora pracnosti správy systému, snížení výdajů na provoz aj.)</w:t>
            </w:r>
            <w:r w:rsidRPr="008D0F1E">
              <w:rPr>
                <w:rFonts w:eastAsia="Arial,Calibri" w:cs="Arial"/>
                <w:b/>
                <w:bCs/>
              </w:rPr>
              <w:t>:</w:t>
            </w:r>
          </w:p>
        </w:tc>
      </w:tr>
      <w:tr w:rsidR="00AF4DD9" w:rsidRPr="008D0F1E" w14:paraId="7A1BB003" w14:textId="77777777" w:rsidTr="55E026C1">
        <w:trPr>
          <w:tblHeader/>
        </w:trPr>
        <w:tc>
          <w:tcPr>
            <w:tcW w:w="5000" w:type="pct"/>
          </w:tcPr>
          <w:p w14:paraId="0E388778" w14:textId="2FED7A2A" w:rsidR="00AF4DD9" w:rsidRPr="008D0F1E" w:rsidRDefault="00AF4DD9" w:rsidP="00C37272">
            <w:pPr>
              <w:keepNext/>
              <w:spacing w:before="40" w:after="40"/>
              <w:jc w:val="left"/>
              <w:rPr>
                <w:rFonts w:cs="Arial"/>
              </w:rPr>
            </w:pPr>
          </w:p>
          <w:p w14:paraId="44746F4E" w14:textId="5C611CDA" w:rsidR="00CE538E" w:rsidRPr="008D0F1E" w:rsidRDefault="00CE538E" w:rsidP="00C37272">
            <w:pPr>
              <w:keepNext/>
              <w:spacing w:before="40" w:after="40"/>
              <w:jc w:val="left"/>
              <w:rPr>
                <w:rFonts w:cs="Arial"/>
              </w:rPr>
            </w:pPr>
          </w:p>
          <w:p w14:paraId="149CB3A9" w14:textId="6D7F8D4C" w:rsidR="00CE538E" w:rsidRPr="008D0F1E" w:rsidRDefault="00CE538E" w:rsidP="00C37272">
            <w:pPr>
              <w:keepNext/>
              <w:spacing w:before="40" w:after="40"/>
              <w:jc w:val="left"/>
              <w:rPr>
                <w:rFonts w:cs="Arial"/>
              </w:rPr>
            </w:pPr>
          </w:p>
          <w:p w14:paraId="515C8C07" w14:textId="7EB43733" w:rsidR="00CE538E" w:rsidRPr="008D0F1E" w:rsidRDefault="00CE538E" w:rsidP="00C37272">
            <w:pPr>
              <w:keepNext/>
              <w:spacing w:before="40" w:after="40"/>
              <w:jc w:val="left"/>
              <w:rPr>
                <w:rFonts w:cs="Arial"/>
              </w:rPr>
            </w:pPr>
          </w:p>
          <w:p w14:paraId="62B69025" w14:textId="77777777" w:rsidR="00CE538E" w:rsidRPr="008D0F1E" w:rsidRDefault="00CE538E" w:rsidP="00C37272">
            <w:pPr>
              <w:keepNext/>
              <w:spacing w:before="40" w:after="40"/>
              <w:jc w:val="left"/>
              <w:rPr>
                <w:rFonts w:cs="Arial"/>
              </w:rPr>
            </w:pPr>
          </w:p>
          <w:p w14:paraId="297B4BE7" w14:textId="116FEF35" w:rsidR="0050777A" w:rsidRPr="008D0F1E" w:rsidRDefault="0050777A" w:rsidP="00C37272">
            <w:pPr>
              <w:keepNext/>
              <w:spacing w:before="40" w:after="40"/>
              <w:jc w:val="left"/>
              <w:rPr>
                <w:rFonts w:cs="Arial"/>
              </w:rPr>
            </w:pPr>
          </w:p>
        </w:tc>
      </w:tr>
    </w:tbl>
    <w:p w14:paraId="133C4DCA" w14:textId="77777777" w:rsidR="00AF4DD9" w:rsidRPr="008D0F1E" w:rsidRDefault="00AF4DD9" w:rsidP="00AF4DD9">
      <w:pPr>
        <w:spacing w:after="200" w:line="276" w:lineRule="auto"/>
        <w:jc w:val="left"/>
        <w:rPr>
          <w:rFonts w:cs="Arial"/>
        </w:rPr>
      </w:pPr>
    </w:p>
    <w:tbl>
      <w:tblPr>
        <w:tblStyle w:val="Mkatabulky"/>
        <w:tblW w:w="5000" w:type="pct"/>
        <w:tblLook w:val="06A0" w:firstRow="1" w:lastRow="0" w:firstColumn="1" w:lastColumn="0" w:noHBand="1" w:noVBand="1"/>
      </w:tblPr>
      <w:tblGrid>
        <w:gridCol w:w="11328"/>
      </w:tblGrid>
      <w:tr w:rsidR="00AF4DD9" w:rsidRPr="008D0F1E" w14:paraId="70912B23" w14:textId="77777777" w:rsidTr="55E026C1">
        <w:trPr>
          <w:tblHeader/>
        </w:trPr>
        <w:tc>
          <w:tcPr>
            <w:tcW w:w="5000" w:type="pct"/>
            <w:shd w:val="clear" w:color="auto" w:fill="CEEBF3"/>
          </w:tcPr>
          <w:p w14:paraId="0B810B0A" w14:textId="7FC761F4" w:rsidR="00AF4DD9" w:rsidRPr="008D0F1E" w:rsidRDefault="00AF4DD9" w:rsidP="00C309AC">
            <w:pPr>
              <w:keepNext/>
              <w:spacing w:before="40" w:after="40"/>
              <w:jc w:val="left"/>
              <w:rPr>
                <w:rFonts w:eastAsia="Arial,Calibri" w:cs="Arial"/>
              </w:rPr>
            </w:pPr>
            <w:bookmarkStart w:id="121" w:name="_Toc513797123"/>
            <w:r w:rsidRPr="008D0F1E">
              <w:rPr>
                <w:rFonts w:eastAsia="Arial" w:cs="Arial"/>
              </w:rPr>
              <w:lastRenderedPageBreak/>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8</w:t>
            </w:r>
            <w:r w:rsidRPr="008D0F1E">
              <w:rPr>
                <w:rFonts w:cs="Arial"/>
              </w:rPr>
              <w:fldChar w:fldCharType="end"/>
            </w:r>
            <w:r w:rsidRPr="008D0F1E">
              <w:rPr>
                <w:rFonts w:eastAsia="Arial" w:cs="Arial"/>
              </w:rPr>
              <w:t xml:space="preserve">: </w:t>
            </w:r>
            <w:r w:rsidRPr="008D0F1E">
              <w:rPr>
                <w:rFonts w:eastAsia="Arial,Calibri" w:cs="Arial"/>
                <w:b/>
                <w:bCs/>
              </w:rPr>
              <w:t>Vysvětlení k základním podmínkám dosažení přínosů (nutným předpokladům a rizikům dosažení celkového cíle / cílů) p</w:t>
            </w:r>
            <w:r w:rsidRPr="008D0F1E">
              <w:rPr>
                <w:rFonts w:eastAsia="Arial" w:cs="Arial"/>
                <w:b/>
                <w:bCs/>
              </w:rPr>
              <w:t>rojektu</w:t>
            </w:r>
            <w:bookmarkEnd w:id="121"/>
          </w:p>
        </w:tc>
      </w:tr>
      <w:tr w:rsidR="00AF4DD9" w:rsidRPr="008D0F1E" w14:paraId="4923191A" w14:textId="77777777" w:rsidTr="55E026C1">
        <w:tc>
          <w:tcPr>
            <w:tcW w:w="5000" w:type="pct"/>
          </w:tcPr>
          <w:p w14:paraId="57874C9F" w14:textId="04F56664" w:rsidR="009E428A" w:rsidRPr="008D0F1E" w:rsidRDefault="009E428A" w:rsidP="00C37272">
            <w:pPr>
              <w:spacing w:before="40" w:after="40"/>
              <w:jc w:val="left"/>
              <w:rPr>
                <w:rFonts w:eastAsia="Calibri" w:cs="Arial"/>
                <w:szCs w:val="20"/>
              </w:rPr>
            </w:pPr>
          </w:p>
          <w:p w14:paraId="5565C6B8" w14:textId="5C405F58" w:rsidR="00CE538E" w:rsidRPr="008D0F1E" w:rsidRDefault="00CE538E" w:rsidP="00C37272">
            <w:pPr>
              <w:spacing w:before="40" w:after="40"/>
              <w:jc w:val="left"/>
              <w:rPr>
                <w:rFonts w:eastAsia="Calibri" w:cs="Arial"/>
                <w:szCs w:val="20"/>
              </w:rPr>
            </w:pPr>
          </w:p>
          <w:p w14:paraId="2C96888A" w14:textId="4F90F73E" w:rsidR="00CE538E" w:rsidRPr="008D0F1E" w:rsidRDefault="00CE538E" w:rsidP="00C37272">
            <w:pPr>
              <w:spacing w:before="40" w:after="40"/>
              <w:jc w:val="left"/>
              <w:rPr>
                <w:rFonts w:eastAsia="Calibri" w:cs="Arial"/>
                <w:szCs w:val="20"/>
              </w:rPr>
            </w:pPr>
          </w:p>
          <w:p w14:paraId="0769F445" w14:textId="079A55E9" w:rsidR="00CE538E" w:rsidRPr="008D0F1E" w:rsidRDefault="00CE538E" w:rsidP="00C37272">
            <w:pPr>
              <w:spacing w:before="40" w:after="40"/>
              <w:jc w:val="left"/>
              <w:rPr>
                <w:rFonts w:eastAsia="Calibri" w:cs="Arial"/>
                <w:szCs w:val="20"/>
              </w:rPr>
            </w:pPr>
          </w:p>
          <w:p w14:paraId="46DE8F4E" w14:textId="4C8F10F0" w:rsidR="00CE538E" w:rsidRPr="008D0F1E" w:rsidRDefault="00CE538E" w:rsidP="00C37272">
            <w:pPr>
              <w:spacing w:before="40" w:after="40"/>
              <w:jc w:val="left"/>
              <w:rPr>
                <w:rFonts w:eastAsia="Calibri" w:cs="Arial"/>
                <w:szCs w:val="20"/>
              </w:rPr>
            </w:pPr>
          </w:p>
          <w:p w14:paraId="27899723" w14:textId="41B34DEA" w:rsidR="00CE538E" w:rsidRPr="008D0F1E" w:rsidRDefault="00CE538E" w:rsidP="00C37272">
            <w:pPr>
              <w:spacing w:before="40" w:after="40"/>
              <w:jc w:val="left"/>
              <w:rPr>
                <w:rFonts w:eastAsia="Calibri" w:cs="Arial"/>
                <w:szCs w:val="20"/>
              </w:rPr>
            </w:pPr>
          </w:p>
          <w:p w14:paraId="16C0DA7C" w14:textId="16860E8E" w:rsidR="00CE538E" w:rsidRPr="008D0F1E" w:rsidRDefault="00CE538E" w:rsidP="00C37272">
            <w:pPr>
              <w:spacing w:before="40" w:after="40"/>
              <w:jc w:val="left"/>
              <w:rPr>
                <w:rFonts w:eastAsia="Calibri" w:cs="Arial"/>
                <w:szCs w:val="20"/>
              </w:rPr>
            </w:pPr>
          </w:p>
          <w:p w14:paraId="2FE90DEA" w14:textId="3A2A5C90" w:rsidR="00CE538E" w:rsidRPr="008D0F1E" w:rsidRDefault="00CE538E" w:rsidP="00C37272">
            <w:pPr>
              <w:spacing w:before="40" w:after="40"/>
              <w:jc w:val="left"/>
              <w:rPr>
                <w:rFonts w:eastAsia="Calibri" w:cs="Arial"/>
                <w:szCs w:val="20"/>
              </w:rPr>
            </w:pPr>
          </w:p>
          <w:p w14:paraId="062DC600" w14:textId="7741D491" w:rsidR="00CE538E" w:rsidRPr="008D0F1E" w:rsidRDefault="00CE538E" w:rsidP="00C37272">
            <w:pPr>
              <w:spacing w:before="40" w:after="40"/>
              <w:jc w:val="left"/>
              <w:rPr>
                <w:rFonts w:eastAsia="Calibri" w:cs="Arial"/>
                <w:szCs w:val="20"/>
              </w:rPr>
            </w:pPr>
          </w:p>
          <w:p w14:paraId="3384C912" w14:textId="41D1A6FE" w:rsidR="00CE538E" w:rsidRPr="008D0F1E" w:rsidRDefault="00CE538E" w:rsidP="00C37272">
            <w:pPr>
              <w:spacing w:before="40" w:after="40"/>
              <w:jc w:val="left"/>
              <w:rPr>
                <w:rFonts w:eastAsia="Calibri" w:cs="Arial"/>
                <w:szCs w:val="20"/>
              </w:rPr>
            </w:pPr>
          </w:p>
          <w:p w14:paraId="23003D6F" w14:textId="1EF10434" w:rsidR="00CE538E" w:rsidRPr="008D0F1E" w:rsidRDefault="00CE538E" w:rsidP="00C37272">
            <w:pPr>
              <w:spacing w:before="40" w:after="40"/>
              <w:jc w:val="left"/>
              <w:rPr>
                <w:rFonts w:eastAsia="Calibri" w:cs="Arial"/>
                <w:szCs w:val="20"/>
              </w:rPr>
            </w:pPr>
          </w:p>
          <w:p w14:paraId="1F3AF07F" w14:textId="0F2DD4E6" w:rsidR="00CE538E" w:rsidRPr="008D0F1E" w:rsidRDefault="00CE538E" w:rsidP="00C37272">
            <w:pPr>
              <w:spacing w:before="40" w:after="40"/>
              <w:jc w:val="left"/>
              <w:rPr>
                <w:rFonts w:eastAsia="Calibri" w:cs="Arial"/>
                <w:szCs w:val="20"/>
              </w:rPr>
            </w:pPr>
          </w:p>
          <w:p w14:paraId="6C4D2A9A" w14:textId="2CD2CB4E" w:rsidR="00CE538E" w:rsidRPr="008D0F1E" w:rsidRDefault="00CE538E" w:rsidP="00C37272">
            <w:pPr>
              <w:spacing w:before="40" w:after="40"/>
              <w:jc w:val="left"/>
              <w:rPr>
                <w:rFonts w:eastAsia="Calibri" w:cs="Arial"/>
                <w:szCs w:val="20"/>
              </w:rPr>
            </w:pPr>
          </w:p>
          <w:p w14:paraId="2DCE353F" w14:textId="6163D700" w:rsidR="00CE538E" w:rsidRPr="008D0F1E" w:rsidRDefault="00CE538E" w:rsidP="00C37272">
            <w:pPr>
              <w:spacing w:before="40" w:after="40"/>
              <w:jc w:val="left"/>
              <w:rPr>
                <w:rFonts w:eastAsia="Calibri" w:cs="Arial"/>
                <w:szCs w:val="20"/>
              </w:rPr>
            </w:pPr>
          </w:p>
          <w:p w14:paraId="4E3C0A1E" w14:textId="432D20D4" w:rsidR="00CE538E" w:rsidRPr="008D0F1E" w:rsidRDefault="00CE538E" w:rsidP="00C37272">
            <w:pPr>
              <w:spacing w:before="40" w:after="40"/>
              <w:jc w:val="left"/>
              <w:rPr>
                <w:rFonts w:eastAsia="Calibri" w:cs="Arial"/>
                <w:szCs w:val="20"/>
              </w:rPr>
            </w:pPr>
          </w:p>
          <w:p w14:paraId="355136B0" w14:textId="4A2EFDCA" w:rsidR="00CE538E" w:rsidRPr="008D0F1E" w:rsidRDefault="00CE538E" w:rsidP="00C37272">
            <w:pPr>
              <w:spacing w:before="40" w:after="40"/>
              <w:jc w:val="left"/>
              <w:rPr>
                <w:rFonts w:eastAsia="Calibri" w:cs="Arial"/>
                <w:szCs w:val="20"/>
              </w:rPr>
            </w:pPr>
          </w:p>
          <w:p w14:paraId="07CB0DFF" w14:textId="2E238ED0" w:rsidR="00CE538E" w:rsidRPr="008D0F1E" w:rsidRDefault="00CE538E" w:rsidP="00C37272">
            <w:pPr>
              <w:spacing w:before="40" w:after="40"/>
              <w:jc w:val="left"/>
              <w:rPr>
                <w:rFonts w:eastAsia="Calibri" w:cs="Arial"/>
                <w:szCs w:val="20"/>
              </w:rPr>
            </w:pPr>
          </w:p>
          <w:p w14:paraId="252A7ABC" w14:textId="54A7496B" w:rsidR="00CE538E" w:rsidRPr="008D0F1E" w:rsidRDefault="00CE538E" w:rsidP="00C37272">
            <w:pPr>
              <w:spacing w:before="40" w:after="40"/>
              <w:jc w:val="left"/>
              <w:rPr>
                <w:rFonts w:eastAsia="Calibri" w:cs="Arial"/>
                <w:szCs w:val="20"/>
              </w:rPr>
            </w:pPr>
          </w:p>
          <w:p w14:paraId="6EC35139" w14:textId="77777777" w:rsidR="009E428A" w:rsidRPr="008D0F1E" w:rsidRDefault="009E428A" w:rsidP="00C37272">
            <w:pPr>
              <w:spacing w:before="40" w:after="40"/>
              <w:jc w:val="left"/>
              <w:rPr>
                <w:rFonts w:eastAsia="Calibri" w:cs="Arial"/>
                <w:szCs w:val="20"/>
              </w:rPr>
            </w:pPr>
          </w:p>
          <w:p w14:paraId="0C30D9E0" w14:textId="26ABF624" w:rsidR="009E428A" w:rsidRPr="008D0F1E" w:rsidRDefault="009E428A" w:rsidP="00C37272">
            <w:pPr>
              <w:spacing w:before="40" w:after="40"/>
              <w:jc w:val="left"/>
              <w:rPr>
                <w:rFonts w:eastAsia="Calibri" w:cs="Arial"/>
                <w:szCs w:val="20"/>
              </w:rPr>
            </w:pPr>
          </w:p>
        </w:tc>
      </w:tr>
    </w:tbl>
    <w:p w14:paraId="6286D329" w14:textId="77777777" w:rsidR="00AF4DD9" w:rsidRPr="008D0F1E" w:rsidRDefault="00AF4DD9" w:rsidP="00AF4DD9">
      <w:pPr>
        <w:spacing w:after="200" w:line="276" w:lineRule="auto"/>
        <w:jc w:val="left"/>
        <w:rPr>
          <w:rFonts w:cs="Arial"/>
        </w:rPr>
      </w:pPr>
      <w:r w:rsidRPr="008D0F1E">
        <w:rPr>
          <w:rFonts w:cs="Arial"/>
        </w:rPr>
        <w:br w:type="page"/>
      </w:r>
    </w:p>
    <w:p w14:paraId="695FA821" w14:textId="0D14C0B2" w:rsidR="00AF4DD9" w:rsidRPr="008D0F1E" w:rsidRDefault="00AF4DD9" w:rsidP="00AF4DD9">
      <w:pPr>
        <w:pStyle w:val="MVHeading1"/>
        <w:rPr>
          <w:rFonts w:cs="Arial"/>
        </w:rPr>
      </w:pPr>
      <w:bookmarkStart w:id="122" w:name="_Toc22220529"/>
      <w:r w:rsidRPr="008D0F1E">
        <w:rPr>
          <w:rFonts w:cs="Arial"/>
        </w:rPr>
        <w:lastRenderedPageBreak/>
        <w:t>Architektonické informace o</w:t>
      </w:r>
      <w:r w:rsidR="0050777A" w:rsidRPr="008D0F1E">
        <w:rPr>
          <w:rFonts w:cs="Arial"/>
        </w:rPr>
        <w:t> </w:t>
      </w:r>
      <w:r w:rsidRPr="008D0F1E">
        <w:rPr>
          <w:rFonts w:cs="Arial"/>
        </w:rPr>
        <w:t>projektu</w:t>
      </w:r>
      <w:bookmarkEnd w:id="118"/>
      <w:bookmarkEnd w:id="119"/>
      <w:bookmarkEnd w:id="122"/>
    </w:p>
    <w:p w14:paraId="15C1EAD5" w14:textId="12192682" w:rsidR="00AF4DD9" w:rsidRPr="008D0F1E" w:rsidRDefault="00AF4DD9" w:rsidP="00AF4DD9">
      <w:pPr>
        <w:pStyle w:val="MVHeading2"/>
        <w:jc w:val="left"/>
        <w:rPr>
          <w:rFonts w:cs="Arial"/>
        </w:rPr>
      </w:pPr>
      <w:bookmarkStart w:id="123" w:name="_Toc457998909"/>
      <w:bookmarkStart w:id="124" w:name="_Toc457999573"/>
      <w:bookmarkStart w:id="125" w:name="_Toc457998955"/>
      <w:bookmarkStart w:id="126" w:name="_Toc457999619"/>
      <w:bookmarkStart w:id="127" w:name="_Toc457998956"/>
      <w:bookmarkStart w:id="128" w:name="_Toc457999620"/>
      <w:bookmarkStart w:id="129" w:name="_Toc437417887"/>
      <w:bookmarkStart w:id="130" w:name="_Toc465074585"/>
      <w:bookmarkStart w:id="131" w:name="_Toc22220530"/>
      <w:bookmarkEnd w:id="123"/>
      <w:bookmarkEnd w:id="124"/>
      <w:bookmarkEnd w:id="125"/>
      <w:bookmarkEnd w:id="126"/>
      <w:bookmarkEnd w:id="127"/>
      <w:bookmarkEnd w:id="128"/>
      <w:r w:rsidRPr="008D0F1E">
        <w:rPr>
          <w:rFonts w:cs="Arial"/>
        </w:rPr>
        <w:t>Dodržení architektonických principů NA VS ČR</w:t>
      </w:r>
      <w:bookmarkEnd w:id="129"/>
      <w:bookmarkEnd w:id="130"/>
      <w:bookmarkEnd w:id="131"/>
    </w:p>
    <w:tbl>
      <w:tblPr>
        <w:tblStyle w:val="Mkatabulky"/>
        <w:tblW w:w="5000" w:type="pct"/>
        <w:tblLook w:val="06A0" w:firstRow="1" w:lastRow="0" w:firstColumn="1" w:lastColumn="0" w:noHBand="1" w:noVBand="1"/>
      </w:tblPr>
      <w:tblGrid>
        <w:gridCol w:w="3963"/>
        <w:gridCol w:w="1562"/>
        <w:gridCol w:w="1132"/>
        <w:gridCol w:w="4671"/>
      </w:tblGrid>
      <w:tr w:rsidR="00AD0CCB" w:rsidRPr="008D0F1E" w14:paraId="72045EC2" w14:textId="3423D278" w:rsidTr="00C309AC">
        <w:trPr>
          <w:tblHeader/>
        </w:trPr>
        <w:tc>
          <w:tcPr>
            <w:tcW w:w="5000" w:type="pct"/>
            <w:gridSpan w:val="4"/>
            <w:shd w:val="clear" w:color="auto" w:fill="DAEEF3" w:themeFill="accent5" w:themeFillTint="33"/>
          </w:tcPr>
          <w:p w14:paraId="5D4E026F" w14:textId="37D267BB" w:rsidR="00AD0CCB" w:rsidRPr="008D0F1E" w:rsidRDefault="00AD0CCB" w:rsidP="00C309AC">
            <w:pPr>
              <w:keepNext/>
              <w:spacing w:before="40" w:after="40"/>
              <w:rPr>
                <w:rFonts w:eastAsia="Arial"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9</w:t>
            </w:r>
            <w:r w:rsidRPr="008D0F1E">
              <w:rPr>
                <w:rFonts w:cs="Arial"/>
              </w:rPr>
              <w:fldChar w:fldCharType="end"/>
            </w:r>
            <w:r w:rsidRPr="008D0F1E">
              <w:rPr>
                <w:rFonts w:eastAsia="Arial" w:cs="Arial"/>
              </w:rPr>
              <w:t xml:space="preserve">: </w:t>
            </w:r>
            <w:r w:rsidRPr="008D0F1E">
              <w:rPr>
                <w:rFonts w:eastAsia="Arial" w:cs="Arial"/>
                <w:b/>
                <w:bCs/>
              </w:rPr>
              <w:t>Dodržení architektonických principů Národní architektury veřejné správy ČR</w:t>
            </w:r>
          </w:p>
        </w:tc>
      </w:tr>
      <w:tr w:rsidR="00AD0CCB" w:rsidRPr="008D0F1E" w14:paraId="4D29D142" w14:textId="14C0490C" w:rsidTr="004008B9">
        <w:trPr>
          <w:tblHeader/>
        </w:trPr>
        <w:tc>
          <w:tcPr>
            <w:tcW w:w="1749" w:type="pct"/>
            <w:shd w:val="clear" w:color="auto" w:fill="DAEEF3" w:themeFill="accent5" w:themeFillTint="33"/>
          </w:tcPr>
          <w:p w14:paraId="2CB42CFE" w14:textId="77777777" w:rsidR="00AD0CCB" w:rsidRPr="008D0F1E" w:rsidRDefault="00AD0CCB" w:rsidP="00C309AC">
            <w:pPr>
              <w:keepNext/>
              <w:spacing w:before="40" w:after="40"/>
              <w:jc w:val="left"/>
              <w:rPr>
                <w:rFonts w:eastAsia="Arial,Calibri" w:cs="Arial"/>
                <w:b/>
                <w:bCs/>
              </w:rPr>
            </w:pPr>
            <w:r w:rsidRPr="008D0F1E">
              <w:rPr>
                <w:rFonts w:eastAsia="Arial,Calibri" w:cs="Arial"/>
                <w:b/>
                <w:bCs/>
              </w:rPr>
              <w:t>Klasifikace</w:t>
            </w:r>
          </w:p>
        </w:tc>
        <w:tc>
          <w:tcPr>
            <w:tcW w:w="689" w:type="pct"/>
            <w:shd w:val="clear" w:color="auto" w:fill="DAEEF3" w:themeFill="accent5" w:themeFillTint="33"/>
          </w:tcPr>
          <w:p w14:paraId="172ED123" w14:textId="77777777" w:rsidR="00AD0CCB" w:rsidRPr="008D0F1E" w:rsidRDefault="00AD0CCB" w:rsidP="00C309AC">
            <w:pPr>
              <w:keepNext/>
              <w:spacing w:before="40" w:after="40"/>
              <w:jc w:val="left"/>
              <w:rPr>
                <w:rFonts w:eastAsia="Arial" w:cs="Arial"/>
                <w:b/>
                <w:bCs/>
              </w:rPr>
            </w:pPr>
            <w:r w:rsidRPr="008D0F1E">
              <w:rPr>
                <w:rFonts w:eastAsia="Arial" w:cs="Arial"/>
                <w:b/>
                <w:bCs/>
              </w:rPr>
              <w:t>Vyberte</w:t>
            </w:r>
          </w:p>
        </w:tc>
        <w:tc>
          <w:tcPr>
            <w:tcW w:w="500" w:type="pct"/>
            <w:shd w:val="clear" w:color="auto" w:fill="DAEEF3" w:themeFill="accent5" w:themeFillTint="33"/>
          </w:tcPr>
          <w:p w14:paraId="7A19DC6A" w14:textId="1BC0BBA9" w:rsidR="00AD0CCB" w:rsidRPr="008D0F1E" w:rsidRDefault="00F37BBA" w:rsidP="00C309AC">
            <w:pPr>
              <w:keepNext/>
              <w:spacing w:before="40" w:after="40"/>
              <w:jc w:val="left"/>
              <w:rPr>
                <w:rFonts w:eastAsia="Arial" w:cs="Arial"/>
                <w:b/>
                <w:bCs/>
              </w:rPr>
            </w:pPr>
            <w:r w:rsidRPr="008D0F1E">
              <w:rPr>
                <w:rFonts w:eastAsia="Arial" w:cs="Arial"/>
                <w:b/>
                <w:bCs/>
              </w:rPr>
              <w:t>Č. žádosti o výjimku</w:t>
            </w:r>
          </w:p>
        </w:tc>
        <w:tc>
          <w:tcPr>
            <w:tcW w:w="2062" w:type="pct"/>
            <w:shd w:val="clear" w:color="auto" w:fill="DAEEF3" w:themeFill="accent5" w:themeFillTint="33"/>
          </w:tcPr>
          <w:p w14:paraId="2FBF1A57" w14:textId="6201168A" w:rsidR="00AD0CCB" w:rsidRPr="008D0F1E" w:rsidRDefault="00F37BBA" w:rsidP="00C309AC">
            <w:pPr>
              <w:keepNext/>
              <w:spacing w:before="40" w:after="40"/>
              <w:jc w:val="left"/>
              <w:rPr>
                <w:rFonts w:eastAsia="Arial" w:cs="Arial"/>
                <w:b/>
                <w:bCs/>
              </w:rPr>
            </w:pPr>
            <w:r w:rsidRPr="008D0F1E">
              <w:rPr>
                <w:rFonts w:eastAsia="Arial" w:cs="Arial"/>
                <w:b/>
                <w:bCs/>
              </w:rPr>
              <w:t>Vysvětlete</w:t>
            </w:r>
          </w:p>
        </w:tc>
      </w:tr>
      <w:tr w:rsidR="00AD0CCB" w:rsidRPr="008D0F1E" w14:paraId="180A3609" w14:textId="5162524C"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84DA977" w14:textId="0EDC8E46" w:rsidR="00AD0CCB" w:rsidRPr="008D0F1E" w:rsidRDefault="003B7E6C" w:rsidP="00C37272">
            <w:pPr>
              <w:spacing w:after="0"/>
              <w:jc w:val="left"/>
              <w:rPr>
                <w:rFonts w:eastAsia="Times New Roman" w:cs="Arial"/>
                <w:b/>
                <w:color w:val="000000"/>
                <w:sz w:val="22"/>
                <w:lang w:eastAsia="cs-CZ"/>
              </w:rPr>
            </w:pPr>
            <w:hyperlink r:id="rId26" w:history="1">
              <w:r w:rsidR="00AD0CCB" w:rsidRPr="008D0F1E">
                <w:rPr>
                  <w:rStyle w:val="Hypertextovodkaz"/>
                  <w:rFonts w:cs="Arial"/>
                </w:rPr>
                <w:t>Standardně digitalizované</w:t>
              </w:r>
            </w:hyperlink>
          </w:p>
        </w:tc>
        <w:tc>
          <w:tcPr>
            <w:tcW w:w="689" w:type="pct"/>
            <w:noWrap/>
            <w:hideMark/>
          </w:tcPr>
          <w:p w14:paraId="366B27ED" w14:textId="77777777" w:rsidR="00AD0CCB" w:rsidRPr="008D0F1E" w:rsidRDefault="00B96987" w:rsidP="00C309AC">
            <w:pPr>
              <w:spacing w:after="0"/>
              <w:jc w:val="left"/>
              <w:rPr>
                <w:rFonts w:eastAsia="Calibri,Times New Roman" w:cs="Arial"/>
                <w:color w:val="000000"/>
                <w:sz w:val="22"/>
                <w:lang w:eastAsia="cs-CZ"/>
              </w:rPr>
            </w:pPr>
            <w:sdt>
              <w:sdtPr>
                <w:rPr>
                  <w:rFonts w:cs="Arial"/>
                  <w:b/>
                </w:rPr>
                <w:id w:val="365413210"/>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47E785F0"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43FC0D85" w14:textId="59275CA3" w:rsidR="00AD0CCB" w:rsidRPr="008D0F1E" w:rsidRDefault="00F37BBA" w:rsidP="00417B03">
            <w:pPr>
              <w:rPr>
                <w:rFonts w:cs="Arial"/>
              </w:rPr>
            </w:pPr>
            <w:r w:rsidRPr="008D0F1E">
              <w:rPr>
                <w:rFonts w:cs="Arial"/>
                <w:color w:val="FF0000"/>
              </w:rPr>
              <w:t>&lt;Dodržení principu je dle</w:t>
            </w:r>
            <w:r w:rsidR="00417B03" w:rsidRPr="008D0F1E">
              <w:rPr>
                <w:rFonts w:cs="Arial"/>
                <w:color w:val="FF0000"/>
              </w:rPr>
              <w:t xml:space="preserve"> mapující tabulky</w:t>
            </w:r>
            <w:r w:rsidRPr="008D0F1E">
              <w:rPr>
                <w:rFonts w:cs="Arial"/>
                <w:color w:val="FF0000"/>
              </w:rPr>
              <w:t xml:space="preserve"> </w:t>
            </w:r>
            <w:hyperlink r:id="rId27" w:anchor="zakladni_architektonicke_principy_a_jejich_naplneni" w:history="1">
              <w:r w:rsidR="001873DE" w:rsidRPr="008D0F1E">
                <w:rPr>
                  <w:rStyle w:val="Hypertextovodkaz"/>
                  <w:rFonts w:cs="Arial"/>
                </w:rPr>
                <w:t>NAP</w:t>
              </w:r>
            </w:hyperlink>
            <w:r w:rsidRPr="008D0F1E">
              <w:rPr>
                <w:rFonts w:cs="Arial"/>
                <w:color w:val="FF0000"/>
              </w:rPr>
              <w:t>&gt;</w:t>
            </w:r>
            <w:r w:rsidR="001873DE" w:rsidRPr="008D0F1E">
              <w:rPr>
                <w:rFonts w:cs="Arial"/>
              </w:rPr>
              <w:t xml:space="preserve"> </w:t>
            </w:r>
          </w:p>
        </w:tc>
      </w:tr>
      <w:tr w:rsidR="00AD0CCB" w:rsidRPr="008D0F1E" w14:paraId="2A6B86F0" w14:textId="379F6DFA"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AC7B5AF" w14:textId="34DF9BC6" w:rsidR="00AD0CCB" w:rsidRPr="008D0F1E" w:rsidRDefault="003B7E6C" w:rsidP="00C37272">
            <w:pPr>
              <w:spacing w:after="0"/>
              <w:jc w:val="left"/>
              <w:rPr>
                <w:rFonts w:eastAsia="Times New Roman" w:cs="Arial"/>
                <w:b/>
                <w:color w:val="000000"/>
                <w:sz w:val="22"/>
                <w:lang w:eastAsia="cs-CZ"/>
              </w:rPr>
            </w:pPr>
            <w:hyperlink r:id="rId28" w:history="1">
              <w:r w:rsidR="00AD0CCB" w:rsidRPr="008D0F1E">
                <w:rPr>
                  <w:rStyle w:val="Hypertextovodkaz"/>
                  <w:rFonts w:cs="Arial"/>
                </w:rPr>
                <w:t>Zásada „pouze jednou“</w:t>
              </w:r>
            </w:hyperlink>
          </w:p>
        </w:tc>
        <w:tc>
          <w:tcPr>
            <w:tcW w:w="689" w:type="pct"/>
            <w:noWrap/>
            <w:hideMark/>
          </w:tcPr>
          <w:p w14:paraId="3A91E02D" w14:textId="0E225873" w:rsidR="00AD0CCB" w:rsidRPr="008D0F1E" w:rsidRDefault="00B96987" w:rsidP="00C309AC">
            <w:pPr>
              <w:spacing w:after="0"/>
              <w:jc w:val="left"/>
              <w:rPr>
                <w:rFonts w:eastAsia="Calibri,Times New Roman" w:cs="Arial"/>
                <w:color w:val="000000"/>
                <w:sz w:val="22"/>
                <w:lang w:eastAsia="cs-CZ"/>
              </w:rPr>
            </w:pPr>
            <w:sdt>
              <w:sdtPr>
                <w:rPr>
                  <w:rFonts w:cs="Arial"/>
                  <w:b/>
                </w:rPr>
                <w:id w:val="815999225"/>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095203E1"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7A4ACE4F" w14:textId="05C7ED59" w:rsidR="00AD0CCB" w:rsidRPr="008D0F1E" w:rsidRDefault="00417B03" w:rsidP="00417B03">
            <w:pPr>
              <w:rPr>
                <w:rFonts w:cs="Arial"/>
              </w:rPr>
            </w:pPr>
            <w:r w:rsidRPr="008D0F1E">
              <w:rPr>
                <w:rFonts w:cs="Arial"/>
                <w:color w:val="FF0000"/>
              </w:rPr>
              <w:t xml:space="preserve">&lt;Dodržení principu je dle mapující tabulky </w:t>
            </w:r>
            <w:hyperlink r:id="rId29"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2F72BED9" w14:textId="22D99946"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7A246180" w14:textId="48117A8F" w:rsidR="00AD0CCB" w:rsidRPr="008D0F1E" w:rsidRDefault="003B7E6C" w:rsidP="00C37272">
            <w:pPr>
              <w:spacing w:after="0"/>
              <w:jc w:val="left"/>
              <w:rPr>
                <w:rFonts w:eastAsia="Times New Roman" w:cs="Arial"/>
                <w:b/>
                <w:color w:val="000000"/>
                <w:sz w:val="22"/>
                <w:lang w:eastAsia="cs-CZ"/>
              </w:rPr>
            </w:pPr>
            <w:hyperlink r:id="rId30" w:history="1">
              <w:r w:rsidR="00AD0CCB" w:rsidRPr="008D0F1E">
                <w:rPr>
                  <w:rStyle w:val="Hypertextovodkaz"/>
                  <w:rFonts w:cs="Arial"/>
                </w:rPr>
                <w:t>Podpora začlenění a přístupnost</w:t>
              </w:r>
            </w:hyperlink>
          </w:p>
        </w:tc>
        <w:tc>
          <w:tcPr>
            <w:tcW w:w="689" w:type="pct"/>
            <w:noWrap/>
            <w:hideMark/>
          </w:tcPr>
          <w:p w14:paraId="60BD742B" w14:textId="3402157C" w:rsidR="00AD0CCB" w:rsidRPr="008D0F1E" w:rsidRDefault="00B96987" w:rsidP="00C309AC">
            <w:pPr>
              <w:spacing w:after="0"/>
              <w:jc w:val="left"/>
              <w:rPr>
                <w:rFonts w:eastAsia="Calibri,Times New Roman" w:cs="Arial"/>
                <w:color w:val="000000"/>
                <w:sz w:val="22"/>
                <w:lang w:eastAsia="cs-CZ"/>
              </w:rPr>
            </w:pPr>
            <w:sdt>
              <w:sdtPr>
                <w:rPr>
                  <w:rFonts w:cs="Arial"/>
                  <w:b/>
                </w:rPr>
                <w:id w:val="1529374448"/>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5F1E7B72"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10D9CD8D" w14:textId="0E0B020B" w:rsidR="00AD0CCB" w:rsidRPr="008D0F1E" w:rsidRDefault="00417B03" w:rsidP="00417B03">
            <w:pPr>
              <w:rPr>
                <w:rFonts w:cs="Arial"/>
              </w:rPr>
            </w:pPr>
            <w:r w:rsidRPr="008D0F1E">
              <w:rPr>
                <w:rFonts w:cs="Arial"/>
                <w:color w:val="FF0000"/>
              </w:rPr>
              <w:t xml:space="preserve">&lt;Dodržení principu je dle mapující tabulky </w:t>
            </w:r>
            <w:hyperlink r:id="rId31"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3E819E5A" w14:textId="0EAF59C4"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0105D07" w14:textId="3719CA13" w:rsidR="00AD0CCB" w:rsidRPr="008D0F1E" w:rsidRDefault="003B7E6C" w:rsidP="00C37272">
            <w:pPr>
              <w:spacing w:after="0"/>
              <w:jc w:val="left"/>
              <w:rPr>
                <w:rFonts w:eastAsia="Times New Roman" w:cs="Arial"/>
                <w:b/>
                <w:color w:val="000000"/>
                <w:sz w:val="22"/>
                <w:lang w:eastAsia="cs-CZ"/>
              </w:rPr>
            </w:pPr>
            <w:hyperlink r:id="rId32" w:history="1">
              <w:r w:rsidR="00AD0CCB" w:rsidRPr="008D0F1E">
                <w:rPr>
                  <w:rStyle w:val="Hypertextovodkaz"/>
                  <w:rFonts w:cs="Arial"/>
                </w:rPr>
                <w:t>Otevřenost a transparentnost</w:t>
              </w:r>
            </w:hyperlink>
          </w:p>
        </w:tc>
        <w:tc>
          <w:tcPr>
            <w:tcW w:w="689" w:type="pct"/>
            <w:noWrap/>
            <w:hideMark/>
          </w:tcPr>
          <w:p w14:paraId="6ECDB958" w14:textId="519B308D" w:rsidR="00AD0CCB" w:rsidRPr="008D0F1E" w:rsidRDefault="00B96987" w:rsidP="00C309AC">
            <w:pPr>
              <w:spacing w:after="0"/>
              <w:jc w:val="left"/>
              <w:rPr>
                <w:rFonts w:eastAsia="Calibri,Times New Roman" w:cs="Arial"/>
                <w:color w:val="000000"/>
                <w:sz w:val="22"/>
                <w:lang w:eastAsia="cs-CZ"/>
              </w:rPr>
            </w:pPr>
            <w:sdt>
              <w:sdtPr>
                <w:rPr>
                  <w:rFonts w:cs="Arial"/>
                  <w:b/>
                </w:rPr>
                <w:id w:val="1957821184"/>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654C6312"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781368E0" w14:textId="49093EEB" w:rsidR="00AD0CCB" w:rsidRPr="008D0F1E" w:rsidRDefault="00417B03" w:rsidP="00417B03">
            <w:pPr>
              <w:rPr>
                <w:rFonts w:cs="Arial"/>
              </w:rPr>
            </w:pPr>
            <w:r w:rsidRPr="008D0F1E">
              <w:rPr>
                <w:rFonts w:cs="Arial"/>
                <w:color w:val="FF0000"/>
              </w:rPr>
              <w:t xml:space="preserve">&lt;Dodržení principu je dle mapující tabulky </w:t>
            </w:r>
            <w:hyperlink r:id="rId33"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4ABB74BA" w14:textId="1BAB4DD1"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0DA4C35B" w14:textId="0A6C4C0D" w:rsidR="00AD0CCB" w:rsidRPr="008D0F1E" w:rsidRDefault="003B7E6C" w:rsidP="00C37272">
            <w:pPr>
              <w:spacing w:after="0"/>
              <w:jc w:val="left"/>
              <w:rPr>
                <w:rFonts w:eastAsia="Times New Roman" w:cs="Arial"/>
                <w:b/>
                <w:color w:val="000000"/>
                <w:sz w:val="22"/>
                <w:lang w:eastAsia="cs-CZ"/>
              </w:rPr>
            </w:pPr>
            <w:hyperlink r:id="rId34" w:history="1">
              <w:r w:rsidR="00AD0CCB" w:rsidRPr="008D0F1E">
                <w:rPr>
                  <w:rStyle w:val="Hypertextovodkaz"/>
                  <w:rFonts w:cs="Arial"/>
                </w:rPr>
                <w:t>Přeshraniční přístup jako standard</w:t>
              </w:r>
            </w:hyperlink>
          </w:p>
        </w:tc>
        <w:tc>
          <w:tcPr>
            <w:tcW w:w="689" w:type="pct"/>
            <w:noWrap/>
            <w:hideMark/>
          </w:tcPr>
          <w:p w14:paraId="04E739AD" w14:textId="10999F88" w:rsidR="00AD0CCB" w:rsidRPr="008D0F1E" w:rsidRDefault="00B96987" w:rsidP="00C309AC">
            <w:pPr>
              <w:spacing w:after="0"/>
              <w:jc w:val="left"/>
              <w:rPr>
                <w:rFonts w:eastAsia="Calibri,Times New Roman" w:cs="Arial"/>
                <w:color w:val="000000"/>
                <w:sz w:val="22"/>
                <w:lang w:eastAsia="cs-CZ"/>
              </w:rPr>
            </w:pPr>
            <w:sdt>
              <w:sdtPr>
                <w:rPr>
                  <w:rFonts w:cs="Arial"/>
                  <w:b/>
                </w:rPr>
                <w:id w:val="1469773054"/>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359C5D7E"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15D508E5" w14:textId="75ACAA7B" w:rsidR="00AD0CCB" w:rsidRPr="008D0F1E" w:rsidRDefault="00417B03" w:rsidP="00417B03">
            <w:pPr>
              <w:rPr>
                <w:rFonts w:cs="Arial"/>
              </w:rPr>
            </w:pPr>
            <w:r w:rsidRPr="008D0F1E">
              <w:rPr>
                <w:rFonts w:cs="Arial"/>
                <w:color w:val="FF0000"/>
              </w:rPr>
              <w:t xml:space="preserve">&lt;Dodržení principu je dle mapující tabulky </w:t>
            </w:r>
            <w:hyperlink r:id="rId35"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32B463A6" w14:textId="28C2F4FC"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1479E821" w14:textId="512CE6CD" w:rsidR="00AD0CCB" w:rsidRPr="008D0F1E" w:rsidRDefault="003B7E6C" w:rsidP="00C37272">
            <w:pPr>
              <w:spacing w:after="0"/>
              <w:jc w:val="left"/>
              <w:rPr>
                <w:rFonts w:eastAsia="Times New Roman" w:cs="Arial"/>
                <w:b/>
                <w:color w:val="000000"/>
                <w:sz w:val="22"/>
                <w:lang w:eastAsia="cs-CZ"/>
              </w:rPr>
            </w:pPr>
            <w:hyperlink r:id="rId36" w:history="1">
              <w:r w:rsidR="00AD0CCB" w:rsidRPr="008D0F1E">
                <w:rPr>
                  <w:rStyle w:val="Hypertextovodkaz"/>
                  <w:rFonts w:cs="Arial"/>
                </w:rPr>
                <w:t>Interoperabilita jako standard</w:t>
              </w:r>
            </w:hyperlink>
          </w:p>
        </w:tc>
        <w:tc>
          <w:tcPr>
            <w:tcW w:w="689" w:type="pct"/>
            <w:noWrap/>
            <w:hideMark/>
          </w:tcPr>
          <w:p w14:paraId="23CAE453" w14:textId="5FAA7839" w:rsidR="00AD0CCB" w:rsidRPr="008D0F1E" w:rsidRDefault="00B96987" w:rsidP="00C309AC">
            <w:pPr>
              <w:spacing w:after="0"/>
              <w:jc w:val="left"/>
              <w:rPr>
                <w:rFonts w:eastAsia="Calibri,Times New Roman" w:cs="Arial"/>
                <w:color w:val="000000"/>
                <w:sz w:val="22"/>
                <w:lang w:eastAsia="cs-CZ"/>
              </w:rPr>
            </w:pPr>
            <w:sdt>
              <w:sdtPr>
                <w:rPr>
                  <w:rFonts w:cs="Arial"/>
                  <w:b/>
                </w:rPr>
                <w:id w:val="650338635"/>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39A60FAE"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5A3D3F70" w14:textId="6F0BDEB2" w:rsidR="00AD0CCB" w:rsidRPr="008D0F1E" w:rsidRDefault="00417B03" w:rsidP="00417B03">
            <w:pPr>
              <w:rPr>
                <w:rFonts w:cs="Arial"/>
              </w:rPr>
            </w:pPr>
            <w:r w:rsidRPr="008D0F1E">
              <w:rPr>
                <w:rFonts w:cs="Arial"/>
                <w:color w:val="FF0000"/>
              </w:rPr>
              <w:t xml:space="preserve">&lt;Dodržení principu je dle mapující tabulky </w:t>
            </w:r>
            <w:hyperlink r:id="rId37"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16845607" w14:textId="7AB787FF"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4D5F9E30" w14:textId="6F6E3661" w:rsidR="00AD0CCB" w:rsidRPr="008D0F1E" w:rsidRDefault="003B7E6C" w:rsidP="00C37272">
            <w:pPr>
              <w:spacing w:after="0"/>
              <w:jc w:val="left"/>
              <w:rPr>
                <w:rFonts w:eastAsia="Times New Roman" w:cs="Arial"/>
                <w:b/>
                <w:color w:val="000000"/>
                <w:sz w:val="22"/>
                <w:lang w:eastAsia="cs-CZ"/>
              </w:rPr>
            </w:pPr>
            <w:hyperlink r:id="rId38" w:history="1">
              <w:r w:rsidR="00AD0CCB" w:rsidRPr="008D0F1E">
                <w:rPr>
                  <w:rStyle w:val="Hypertextovodkaz"/>
                  <w:rFonts w:cs="Arial"/>
                </w:rPr>
                <w:t>Důvěryhodnost a bezpečnost</w:t>
              </w:r>
            </w:hyperlink>
          </w:p>
        </w:tc>
        <w:tc>
          <w:tcPr>
            <w:tcW w:w="689" w:type="pct"/>
            <w:noWrap/>
            <w:hideMark/>
          </w:tcPr>
          <w:p w14:paraId="68446AD5" w14:textId="02A387DF" w:rsidR="00AD0CCB" w:rsidRPr="008D0F1E" w:rsidRDefault="00B96987" w:rsidP="00C309AC">
            <w:pPr>
              <w:spacing w:after="0"/>
              <w:jc w:val="left"/>
              <w:rPr>
                <w:rFonts w:eastAsia="Calibri,Times New Roman" w:cs="Arial"/>
                <w:color w:val="000000"/>
                <w:sz w:val="22"/>
                <w:lang w:eastAsia="cs-CZ"/>
              </w:rPr>
            </w:pPr>
            <w:sdt>
              <w:sdtPr>
                <w:rPr>
                  <w:rFonts w:cs="Arial"/>
                  <w:b/>
                </w:rPr>
                <w:id w:val="-603727004"/>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23C34D97"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6DE93972" w14:textId="2C96715C" w:rsidR="00AD0CCB" w:rsidRPr="008D0F1E" w:rsidRDefault="00417B03" w:rsidP="00417B03">
            <w:pPr>
              <w:rPr>
                <w:rFonts w:cs="Arial"/>
              </w:rPr>
            </w:pPr>
            <w:r w:rsidRPr="008D0F1E">
              <w:rPr>
                <w:rFonts w:cs="Arial"/>
                <w:color w:val="FF0000"/>
              </w:rPr>
              <w:t xml:space="preserve">&lt;Dodržení principu je dle mapující tabulky </w:t>
            </w:r>
            <w:hyperlink r:id="rId39"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0B791AC5" w14:textId="274DB557"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DE4F88C" w14:textId="4631FDAC" w:rsidR="00AD0CCB" w:rsidRPr="008D0F1E" w:rsidRDefault="003B7E6C" w:rsidP="00C37272">
            <w:pPr>
              <w:spacing w:after="0"/>
              <w:jc w:val="left"/>
              <w:rPr>
                <w:rFonts w:eastAsia="Times New Roman" w:cs="Arial"/>
                <w:b/>
                <w:color w:val="000000"/>
                <w:sz w:val="22"/>
                <w:lang w:eastAsia="cs-CZ"/>
              </w:rPr>
            </w:pPr>
            <w:hyperlink r:id="rId40" w:history="1">
              <w:r w:rsidR="00AD0CCB" w:rsidRPr="008D0F1E">
                <w:rPr>
                  <w:rStyle w:val="Hypertextovodkaz"/>
                  <w:rFonts w:cs="Arial"/>
                </w:rPr>
                <w:t>Jeden stát</w:t>
              </w:r>
            </w:hyperlink>
          </w:p>
        </w:tc>
        <w:tc>
          <w:tcPr>
            <w:tcW w:w="689" w:type="pct"/>
            <w:noWrap/>
            <w:hideMark/>
          </w:tcPr>
          <w:p w14:paraId="042000EF" w14:textId="1DF6C905" w:rsidR="00AD0CCB" w:rsidRPr="008D0F1E" w:rsidRDefault="00B96987" w:rsidP="00C309AC">
            <w:pPr>
              <w:spacing w:after="0"/>
              <w:jc w:val="left"/>
              <w:rPr>
                <w:rFonts w:eastAsia="Calibri,Times New Roman" w:cs="Arial"/>
                <w:color w:val="000000"/>
                <w:sz w:val="22"/>
                <w:lang w:eastAsia="cs-CZ"/>
              </w:rPr>
            </w:pPr>
            <w:sdt>
              <w:sdtPr>
                <w:rPr>
                  <w:rFonts w:cs="Arial"/>
                  <w:b/>
                </w:rPr>
                <w:id w:val="-1105493893"/>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5AD07DDB"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6B3285DF" w14:textId="7D48B70B" w:rsidR="00AD0CCB" w:rsidRPr="008D0F1E" w:rsidRDefault="00417B03" w:rsidP="00417B03">
            <w:pPr>
              <w:rPr>
                <w:rFonts w:cs="Arial"/>
              </w:rPr>
            </w:pPr>
            <w:r w:rsidRPr="008D0F1E">
              <w:rPr>
                <w:rFonts w:cs="Arial"/>
                <w:color w:val="FF0000"/>
              </w:rPr>
              <w:t xml:space="preserve">&lt;Dodržení principu je dle mapující tabulky </w:t>
            </w:r>
            <w:hyperlink r:id="rId41"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388A8256" w14:textId="0C46AFDB"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4004B3BC" w14:textId="3190FB09" w:rsidR="00AD0CCB" w:rsidRPr="008D0F1E" w:rsidRDefault="003B7E6C" w:rsidP="00C37272">
            <w:pPr>
              <w:spacing w:after="0"/>
              <w:jc w:val="left"/>
              <w:rPr>
                <w:rFonts w:eastAsia="Times New Roman" w:cs="Arial"/>
                <w:b/>
                <w:color w:val="000000"/>
                <w:sz w:val="22"/>
                <w:lang w:eastAsia="cs-CZ"/>
              </w:rPr>
            </w:pPr>
            <w:hyperlink r:id="rId42" w:history="1">
              <w:r w:rsidR="00AD0CCB" w:rsidRPr="008D0F1E">
                <w:rPr>
                  <w:rStyle w:val="Hypertextovodkaz"/>
                  <w:rFonts w:cs="Arial"/>
                </w:rPr>
                <w:t>Sdílené služby veřejné správy</w:t>
              </w:r>
            </w:hyperlink>
          </w:p>
        </w:tc>
        <w:tc>
          <w:tcPr>
            <w:tcW w:w="689" w:type="pct"/>
            <w:noWrap/>
            <w:hideMark/>
          </w:tcPr>
          <w:p w14:paraId="0F7007AB" w14:textId="1AC437EF" w:rsidR="00AD0CCB" w:rsidRPr="008D0F1E" w:rsidRDefault="00B96987" w:rsidP="00C309AC">
            <w:pPr>
              <w:spacing w:after="0"/>
              <w:jc w:val="left"/>
              <w:rPr>
                <w:rFonts w:eastAsia="Calibri,Times New Roman" w:cs="Arial"/>
                <w:color w:val="000000"/>
                <w:sz w:val="22"/>
                <w:lang w:eastAsia="cs-CZ"/>
              </w:rPr>
            </w:pPr>
            <w:sdt>
              <w:sdtPr>
                <w:rPr>
                  <w:rFonts w:cs="Arial"/>
                  <w:b/>
                </w:rPr>
                <w:id w:val="1260249738"/>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57E2F2D4"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0ED51125" w14:textId="41B95752" w:rsidR="00AD0CCB" w:rsidRPr="008D0F1E" w:rsidRDefault="00417B03" w:rsidP="00417B03">
            <w:pPr>
              <w:rPr>
                <w:rFonts w:cs="Arial"/>
              </w:rPr>
            </w:pPr>
            <w:r w:rsidRPr="008D0F1E">
              <w:rPr>
                <w:rFonts w:cs="Arial"/>
                <w:color w:val="FF0000"/>
              </w:rPr>
              <w:t xml:space="preserve">&lt;Dodržení principu je dle mapující tabulky </w:t>
            </w:r>
            <w:hyperlink r:id="rId43"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56B4F563" w14:textId="1EFF6ED7"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34B6F67C" w14:textId="08164E35" w:rsidR="00AD0CCB" w:rsidRPr="008D0F1E" w:rsidRDefault="003B7E6C" w:rsidP="00C37272">
            <w:pPr>
              <w:spacing w:after="0"/>
              <w:jc w:val="left"/>
              <w:rPr>
                <w:rFonts w:eastAsia="Times New Roman" w:cs="Arial"/>
                <w:b/>
                <w:color w:val="000000"/>
                <w:sz w:val="22"/>
                <w:lang w:eastAsia="cs-CZ"/>
              </w:rPr>
            </w:pPr>
            <w:hyperlink r:id="rId44" w:history="1">
              <w:r w:rsidR="00AD0CCB" w:rsidRPr="008D0F1E">
                <w:rPr>
                  <w:rStyle w:val="Hypertextovodkaz"/>
                  <w:rFonts w:cs="Arial"/>
                </w:rPr>
                <w:t>Připravenost na změny</w:t>
              </w:r>
            </w:hyperlink>
          </w:p>
        </w:tc>
        <w:tc>
          <w:tcPr>
            <w:tcW w:w="689" w:type="pct"/>
            <w:noWrap/>
            <w:hideMark/>
          </w:tcPr>
          <w:p w14:paraId="6A1AB355" w14:textId="165BBE2A" w:rsidR="00AD0CCB" w:rsidRPr="008D0F1E" w:rsidRDefault="00B96987" w:rsidP="00C309AC">
            <w:pPr>
              <w:spacing w:after="0"/>
              <w:jc w:val="left"/>
              <w:rPr>
                <w:rFonts w:eastAsia="Calibri,Times New Roman" w:cs="Arial"/>
                <w:color w:val="000000"/>
                <w:sz w:val="22"/>
                <w:lang w:eastAsia="cs-CZ"/>
              </w:rPr>
            </w:pPr>
            <w:sdt>
              <w:sdtPr>
                <w:rPr>
                  <w:rFonts w:cs="Arial"/>
                  <w:b/>
                </w:rPr>
                <w:id w:val="-1975211193"/>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1D5EBE3D"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484C0300" w14:textId="037BBC3B" w:rsidR="00AD0CCB" w:rsidRPr="008D0F1E" w:rsidRDefault="00417B03" w:rsidP="00417B03">
            <w:pPr>
              <w:rPr>
                <w:rFonts w:cs="Arial"/>
              </w:rPr>
            </w:pPr>
            <w:r w:rsidRPr="008D0F1E">
              <w:rPr>
                <w:rFonts w:cs="Arial"/>
                <w:color w:val="FF0000"/>
              </w:rPr>
              <w:t xml:space="preserve">&lt;Dodržení principu je dle mapující tabulky </w:t>
            </w:r>
            <w:hyperlink r:id="rId45"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323A457C" w14:textId="271BE920"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7736BEE3" w14:textId="4093C59A" w:rsidR="00AD0CCB" w:rsidRPr="008D0F1E" w:rsidRDefault="003B7E6C" w:rsidP="00C37272">
            <w:pPr>
              <w:spacing w:after="0"/>
              <w:jc w:val="left"/>
              <w:rPr>
                <w:rFonts w:eastAsia="Times New Roman" w:cs="Arial"/>
                <w:b/>
                <w:color w:val="000000"/>
                <w:sz w:val="22"/>
                <w:lang w:eastAsia="cs-CZ"/>
              </w:rPr>
            </w:pPr>
            <w:hyperlink r:id="rId46" w:history="1">
              <w:r w:rsidR="00AD0CCB" w:rsidRPr="008D0F1E">
                <w:rPr>
                  <w:rStyle w:val="Hypertextovodkaz"/>
                  <w:rFonts w:cs="Arial"/>
                </w:rPr>
                <w:t>eGovernment</w:t>
              </w:r>
            </w:hyperlink>
            <w:hyperlink r:id="rId47" w:history="1">
              <w:r w:rsidR="00AD0CCB" w:rsidRPr="008D0F1E">
                <w:rPr>
                  <w:rStyle w:val="Hypertextovodkaz"/>
                  <w:rFonts w:cs="Arial"/>
                </w:rPr>
                <w:t xml:space="preserve"> jako platforma</w:t>
              </w:r>
            </w:hyperlink>
          </w:p>
        </w:tc>
        <w:tc>
          <w:tcPr>
            <w:tcW w:w="689" w:type="pct"/>
            <w:noWrap/>
            <w:hideMark/>
          </w:tcPr>
          <w:p w14:paraId="0A460833" w14:textId="57CAB2CC" w:rsidR="00AD0CCB" w:rsidRPr="008D0F1E" w:rsidRDefault="00B96987" w:rsidP="00C309AC">
            <w:pPr>
              <w:spacing w:after="0"/>
              <w:jc w:val="left"/>
              <w:rPr>
                <w:rFonts w:eastAsia="Calibri,Times New Roman" w:cs="Arial"/>
                <w:color w:val="000000"/>
                <w:sz w:val="22"/>
                <w:lang w:eastAsia="cs-CZ"/>
              </w:rPr>
            </w:pPr>
            <w:sdt>
              <w:sdtPr>
                <w:rPr>
                  <w:rFonts w:cs="Arial"/>
                  <w:b/>
                </w:rPr>
                <w:id w:val="1526442006"/>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3BB53836"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74CB2718" w14:textId="10B66B02" w:rsidR="00AD0CCB" w:rsidRPr="008D0F1E" w:rsidRDefault="00417B03" w:rsidP="00417B03">
            <w:pPr>
              <w:rPr>
                <w:rFonts w:cs="Arial"/>
              </w:rPr>
            </w:pPr>
            <w:r w:rsidRPr="008D0F1E">
              <w:rPr>
                <w:rFonts w:cs="Arial"/>
                <w:color w:val="FF0000"/>
              </w:rPr>
              <w:t xml:space="preserve">&lt;Dodržení principu je dle mapující tabulky </w:t>
            </w:r>
            <w:hyperlink r:id="rId48"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174BCF2A" w14:textId="30A7C5F2"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00888609" w14:textId="7F3D1F3F" w:rsidR="00AD0CCB" w:rsidRPr="008D0F1E" w:rsidRDefault="003B7E6C" w:rsidP="00C37272">
            <w:pPr>
              <w:spacing w:after="0"/>
              <w:jc w:val="left"/>
              <w:rPr>
                <w:rFonts w:eastAsia="Times New Roman" w:cs="Arial"/>
                <w:b/>
                <w:color w:val="000000"/>
                <w:sz w:val="22"/>
                <w:lang w:eastAsia="cs-CZ"/>
              </w:rPr>
            </w:pPr>
            <w:hyperlink r:id="rId49" w:history="1">
              <w:r w:rsidR="00AD0CCB" w:rsidRPr="008D0F1E">
                <w:rPr>
                  <w:rStyle w:val="Hypertextovodkaz"/>
                  <w:rFonts w:cs="Arial"/>
                </w:rPr>
                <w:t>Vnitřně pouze digitální</w:t>
              </w:r>
            </w:hyperlink>
          </w:p>
        </w:tc>
        <w:tc>
          <w:tcPr>
            <w:tcW w:w="689" w:type="pct"/>
            <w:noWrap/>
            <w:hideMark/>
          </w:tcPr>
          <w:p w14:paraId="108AAE89" w14:textId="0D79ECA0" w:rsidR="00AD0CCB" w:rsidRPr="008D0F1E" w:rsidRDefault="00B96987" w:rsidP="00C309AC">
            <w:pPr>
              <w:spacing w:after="0"/>
              <w:jc w:val="left"/>
              <w:rPr>
                <w:rFonts w:eastAsia="Calibri,Times New Roman" w:cs="Arial"/>
                <w:color w:val="000000"/>
                <w:sz w:val="22"/>
                <w:lang w:eastAsia="cs-CZ"/>
              </w:rPr>
            </w:pPr>
            <w:sdt>
              <w:sdtPr>
                <w:rPr>
                  <w:rFonts w:cs="Arial"/>
                  <w:b/>
                </w:rPr>
                <w:id w:val="810756572"/>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33567824"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2F61A311" w14:textId="703F3844" w:rsidR="00AD0CCB" w:rsidRPr="008D0F1E" w:rsidRDefault="00417B03" w:rsidP="00417B03">
            <w:pPr>
              <w:rPr>
                <w:rFonts w:cs="Arial"/>
              </w:rPr>
            </w:pPr>
            <w:r w:rsidRPr="008D0F1E">
              <w:rPr>
                <w:rFonts w:cs="Arial"/>
                <w:color w:val="FF0000"/>
              </w:rPr>
              <w:t xml:space="preserve">&lt;Dodržení principu je dle mapující tabulky </w:t>
            </w:r>
            <w:hyperlink r:id="rId50"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558ECF13" w14:textId="4FB987F6"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257446D" w14:textId="7A8314EB" w:rsidR="00AD0CCB" w:rsidRPr="008D0F1E" w:rsidRDefault="003B7E6C" w:rsidP="00C37272">
            <w:pPr>
              <w:spacing w:after="0"/>
              <w:jc w:val="left"/>
              <w:rPr>
                <w:rFonts w:eastAsia="Times New Roman" w:cs="Arial"/>
                <w:b/>
                <w:color w:val="000000"/>
                <w:sz w:val="22"/>
                <w:lang w:eastAsia="cs-CZ"/>
              </w:rPr>
            </w:pPr>
            <w:hyperlink r:id="rId51" w:history="1">
              <w:r w:rsidR="00AD0CCB" w:rsidRPr="008D0F1E">
                <w:rPr>
                  <w:rStyle w:val="Hypertextovodkaz"/>
                  <w:rFonts w:cs="Arial"/>
                </w:rPr>
                <w:t>Otevřená data jako standard</w:t>
              </w:r>
            </w:hyperlink>
          </w:p>
        </w:tc>
        <w:tc>
          <w:tcPr>
            <w:tcW w:w="689" w:type="pct"/>
            <w:noWrap/>
            <w:hideMark/>
          </w:tcPr>
          <w:p w14:paraId="78E8FAB3" w14:textId="7B3EAE14" w:rsidR="00AD0CCB" w:rsidRPr="008D0F1E" w:rsidRDefault="00B96987" w:rsidP="00C309AC">
            <w:pPr>
              <w:spacing w:after="0"/>
              <w:jc w:val="left"/>
              <w:rPr>
                <w:rFonts w:eastAsia="Calibri,Times New Roman" w:cs="Arial"/>
                <w:color w:val="000000"/>
                <w:sz w:val="22"/>
                <w:lang w:eastAsia="cs-CZ"/>
              </w:rPr>
            </w:pPr>
            <w:sdt>
              <w:sdtPr>
                <w:rPr>
                  <w:rFonts w:cs="Arial"/>
                  <w:b/>
                </w:rPr>
                <w:id w:val="-1566261483"/>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1CE6992B"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1BA1B878" w14:textId="04EA3A77" w:rsidR="00AD0CCB" w:rsidRPr="008D0F1E" w:rsidRDefault="00417B03" w:rsidP="00417B03">
            <w:pPr>
              <w:rPr>
                <w:rFonts w:cs="Arial"/>
              </w:rPr>
            </w:pPr>
            <w:r w:rsidRPr="008D0F1E">
              <w:rPr>
                <w:rFonts w:cs="Arial"/>
                <w:color w:val="FF0000"/>
              </w:rPr>
              <w:t xml:space="preserve">&lt;Dodržení principu je dle mapující tabulky </w:t>
            </w:r>
            <w:hyperlink r:id="rId52"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4E45DB6D" w14:textId="262E8DBD"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2AAFE8A" w14:textId="094624AB" w:rsidR="00AD0CCB" w:rsidRPr="008D0F1E" w:rsidRDefault="003B7E6C" w:rsidP="00C37272">
            <w:pPr>
              <w:spacing w:after="0"/>
              <w:jc w:val="left"/>
              <w:rPr>
                <w:rFonts w:eastAsia="Times New Roman" w:cs="Arial"/>
                <w:b/>
                <w:color w:val="000000"/>
                <w:sz w:val="22"/>
                <w:lang w:eastAsia="cs-CZ"/>
              </w:rPr>
            </w:pPr>
            <w:hyperlink r:id="rId53" w:history="1">
              <w:r w:rsidR="00AD0CCB" w:rsidRPr="008D0F1E">
                <w:rPr>
                  <w:rStyle w:val="Hypertextovodkaz"/>
                  <w:rFonts w:cs="Arial"/>
                </w:rPr>
                <w:t>Technologická neutralita</w:t>
              </w:r>
            </w:hyperlink>
          </w:p>
        </w:tc>
        <w:tc>
          <w:tcPr>
            <w:tcW w:w="689" w:type="pct"/>
            <w:noWrap/>
            <w:hideMark/>
          </w:tcPr>
          <w:p w14:paraId="54F3F0E3" w14:textId="666BD35B" w:rsidR="00AD0CCB" w:rsidRPr="008D0F1E" w:rsidRDefault="00B96987" w:rsidP="00C309AC">
            <w:pPr>
              <w:spacing w:after="0"/>
              <w:jc w:val="left"/>
              <w:rPr>
                <w:rFonts w:eastAsia="Calibri,Times New Roman" w:cs="Arial"/>
                <w:color w:val="000000"/>
                <w:sz w:val="22"/>
                <w:lang w:eastAsia="cs-CZ"/>
              </w:rPr>
            </w:pPr>
            <w:sdt>
              <w:sdtPr>
                <w:rPr>
                  <w:rFonts w:cs="Arial"/>
                  <w:b/>
                </w:rPr>
                <w:id w:val="455532030"/>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2D6D1EDD"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630063B3" w14:textId="12B52507" w:rsidR="00AD0CCB" w:rsidRPr="008D0F1E" w:rsidRDefault="00417B03" w:rsidP="00417B03">
            <w:pPr>
              <w:rPr>
                <w:rFonts w:cs="Arial"/>
              </w:rPr>
            </w:pPr>
            <w:r w:rsidRPr="008D0F1E">
              <w:rPr>
                <w:rFonts w:cs="Arial"/>
                <w:color w:val="FF0000"/>
              </w:rPr>
              <w:t xml:space="preserve">&lt;Dodržení principu je dle mapující tabulky </w:t>
            </w:r>
            <w:hyperlink r:id="rId54"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091F3D8B" w14:textId="20FDB447"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8FFC7F3" w14:textId="0261EF9F" w:rsidR="00AD0CCB" w:rsidRPr="008D0F1E" w:rsidRDefault="003B7E6C" w:rsidP="00C37272">
            <w:pPr>
              <w:spacing w:after="0"/>
              <w:jc w:val="left"/>
              <w:rPr>
                <w:rFonts w:eastAsia="Times New Roman" w:cs="Arial"/>
                <w:b/>
                <w:color w:val="000000"/>
                <w:sz w:val="22"/>
                <w:lang w:eastAsia="cs-CZ"/>
              </w:rPr>
            </w:pPr>
            <w:hyperlink r:id="rId55" w:history="1">
              <w:r w:rsidR="00AD0CCB" w:rsidRPr="008D0F1E">
                <w:rPr>
                  <w:rStyle w:val="Hypertextovodkaz"/>
                  <w:rFonts w:cs="Arial"/>
                </w:rPr>
                <w:t>Uživatelská přívětivost</w:t>
              </w:r>
            </w:hyperlink>
          </w:p>
        </w:tc>
        <w:tc>
          <w:tcPr>
            <w:tcW w:w="689" w:type="pct"/>
            <w:noWrap/>
            <w:hideMark/>
          </w:tcPr>
          <w:p w14:paraId="37A6AFF0" w14:textId="4B5AD889" w:rsidR="00AD0CCB" w:rsidRPr="008D0F1E" w:rsidRDefault="00B96987" w:rsidP="00C309AC">
            <w:pPr>
              <w:spacing w:after="0"/>
              <w:jc w:val="left"/>
              <w:rPr>
                <w:rFonts w:eastAsia="Calibri,Times New Roman" w:cs="Arial"/>
                <w:color w:val="000000"/>
                <w:sz w:val="22"/>
                <w:lang w:eastAsia="cs-CZ"/>
              </w:rPr>
            </w:pPr>
            <w:sdt>
              <w:sdtPr>
                <w:rPr>
                  <w:rFonts w:cs="Arial"/>
                  <w:b/>
                </w:rPr>
                <w:id w:val="-747650075"/>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10B84AEE"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3FF9D100" w14:textId="5EA32004" w:rsidR="00AD0CCB" w:rsidRPr="008D0F1E" w:rsidRDefault="00417B03" w:rsidP="00417B03">
            <w:pPr>
              <w:rPr>
                <w:rFonts w:cs="Arial"/>
              </w:rPr>
            </w:pPr>
            <w:r w:rsidRPr="008D0F1E">
              <w:rPr>
                <w:rFonts w:cs="Arial"/>
                <w:color w:val="FF0000"/>
              </w:rPr>
              <w:t xml:space="preserve">&lt;Dodržení principu je dle mapující tabulky </w:t>
            </w:r>
            <w:hyperlink r:id="rId56"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477625D4" w14:textId="6DD3B23B"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0E88B000" w14:textId="0EA35B2B" w:rsidR="00AD0CCB" w:rsidRPr="008D0F1E" w:rsidRDefault="003B7E6C" w:rsidP="00C37272">
            <w:pPr>
              <w:spacing w:after="0"/>
              <w:jc w:val="left"/>
              <w:rPr>
                <w:rFonts w:eastAsia="Times New Roman" w:cs="Arial"/>
                <w:b/>
                <w:color w:val="000000"/>
                <w:sz w:val="22"/>
                <w:lang w:eastAsia="cs-CZ"/>
              </w:rPr>
            </w:pPr>
            <w:hyperlink r:id="rId57" w:history="1">
              <w:r w:rsidR="00AD0CCB" w:rsidRPr="008D0F1E">
                <w:rPr>
                  <w:rStyle w:val="Hypertextovodkaz"/>
                  <w:rFonts w:cs="Arial"/>
                </w:rPr>
                <w:t xml:space="preserve">Konsolidace a propojování </w:t>
              </w:r>
            </w:hyperlink>
          </w:p>
        </w:tc>
        <w:tc>
          <w:tcPr>
            <w:tcW w:w="689" w:type="pct"/>
            <w:noWrap/>
            <w:hideMark/>
          </w:tcPr>
          <w:p w14:paraId="2CD4B3D0" w14:textId="0B4FCD26" w:rsidR="00AD0CCB" w:rsidRPr="008D0F1E" w:rsidRDefault="00B96987" w:rsidP="00C309AC">
            <w:pPr>
              <w:spacing w:after="0"/>
              <w:jc w:val="left"/>
              <w:rPr>
                <w:rFonts w:eastAsia="Calibri,Times New Roman" w:cs="Arial"/>
                <w:color w:val="000000"/>
                <w:sz w:val="22"/>
                <w:lang w:eastAsia="cs-CZ"/>
              </w:rPr>
            </w:pPr>
            <w:sdt>
              <w:sdtPr>
                <w:rPr>
                  <w:rFonts w:cs="Arial"/>
                  <w:b/>
                </w:rPr>
                <w:id w:val="949276473"/>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7702F4CC"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6D697B57" w14:textId="47A3A15B" w:rsidR="00AD0CCB" w:rsidRPr="008D0F1E" w:rsidRDefault="00417B03" w:rsidP="00417B03">
            <w:pPr>
              <w:rPr>
                <w:rFonts w:cs="Arial"/>
              </w:rPr>
            </w:pPr>
            <w:r w:rsidRPr="008D0F1E">
              <w:rPr>
                <w:rFonts w:cs="Arial"/>
                <w:color w:val="FF0000"/>
              </w:rPr>
              <w:t xml:space="preserve">&lt;Dodržení principu je dle mapující tabulky </w:t>
            </w:r>
            <w:hyperlink r:id="rId58" w:anchor="zakladni_architektonicke_principy_a_jejich_naplneni" w:history="1">
              <w:r w:rsidRPr="008D0F1E">
                <w:rPr>
                  <w:rStyle w:val="Hypertextovodkaz"/>
                  <w:rFonts w:cs="Arial"/>
                </w:rPr>
                <w:t>NAP</w:t>
              </w:r>
            </w:hyperlink>
            <w:r w:rsidRPr="008D0F1E">
              <w:rPr>
                <w:rFonts w:cs="Arial"/>
                <w:color w:val="FF0000"/>
              </w:rPr>
              <w:t>&gt;</w:t>
            </w:r>
          </w:p>
        </w:tc>
      </w:tr>
      <w:tr w:rsidR="00AD0CCB" w:rsidRPr="008D0F1E" w14:paraId="4AC41109" w14:textId="02ADA6D4" w:rsidTr="004008B9">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1A960943" w14:textId="0DD4C682" w:rsidR="00AD0CCB" w:rsidRPr="008D0F1E" w:rsidRDefault="003B7E6C" w:rsidP="00C37272">
            <w:pPr>
              <w:spacing w:after="0"/>
              <w:jc w:val="left"/>
              <w:rPr>
                <w:rFonts w:eastAsia="Times New Roman" w:cs="Arial"/>
                <w:b/>
                <w:color w:val="000000"/>
                <w:sz w:val="22"/>
                <w:lang w:eastAsia="cs-CZ"/>
              </w:rPr>
            </w:pPr>
            <w:hyperlink r:id="rId59" w:history="1">
              <w:r w:rsidR="00AD0CCB" w:rsidRPr="008D0F1E">
                <w:rPr>
                  <w:rStyle w:val="Hypertextovodkaz"/>
                  <w:rFonts w:cs="Arial"/>
                </w:rPr>
                <w:t>Omezení budování monolitických systémů</w:t>
              </w:r>
            </w:hyperlink>
          </w:p>
        </w:tc>
        <w:tc>
          <w:tcPr>
            <w:tcW w:w="689" w:type="pct"/>
            <w:noWrap/>
            <w:hideMark/>
          </w:tcPr>
          <w:p w14:paraId="08EE219D" w14:textId="40DA6FA6" w:rsidR="00AD0CCB" w:rsidRPr="008D0F1E" w:rsidRDefault="00B96987" w:rsidP="00C309AC">
            <w:pPr>
              <w:spacing w:after="0"/>
              <w:jc w:val="left"/>
              <w:rPr>
                <w:rFonts w:eastAsia="Calibri,Times New Roman" w:cs="Arial"/>
                <w:color w:val="000000"/>
                <w:sz w:val="22"/>
                <w:lang w:eastAsia="cs-CZ"/>
              </w:rPr>
            </w:pPr>
            <w:sdt>
              <w:sdtPr>
                <w:rPr>
                  <w:rFonts w:cs="Arial"/>
                  <w:b/>
                </w:rPr>
                <w:id w:val="-242332361"/>
                <w:showingPlcHdr/>
                <w:comboBox>
                  <w:listItem w:displayText="Ano" w:value="Ano"/>
                  <w:listItem w:displayText="Nerelevantní" w:value="Nerelevantní"/>
                  <w:listItem w:displayText="Ne, žádáme o výjimku" w:value="Ne, žádáme o výjimku"/>
                </w:comboBox>
              </w:sdtPr>
              <w:sdtEndPr/>
              <w:sdtContent>
                <w:r w:rsidR="00AD0CCB" w:rsidRPr="008D0F1E">
                  <w:rPr>
                    <w:rStyle w:val="Zstupntext"/>
                    <w:rFonts w:cs="Arial"/>
                    <w:i/>
                    <w:color w:val="FF0000"/>
                  </w:rPr>
                  <w:t>Zvolte položku.</w:t>
                </w:r>
              </w:sdtContent>
            </w:sdt>
          </w:p>
        </w:tc>
        <w:tc>
          <w:tcPr>
            <w:tcW w:w="500" w:type="pct"/>
            <w:noWrap/>
          </w:tcPr>
          <w:p w14:paraId="328C4872" w14:textId="77777777" w:rsidR="00AD0CCB" w:rsidRPr="008D0F1E" w:rsidRDefault="00AD0CCB" w:rsidP="00C37272">
            <w:pPr>
              <w:spacing w:after="0"/>
              <w:jc w:val="left"/>
              <w:rPr>
                <w:rFonts w:eastAsia="Times New Roman" w:cs="Arial"/>
                <w:color w:val="000000"/>
                <w:sz w:val="22"/>
                <w:lang w:eastAsia="cs-CZ"/>
              </w:rPr>
            </w:pPr>
          </w:p>
        </w:tc>
        <w:tc>
          <w:tcPr>
            <w:tcW w:w="2062" w:type="pct"/>
          </w:tcPr>
          <w:p w14:paraId="5AE5CDFC" w14:textId="68267FDB" w:rsidR="00AD0CCB" w:rsidRPr="008D0F1E" w:rsidRDefault="00417B03" w:rsidP="00417B03">
            <w:pPr>
              <w:rPr>
                <w:rFonts w:cs="Arial"/>
              </w:rPr>
            </w:pPr>
            <w:r w:rsidRPr="008D0F1E">
              <w:rPr>
                <w:rFonts w:cs="Arial"/>
                <w:color w:val="FF0000"/>
              </w:rPr>
              <w:t xml:space="preserve">&lt;Dodržení principu je dle mapující tabulky </w:t>
            </w:r>
            <w:hyperlink r:id="rId60" w:anchor="zakladni_architektonicke_principy_a_jejich_naplneni" w:history="1">
              <w:r w:rsidRPr="008D0F1E">
                <w:rPr>
                  <w:rStyle w:val="Hypertextovodkaz"/>
                  <w:rFonts w:cs="Arial"/>
                </w:rPr>
                <w:t>NAP</w:t>
              </w:r>
            </w:hyperlink>
            <w:r w:rsidRPr="008D0F1E">
              <w:rPr>
                <w:rFonts w:cs="Arial"/>
                <w:color w:val="FF0000"/>
              </w:rPr>
              <w:t>&gt;</w:t>
            </w:r>
          </w:p>
        </w:tc>
      </w:tr>
      <w:tr w:rsidR="004008B9" w:rsidRPr="008D0F1E" w14:paraId="452D7FDD" w14:textId="77777777" w:rsidTr="004008B9">
        <w:tblPrEx>
          <w:tblLook w:val="04A0" w:firstRow="1" w:lastRow="0" w:firstColumn="1" w:lastColumn="0" w:noHBand="0" w:noVBand="1"/>
        </w:tblPrEx>
        <w:trPr>
          <w:trHeight w:val="300"/>
          <w:ins w:id="132" w:author="Tomáš Šedivec" w:date="2023-06-29T14:35:00Z"/>
        </w:trPr>
        <w:tc>
          <w:tcPr>
            <w:tcW w:w="1749" w:type="pct"/>
            <w:shd w:val="clear" w:color="auto" w:fill="D9D9D9" w:themeFill="background1" w:themeFillShade="D9"/>
            <w:noWrap/>
          </w:tcPr>
          <w:p w14:paraId="7A4FE1C1" w14:textId="5CC2CF9A" w:rsidR="004008B9" w:rsidRPr="008C2CDD" w:rsidRDefault="008C2CDD" w:rsidP="004008B9">
            <w:pPr>
              <w:spacing w:after="0"/>
              <w:jc w:val="left"/>
              <w:rPr>
                <w:ins w:id="133" w:author="Tomáš Šedivec" w:date="2023-06-29T14:35:00Z"/>
                <w:rFonts w:eastAsia="Times New Roman" w:cs="Arial"/>
                <w:bCs/>
                <w:color w:val="000000"/>
                <w:sz w:val="22"/>
                <w:lang w:eastAsia="cs-CZ"/>
                <w:rPrChange w:id="134" w:author="Tomáš Šedivec" w:date="2023-07-28T09:49:00Z">
                  <w:rPr>
                    <w:ins w:id="135" w:author="Tomáš Šedivec" w:date="2023-06-29T14:35:00Z"/>
                  </w:rPr>
                </w:rPrChange>
              </w:rPr>
            </w:pPr>
            <w:ins w:id="136" w:author="Tomáš Šedivec" w:date="2023-07-28T09:50:00Z">
              <w:r>
                <w:rPr>
                  <w:rFonts w:eastAsia="Times New Roman" w:cs="Arial"/>
                  <w:bCs/>
                  <w:color w:val="000000"/>
                  <w:sz w:val="22"/>
                  <w:lang w:eastAsia="cs-CZ"/>
                </w:rPr>
                <w:fldChar w:fldCharType="begin"/>
              </w:r>
              <w:r>
                <w:rPr>
                  <w:rFonts w:eastAsia="Times New Roman" w:cs="Arial"/>
                  <w:bCs/>
                  <w:color w:val="000000"/>
                  <w:sz w:val="22"/>
                  <w:lang w:eastAsia="cs-CZ"/>
                </w:rPr>
                <w:instrText>HYPERLINK "https://archi.gov.cz/ikcr"</w:instrText>
              </w:r>
              <w:r>
                <w:rPr>
                  <w:rFonts w:eastAsia="Times New Roman" w:cs="Arial"/>
                  <w:bCs/>
                  <w:color w:val="000000"/>
                  <w:sz w:val="22"/>
                  <w:lang w:eastAsia="cs-CZ"/>
                </w:rPr>
              </w:r>
              <w:r>
                <w:rPr>
                  <w:rFonts w:eastAsia="Times New Roman" w:cs="Arial"/>
                  <w:bCs/>
                  <w:color w:val="000000"/>
                  <w:sz w:val="22"/>
                  <w:lang w:eastAsia="cs-CZ"/>
                </w:rPr>
                <w:fldChar w:fldCharType="separate"/>
              </w:r>
              <w:r w:rsidR="004008B9" w:rsidRPr="008C2CDD">
                <w:rPr>
                  <w:rStyle w:val="Hypertextovodkaz"/>
                  <w:rFonts w:eastAsia="Times New Roman" w:cs="Arial"/>
                  <w:bCs/>
                  <w:sz w:val="22"/>
                  <w:lang w:eastAsia="cs-CZ"/>
                  <w:rPrChange w:id="137" w:author="Tomáš Šedivec" w:date="2023-07-28T09:49:00Z">
                    <w:rPr/>
                  </w:rPrChange>
                </w:rPr>
                <w:t>Datová suverenita a nezávislost</w:t>
              </w:r>
              <w:r>
                <w:rPr>
                  <w:rFonts w:eastAsia="Times New Roman" w:cs="Arial"/>
                  <w:bCs/>
                  <w:color w:val="000000"/>
                  <w:sz w:val="22"/>
                  <w:lang w:eastAsia="cs-CZ"/>
                </w:rPr>
                <w:fldChar w:fldCharType="end"/>
              </w:r>
            </w:ins>
          </w:p>
        </w:tc>
        <w:tc>
          <w:tcPr>
            <w:tcW w:w="689" w:type="pct"/>
            <w:noWrap/>
          </w:tcPr>
          <w:p w14:paraId="6594A125" w14:textId="6E4DDD66" w:rsidR="004008B9" w:rsidRDefault="00B96987" w:rsidP="004008B9">
            <w:pPr>
              <w:spacing w:after="0"/>
              <w:jc w:val="left"/>
              <w:rPr>
                <w:ins w:id="138" w:author="Tomáš Šedivec" w:date="2023-06-29T14:35:00Z"/>
                <w:rFonts w:cs="Arial"/>
                <w:b/>
              </w:rPr>
            </w:pPr>
            <w:customXmlInsRangeStart w:id="139" w:author="Tomáš Šedivec" w:date="2023-06-29T14:36:00Z"/>
            <w:sdt>
              <w:sdtPr>
                <w:rPr>
                  <w:rFonts w:cs="Arial"/>
                  <w:b/>
                </w:rPr>
                <w:id w:val="561457806"/>
                <w:showingPlcHdr/>
                <w:comboBox>
                  <w:listItem w:displayText="Ano" w:value="Ano"/>
                  <w:listItem w:displayText="Nerelevantní" w:value="Nerelevantní"/>
                  <w:listItem w:displayText="Ne, žádáme o výjimku" w:value="Ne, žádáme o výjimku"/>
                </w:comboBox>
              </w:sdtPr>
              <w:sdtEndPr/>
              <w:sdtContent>
                <w:customXmlInsRangeEnd w:id="139"/>
                <w:ins w:id="140" w:author="Tomáš Šedivec" w:date="2023-06-29T14:36:00Z">
                  <w:r w:rsidR="004008B9" w:rsidRPr="008D0F1E">
                    <w:rPr>
                      <w:rStyle w:val="Zstupntext"/>
                      <w:rFonts w:cs="Arial"/>
                      <w:i/>
                      <w:color w:val="FF0000"/>
                    </w:rPr>
                    <w:t>Zvolte položku.</w:t>
                  </w:r>
                </w:ins>
                <w:customXmlInsRangeStart w:id="141" w:author="Tomáš Šedivec" w:date="2023-06-29T14:36:00Z"/>
              </w:sdtContent>
            </w:sdt>
            <w:customXmlInsRangeEnd w:id="141"/>
          </w:p>
        </w:tc>
        <w:tc>
          <w:tcPr>
            <w:tcW w:w="500" w:type="pct"/>
            <w:noWrap/>
          </w:tcPr>
          <w:p w14:paraId="11F70859" w14:textId="77777777" w:rsidR="004008B9" w:rsidRPr="008D0F1E" w:rsidRDefault="004008B9" w:rsidP="004008B9">
            <w:pPr>
              <w:spacing w:after="0"/>
              <w:jc w:val="left"/>
              <w:rPr>
                <w:ins w:id="142" w:author="Tomáš Šedivec" w:date="2023-06-29T14:35:00Z"/>
                <w:rFonts w:eastAsia="Times New Roman" w:cs="Arial"/>
                <w:color w:val="000000"/>
                <w:sz w:val="22"/>
                <w:lang w:eastAsia="cs-CZ"/>
              </w:rPr>
            </w:pPr>
          </w:p>
        </w:tc>
        <w:tc>
          <w:tcPr>
            <w:tcW w:w="2062" w:type="pct"/>
          </w:tcPr>
          <w:p w14:paraId="4D07F421" w14:textId="36C11D54" w:rsidR="004008B9" w:rsidRPr="008D0F1E" w:rsidRDefault="004008B9" w:rsidP="004008B9">
            <w:pPr>
              <w:rPr>
                <w:ins w:id="143" w:author="Tomáš Šedivec" w:date="2023-06-29T14:35:00Z"/>
                <w:rFonts w:cs="Arial"/>
                <w:color w:val="FF0000"/>
              </w:rPr>
            </w:pPr>
            <w:ins w:id="144" w:author="Tomáš Šedivec" w:date="2023-06-29T14:36:00Z">
              <w:r w:rsidRPr="008D0F1E">
                <w:rPr>
                  <w:rFonts w:cs="Arial"/>
                  <w:color w:val="FF0000"/>
                </w:rPr>
                <w:t xml:space="preserve">&lt;Dodržení principu je dle mapující tabulky </w:t>
              </w:r>
              <w:r>
                <w:fldChar w:fldCharType="begin"/>
              </w:r>
              <w:r>
                <w:instrText xml:space="preserve"> HYPERLINK "https://archi.gov.cz/nap_dokument:uvod" \l "zakladni_architektonicke_principy_a_jejich_naplneni" </w:instrText>
              </w:r>
              <w:r>
                <w:fldChar w:fldCharType="separate"/>
              </w:r>
              <w:r w:rsidRPr="008D0F1E">
                <w:rPr>
                  <w:rStyle w:val="Hypertextovodkaz"/>
                  <w:rFonts w:cs="Arial"/>
                </w:rPr>
                <w:t>NAP</w:t>
              </w:r>
              <w:r>
                <w:rPr>
                  <w:rStyle w:val="Hypertextovodkaz"/>
                  <w:rFonts w:cs="Arial"/>
                </w:rPr>
                <w:fldChar w:fldCharType="end"/>
              </w:r>
              <w:r w:rsidRPr="008D0F1E">
                <w:rPr>
                  <w:rFonts w:cs="Arial"/>
                  <w:color w:val="FF0000"/>
                </w:rPr>
                <w:t>&gt;</w:t>
              </w:r>
            </w:ins>
          </w:p>
        </w:tc>
      </w:tr>
      <w:tr w:rsidR="004008B9" w:rsidRPr="008D0F1E" w14:paraId="3C9D6E70" w14:textId="77777777" w:rsidTr="004008B9">
        <w:tblPrEx>
          <w:tblLook w:val="04A0" w:firstRow="1" w:lastRow="0" w:firstColumn="1" w:lastColumn="0" w:noHBand="0" w:noVBand="1"/>
        </w:tblPrEx>
        <w:trPr>
          <w:trHeight w:val="300"/>
          <w:ins w:id="145" w:author="Tomáš Šedivec" w:date="2023-06-29T14:36:00Z"/>
        </w:trPr>
        <w:tc>
          <w:tcPr>
            <w:tcW w:w="1749" w:type="pct"/>
            <w:shd w:val="clear" w:color="auto" w:fill="D9D9D9" w:themeFill="background1" w:themeFillShade="D9"/>
            <w:noWrap/>
          </w:tcPr>
          <w:p w14:paraId="76D7CE6E" w14:textId="43C4C404" w:rsidR="004008B9" w:rsidRPr="008C2CDD" w:rsidRDefault="008C2CDD" w:rsidP="004008B9">
            <w:pPr>
              <w:spacing w:after="0"/>
              <w:jc w:val="left"/>
              <w:rPr>
                <w:ins w:id="146" w:author="Tomáš Šedivec" w:date="2023-06-29T14:36:00Z"/>
                <w:rFonts w:eastAsia="Times New Roman" w:cs="Arial"/>
                <w:bCs/>
                <w:color w:val="000000"/>
                <w:sz w:val="22"/>
                <w:lang w:eastAsia="cs-CZ"/>
                <w:rPrChange w:id="147" w:author="Tomáš Šedivec" w:date="2023-07-28T09:49:00Z">
                  <w:rPr>
                    <w:ins w:id="148" w:author="Tomáš Šedivec" w:date="2023-06-29T14:36:00Z"/>
                  </w:rPr>
                </w:rPrChange>
              </w:rPr>
            </w:pPr>
            <w:ins w:id="149" w:author="Tomáš Šedivec" w:date="2023-07-28T09:51:00Z">
              <w:r>
                <w:rPr>
                  <w:rFonts w:eastAsia="Times New Roman" w:cs="Arial"/>
                  <w:bCs/>
                  <w:color w:val="000000"/>
                  <w:sz w:val="22"/>
                  <w:lang w:eastAsia="cs-CZ"/>
                </w:rPr>
                <w:fldChar w:fldCharType="begin"/>
              </w:r>
              <w:r>
                <w:rPr>
                  <w:rFonts w:eastAsia="Times New Roman" w:cs="Arial"/>
                  <w:bCs/>
                  <w:color w:val="000000"/>
                  <w:sz w:val="22"/>
                  <w:lang w:eastAsia="cs-CZ"/>
                </w:rPr>
                <w:instrText>HYPERLINK "https://archi.gov.cz/ikcr"</w:instrText>
              </w:r>
              <w:r>
                <w:rPr>
                  <w:rFonts w:eastAsia="Times New Roman" w:cs="Arial"/>
                  <w:bCs/>
                  <w:color w:val="000000"/>
                  <w:sz w:val="22"/>
                  <w:lang w:eastAsia="cs-CZ"/>
                </w:rPr>
              </w:r>
              <w:r>
                <w:rPr>
                  <w:rFonts w:eastAsia="Times New Roman" w:cs="Arial"/>
                  <w:bCs/>
                  <w:color w:val="000000"/>
                  <w:sz w:val="22"/>
                  <w:lang w:eastAsia="cs-CZ"/>
                </w:rPr>
                <w:fldChar w:fldCharType="separate"/>
              </w:r>
              <w:r w:rsidR="004008B9" w:rsidRPr="008C2CDD">
                <w:rPr>
                  <w:rStyle w:val="Hypertextovodkaz"/>
                  <w:rFonts w:eastAsia="Times New Roman" w:cs="Arial"/>
                  <w:bCs/>
                  <w:sz w:val="22"/>
                  <w:lang w:eastAsia="cs-CZ"/>
                  <w:rPrChange w:id="150" w:author="Tomáš Šedivec" w:date="2023-07-28T09:49:00Z">
                    <w:rPr/>
                  </w:rPrChange>
                </w:rPr>
                <w:t>Otevřená řešení</w:t>
              </w:r>
              <w:r>
                <w:rPr>
                  <w:rFonts w:eastAsia="Times New Roman" w:cs="Arial"/>
                  <w:bCs/>
                  <w:color w:val="000000"/>
                  <w:sz w:val="22"/>
                  <w:lang w:eastAsia="cs-CZ"/>
                </w:rPr>
                <w:fldChar w:fldCharType="end"/>
              </w:r>
            </w:ins>
          </w:p>
        </w:tc>
        <w:tc>
          <w:tcPr>
            <w:tcW w:w="689" w:type="pct"/>
            <w:noWrap/>
          </w:tcPr>
          <w:p w14:paraId="50173790" w14:textId="5AF306DF" w:rsidR="004008B9" w:rsidRDefault="00B96987" w:rsidP="004008B9">
            <w:pPr>
              <w:spacing w:after="0"/>
              <w:jc w:val="left"/>
              <w:rPr>
                <w:ins w:id="151" w:author="Tomáš Šedivec" w:date="2023-06-29T14:36:00Z"/>
                <w:rFonts w:cs="Arial"/>
                <w:b/>
              </w:rPr>
            </w:pPr>
            <w:customXmlInsRangeStart w:id="152" w:author="Tomáš Šedivec" w:date="2023-06-29T14:36:00Z"/>
            <w:sdt>
              <w:sdtPr>
                <w:rPr>
                  <w:rFonts w:cs="Arial"/>
                  <w:b/>
                </w:rPr>
                <w:id w:val="-177509969"/>
                <w:showingPlcHdr/>
                <w:comboBox>
                  <w:listItem w:displayText="Ano" w:value="Ano"/>
                  <w:listItem w:displayText="Nerelevantní" w:value="Nerelevantní"/>
                  <w:listItem w:displayText="Ne, žádáme o výjimku" w:value="Ne, žádáme o výjimku"/>
                </w:comboBox>
              </w:sdtPr>
              <w:sdtEndPr/>
              <w:sdtContent>
                <w:customXmlInsRangeEnd w:id="152"/>
                <w:ins w:id="153" w:author="Tomáš Šedivec" w:date="2023-06-29T14:36:00Z">
                  <w:r w:rsidR="004008B9" w:rsidRPr="008D0F1E">
                    <w:rPr>
                      <w:rStyle w:val="Zstupntext"/>
                      <w:rFonts w:cs="Arial"/>
                      <w:i/>
                      <w:color w:val="FF0000"/>
                    </w:rPr>
                    <w:t>Zvolte položku.</w:t>
                  </w:r>
                </w:ins>
                <w:customXmlInsRangeStart w:id="154" w:author="Tomáš Šedivec" w:date="2023-06-29T14:36:00Z"/>
              </w:sdtContent>
            </w:sdt>
            <w:customXmlInsRangeEnd w:id="154"/>
          </w:p>
        </w:tc>
        <w:tc>
          <w:tcPr>
            <w:tcW w:w="500" w:type="pct"/>
            <w:noWrap/>
          </w:tcPr>
          <w:p w14:paraId="25BB74D8" w14:textId="77777777" w:rsidR="004008B9" w:rsidRPr="008D0F1E" w:rsidRDefault="004008B9" w:rsidP="004008B9">
            <w:pPr>
              <w:spacing w:after="0"/>
              <w:jc w:val="left"/>
              <w:rPr>
                <w:ins w:id="155" w:author="Tomáš Šedivec" w:date="2023-06-29T14:36:00Z"/>
                <w:rFonts w:eastAsia="Times New Roman" w:cs="Arial"/>
                <w:color w:val="000000"/>
                <w:sz w:val="22"/>
                <w:lang w:eastAsia="cs-CZ"/>
              </w:rPr>
            </w:pPr>
          </w:p>
        </w:tc>
        <w:tc>
          <w:tcPr>
            <w:tcW w:w="2062" w:type="pct"/>
          </w:tcPr>
          <w:p w14:paraId="237E3AAB" w14:textId="6C48F201" w:rsidR="004008B9" w:rsidRPr="008D0F1E" w:rsidRDefault="004008B9" w:rsidP="004008B9">
            <w:pPr>
              <w:rPr>
                <w:ins w:id="156" w:author="Tomáš Šedivec" w:date="2023-06-29T14:36:00Z"/>
                <w:rFonts w:cs="Arial"/>
                <w:color w:val="FF0000"/>
              </w:rPr>
            </w:pPr>
            <w:ins w:id="157" w:author="Tomáš Šedivec" w:date="2023-06-29T14:36:00Z">
              <w:r w:rsidRPr="008D0F1E">
                <w:rPr>
                  <w:rFonts w:cs="Arial"/>
                  <w:color w:val="FF0000"/>
                </w:rPr>
                <w:t xml:space="preserve">&lt;Dodržení principu je dle mapující tabulky </w:t>
              </w:r>
              <w:r>
                <w:fldChar w:fldCharType="begin"/>
              </w:r>
              <w:r>
                <w:instrText xml:space="preserve"> HYPERLINK "https://archi.gov.cz/nap_dokument:uvod" \l "zakladni_architektonicke_principy_a_jejich_naplneni" </w:instrText>
              </w:r>
              <w:r>
                <w:fldChar w:fldCharType="separate"/>
              </w:r>
              <w:r w:rsidRPr="008D0F1E">
                <w:rPr>
                  <w:rStyle w:val="Hypertextovodkaz"/>
                  <w:rFonts w:cs="Arial"/>
                </w:rPr>
                <w:t>NAP</w:t>
              </w:r>
              <w:r>
                <w:rPr>
                  <w:rStyle w:val="Hypertextovodkaz"/>
                  <w:rFonts w:cs="Arial"/>
                </w:rPr>
                <w:fldChar w:fldCharType="end"/>
              </w:r>
              <w:r w:rsidRPr="008D0F1E">
                <w:rPr>
                  <w:rFonts w:cs="Arial"/>
                  <w:color w:val="FF0000"/>
                </w:rPr>
                <w:t>&gt;</w:t>
              </w:r>
            </w:ins>
          </w:p>
        </w:tc>
      </w:tr>
      <w:tr w:rsidR="004008B9" w:rsidRPr="008D0F1E" w14:paraId="4CA8A854" w14:textId="77777777" w:rsidTr="004008B9">
        <w:tblPrEx>
          <w:tblLook w:val="04A0" w:firstRow="1" w:lastRow="0" w:firstColumn="1" w:lastColumn="0" w:noHBand="0" w:noVBand="1"/>
        </w:tblPrEx>
        <w:trPr>
          <w:trHeight w:val="300"/>
          <w:ins w:id="158" w:author="Tomáš Šedivec" w:date="2023-06-29T14:36:00Z"/>
        </w:trPr>
        <w:tc>
          <w:tcPr>
            <w:tcW w:w="1749" w:type="pct"/>
            <w:shd w:val="clear" w:color="auto" w:fill="D9D9D9" w:themeFill="background1" w:themeFillShade="D9"/>
            <w:noWrap/>
          </w:tcPr>
          <w:p w14:paraId="6BDEAA30" w14:textId="12EAF347" w:rsidR="004008B9" w:rsidRPr="008C2CDD" w:rsidRDefault="008C2CDD" w:rsidP="004008B9">
            <w:pPr>
              <w:spacing w:after="0"/>
              <w:jc w:val="left"/>
              <w:rPr>
                <w:ins w:id="159" w:author="Tomáš Šedivec" w:date="2023-06-29T14:36:00Z"/>
                <w:rFonts w:eastAsia="Times New Roman" w:cs="Arial"/>
                <w:bCs/>
                <w:color w:val="000000"/>
                <w:sz w:val="22"/>
                <w:lang w:eastAsia="cs-CZ"/>
                <w:rPrChange w:id="160" w:author="Tomáš Šedivec" w:date="2023-07-28T09:49:00Z">
                  <w:rPr>
                    <w:ins w:id="161" w:author="Tomáš Šedivec" w:date="2023-06-29T14:36:00Z"/>
                  </w:rPr>
                </w:rPrChange>
              </w:rPr>
            </w:pPr>
            <w:ins w:id="162" w:author="Tomáš Šedivec" w:date="2023-07-28T09:51:00Z">
              <w:r>
                <w:rPr>
                  <w:rFonts w:eastAsia="Times New Roman" w:cs="Arial"/>
                  <w:bCs/>
                  <w:color w:val="000000"/>
                  <w:sz w:val="22"/>
                  <w:lang w:eastAsia="cs-CZ"/>
                </w:rPr>
                <w:fldChar w:fldCharType="begin"/>
              </w:r>
              <w:r>
                <w:rPr>
                  <w:rFonts w:eastAsia="Times New Roman" w:cs="Arial"/>
                  <w:bCs/>
                  <w:color w:val="000000"/>
                  <w:sz w:val="22"/>
                  <w:lang w:eastAsia="cs-CZ"/>
                </w:rPr>
                <w:instrText>HYPERLINK "https://archi.gov.cz/ikcr"</w:instrText>
              </w:r>
              <w:r>
                <w:rPr>
                  <w:rFonts w:eastAsia="Times New Roman" w:cs="Arial"/>
                  <w:bCs/>
                  <w:color w:val="000000"/>
                  <w:sz w:val="22"/>
                  <w:lang w:eastAsia="cs-CZ"/>
                </w:rPr>
              </w:r>
              <w:r>
                <w:rPr>
                  <w:rFonts w:eastAsia="Times New Roman" w:cs="Arial"/>
                  <w:bCs/>
                  <w:color w:val="000000"/>
                  <w:sz w:val="22"/>
                  <w:lang w:eastAsia="cs-CZ"/>
                </w:rPr>
                <w:fldChar w:fldCharType="separate"/>
              </w:r>
              <w:r w:rsidR="004008B9" w:rsidRPr="008C2CDD">
                <w:rPr>
                  <w:rStyle w:val="Hypertextovodkaz"/>
                  <w:rFonts w:eastAsia="Times New Roman" w:cs="Arial"/>
                  <w:bCs/>
                  <w:sz w:val="22"/>
                  <w:lang w:eastAsia="cs-CZ"/>
                  <w:rPrChange w:id="163" w:author="Tomáš Šedivec" w:date="2023-07-28T09:49:00Z">
                    <w:rPr/>
                  </w:rPrChange>
                </w:rPr>
                <w:t>Metriky digitálních služeb</w:t>
              </w:r>
              <w:r>
                <w:rPr>
                  <w:rFonts w:eastAsia="Times New Roman" w:cs="Arial"/>
                  <w:bCs/>
                  <w:color w:val="000000"/>
                  <w:sz w:val="22"/>
                  <w:lang w:eastAsia="cs-CZ"/>
                </w:rPr>
                <w:fldChar w:fldCharType="end"/>
              </w:r>
            </w:ins>
          </w:p>
        </w:tc>
        <w:tc>
          <w:tcPr>
            <w:tcW w:w="689" w:type="pct"/>
            <w:noWrap/>
          </w:tcPr>
          <w:p w14:paraId="5833F19E" w14:textId="4E17C596" w:rsidR="004008B9" w:rsidRDefault="00B96987" w:rsidP="004008B9">
            <w:pPr>
              <w:spacing w:after="0"/>
              <w:jc w:val="left"/>
              <w:rPr>
                <w:ins w:id="164" w:author="Tomáš Šedivec" w:date="2023-06-29T14:36:00Z"/>
                <w:rFonts w:cs="Arial"/>
                <w:b/>
              </w:rPr>
            </w:pPr>
            <w:customXmlInsRangeStart w:id="165" w:author="Tomáš Šedivec" w:date="2023-06-29T14:36:00Z"/>
            <w:sdt>
              <w:sdtPr>
                <w:rPr>
                  <w:rFonts w:cs="Arial"/>
                  <w:b/>
                </w:rPr>
                <w:id w:val="-1945066058"/>
                <w:showingPlcHdr/>
                <w:comboBox>
                  <w:listItem w:displayText="Ano" w:value="Ano"/>
                  <w:listItem w:displayText="Nerelevantní" w:value="Nerelevantní"/>
                  <w:listItem w:displayText="Ne, žádáme o výjimku" w:value="Ne, žádáme o výjimku"/>
                </w:comboBox>
              </w:sdtPr>
              <w:sdtEndPr/>
              <w:sdtContent>
                <w:customXmlInsRangeEnd w:id="165"/>
                <w:ins w:id="166" w:author="Tomáš Šedivec" w:date="2023-06-29T14:36:00Z">
                  <w:r w:rsidR="004008B9" w:rsidRPr="008D0F1E">
                    <w:rPr>
                      <w:rStyle w:val="Zstupntext"/>
                      <w:rFonts w:cs="Arial"/>
                      <w:i/>
                      <w:color w:val="FF0000"/>
                    </w:rPr>
                    <w:t>Zvolte položku.</w:t>
                  </w:r>
                </w:ins>
                <w:customXmlInsRangeStart w:id="167" w:author="Tomáš Šedivec" w:date="2023-06-29T14:36:00Z"/>
              </w:sdtContent>
            </w:sdt>
            <w:customXmlInsRangeEnd w:id="167"/>
          </w:p>
        </w:tc>
        <w:tc>
          <w:tcPr>
            <w:tcW w:w="500" w:type="pct"/>
            <w:noWrap/>
          </w:tcPr>
          <w:p w14:paraId="5BC90FBE" w14:textId="77777777" w:rsidR="004008B9" w:rsidRPr="008D0F1E" w:rsidRDefault="004008B9" w:rsidP="004008B9">
            <w:pPr>
              <w:spacing w:after="0"/>
              <w:jc w:val="left"/>
              <w:rPr>
                <w:ins w:id="168" w:author="Tomáš Šedivec" w:date="2023-06-29T14:36:00Z"/>
                <w:rFonts w:eastAsia="Times New Roman" w:cs="Arial"/>
                <w:color w:val="000000"/>
                <w:sz w:val="22"/>
                <w:lang w:eastAsia="cs-CZ"/>
              </w:rPr>
            </w:pPr>
          </w:p>
        </w:tc>
        <w:tc>
          <w:tcPr>
            <w:tcW w:w="2062" w:type="pct"/>
          </w:tcPr>
          <w:p w14:paraId="4B6DC197" w14:textId="4FB4257A" w:rsidR="004008B9" w:rsidRPr="008D0F1E" w:rsidRDefault="004008B9" w:rsidP="004008B9">
            <w:pPr>
              <w:rPr>
                <w:ins w:id="169" w:author="Tomáš Šedivec" w:date="2023-06-29T14:36:00Z"/>
                <w:rFonts w:cs="Arial"/>
                <w:color w:val="FF0000"/>
              </w:rPr>
            </w:pPr>
            <w:ins w:id="170" w:author="Tomáš Šedivec" w:date="2023-06-29T14:36:00Z">
              <w:r w:rsidRPr="008D0F1E">
                <w:rPr>
                  <w:rFonts w:cs="Arial"/>
                  <w:color w:val="FF0000"/>
                </w:rPr>
                <w:t xml:space="preserve">&lt;Dodržení principu je dle mapující tabulky </w:t>
              </w:r>
              <w:r>
                <w:fldChar w:fldCharType="begin"/>
              </w:r>
              <w:r>
                <w:instrText xml:space="preserve"> HYPERLINK "https://archi.gov.cz/nap_dokument:uvod" \l "zakladni_architektonicke_principy_a_jejich_naplneni" </w:instrText>
              </w:r>
              <w:r>
                <w:fldChar w:fldCharType="separate"/>
              </w:r>
              <w:r w:rsidRPr="008D0F1E">
                <w:rPr>
                  <w:rStyle w:val="Hypertextovodkaz"/>
                  <w:rFonts w:cs="Arial"/>
                </w:rPr>
                <w:t>NAP</w:t>
              </w:r>
              <w:r>
                <w:rPr>
                  <w:rStyle w:val="Hypertextovodkaz"/>
                  <w:rFonts w:cs="Arial"/>
                </w:rPr>
                <w:fldChar w:fldCharType="end"/>
              </w:r>
              <w:r w:rsidRPr="008D0F1E">
                <w:rPr>
                  <w:rFonts w:cs="Arial"/>
                  <w:color w:val="FF0000"/>
                </w:rPr>
                <w:t>&gt;</w:t>
              </w:r>
            </w:ins>
          </w:p>
        </w:tc>
      </w:tr>
    </w:tbl>
    <w:p w14:paraId="5ECE5505" w14:textId="77777777" w:rsidR="00AF4DD9" w:rsidRPr="008D0F1E" w:rsidRDefault="00AF4DD9" w:rsidP="00AF4DD9">
      <w:pPr>
        <w:rPr>
          <w:rFonts w:cs="Arial"/>
        </w:rPr>
      </w:pPr>
      <w:bookmarkStart w:id="171" w:name="_Toc457998958"/>
      <w:bookmarkStart w:id="172" w:name="_Toc457999622"/>
      <w:bookmarkStart w:id="173" w:name="_Toc437417889"/>
      <w:bookmarkStart w:id="174" w:name="_Toc465074586"/>
      <w:bookmarkStart w:id="175" w:name="_Toc22220531"/>
      <w:bookmarkEnd w:id="171"/>
      <w:bookmarkEnd w:id="172"/>
    </w:p>
    <w:p w14:paraId="2CA076FC" w14:textId="77777777" w:rsidR="00AF4DD9" w:rsidRPr="008D0F1E" w:rsidRDefault="00AF4DD9" w:rsidP="00AF4DD9">
      <w:pPr>
        <w:pStyle w:val="MVHeading2"/>
        <w:jc w:val="left"/>
        <w:rPr>
          <w:rFonts w:cs="Arial"/>
        </w:rPr>
      </w:pPr>
      <w:r w:rsidRPr="008D0F1E">
        <w:rPr>
          <w:rFonts w:cs="Arial"/>
        </w:rPr>
        <w:t>Enterprise architektura projektu</w:t>
      </w:r>
      <w:bookmarkEnd w:id="173"/>
      <w:r w:rsidRPr="008D0F1E">
        <w:rPr>
          <w:rFonts w:cs="Arial"/>
        </w:rPr>
        <w:t xml:space="preserve"> a její kontext</w:t>
      </w:r>
      <w:bookmarkEnd w:id="174"/>
      <w:bookmarkEnd w:id="175"/>
    </w:p>
    <w:tbl>
      <w:tblPr>
        <w:tblStyle w:val="Mkatabulky"/>
        <w:tblW w:w="5000" w:type="pct"/>
        <w:tblLook w:val="06A0" w:firstRow="1" w:lastRow="0" w:firstColumn="1" w:lastColumn="0" w:noHBand="1" w:noVBand="1"/>
      </w:tblPr>
      <w:tblGrid>
        <w:gridCol w:w="9438"/>
        <w:gridCol w:w="1890"/>
      </w:tblGrid>
      <w:tr w:rsidR="00AF4DD9" w:rsidRPr="008D0F1E" w14:paraId="0A409E24" w14:textId="77777777" w:rsidTr="00C309AC">
        <w:trPr>
          <w:tblHeader/>
        </w:trPr>
        <w:tc>
          <w:tcPr>
            <w:tcW w:w="5000" w:type="pct"/>
            <w:gridSpan w:val="2"/>
            <w:shd w:val="clear" w:color="auto" w:fill="CEEBF3"/>
          </w:tcPr>
          <w:p w14:paraId="2301770B" w14:textId="64D35329" w:rsidR="00AF4DD9" w:rsidRPr="008D0F1E" w:rsidRDefault="00AF4DD9">
            <w:pPr>
              <w:keepNext/>
              <w:keepLines/>
              <w:rPr>
                <w:rFonts w:eastAsia="Arial,Calibri"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10</w:t>
            </w:r>
            <w:r w:rsidRPr="008D0F1E">
              <w:rPr>
                <w:rFonts w:cs="Arial"/>
              </w:rPr>
              <w:fldChar w:fldCharType="end"/>
            </w:r>
            <w:r w:rsidRPr="008D0F1E">
              <w:rPr>
                <w:rFonts w:eastAsia="Arial" w:cs="Arial"/>
              </w:rPr>
              <w:t xml:space="preserve">: </w:t>
            </w:r>
            <w:r w:rsidRPr="008D0F1E">
              <w:rPr>
                <w:rFonts w:eastAsia="Arial,Calibri" w:cs="Arial"/>
                <w:b/>
                <w:bCs/>
              </w:rPr>
              <w:t>Architektonický model</w:t>
            </w:r>
          </w:p>
        </w:tc>
      </w:tr>
      <w:tr w:rsidR="00AF4DD9" w:rsidRPr="008D0F1E" w14:paraId="329E1445" w14:textId="77777777" w:rsidTr="55E026C1">
        <w:tc>
          <w:tcPr>
            <w:tcW w:w="4166" w:type="pct"/>
            <w:shd w:val="clear" w:color="auto" w:fill="D9D9D9" w:themeFill="background1" w:themeFillShade="D9"/>
          </w:tcPr>
          <w:p w14:paraId="6BFF86F2" w14:textId="5F46BFD6" w:rsidR="00AF4DD9" w:rsidRPr="008D0F1E" w:rsidRDefault="00AF4DD9">
            <w:pPr>
              <w:keepLines/>
              <w:rPr>
                <w:rFonts w:eastAsia="Arial,Calibri" w:cs="Arial"/>
                <w:b/>
                <w:bCs/>
              </w:rPr>
            </w:pPr>
            <w:r w:rsidRPr="008D0F1E">
              <w:rPr>
                <w:rFonts w:eastAsia="Arial,Calibri" w:cs="Arial"/>
                <w:b/>
                <w:bCs/>
              </w:rPr>
              <w:t xml:space="preserve">V rámci Enterprise Architektury projektu přiložte jako přílohu model exportovaný ve standardizovaném výměnném formátu </w:t>
            </w:r>
            <w:hyperlink r:id="rId61" w:history="1">
              <w:r w:rsidRPr="008D0F1E">
                <w:rPr>
                  <w:rStyle w:val="Hypertextovodkaz"/>
                  <w:rFonts w:eastAsia="Arial,Calibri" w:cs="Arial"/>
                  <w:b/>
                  <w:bCs/>
                </w:rPr>
                <w:t>The Open Group ArchiMate Model Exchange File Format</w:t>
              </w:r>
            </w:hyperlink>
          </w:p>
        </w:tc>
        <w:tc>
          <w:tcPr>
            <w:tcW w:w="834" w:type="pct"/>
          </w:tcPr>
          <w:p w14:paraId="44E8D0C6" w14:textId="77777777" w:rsidR="00AF4DD9" w:rsidRPr="008D0F1E" w:rsidRDefault="00B96987">
            <w:pPr>
              <w:keepLines/>
              <w:jc w:val="left"/>
              <w:rPr>
                <w:rFonts w:eastAsia="Arial,Calibri" w:cs="Arial"/>
              </w:rPr>
            </w:pPr>
            <w:sdt>
              <w:sdtPr>
                <w:rPr>
                  <w:rFonts w:cs="Arial"/>
                  <w:b/>
                </w:rPr>
                <w:id w:val="1919754084"/>
                <w:showingPlcHdr/>
                <w:comboBox>
                  <w:listItem w:displayText="Ano, model je přiložen jako příloha ve standardizovaném formátu" w:value="Ano, model je přiložen jako příloha ve standardizovaném formátu"/>
                  <w:listItem w:displayText="Ano, model je přiložen jako příloha v jiném formátu" w:value="Ano, model je přiložen jako příloha v jiném formátu"/>
                  <w:listItem w:displayText="Ne, model nemohl být z objektivních důvodů přiložen" w:value="Ne, model nemohl být z objektivních důvodů přiložen"/>
                </w:comboBox>
              </w:sdtPr>
              <w:sdtEndPr/>
              <w:sdtContent>
                <w:r w:rsidR="00AF4DD9" w:rsidRPr="008D0F1E">
                  <w:rPr>
                    <w:rStyle w:val="Zstupntext"/>
                    <w:rFonts w:cs="Arial"/>
                    <w:i/>
                    <w:color w:val="FF0000"/>
                  </w:rPr>
                  <w:t>Zvolte položku.</w:t>
                </w:r>
              </w:sdtContent>
            </w:sdt>
          </w:p>
        </w:tc>
      </w:tr>
      <w:tr w:rsidR="00AF4DD9" w:rsidRPr="008D0F1E" w14:paraId="3FAE4C78" w14:textId="77777777" w:rsidTr="55E026C1">
        <w:tc>
          <w:tcPr>
            <w:tcW w:w="4166" w:type="pct"/>
            <w:shd w:val="clear" w:color="auto" w:fill="D9D9D9" w:themeFill="background1" w:themeFillShade="D9"/>
          </w:tcPr>
          <w:p w14:paraId="757C7AD2" w14:textId="62435EEE" w:rsidR="00AF4DD9" w:rsidRPr="008D0F1E" w:rsidRDefault="00AF4DD9">
            <w:pPr>
              <w:keepLines/>
              <w:rPr>
                <w:rFonts w:eastAsia="Arial,Calibri" w:cs="Arial"/>
                <w:b/>
                <w:bCs/>
              </w:rPr>
            </w:pPr>
            <w:r w:rsidRPr="008D0F1E">
              <w:rPr>
                <w:rFonts w:eastAsia="Arial,Calibri" w:cs="Arial"/>
                <w:b/>
                <w:bCs/>
              </w:rPr>
              <w:t>Případně vysvětlete, proč není model přiložen ve standardizovaném formátu či není přiložen vůbec.</w:t>
            </w:r>
          </w:p>
        </w:tc>
        <w:tc>
          <w:tcPr>
            <w:tcW w:w="834" w:type="pct"/>
          </w:tcPr>
          <w:p w14:paraId="4380CFBD" w14:textId="77777777" w:rsidR="00AF4DD9" w:rsidRPr="008D0F1E" w:rsidRDefault="00AF4DD9" w:rsidP="00C37272">
            <w:pPr>
              <w:keepLines/>
              <w:jc w:val="left"/>
              <w:rPr>
                <w:rFonts w:cs="Arial"/>
                <w:b/>
              </w:rPr>
            </w:pPr>
          </w:p>
        </w:tc>
      </w:tr>
    </w:tbl>
    <w:p w14:paraId="1CB86406" w14:textId="77777777" w:rsidR="00AF4DD9" w:rsidRPr="008D0F1E" w:rsidRDefault="00AF4DD9" w:rsidP="00AF4DD9">
      <w:pPr>
        <w:rPr>
          <w:rFonts w:eastAsiaTheme="majorEastAsia" w:cs="Arial"/>
        </w:rPr>
      </w:pPr>
      <w:bookmarkStart w:id="176" w:name="_Toc437417890"/>
      <w:bookmarkStart w:id="177" w:name="_Toc465074587"/>
      <w:bookmarkStart w:id="178" w:name="_Toc22220532"/>
    </w:p>
    <w:p w14:paraId="68E1F825" w14:textId="77777777" w:rsidR="00AF4DD9" w:rsidRPr="008D0F1E" w:rsidRDefault="00AF4DD9" w:rsidP="00E75A06">
      <w:pPr>
        <w:pStyle w:val="MVHeading3"/>
      </w:pPr>
      <w:r w:rsidRPr="008D0F1E">
        <w:t>Motivační architektura – strategie a směrování</w:t>
      </w:r>
      <w:bookmarkEnd w:id="176"/>
      <w:bookmarkEnd w:id="177"/>
      <w:bookmarkEnd w:id="178"/>
    </w:p>
    <w:tbl>
      <w:tblPr>
        <w:tblStyle w:val="Mkatabulky"/>
        <w:tblW w:w="5000" w:type="pct"/>
        <w:tblLook w:val="06A0" w:firstRow="1" w:lastRow="0" w:firstColumn="1" w:lastColumn="0" w:noHBand="1" w:noVBand="1"/>
      </w:tblPr>
      <w:tblGrid>
        <w:gridCol w:w="11328"/>
      </w:tblGrid>
      <w:tr w:rsidR="00AF4DD9" w:rsidRPr="008D0F1E" w14:paraId="62871679" w14:textId="77777777" w:rsidTr="55E026C1">
        <w:trPr>
          <w:tblHeader/>
        </w:trPr>
        <w:tc>
          <w:tcPr>
            <w:tcW w:w="5000" w:type="pct"/>
            <w:shd w:val="clear" w:color="auto" w:fill="CEEBF3"/>
          </w:tcPr>
          <w:p w14:paraId="3FF98599" w14:textId="029B881C" w:rsidR="00AF4DD9" w:rsidRPr="008D0F1E" w:rsidRDefault="00AF4DD9">
            <w:pPr>
              <w:keepNext/>
              <w:keepLines/>
              <w:rPr>
                <w:rFonts w:eastAsia="Arial,Calibri" w:cs="Arial"/>
              </w:rPr>
            </w:pPr>
            <w:bookmarkStart w:id="179" w:name="_Toc509581654"/>
            <w:bookmarkStart w:id="180" w:name="_Toc51379712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3B7E6C">
              <w:rPr>
                <w:rFonts w:cs="Arial"/>
                <w:noProof/>
              </w:rPr>
              <w:t>11</w:t>
            </w:r>
            <w:r w:rsidRPr="008D0F1E">
              <w:rPr>
                <w:rFonts w:cs="Arial"/>
              </w:rPr>
              <w:fldChar w:fldCharType="end"/>
            </w:r>
            <w:r w:rsidRPr="008D0F1E">
              <w:rPr>
                <w:rFonts w:eastAsia="Arial" w:cs="Arial"/>
              </w:rPr>
              <w:t xml:space="preserve">: </w:t>
            </w:r>
            <w:r w:rsidRPr="008D0F1E">
              <w:rPr>
                <w:rFonts w:eastAsia="Arial,Calibri" w:cs="Arial"/>
                <w:b/>
                <w:bCs/>
              </w:rPr>
              <w:t xml:space="preserve">Vysvětlete, proč projekt realizujete v této podobě a čeho jím chcete dosáhnout. </w:t>
            </w:r>
            <w:r w:rsidRPr="008D0F1E">
              <w:rPr>
                <w:rFonts w:eastAsia="Arial,Calibri" w:cs="Arial"/>
              </w:rPr>
              <w:t>Pro vysvětlení motivace použijte zejména pojmy z odpovídajícího modelu motivační architektury (motivátory, zainteresované</w:t>
            </w:r>
            <w:r w:rsidR="006538A8" w:rsidRPr="008D0F1E">
              <w:rPr>
                <w:rFonts w:eastAsia="Arial,Calibri" w:cs="Arial"/>
              </w:rPr>
              <w:t xml:space="preserve"> osoby</w:t>
            </w:r>
            <w:r w:rsidRPr="008D0F1E">
              <w:rPr>
                <w:rFonts w:eastAsia="Arial,Calibri" w:cs="Arial"/>
              </w:rPr>
              <w:t>, cíle, principy, podmínky, architektonické požadavky)</w:t>
            </w:r>
            <w:r w:rsidRPr="008D0F1E">
              <w:rPr>
                <w:rFonts w:eastAsia="Arial,Calibri" w:cs="Arial"/>
                <w:b/>
                <w:bCs/>
              </w:rPr>
              <w:t>:</w:t>
            </w:r>
            <w:bookmarkEnd w:id="179"/>
            <w:bookmarkEnd w:id="180"/>
          </w:p>
        </w:tc>
      </w:tr>
      <w:tr w:rsidR="00AF4DD9" w:rsidRPr="008D0F1E" w14:paraId="105BB484" w14:textId="77777777" w:rsidTr="55E026C1">
        <w:tc>
          <w:tcPr>
            <w:tcW w:w="5000" w:type="pct"/>
          </w:tcPr>
          <w:p w14:paraId="54C426DA" w14:textId="77777777" w:rsidR="00AF4DD9" w:rsidRPr="008D0F1E" w:rsidRDefault="00AF4DD9" w:rsidP="00C37272">
            <w:pPr>
              <w:keepLines/>
              <w:jc w:val="left"/>
              <w:rPr>
                <w:rFonts w:eastAsia="Calibri" w:cs="Arial"/>
                <w:szCs w:val="20"/>
              </w:rPr>
            </w:pPr>
          </w:p>
          <w:p w14:paraId="7375FC44" w14:textId="0487473A" w:rsidR="00AA633A" w:rsidRPr="008D0F1E" w:rsidRDefault="00AA633A" w:rsidP="00C37272">
            <w:pPr>
              <w:keepLines/>
              <w:jc w:val="left"/>
              <w:rPr>
                <w:rFonts w:eastAsia="Calibri" w:cs="Arial"/>
                <w:szCs w:val="20"/>
              </w:rPr>
            </w:pPr>
          </w:p>
        </w:tc>
      </w:tr>
    </w:tbl>
    <w:p w14:paraId="2928F084" w14:textId="77777777" w:rsidR="00AF4DD9" w:rsidRDefault="00AF4DD9" w:rsidP="00AF4DD9">
      <w:pPr>
        <w:rPr>
          <w:ins w:id="181" w:author="Tomáš Šedivec" w:date="2023-07-27T16:34:00Z"/>
          <w:rFonts w:cs="Arial"/>
        </w:rPr>
      </w:pPr>
      <w:bookmarkStart w:id="182" w:name="_Toc437417891"/>
      <w:bookmarkStart w:id="183" w:name="_Toc465074588"/>
    </w:p>
    <w:tbl>
      <w:tblPr>
        <w:tblStyle w:val="Mkatabulky"/>
        <w:tblW w:w="5000" w:type="pct"/>
        <w:tblLook w:val="06A0" w:firstRow="1" w:lastRow="0" w:firstColumn="1" w:lastColumn="0" w:noHBand="1" w:noVBand="1"/>
      </w:tblPr>
      <w:tblGrid>
        <w:gridCol w:w="9035"/>
        <w:gridCol w:w="2293"/>
      </w:tblGrid>
      <w:tr w:rsidR="003B7E6C" w:rsidRPr="008D0F1E" w14:paraId="2304D207" w14:textId="77777777" w:rsidTr="00BD21CA">
        <w:trPr>
          <w:tblHeader/>
          <w:ins w:id="184" w:author="Tomáš Šedivec" w:date="2023-07-27T16:34:00Z"/>
        </w:trPr>
        <w:tc>
          <w:tcPr>
            <w:tcW w:w="5000" w:type="pct"/>
            <w:gridSpan w:val="2"/>
            <w:shd w:val="clear" w:color="auto" w:fill="CEEBF3"/>
          </w:tcPr>
          <w:p w14:paraId="1250060D" w14:textId="2A154D65" w:rsidR="003B7E6C" w:rsidRPr="008D0F1E" w:rsidRDefault="003B7E6C" w:rsidP="00BD21CA">
            <w:pPr>
              <w:keepNext/>
              <w:spacing w:before="40" w:after="40"/>
              <w:jc w:val="left"/>
              <w:rPr>
                <w:ins w:id="185" w:author="Tomáš Šedivec" w:date="2023-07-27T16:34:00Z"/>
                <w:rFonts w:eastAsia="Arial" w:cs="Arial"/>
              </w:rPr>
            </w:pPr>
            <w:ins w:id="186" w:author="Tomáš Šedivec" w:date="2023-07-27T16:34:00Z">
              <w:r w:rsidRPr="008D0F1E">
                <w:rPr>
                  <w:rFonts w:eastAsia="Arial" w:cs="Arial"/>
                </w:rPr>
                <w:lastRenderedPageBreak/>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ns w:id="187" w:author="Tomáš Šedivec" w:date="2023-07-27T16:35:00Z">
              <w:r>
                <w:rPr>
                  <w:rFonts w:cs="Arial"/>
                  <w:noProof/>
                </w:rPr>
                <w:t>12</w:t>
              </w:r>
            </w:ins>
            <w:ins w:id="188" w:author="Tomáš Šedivec" w:date="2023-07-27T16:34:00Z">
              <w:r w:rsidRPr="008D0F1E">
                <w:rPr>
                  <w:rFonts w:cs="Arial"/>
                </w:rPr>
                <w:fldChar w:fldCharType="end"/>
              </w:r>
              <w:r w:rsidRPr="008D0F1E">
                <w:rPr>
                  <w:rFonts w:eastAsia="Arial" w:cs="Arial"/>
                </w:rPr>
                <w:t xml:space="preserve">: </w:t>
              </w:r>
              <w:r>
                <w:rPr>
                  <w:rFonts w:eastAsia="Arial" w:cs="Arial"/>
                  <w:b/>
                  <w:bCs/>
                </w:rPr>
                <w:t>Nevyplnění tabulky a diagramů</w:t>
              </w:r>
            </w:ins>
          </w:p>
        </w:tc>
      </w:tr>
      <w:tr w:rsidR="003B7E6C" w:rsidRPr="008D0F1E" w14:paraId="357122B8" w14:textId="77777777" w:rsidTr="00BD21CA">
        <w:trPr>
          <w:trHeight w:val="615"/>
          <w:ins w:id="189" w:author="Tomáš Šedivec" w:date="2023-07-27T16:34:00Z"/>
        </w:trPr>
        <w:tc>
          <w:tcPr>
            <w:tcW w:w="3988" w:type="pct"/>
          </w:tcPr>
          <w:p w14:paraId="0AFA1DF4" w14:textId="3DF73901" w:rsidR="003B7E6C" w:rsidRPr="008D0F1E" w:rsidRDefault="003B7E6C" w:rsidP="00BD21CA">
            <w:pPr>
              <w:spacing w:before="40" w:after="40"/>
              <w:jc w:val="left"/>
              <w:rPr>
                <w:ins w:id="190" w:author="Tomáš Šedivec" w:date="2023-07-27T16:34:00Z"/>
                <w:rFonts w:eastAsia="Calibri" w:cs="Arial"/>
              </w:rPr>
            </w:pPr>
            <w:ins w:id="191" w:author="Tomáš Šedivec" w:date="2023-07-27T16:34:00Z">
              <w:r>
                <w:rPr>
                  <w:rFonts w:eastAsia="Arial" w:cs="Arial"/>
                  <w:b/>
                  <w:bCs/>
                </w:rPr>
                <w:t xml:space="preserve">Následující tabulku </w:t>
              </w:r>
            </w:ins>
            <w:ins w:id="192" w:author="Tomáš Šedivec" w:date="2023-07-27T16:35:00Z">
              <w:r>
                <w:rPr>
                  <w:rFonts w:eastAsia="Arial" w:cs="Arial"/>
                  <w:b/>
                  <w:bCs/>
                </w:rPr>
                <w:t xml:space="preserve">13 </w:t>
              </w:r>
            </w:ins>
            <w:ins w:id="193" w:author="Tomáš Šedivec" w:date="2023-07-27T16:34:00Z">
              <w:r>
                <w:rPr>
                  <w:rFonts w:eastAsia="Arial" w:cs="Arial"/>
                  <w:b/>
                  <w:bCs/>
                </w:rPr>
                <w:t>a diagramy není třeba vyplňovat, pokud žadatel přiložil jako přílohu export ze svého architektonického nástroje obsahující diagramy a popis prvků.</w:t>
              </w:r>
            </w:ins>
          </w:p>
        </w:tc>
        <w:tc>
          <w:tcPr>
            <w:tcW w:w="1012" w:type="pct"/>
          </w:tcPr>
          <w:p w14:paraId="385BD117" w14:textId="77777777" w:rsidR="003B7E6C" w:rsidRPr="008D0F1E" w:rsidRDefault="00B96987" w:rsidP="00BD21CA">
            <w:pPr>
              <w:spacing w:before="40" w:after="40"/>
              <w:jc w:val="left"/>
              <w:rPr>
                <w:ins w:id="194" w:author="Tomáš Šedivec" w:date="2023-07-27T16:34:00Z"/>
                <w:rFonts w:eastAsia="Arial,Calibri" w:cs="Arial"/>
              </w:rPr>
            </w:pPr>
            <w:customXmlInsRangeStart w:id="195" w:author="Tomáš Šedivec" w:date="2023-07-27T16:34:00Z"/>
            <w:sdt>
              <w:sdtPr>
                <w:rPr>
                  <w:rFonts w:cs="Arial"/>
                </w:rPr>
                <w:id w:val="-619688378"/>
                <w:showingPlcHdr/>
                <w:comboBox>
                  <w:listItem w:displayText="Nevyplněno z důvodu přiložení informací jako přílohy" w:value="Nevyplněno z důvodu přiložení informací jako přílohy"/>
                </w:comboBox>
              </w:sdtPr>
              <w:sdtEndPr/>
              <w:sdtContent>
                <w:customXmlInsRangeEnd w:id="195"/>
                <w:ins w:id="196" w:author="Tomáš Šedivec" w:date="2023-07-27T16:34:00Z">
                  <w:r w:rsidR="003B7E6C" w:rsidRPr="008D0F1E">
                    <w:rPr>
                      <w:rStyle w:val="Zstupntext"/>
                      <w:rFonts w:cs="Arial"/>
                      <w:i/>
                      <w:color w:val="FF0000"/>
                    </w:rPr>
                    <w:t>Zvolte položku.</w:t>
                  </w:r>
                </w:ins>
                <w:customXmlInsRangeStart w:id="197" w:author="Tomáš Šedivec" w:date="2023-07-27T16:34:00Z"/>
              </w:sdtContent>
            </w:sdt>
            <w:customXmlInsRangeEnd w:id="197"/>
          </w:p>
        </w:tc>
      </w:tr>
    </w:tbl>
    <w:p w14:paraId="2FD2F601" w14:textId="77777777" w:rsidR="003B7E6C" w:rsidRDefault="003B7E6C" w:rsidP="00AF4DD9">
      <w:pPr>
        <w:rPr>
          <w:ins w:id="198" w:author="Tomáš Šedivec" w:date="2023-07-27T16:34:00Z"/>
          <w:rFonts w:cs="Arial"/>
        </w:rPr>
      </w:pPr>
    </w:p>
    <w:p w14:paraId="702444F0" w14:textId="77777777" w:rsidR="003B7E6C" w:rsidRPr="008D0F1E" w:rsidRDefault="003B7E6C" w:rsidP="00AF4DD9">
      <w:pPr>
        <w:rPr>
          <w:rFonts w:cs="Arial"/>
        </w:rPr>
      </w:pPr>
    </w:p>
    <w:tbl>
      <w:tblPr>
        <w:tblStyle w:val="Style1"/>
        <w:tblW w:w="5000" w:type="pct"/>
        <w:tblLook w:val="06A0" w:firstRow="1" w:lastRow="0" w:firstColumn="1" w:lastColumn="0" w:noHBand="1" w:noVBand="1"/>
      </w:tblPr>
      <w:tblGrid>
        <w:gridCol w:w="1837"/>
        <w:gridCol w:w="2694"/>
        <w:gridCol w:w="3120"/>
        <w:gridCol w:w="3677"/>
      </w:tblGrid>
      <w:tr w:rsidR="00AF4DD9" w:rsidRPr="008D0F1E" w14:paraId="63A87F4F"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229FB326" w14:textId="2C2BCF56" w:rsidR="00AF4DD9" w:rsidRPr="008D0F1E" w:rsidRDefault="00AF4DD9" w:rsidP="00C309AC">
            <w:pPr>
              <w:keepNext/>
              <w:keepLines/>
              <w:spacing w:before="40" w:after="40"/>
              <w:rPr>
                <w:rFonts w:eastAsia="Arial" w:cs="Arial"/>
              </w:rPr>
            </w:pPr>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199" w:author="Tomáš Šedivec" w:date="2023-07-27T16:35:00Z">
              <w:r w:rsidR="003B7E6C">
                <w:rPr>
                  <w:rFonts w:cs="Arial"/>
                  <w:b w:val="0"/>
                  <w:noProof/>
                </w:rPr>
                <w:t>13</w:t>
              </w:r>
            </w:ins>
            <w:del w:id="200" w:author="Tomáš Šedivec" w:date="2023-07-27T16:35:00Z">
              <w:r w:rsidR="00C47DD3" w:rsidDel="003B7E6C">
                <w:rPr>
                  <w:rFonts w:cs="Arial"/>
                  <w:b w:val="0"/>
                  <w:noProof/>
                </w:rPr>
                <w:delText>12</w:delText>
              </w:r>
            </w:del>
            <w:r w:rsidRPr="008D0F1E">
              <w:rPr>
                <w:rFonts w:cs="Arial"/>
              </w:rPr>
              <w:fldChar w:fldCharType="end"/>
            </w:r>
            <w:r w:rsidRPr="008D0F1E">
              <w:rPr>
                <w:rFonts w:eastAsia="Arial" w:cs="Arial"/>
                <w:b w:val="0"/>
              </w:rPr>
              <w:t>:</w:t>
            </w:r>
            <w:r w:rsidRPr="008D0F1E">
              <w:rPr>
                <w:rFonts w:eastAsia="Arial,Calibri" w:cs="Arial"/>
              </w:rPr>
              <w:t xml:space="preserve"> Katalog prvků motivační architektury</w:t>
            </w:r>
          </w:p>
        </w:tc>
      </w:tr>
      <w:tr w:rsidR="00AF4DD9" w:rsidRPr="008D0F1E" w14:paraId="063375E7"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11" w:type="pct"/>
            <w:tcBorders>
              <w:top w:val="single" w:sz="4" w:space="0" w:color="auto"/>
            </w:tcBorders>
          </w:tcPr>
          <w:p w14:paraId="5228F6FB"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1189" w:type="pct"/>
            <w:tcBorders>
              <w:top w:val="single" w:sz="4" w:space="0" w:color="auto"/>
            </w:tcBorders>
          </w:tcPr>
          <w:p w14:paraId="0897C9A3"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Typ prvku</w:t>
            </w:r>
          </w:p>
        </w:tc>
        <w:tc>
          <w:tcPr>
            <w:tcW w:w="1377" w:type="pct"/>
            <w:tcBorders>
              <w:top w:val="single" w:sz="4" w:space="0" w:color="auto"/>
            </w:tcBorders>
          </w:tcPr>
          <w:p w14:paraId="421F2C82"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Jméno prvku</w:t>
            </w:r>
          </w:p>
        </w:tc>
        <w:tc>
          <w:tcPr>
            <w:tcW w:w="1623" w:type="pct"/>
            <w:tcBorders>
              <w:top w:val="single" w:sz="4" w:space="0" w:color="auto"/>
            </w:tcBorders>
          </w:tcPr>
          <w:p w14:paraId="40FB5D34" w14:textId="77777777" w:rsidR="00AF4DD9" w:rsidRPr="008D0F1E"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prvku</w:t>
            </w:r>
          </w:p>
        </w:tc>
      </w:tr>
      <w:tr w:rsidR="00AF4DD9" w:rsidRPr="008D0F1E" w14:paraId="1FBF2FB6"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7F3EC281"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25B8D9C8"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3F879E81"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50D89454"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4DC6996D"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084C6B6E"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76C21687"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0EE7226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541F3F27"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C8ECB56"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56F8D7C4"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237A6CFF"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2AB4309B"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5DB9661A"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7D1B7E8D" w14:textId="77777777" w:rsidR="00AF4DD9" w:rsidRPr="008D0F1E" w:rsidRDefault="00AF4DD9" w:rsidP="00AF4DD9">
      <w:pPr>
        <w:rPr>
          <w:rFonts w:cs="Arial"/>
        </w:rPr>
      </w:pPr>
    </w:p>
    <w:p w14:paraId="22D2DF09" w14:textId="77777777" w:rsidR="00AF4DD9" w:rsidRPr="008D0F1E" w:rsidRDefault="00AF4DD9" w:rsidP="00C309AC">
      <w:pPr>
        <w:keepNext/>
        <w:spacing w:before="360" w:after="0"/>
        <w:rPr>
          <w:rFonts w:eastAsia="Arial,Calibri" w:cs="Arial"/>
          <w:b/>
          <w:bCs/>
        </w:rPr>
      </w:pPr>
      <w:r w:rsidRPr="008D0F1E">
        <w:rPr>
          <w:rFonts w:eastAsia="Arial,Calibri" w:cs="Arial"/>
          <w:b/>
          <w:bCs/>
        </w:rPr>
        <w:t>Diagram motivační architektury</w:t>
      </w:r>
    </w:p>
    <w:p w14:paraId="0EC320D5" w14:textId="77777777" w:rsidR="00AF4DD9" w:rsidRPr="008D0F1E" w:rsidRDefault="00AF4DD9" w:rsidP="00C309AC">
      <w:pPr>
        <w:spacing w:before="120" w:after="0"/>
        <w:jc w:val="center"/>
        <w:rPr>
          <w:rStyle w:val="Zstupntext"/>
          <w:rFonts w:cs="Arial"/>
          <w:i/>
          <w:iCs/>
          <w:color w:val="FF0000"/>
        </w:rPr>
      </w:pPr>
      <w:r w:rsidRPr="008D0F1E">
        <w:rPr>
          <w:rStyle w:val="Zstupntext"/>
          <w:rFonts w:cs="Arial"/>
          <w:i/>
          <w:iCs/>
          <w:color w:val="FF0000"/>
        </w:rPr>
        <w:t>zde vložte diagram/y, které odpovídají tomu, co je uvedeno výše</w:t>
      </w:r>
    </w:p>
    <w:p w14:paraId="6ECF4692" w14:textId="77777777" w:rsidR="00AF4DD9" w:rsidRPr="008D0F1E" w:rsidRDefault="00AF4DD9" w:rsidP="00AF4DD9">
      <w:pPr>
        <w:rPr>
          <w:rFonts w:cs="Arial"/>
        </w:rPr>
      </w:pPr>
    </w:p>
    <w:p w14:paraId="20D33BE9" w14:textId="77777777" w:rsidR="00AF4DD9" w:rsidRPr="008D0F1E" w:rsidRDefault="00AF4DD9" w:rsidP="00E75A06">
      <w:pPr>
        <w:pStyle w:val="MVHeading3"/>
      </w:pPr>
      <w:bookmarkStart w:id="201" w:name="_Toc22220533"/>
      <w:r w:rsidRPr="008D0F1E">
        <w:t>Efektivita projektu – výkonnostní architektura</w:t>
      </w:r>
      <w:bookmarkStart w:id="202" w:name="_Ref437249868"/>
      <w:bookmarkStart w:id="203" w:name="_Toc437417892"/>
      <w:bookmarkEnd w:id="182"/>
      <w:bookmarkEnd w:id="183"/>
      <w:bookmarkEnd w:id="201"/>
    </w:p>
    <w:tbl>
      <w:tblPr>
        <w:tblStyle w:val="Style1"/>
        <w:tblW w:w="5000" w:type="pct"/>
        <w:tblLook w:val="06A0" w:firstRow="1" w:lastRow="0" w:firstColumn="1" w:lastColumn="0" w:noHBand="1" w:noVBand="1"/>
      </w:tblPr>
      <w:tblGrid>
        <w:gridCol w:w="11328"/>
      </w:tblGrid>
      <w:tr w:rsidR="00AF4DD9" w:rsidRPr="008D0F1E" w14:paraId="4F8CB2A2" w14:textId="77777777" w:rsidTr="55E026C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tcPr>
          <w:p w14:paraId="62AE30A2" w14:textId="6C967853" w:rsidR="00AF4DD9" w:rsidRPr="008D0F1E" w:rsidRDefault="00AF4DD9" w:rsidP="00C309AC">
            <w:pPr>
              <w:keepNext/>
              <w:keepLines/>
              <w:spacing w:before="40" w:after="40"/>
              <w:contextualSpacing w:val="0"/>
              <w:rPr>
                <w:rFonts w:eastAsia="Arial" w:cs="Arial"/>
                <w:b w:val="0"/>
                <w:bCs w:val="0"/>
              </w:rPr>
            </w:pPr>
            <w:bookmarkStart w:id="204" w:name="_Toc509581655"/>
            <w:bookmarkStart w:id="205" w:name="_Toc513797125"/>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206" w:author="Tomáš Šedivec" w:date="2023-07-27T16:35:00Z">
              <w:r w:rsidR="003B7E6C">
                <w:rPr>
                  <w:rFonts w:cs="Arial"/>
                  <w:b w:val="0"/>
                  <w:noProof/>
                </w:rPr>
                <w:t>14</w:t>
              </w:r>
            </w:ins>
            <w:del w:id="207" w:author="Tomáš Šedivec" w:date="2023-07-27T16:35:00Z">
              <w:r w:rsidR="00C47DD3" w:rsidDel="003B7E6C">
                <w:rPr>
                  <w:rFonts w:cs="Arial"/>
                  <w:b w:val="0"/>
                  <w:noProof/>
                </w:rPr>
                <w:delText>13</w:delText>
              </w:r>
            </w:del>
            <w:r w:rsidRPr="008D0F1E">
              <w:rPr>
                <w:rFonts w:cs="Arial"/>
              </w:rPr>
              <w:fldChar w:fldCharType="end"/>
            </w:r>
            <w:r w:rsidRPr="008D0F1E">
              <w:rPr>
                <w:rFonts w:eastAsia="Arial" w:cs="Arial"/>
                <w:b w:val="0"/>
              </w:rPr>
              <w:t>:</w:t>
            </w:r>
            <w:r w:rsidRPr="008D0F1E">
              <w:rPr>
                <w:rFonts w:eastAsia="Arial" w:cs="Arial"/>
              </w:rPr>
              <w:t xml:space="preserve"> Vysvětlete dopad projektu na hospodárnost, účelnost, účinnost, časovou a kvalifikační náročnost a na kvalitu služeb v organizaci (viz metodika TCO zveřejněná </w:t>
            </w:r>
            <w:hyperlink r:id="rId62" w:history="1">
              <w:r w:rsidRPr="008D0F1E">
                <w:rPr>
                  <w:rStyle w:val="Hypertextovodkaz"/>
                  <w:rFonts w:eastAsia="Arial" w:cs="Arial"/>
                </w:rPr>
                <w:t>zde</w:t>
              </w:r>
            </w:hyperlink>
            <w:r w:rsidRPr="008D0F1E">
              <w:rPr>
                <w:rFonts w:eastAsia="Arial" w:cs="Arial"/>
              </w:rPr>
              <w:t>):</w:t>
            </w:r>
            <w:bookmarkEnd w:id="204"/>
            <w:bookmarkEnd w:id="205"/>
          </w:p>
        </w:tc>
      </w:tr>
      <w:tr w:rsidR="00AF4DD9" w:rsidRPr="008D0F1E" w14:paraId="18E342EA" w14:textId="77777777" w:rsidTr="55E026C1">
        <w:tc>
          <w:tcPr>
            <w:cnfStyle w:val="001000000000" w:firstRow="0" w:lastRow="0" w:firstColumn="1" w:lastColumn="0" w:oddVBand="0" w:evenVBand="0" w:oddHBand="0" w:evenHBand="0" w:firstRowFirstColumn="0" w:firstRowLastColumn="0" w:lastRowFirstColumn="0" w:lastRowLastColumn="0"/>
            <w:tcW w:w="5000" w:type="pct"/>
            <w:shd w:val="clear" w:color="auto" w:fill="auto"/>
          </w:tcPr>
          <w:p w14:paraId="63ADCD63" w14:textId="71FCAF71" w:rsidR="00AF4DD9" w:rsidRPr="008D0F1E" w:rsidRDefault="00AF4DD9" w:rsidP="00C37272">
            <w:pPr>
              <w:spacing w:before="40" w:after="40"/>
              <w:contextualSpacing w:val="0"/>
              <w:jc w:val="left"/>
              <w:rPr>
                <w:rFonts w:cs="Arial"/>
              </w:rPr>
            </w:pPr>
          </w:p>
          <w:p w14:paraId="05E378F7" w14:textId="42853625" w:rsidR="004C181C" w:rsidRPr="008D0F1E" w:rsidRDefault="004C181C" w:rsidP="00C37272">
            <w:pPr>
              <w:spacing w:before="40" w:after="40"/>
              <w:contextualSpacing w:val="0"/>
              <w:jc w:val="left"/>
              <w:rPr>
                <w:rFonts w:cs="Arial"/>
              </w:rPr>
            </w:pPr>
          </w:p>
          <w:p w14:paraId="0B7AF785" w14:textId="35DAA8F9" w:rsidR="004C181C" w:rsidRPr="008D0F1E" w:rsidRDefault="004C181C" w:rsidP="00C37272">
            <w:pPr>
              <w:spacing w:before="40" w:after="40"/>
              <w:contextualSpacing w:val="0"/>
              <w:jc w:val="left"/>
              <w:rPr>
                <w:rFonts w:cs="Arial"/>
              </w:rPr>
            </w:pPr>
          </w:p>
          <w:p w14:paraId="2091178D" w14:textId="6345B24C" w:rsidR="004C181C" w:rsidRPr="008D0F1E" w:rsidRDefault="004C181C" w:rsidP="00C37272">
            <w:pPr>
              <w:spacing w:before="40" w:after="40"/>
              <w:contextualSpacing w:val="0"/>
              <w:jc w:val="left"/>
              <w:rPr>
                <w:rFonts w:cs="Arial"/>
              </w:rPr>
            </w:pPr>
          </w:p>
          <w:p w14:paraId="0DD29C24" w14:textId="470C68D5" w:rsidR="004C181C" w:rsidRPr="008D0F1E" w:rsidRDefault="004C181C" w:rsidP="00C37272">
            <w:pPr>
              <w:spacing w:before="40" w:after="40"/>
              <w:contextualSpacing w:val="0"/>
              <w:jc w:val="left"/>
              <w:rPr>
                <w:rFonts w:cs="Arial"/>
              </w:rPr>
            </w:pPr>
          </w:p>
          <w:p w14:paraId="55A218EE" w14:textId="77777777" w:rsidR="004C181C" w:rsidRPr="008D0F1E" w:rsidRDefault="004C181C" w:rsidP="00C37272">
            <w:pPr>
              <w:spacing w:before="40" w:after="40"/>
              <w:contextualSpacing w:val="0"/>
              <w:jc w:val="left"/>
              <w:rPr>
                <w:rFonts w:cs="Arial"/>
              </w:rPr>
            </w:pPr>
          </w:p>
          <w:p w14:paraId="1DAD3552" w14:textId="77777777" w:rsidR="00AF4DD9" w:rsidRPr="008D0F1E" w:rsidRDefault="00AF4DD9" w:rsidP="00C37272">
            <w:pPr>
              <w:spacing w:before="40" w:after="40"/>
              <w:contextualSpacing w:val="0"/>
              <w:jc w:val="left"/>
              <w:rPr>
                <w:rFonts w:cs="Arial"/>
              </w:rPr>
            </w:pPr>
          </w:p>
        </w:tc>
      </w:tr>
    </w:tbl>
    <w:p w14:paraId="618AC05B" w14:textId="77777777" w:rsidR="00AF4DD9" w:rsidRPr="008D0F1E" w:rsidRDefault="00AF4DD9" w:rsidP="00AF4DD9">
      <w:pPr>
        <w:rPr>
          <w:rFonts w:cs="Arial"/>
        </w:rPr>
      </w:pPr>
      <w:bookmarkStart w:id="208" w:name="_Toc465074589"/>
    </w:p>
    <w:tbl>
      <w:tblPr>
        <w:tblStyle w:val="Style1"/>
        <w:tblW w:w="5000" w:type="pct"/>
        <w:tblLook w:val="06A0" w:firstRow="1" w:lastRow="0" w:firstColumn="1" w:lastColumn="0" w:noHBand="1" w:noVBand="1"/>
      </w:tblPr>
      <w:tblGrid>
        <w:gridCol w:w="3113"/>
        <w:gridCol w:w="2694"/>
        <w:gridCol w:w="2551"/>
        <w:gridCol w:w="2970"/>
      </w:tblGrid>
      <w:tr w:rsidR="00AF4DD9" w:rsidRPr="008D0F1E" w14:paraId="29C9FF80"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2302497D" w14:textId="36A021FE" w:rsidR="00AF4DD9" w:rsidRPr="008D0F1E" w:rsidRDefault="00AF4DD9" w:rsidP="00C309AC">
            <w:pPr>
              <w:keepNext/>
              <w:keepLines/>
              <w:spacing w:before="40" w:after="40"/>
              <w:contextualSpacing w:val="0"/>
              <w:rPr>
                <w:rFonts w:eastAsia="Arial" w:cs="Arial"/>
                <w:b w:val="0"/>
                <w:bCs w:val="0"/>
              </w:rPr>
            </w:pPr>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209" w:author="Tomáš Šedivec" w:date="2023-07-27T16:35:00Z">
              <w:r w:rsidR="003B7E6C">
                <w:rPr>
                  <w:rFonts w:cs="Arial"/>
                  <w:b w:val="0"/>
                  <w:noProof/>
                </w:rPr>
                <w:t>15</w:t>
              </w:r>
            </w:ins>
            <w:del w:id="210" w:author="Tomáš Šedivec" w:date="2023-07-27T16:35:00Z">
              <w:r w:rsidR="00C47DD3" w:rsidDel="003B7E6C">
                <w:rPr>
                  <w:rFonts w:cs="Arial"/>
                  <w:b w:val="0"/>
                  <w:noProof/>
                </w:rPr>
                <w:delText>14</w:delText>
              </w:r>
            </w:del>
            <w:r w:rsidRPr="008D0F1E">
              <w:rPr>
                <w:rFonts w:cs="Arial"/>
              </w:rPr>
              <w:fldChar w:fldCharType="end"/>
            </w:r>
            <w:r w:rsidRPr="008D0F1E">
              <w:rPr>
                <w:rFonts w:eastAsia="Arial" w:cs="Arial"/>
                <w:b w:val="0"/>
              </w:rPr>
              <w:t>:</w:t>
            </w:r>
            <w:r w:rsidRPr="008D0F1E">
              <w:rPr>
                <w:rFonts w:eastAsia="Arial" w:cs="Arial"/>
              </w:rPr>
              <w:t xml:space="preserve"> Přehled požadovaných cílových parametrů SLA nových nebo měněných služeb</w:t>
            </w:r>
          </w:p>
        </w:tc>
      </w:tr>
      <w:tr w:rsidR="00AF4DD9" w:rsidRPr="008D0F1E" w14:paraId="19A1F4A8"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74" w:type="pct"/>
            <w:tcBorders>
              <w:top w:val="single" w:sz="4" w:space="0" w:color="auto"/>
            </w:tcBorders>
          </w:tcPr>
          <w:p w14:paraId="455BA917" w14:textId="77777777" w:rsidR="00AF4DD9" w:rsidRPr="008D0F1E" w:rsidRDefault="00AF4DD9" w:rsidP="00C309AC">
            <w:pPr>
              <w:spacing w:before="40" w:after="40"/>
              <w:jc w:val="left"/>
              <w:rPr>
                <w:rFonts w:eastAsia="Arial" w:cs="Arial"/>
                <w:b w:val="0"/>
                <w:bCs w:val="0"/>
              </w:rPr>
            </w:pPr>
            <w:r w:rsidRPr="008D0F1E">
              <w:rPr>
                <w:rFonts w:eastAsia="Arial" w:cs="Arial"/>
              </w:rPr>
              <w:t>Název v rámci projektu nově zřizované nebo měněné služby</w:t>
            </w:r>
          </w:p>
        </w:tc>
        <w:tc>
          <w:tcPr>
            <w:tcW w:w="1189" w:type="pct"/>
            <w:tcBorders>
              <w:top w:val="single" w:sz="4" w:space="0" w:color="auto"/>
            </w:tcBorders>
          </w:tcPr>
          <w:p w14:paraId="6872BE28" w14:textId="77777777" w:rsidR="00AF4DD9" w:rsidRPr="008D0F1E" w:rsidRDefault="00AF4DD9" w:rsidP="00C309AC">
            <w:pPr>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b w:val="0"/>
                <w:bCs w:val="0"/>
              </w:rPr>
            </w:pPr>
            <w:r w:rsidRPr="008D0F1E">
              <w:rPr>
                <w:rFonts w:eastAsia="Arial" w:cs="Arial"/>
              </w:rPr>
              <w:t>Specifikace SLA parametru služby</w:t>
            </w:r>
          </w:p>
        </w:tc>
        <w:tc>
          <w:tcPr>
            <w:tcW w:w="1126" w:type="pct"/>
            <w:tcBorders>
              <w:top w:val="single" w:sz="4" w:space="0" w:color="auto"/>
            </w:tcBorders>
          </w:tcPr>
          <w:p w14:paraId="14F5E677" w14:textId="77777777" w:rsidR="00AF4DD9" w:rsidRPr="008D0F1E" w:rsidRDefault="00AF4DD9" w:rsidP="00C309AC">
            <w:pPr>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b w:val="0"/>
                <w:bCs w:val="0"/>
              </w:rPr>
            </w:pPr>
            <w:r w:rsidRPr="008D0F1E">
              <w:rPr>
                <w:rFonts w:eastAsia="Arial" w:cs="Arial"/>
              </w:rPr>
              <w:t>Sjednaná mezní hodnota SLA parametru</w:t>
            </w:r>
          </w:p>
        </w:tc>
        <w:tc>
          <w:tcPr>
            <w:tcW w:w="1311" w:type="pct"/>
            <w:tcBorders>
              <w:top w:val="single" w:sz="4" w:space="0" w:color="auto"/>
            </w:tcBorders>
          </w:tcPr>
          <w:p w14:paraId="38972638"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Sjednaný způsob měření hodnoty SLA</w:t>
            </w:r>
          </w:p>
        </w:tc>
      </w:tr>
      <w:tr w:rsidR="00AF4DD9" w:rsidRPr="008D0F1E" w14:paraId="711E19C8"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7533A15A" w14:textId="77777777" w:rsidR="00AF4DD9" w:rsidRPr="008D0F1E" w:rsidRDefault="00AF4DD9" w:rsidP="00C37272">
            <w:pPr>
              <w:spacing w:before="40" w:after="40"/>
              <w:jc w:val="left"/>
              <w:rPr>
                <w:rFonts w:cs="Arial"/>
              </w:rPr>
            </w:pPr>
          </w:p>
        </w:tc>
        <w:tc>
          <w:tcPr>
            <w:tcW w:w="1189" w:type="pct"/>
          </w:tcPr>
          <w:p w14:paraId="58C1EF1B"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126" w:type="pct"/>
          </w:tcPr>
          <w:p w14:paraId="22FED0ED"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311" w:type="pct"/>
          </w:tcPr>
          <w:p w14:paraId="24A1E014"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4C181C" w:rsidRPr="008D0F1E" w14:paraId="78B79228"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0A20D8C1" w14:textId="77777777" w:rsidR="004C181C" w:rsidRPr="008D0F1E" w:rsidRDefault="004C181C" w:rsidP="00C37272">
            <w:pPr>
              <w:spacing w:before="40" w:after="40"/>
              <w:jc w:val="left"/>
              <w:rPr>
                <w:rFonts w:cs="Arial"/>
              </w:rPr>
            </w:pPr>
          </w:p>
        </w:tc>
        <w:tc>
          <w:tcPr>
            <w:tcW w:w="1189" w:type="pct"/>
          </w:tcPr>
          <w:p w14:paraId="292808FB"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126" w:type="pct"/>
          </w:tcPr>
          <w:p w14:paraId="7FED46BE"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311" w:type="pct"/>
          </w:tcPr>
          <w:p w14:paraId="4CBFE4C1"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3CA7681C"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2AD0088A" w14:textId="77777777" w:rsidR="00AF4DD9" w:rsidRPr="008D0F1E" w:rsidRDefault="00AF4DD9" w:rsidP="00C37272">
            <w:pPr>
              <w:spacing w:before="40" w:after="40"/>
              <w:jc w:val="left"/>
              <w:rPr>
                <w:rFonts w:cs="Arial"/>
              </w:rPr>
            </w:pPr>
          </w:p>
        </w:tc>
        <w:tc>
          <w:tcPr>
            <w:tcW w:w="1189" w:type="pct"/>
          </w:tcPr>
          <w:p w14:paraId="09E46BC8"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126" w:type="pct"/>
          </w:tcPr>
          <w:p w14:paraId="1B077C60"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311" w:type="pct"/>
          </w:tcPr>
          <w:p w14:paraId="093B2281"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7D51CB51" w14:textId="77777777" w:rsidR="00AF4DD9" w:rsidRPr="008D0F1E" w:rsidRDefault="00AF4DD9" w:rsidP="00AF4DD9">
      <w:pPr>
        <w:rPr>
          <w:rFonts w:cs="Arial"/>
        </w:rPr>
      </w:pPr>
    </w:p>
    <w:tbl>
      <w:tblPr>
        <w:tblStyle w:val="Style1"/>
        <w:tblW w:w="5000" w:type="pct"/>
        <w:tblLook w:val="06A0" w:firstRow="1" w:lastRow="0" w:firstColumn="1" w:lastColumn="0" w:noHBand="1" w:noVBand="1"/>
      </w:tblPr>
      <w:tblGrid>
        <w:gridCol w:w="2547"/>
        <w:gridCol w:w="2270"/>
        <w:gridCol w:w="1416"/>
        <w:gridCol w:w="1699"/>
        <w:gridCol w:w="1561"/>
        <w:gridCol w:w="1835"/>
      </w:tblGrid>
      <w:tr w:rsidR="00AF4DD9" w:rsidRPr="008D0F1E" w:rsidDel="003241C8" w14:paraId="69EF3F0F" w14:textId="3E3D5B4F" w:rsidTr="008D0F1E">
        <w:trPr>
          <w:tblHeader/>
          <w:del w:id="211" w:author="Tomáš Šedivec" w:date="2023-06-30T14:06:00Z"/>
        </w:trPr>
        <w:tc>
          <w:tcPr>
            <w:tcW w:w="5000" w:type="pct"/>
            <w:gridSpan w:val="6"/>
            <w:tcBorders>
              <w:bottom w:val="single" w:sz="4" w:space="0" w:color="auto"/>
            </w:tcBorders>
          </w:tcPr>
          <w:p w14:paraId="45F1D7C3" w14:textId="7ED7F776" w:rsidR="00AF4DD9" w:rsidRPr="008D0F1E" w:rsidDel="003241C8" w:rsidRDefault="00AF4DD9" w:rsidP="00C309AC">
            <w:pPr>
              <w:keepNext/>
              <w:spacing w:before="40" w:after="40"/>
              <w:jc w:val="left"/>
              <w:cnfStyle w:val="101000000000" w:firstRow="1" w:lastRow="0" w:firstColumn="1" w:lastColumn="0" w:oddVBand="0" w:evenVBand="0" w:oddHBand="0" w:evenHBand="0" w:firstRowFirstColumn="0" w:firstRowLastColumn="0" w:lastRowFirstColumn="0" w:lastRowLastColumn="0"/>
              <w:rPr>
                <w:del w:id="212" w:author="Tomáš Šedivec" w:date="2023-06-30T14:06:00Z"/>
                <w:rFonts w:eastAsia="Arial" w:cs="Arial"/>
              </w:rPr>
            </w:pPr>
            <w:bookmarkStart w:id="213" w:name="_Toc509581657"/>
            <w:bookmarkStart w:id="214" w:name="_Toc513797127"/>
            <w:del w:id="215" w:author="Tomáš Šedivec" w:date="2023-06-30T14:06:00Z">
              <w:r w:rsidRPr="008D0F1E" w:rsidDel="003241C8">
                <w:rPr>
                  <w:rFonts w:eastAsia="Arial" w:cs="Arial"/>
                  <w:b w:val="0"/>
                </w:rPr>
                <w:delText xml:space="preserve">Tabulka </w:delText>
              </w:r>
              <w:r w:rsidRPr="008D0F1E" w:rsidDel="003241C8">
                <w:rPr>
                  <w:rFonts w:cs="Arial"/>
                </w:rPr>
                <w:fldChar w:fldCharType="begin"/>
              </w:r>
              <w:r w:rsidRPr="008D0F1E" w:rsidDel="003241C8">
                <w:rPr>
                  <w:rFonts w:cs="Arial"/>
                  <w:b w:val="0"/>
                </w:rPr>
                <w:delInstrText xml:space="preserve"> SEQ Tabulka \* ARABIC </w:delInstrText>
              </w:r>
              <w:r w:rsidRPr="008D0F1E" w:rsidDel="003241C8">
                <w:rPr>
                  <w:rFonts w:cs="Arial"/>
                </w:rPr>
                <w:fldChar w:fldCharType="separate"/>
              </w:r>
              <w:r w:rsidR="00871156" w:rsidDel="003241C8">
                <w:rPr>
                  <w:rFonts w:cs="Arial"/>
                  <w:b w:val="0"/>
                  <w:noProof/>
                </w:rPr>
                <w:delText>15</w:delText>
              </w:r>
              <w:r w:rsidRPr="008D0F1E" w:rsidDel="003241C8">
                <w:rPr>
                  <w:rFonts w:cs="Arial"/>
                </w:rPr>
                <w:fldChar w:fldCharType="end"/>
              </w:r>
              <w:r w:rsidRPr="008D0F1E" w:rsidDel="003241C8">
                <w:rPr>
                  <w:rFonts w:eastAsia="Arial" w:cs="Arial"/>
                  <w:b w:val="0"/>
                </w:rPr>
                <w:delText>:</w:delText>
              </w:r>
              <w:r w:rsidRPr="008D0F1E" w:rsidDel="003241C8">
                <w:rPr>
                  <w:rFonts w:eastAsia="Arial" w:cs="Arial"/>
                </w:rPr>
                <w:delText xml:space="preserve"> Popis povinných objektivně ověřitelných ukazatelů výkonnosti</w:delText>
              </w:r>
              <w:bookmarkEnd w:id="213"/>
              <w:r w:rsidRPr="008D0F1E" w:rsidDel="003241C8">
                <w:rPr>
                  <w:rFonts w:eastAsia="Arial" w:cs="Arial"/>
                </w:rPr>
                <w:delText xml:space="preserve"> </w:delText>
              </w:r>
              <w:r w:rsidRPr="008D0F1E" w:rsidDel="003241C8">
                <w:rPr>
                  <w:rFonts w:cs="Arial"/>
                </w:rPr>
                <w:delText>(</w:delText>
              </w:r>
              <w:r w:rsidRPr="008D0F1E" w:rsidDel="003241C8">
                <w:rPr>
                  <w:rFonts w:cs="Arial"/>
                  <w:b w:val="0"/>
                  <w:bCs w:val="0"/>
                </w:rPr>
                <w:delText xml:space="preserve">příklad získání a </w:delText>
              </w:r>
              <w:r w:rsidRPr="008D0F1E" w:rsidDel="003241C8">
                <w:rPr>
                  <w:rFonts w:cs="Arial"/>
                </w:rPr>
                <w:delText xml:space="preserve">výpočtu hodnot </w:delText>
              </w:r>
              <w:r w:rsidRPr="008D0F1E" w:rsidDel="003241C8">
                <w:rPr>
                  <w:rFonts w:cs="Arial"/>
                  <w:b w:val="0"/>
                  <w:bCs w:val="0"/>
                </w:rPr>
                <w:delText>je</w:delText>
              </w:r>
              <w:r w:rsidRPr="008D0F1E" w:rsidDel="003241C8">
                <w:rPr>
                  <w:rFonts w:cs="Arial"/>
                </w:rPr>
                <w:delText xml:space="preserve"> uveden v metodice k tomuto formuláři</w:delText>
              </w:r>
              <w:r w:rsidRPr="008D0F1E" w:rsidDel="003241C8">
                <w:rPr>
                  <w:rFonts w:cs="Arial"/>
                  <w:lang w:val="en-US"/>
                </w:rPr>
                <w:delText xml:space="preserve">; </w:delText>
              </w:r>
              <w:r w:rsidRPr="008D0F1E" w:rsidDel="003241C8">
                <w:rPr>
                  <w:rFonts w:cs="Arial"/>
                </w:rPr>
                <w:delText>pokud nejsou zde uváděné objektivně ověřitelné ukazatele běžně dostupné,</w:delText>
              </w:r>
              <w:r w:rsidRPr="008D0F1E" w:rsidDel="003241C8">
                <w:rPr>
                  <w:rFonts w:cs="Arial"/>
                  <w:b w:val="0"/>
                  <w:bCs w:val="0"/>
                </w:rPr>
                <w:delText xml:space="preserve"> jako mohou být např. údaje o spokojenosti uživatelů nebo preferencích el. služby před neelektronickou, </w:delText>
              </w:r>
              <w:r w:rsidRPr="008D0F1E" w:rsidDel="003241C8">
                <w:rPr>
                  <w:rFonts w:cs="Arial"/>
                </w:rPr>
                <w:delText>musí být jejich získání zahrnuto do projektu a zohledněno ve zdrojích nezbytných pro jeho realizaci</w:delText>
              </w:r>
              <w:r w:rsidRPr="008D0F1E" w:rsidDel="003241C8">
                <w:rPr>
                  <w:rFonts w:cs="Arial"/>
                  <w:b w:val="0"/>
                  <w:bCs w:val="0"/>
                </w:rPr>
                <w:delText xml:space="preserve"> a provoz</w:delText>
              </w:r>
              <w:r w:rsidRPr="008D0F1E" w:rsidDel="003241C8">
                <w:rPr>
                  <w:rFonts w:cs="Arial"/>
                </w:rPr>
                <w:delText>)</w:delText>
              </w:r>
            </w:del>
          </w:p>
        </w:tc>
        <w:bookmarkEnd w:id="214"/>
      </w:tr>
      <w:tr w:rsidR="008D0F1E" w:rsidRPr="008D0F1E" w:rsidDel="003241C8" w14:paraId="534D5146" w14:textId="6F77C990" w:rsidTr="008D0F1E">
        <w:trPr>
          <w:tblHeader/>
          <w:del w:id="216" w:author="Tomáš Šedivec" w:date="2023-06-30T14:06:00Z"/>
        </w:trPr>
        <w:tc>
          <w:tcPr>
            <w:tcW w:w="1124" w:type="pct"/>
            <w:tcBorders>
              <w:top w:val="single" w:sz="4" w:space="0" w:color="auto"/>
            </w:tcBorders>
          </w:tcPr>
          <w:p w14:paraId="1A531FE2" w14:textId="2CA0624A" w:rsidR="00AF4DD9" w:rsidRPr="008D0F1E" w:rsidDel="003241C8" w:rsidRDefault="00AF4DD9" w:rsidP="00C309AC">
            <w:pPr>
              <w:keepNext/>
              <w:keepLines/>
              <w:spacing w:before="40" w:after="40"/>
              <w:contextualSpacing w:val="0"/>
              <w:jc w:val="left"/>
              <w:cnfStyle w:val="101000000000" w:firstRow="1" w:lastRow="0" w:firstColumn="1" w:lastColumn="0" w:oddVBand="0" w:evenVBand="0" w:oddHBand="0" w:evenHBand="0" w:firstRowFirstColumn="0" w:firstRowLastColumn="0" w:lastRowFirstColumn="0" w:lastRowLastColumn="0"/>
              <w:rPr>
                <w:del w:id="217" w:author="Tomáš Šedivec" w:date="2023-06-30T14:06:00Z"/>
                <w:rFonts w:eastAsia="Arial" w:cs="Arial"/>
                <w:b w:val="0"/>
                <w:bCs w:val="0"/>
              </w:rPr>
            </w:pPr>
            <w:del w:id="218" w:author="Tomáš Šedivec" w:date="2023-06-30T14:06:00Z">
              <w:r w:rsidRPr="008D0F1E" w:rsidDel="003241C8">
                <w:rPr>
                  <w:rFonts w:eastAsia="Arial" w:cs="Arial"/>
                </w:rPr>
                <w:delText xml:space="preserve">Název nově zřizované nebo měněné služby </w:delText>
              </w:r>
            </w:del>
          </w:p>
        </w:tc>
        <w:tc>
          <w:tcPr>
            <w:tcW w:w="1002" w:type="pct"/>
            <w:tcBorders>
              <w:top w:val="single" w:sz="4" w:space="0" w:color="auto"/>
            </w:tcBorders>
          </w:tcPr>
          <w:p w14:paraId="01FAD721" w14:textId="0E380A1C" w:rsidR="00AF4DD9" w:rsidRPr="008D0F1E" w:rsidDel="003241C8"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id="219" w:author="Tomáš Šedivec" w:date="2023-06-30T14:06:00Z"/>
                <w:rFonts w:eastAsia="Arial" w:cs="Arial"/>
              </w:rPr>
            </w:pPr>
            <w:del w:id="220" w:author="Tomáš Šedivec" w:date="2023-06-30T14:06:00Z">
              <w:r w:rsidRPr="008D0F1E" w:rsidDel="003241C8">
                <w:rPr>
                  <w:rFonts w:eastAsia="Arial" w:cs="Arial"/>
                </w:rPr>
                <w:delText>Předpokládaný počet transakcí za rok</w:delText>
              </w:r>
            </w:del>
          </w:p>
        </w:tc>
        <w:tc>
          <w:tcPr>
            <w:tcW w:w="625" w:type="pct"/>
            <w:tcBorders>
              <w:top w:val="single" w:sz="4" w:space="0" w:color="auto"/>
            </w:tcBorders>
          </w:tcPr>
          <w:p w14:paraId="0F1BBF0B" w14:textId="490E2D7E" w:rsidR="00AF4DD9" w:rsidRPr="008D0F1E" w:rsidDel="003241C8"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id="221" w:author="Tomáš Šedivec" w:date="2023-06-30T14:06:00Z"/>
                <w:rFonts w:eastAsia="Arial" w:cs="Arial"/>
              </w:rPr>
            </w:pPr>
            <w:del w:id="222" w:author="Tomáš Šedivec" w:date="2023-06-30T14:06:00Z">
              <w:r w:rsidRPr="008D0F1E" w:rsidDel="003241C8">
                <w:rPr>
                  <w:rFonts w:eastAsia="Arial" w:cs="Arial"/>
                </w:rPr>
                <w:delText xml:space="preserve">Náklady na dokončenou transakci bez DPH? </w:delText>
              </w:r>
              <w:r w:rsidRPr="008D0F1E" w:rsidDel="003241C8">
                <w:rPr>
                  <w:rFonts w:eastAsia="Arial" w:cs="Arial"/>
                  <w:lang w:val="en-US"/>
                </w:rPr>
                <w:delText>[</w:delText>
              </w:r>
              <w:r w:rsidRPr="008D0F1E" w:rsidDel="003241C8">
                <w:rPr>
                  <w:rFonts w:eastAsia="Arial" w:cs="Arial"/>
                </w:rPr>
                <w:delText xml:space="preserve">Kč] </w:delText>
              </w:r>
            </w:del>
          </w:p>
        </w:tc>
        <w:tc>
          <w:tcPr>
            <w:tcW w:w="750" w:type="pct"/>
            <w:tcBorders>
              <w:top w:val="single" w:sz="4" w:space="0" w:color="auto"/>
            </w:tcBorders>
          </w:tcPr>
          <w:p w14:paraId="367CC95D" w14:textId="13AD66DB" w:rsidR="00AF4DD9" w:rsidRPr="008D0F1E" w:rsidDel="003241C8"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id="223" w:author="Tomáš Šedivec" w:date="2023-06-30T14:06:00Z"/>
                <w:rFonts w:eastAsia="Arial" w:cs="Arial"/>
              </w:rPr>
            </w:pPr>
            <w:del w:id="224" w:author="Tomáš Šedivec" w:date="2023-06-30T14:06:00Z">
              <w:r w:rsidRPr="008D0F1E" w:rsidDel="003241C8">
                <w:rPr>
                  <w:rFonts w:eastAsia="Arial" w:cs="Arial"/>
                </w:rPr>
                <w:delText>Jaké % uživatelů je spokojeno s poskytovanou službou?</w:delText>
              </w:r>
            </w:del>
          </w:p>
        </w:tc>
        <w:tc>
          <w:tcPr>
            <w:tcW w:w="689" w:type="pct"/>
            <w:tcBorders>
              <w:top w:val="single" w:sz="4" w:space="0" w:color="auto"/>
            </w:tcBorders>
          </w:tcPr>
          <w:p w14:paraId="6C45C063" w14:textId="4CD43CEF" w:rsidR="00AF4DD9" w:rsidRPr="008D0F1E" w:rsidDel="003241C8"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id="225" w:author="Tomáš Šedivec" w:date="2023-06-30T14:06:00Z"/>
                <w:rFonts w:eastAsia="Arial" w:cs="Arial"/>
              </w:rPr>
            </w:pPr>
            <w:del w:id="226" w:author="Tomáš Šedivec" w:date="2023-06-30T14:06:00Z">
              <w:r w:rsidRPr="008D0F1E" w:rsidDel="003241C8">
                <w:rPr>
                  <w:rFonts w:eastAsia="Arial" w:cs="Arial"/>
                </w:rPr>
                <w:delText xml:space="preserve">Jaké % transakcí je úspěšně dokončeno? </w:delText>
              </w:r>
            </w:del>
          </w:p>
        </w:tc>
        <w:tc>
          <w:tcPr>
            <w:tcW w:w="810" w:type="pct"/>
            <w:tcBorders>
              <w:top w:val="single" w:sz="4" w:space="0" w:color="auto"/>
            </w:tcBorders>
          </w:tcPr>
          <w:p w14:paraId="4AF27A5E" w14:textId="3BF2DF92" w:rsidR="00AF4DD9" w:rsidRPr="008D0F1E" w:rsidDel="003241C8"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del w:id="227" w:author="Tomáš Šedivec" w:date="2023-06-30T14:06:00Z"/>
                <w:rFonts w:eastAsia="Arial" w:cs="Arial"/>
              </w:rPr>
            </w:pPr>
            <w:del w:id="228" w:author="Tomáš Šedivec" w:date="2023-06-30T14:06:00Z">
              <w:r w:rsidRPr="008D0F1E" w:rsidDel="003241C8">
                <w:rPr>
                  <w:rFonts w:eastAsia="Arial" w:cs="Arial"/>
                </w:rPr>
                <w:delText>Jaké % uživatelů zvolí raději elektronickou formu služby než ne-elektronickou?</w:delText>
              </w:r>
            </w:del>
          </w:p>
        </w:tc>
      </w:tr>
      <w:tr w:rsidR="00AF4DD9" w:rsidRPr="008D0F1E" w:rsidDel="003241C8" w14:paraId="5AA73637" w14:textId="3A3515AE" w:rsidTr="008D0F1E">
        <w:trPr>
          <w:del w:id="229" w:author="Tomáš Šedivec" w:date="2023-06-30T14:06:00Z"/>
        </w:trPr>
        <w:tc>
          <w:tcPr>
            <w:tcW w:w="1124" w:type="pct"/>
            <w:shd w:val="clear" w:color="auto" w:fill="auto"/>
          </w:tcPr>
          <w:p w14:paraId="5833BE33" w14:textId="617C9E3C" w:rsidR="00AF4DD9" w:rsidRPr="008D0F1E" w:rsidDel="003241C8" w:rsidRDefault="00AF4DD9" w:rsidP="00C37272">
            <w:pPr>
              <w:spacing w:before="40" w:after="40"/>
              <w:jc w:val="left"/>
              <w:cnfStyle w:val="001000000000" w:firstRow="0" w:lastRow="0" w:firstColumn="1" w:lastColumn="0" w:oddVBand="0" w:evenVBand="0" w:oddHBand="0" w:evenHBand="0" w:firstRowFirstColumn="0" w:firstRowLastColumn="0" w:lastRowFirstColumn="0" w:lastRowLastColumn="0"/>
              <w:rPr>
                <w:del w:id="230" w:author="Tomáš Šedivec" w:date="2023-06-30T14:06:00Z"/>
                <w:rFonts w:cs="Arial"/>
                <w:b w:val="0"/>
                <w:bCs w:val="0"/>
              </w:rPr>
            </w:pPr>
          </w:p>
        </w:tc>
        <w:tc>
          <w:tcPr>
            <w:tcW w:w="1002" w:type="pct"/>
            <w:shd w:val="clear" w:color="auto" w:fill="auto"/>
          </w:tcPr>
          <w:p w14:paraId="54148736" w14:textId="04CF46A2" w:rsidR="00AF4DD9" w:rsidRPr="008D0F1E" w:rsidDel="003241C8" w:rsidRDefault="00AF4DD9" w:rsidP="00C37272">
            <w:pPr>
              <w:spacing w:before="40" w:after="40"/>
              <w:jc w:val="left"/>
              <w:rPr>
                <w:del w:id="231" w:author="Tomáš Šedivec" w:date="2023-06-30T14:06:00Z"/>
                <w:rFonts w:cs="Arial"/>
                <w:b/>
                <w:bCs/>
              </w:rPr>
            </w:pPr>
          </w:p>
        </w:tc>
        <w:tc>
          <w:tcPr>
            <w:tcW w:w="625" w:type="pct"/>
            <w:shd w:val="clear" w:color="auto" w:fill="auto"/>
          </w:tcPr>
          <w:p w14:paraId="329416E8" w14:textId="1ED5585F" w:rsidR="00AF4DD9" w:rsidRPr="008D0F1E" w:rsidDel="003241C8" w:rsidRDefault="00AF4DD9" w:rsidP="00C37272">
            <w:pPr>
              <w:spacing w:before="40" w:after="40"/>
              <w:jc w:val="left"/>
              <w:rPr>
                <w:del w:id="232" w:author="Tomáš Šedivec" w:date="2023-06-30T14:06:00Z"/>
                <w:rFonts w:cs="Arial"/>
                <w:b/>
                <w:bCs/>
              </w:rPr>
            </w:pPr>
          </w:p>
        </w:tc>
        <w:tc>
          <w:tcPr>
            <w:tcW w:w="750" w:type="pct"/>
            <w:shd w:val="clear" w:color="auto" w:fill="auto"/>
          </w:tcPr>
          <w:p w14:paraId="763F9885" w14:textId="79ABEBBB" w:rsidR="00AF4DD9" w:rsidRPr="008D0F1E" w:rsidDel="003241C8" w:rsidRDefault="00AF4DD9" w:rsidP="00C37272">
            <w:pPr>
              <w:spacing w:before="40" w:after="40"/>
              <w:jc w:val="left"/>
              <w:rPr>
                <w:del w:id="233" w:author="Tomáš Šedivec" w:date="2023-06-30T14:06:00Z"/>
                <w:rFonts w:cs="Arial"/>
                <w:b/>
                <w:bCs/>
              </w:rPr>
            </w:pPr>
          </w:p>
        </w:tc>
        <w:tc>
          <w:tcPr>
            <w:tcW w:w="689" w:type="pct"/>
            <w:shd w:val="clear" w:color="auto" w:fill="auto"/>
          </w:tcPr>
          <w:p w14:paraId="00CB2925" w14:textId="537F601D" w:rsidR="00AF4DD9" w:rsidRPr="008D0F1E" w:rsidDel="003241C8" w:rsidRDefault="00AF4DD9" w:rsidP="00C37272">
            <w:pPr>
              <w:spacing w:before="40" w:after="40"/>
              <w:jc w:val="left"/>
              <w:rPr>
                <w:del w:id="234" w:author="Tomáš Šedivec" w:date="2023-06-30T14:06:00Z"/>
                <w:rFonts w:cs="Arial"/>
                <w:b/>
                <w:bCs/>
              </w:rPr>
            </w:pPr>
          </w:p>
        </w:tc>
        <w:tc>
          <w:tcPr>
            <w:tcW w:w="810" w:type="pct"/>
          </w:tcPr>
          <w:p w14:paraId="0CF6299D" w14:textId="58972A0D" w:rsidR="00AF4DD9" w:rsidRPr="008D0F1E" w:rsidDel="003241C8" w:rsidRDefault="00AF4DD9" w:rsidP="00C37272">
            <w:pPr>
              <w:spacing w:before="40" w:after="40"/>
              <w:jc w:val="left"/>
              <w:rPr>
                <w:del w:id="235" w:author="Tomáš Šedivec" w:date="2023-06-30T14:06:00Z"/>
                <w:rFonts w:cs="Arial"/>
                <w:b/>
                <w:bCs/>
              </w:rPr>
            </w:pPr>
          </w:p>
        </w:tc>
      </w:tr>
      <w:tr w:rsidR="004C181C" w:rsidRPr="008D0F1E" w:rsidDel="003241C8" w14:paraId="223938F0" w14:textId="3299FAEA" w:rsidTr="008D0F1E">
        <w:trPr>
          <w:del w:id="236" w:author="Tomáš Šedivec" w:date="2023-06-30T14:06:00Z"/>
        </w:trPr>
        <w:tc>
          <w:tcPr>
            <w:tcW w:w="1124" w:type="pct"/>
            <w:shd w:val="clear" w:color="auto" w:fill="auto"/>
          </w:tcPr>
          <w:p w14:paraId="48A5C216" w14:textId="218D8FB3" w:rsidR="004C181C" w:rsidRPr="008D0F1E" w:rsidDel="003241C8" w:rsidRDefault="004C181C" w:rsidP="00C37272">
            <w:pPr>
              <w:spacing w:before="40" w:after="40"/>
              <w:jc w:val="left"/>
              <w:cnfStyle w:val="001000000000" w:firstRow="0" w:lastRow="0" w:firstColumn="1" w:lastColumn="0" w:oddVBand="0" w:evenVBand="0" w:oddHBand="0" w:evenHBand="0" w:firstRowFirstColumn="0" w:firstRowLastColumn="0" w:lastRowFirstColumn="0" w:lastRowLastColumn="0"/>
              <w:rPr>
                <w:del w:id="237" w:author="Tomáš Šedivec" w:date="2023-06-30T14:06:00Z"/>
                <w:rFonts w:cs="Arial"/>
                <w:b w:val="0"/>
                <w:bCs w:val="0"/>
              </w:rPr>
            </w:pPr>
          </w:p>
        </w:tc>
        <w:tc>
          <w:tcPr>
            <w:tcW w:w="1002" w:type="pct"/>
            <w:shd w:val="clear" w:color="auto" w:fill="auto"/>
          </w:tcPr>
          <w:p w14:paraId="1A13A740" w14:textId="4ECE978C" w:rsidR="004C181C" w:rsidRPr="008D0F1E" w:rsidDel="003241C8" w:rsidRDefault="004C181C" w:rsidP="00C37272">
            <w:pPr>
              <w:spacing w:before="40" w:after="40"/>
              <w:jc w:val="left"/>
              <w:rPr>
                <w:del w:id="238" w:author="Tomáš Šedivec" w:date="2023-06-30T14:06:00Z"/>
                <w:rFonts w:cs="Arial"/>
                <w:b/>
                <w:bCs/>
              </w:rPr>
            </w:pPr>
          </w:p>
        </w:tc>
        <w:tc>
          <w:tcPr>
            <w:tcW w:w="625" w:type="pct"/>
            <w:shd w:val="clear" w:color="auto" w:fill="auto"/>
          </w:tcPr>
          <w:p w14:paraId="7F04133E" w14:textId="6698C7AC" w:rsidR="004C181C" w:rsidRPr="008D0F1E" w:rsidDel="003241C8" w:rsidRDefault="004C181C" w:rsidP="00C37272">
            <w:pPr>
              <w:spacing w:before="40" w:after="40"/>
              <w:jc w:val="left"/>
              <w:rPr>
                <w:del w:id="239" w:author="Tomáš Šedivec" w:date="2023-06-30T14:06:00Z"/>
                <w:rFonts w:cs="Arial"/>
                <w:b/>
                <w:bCs/>
              </w:rPr>
            </w:pPr>
          </w:p>
        </w:tc>
        <w:tc>
          <w:tcPr>
            <w:tcW w:w="750" w:type="pct"/>
            <w:shd w:val="clear" w:color="auto" w:fill="auto"/>
          </w:tcPr>
          <w:p w14:paraId="5A633F49" w14:textId="0E310E51" w:rsidR="004C181C" w:rsidRPr="008D0F1E" w:rsidDel="003241C8" w:rsidRDefault="004C181C" w:rsidP="00C37272">
            <w:pPr>
              <w:spacing w:before="40" w:after="40"/>
              <w:jc w:val="left"/>
              <w:rPr>
                <w:del w:id="240" w:author="Tomáš Šedivec" w:date="2023-06-30T14:06:00Z"/>
                <w:rFonts w:cs="Arial"/>
                <w:b/>
                <w:bCs/>
              </w:rPr>
            </w:pPr>
          </w:p>
        </w:tc>
        <w:tc>
          <w:tcPr>
            <w:tcW w:w="689" w:type="pct"/>
            <w:shd w:val="clear" w:color="auto" w:fill="auto"/>
          </w:tcPr>
          <w:p w14:paraId="2C7FC6D6" w14:textId="0AFF046F" w:rsidR="004C181C" w:rsidRPr="008D0F1E" w:rsidDel="003241C8" w:rsidRDefault="004C181C" w:rsidP="00C37272">
            <w:pPr>
              <w:spacing w:before="40" w:after="40"/>
              <w:jc w:val="left"/>
              <w:rPr>
                <w:del w:id="241" w:author="Tomáš Šedivec" w:date="2023-06-30T14:06:00Z"/>
                <w:rFonts w:cs="Arial"/>
                <w:b/>
                <w:bCs/>
              </w:rPr>
            </w:pPr>
          </w:p>
        </w:tc>
        <w:tc>
          <w:tcPr>
            <w:tcW w:w="810" w:type="pct"/>
          </w:tcPr>
          <w:p w14:paraId="3CFBC820" w14:textId="7459C2FB" w:rsidR="004C181C" w:rsidRPr="008D0F1E" w:rsidDel="003241C8" w:rsidRDefault="004C181C" w:rsidP="00C37272">
            <w:pPr>
              <w:spacing w:before="40" w:after="40"/>
              <w:jc w:val="left"/>
              <w:rPr>
                <w:del w:id="242" w:author="Tomáš Šedivec" w:date="2023-06-30T14:06:00Z"/>
                <w:rFonts w:cs="Arial"/>
                <w:b/>
                <w:bCs/>
              </w:rPr>
            </w:pPr>
          </w:p>
        </w:tc>
      </w:tr>
      <w:tr w:rsidR="00AF4DD9" w:rsidRPr="008D0F1E" w:rsidDel="003241C8" w14:paraId="64DD8537" w14:textId="2A1BCDFB" w:rsidTr="008D0F1E">
        <w:trPr>
          <w:del w:id="243" w:author="Tomáš Šedivec" w:date="2023-06-30T14:06:00Z"/>
        </w:trPr>
        <w:tc>
          <w:tcPr>
            <w:tcW w:w="1124" w:type="pct"/>
            <w:shd w:val="clear" w:color="auto" w:fill="auto"/>
          </w:tcPr>
          <w:p w14:paraId="5BD7BA93" w14:textId="583BB3DB" w:rsidR="00AF4DD9" w:rsidRPr="008D0F1E" w:rsidDel="003241C8" w:rsidRDefault="00AF4DD9" w:rsidP="00C37272">
            <w:pPr>
              <w:spacing w:before="40" w:after="40"/>
              <w:jc w:val="left"/>
              <w:cnfStyle w:val="001000000000" w:firstRow="0" w:lastRow="0" w:firstColumn="1" w:lastColumn="0" w:oddVBand="0" w:evenVBand="0" w:oddHBand="0" w:evenHBand="0" w:firstRowFirstColumn="0" w:firstRowLastColumn="0" w:lastRowFirstColumn="0" w:lastRowLastColumn="0"/>
              <w:rPr>
                <w:del w:id="244" w:author="Tomáš Šedivec" w:date="2023-06-30T14:06:00Z"/>
                <w:rFonts w:cs="Arial"/>
                <w:b w:val="0"/>
                <w:bCs w:val="0"/>
              </w:rPr>
            </w:pPr>
          </w:p>
        </w:tc>
        <w:tc>
          <w:tcPr>
            <w:tcW w:w="1002" w:type="pct"/>
            <w:shd w:val="clear" w:color="auto" w:fill="auto"/>
          </w:tcPr>
          <w:p w14:paraId="7E1D92C8" w14:textId="056FB207" w:rsidR="00AF4DD9" w:rsidRPr="008D0F1E" w:rsidDel="003241C8" w:rsidRDefault="00AF4DD9" w:rsidP="00C37272">
            <w:pPr>
              <w:spacing w:before="40" w:after="40"/>
              <w:jc w:val="left"/>
              <w:rPr>
                <w:del w:id="245" w:author="Tomáš Šedivec" w:date="2023-06-30T14:06:00Z"/>
                <w:rFonts w:cs="Arial"/>
                <w:b/>
                <w:bCs/>
              </w:rPr>
            </w:pPr>
          </w:p>
        </w:tc>
        <w:tc>
          <w:tcPr>
            <w:tcW w:w="625" w:type="pct"/>
            <w:shd w:val="clear" w:color="auto" w:fill="auto"/>
          </w:tcPr>
          <w:p w14:paraId="4F950CC0" w14:textId="290D6560" w:rsidR="00AF4DD9" w:rsidRPr="008D0F1E" w:rsidDel="003241C8" w:rsidRDefault="00AF4DD9" w:rsidP="00C37272">
            <w:pPr>
              <w:spacing w:before="40" w:after="40"/>
              <w:jc w:val="left"/>
              <w:rPr>
                <w:del w:id="246" w:author="Tomáš Šedivec" w:date="2023-06-30T14:06:00Z"/>
                <w:rFonts w:cs="Arial"/>
                <w:b/>
                <w:bCs/>
              </w:rPr>
            </w:pPr>
          </w:p>
        </w:tc>
        <w:tc>
          <w:tcPr>
            <w:tcW w:w="750" w:type="pct"/>
            <w:shd w:val="clear" w:color="auto" w:fill="auto"/>
          </w:tcPr>
          <w:p w14:paraId="2416F29A" w14:textId="01F6DB83" w:rsidR="00AF4DD9" w:rsidRPr="008D0F1E" w:rsidDel="003241C8" w:rsidRDefault="00AF4DD9" w:rsidP="00C37272">
            <w:pPr>
              <w:spacing w:before="40" w:after="40"/>
              <w:jc w:val="left"/>
              <w:rPr>
                <w:del w:id="247" w:author="Tomáš Šedivec" w:date="2023-06-30T14:06:00Z"/>
                <w:rFonts w:cs="Arial"/>
              </w:rPr>
            </w:pPr>
          </w:p>
        </w:tc>
        <w:tc>
          <w:tcPr>
            <w:tcW w:w="689" w:type="pct"/>
            <w:shd w:val="clear" w:color="auto" w:fill="auto"/>
          </w:tcPr>
          <w:p w14:paraId="1F65B10C" w14:textId="764FD693" w:rsidR="00AF4DD9" w:rsidRPr="008D0F1E" w:rsidDel="003241C8" w:rsidRDefault="00AF4DD9" w:rsidP="00C37272">
            <w:pPr>
              <w:spacing w:before="40" w:after="40"/>
              <w:jc w:val="left"/>
              <w:rPr>
                <w:del w:id="248" w:author="Tomáš Šedivec" w:date="2023-06-30T14:06:00Z"/>
                <w:rFonts w:cs="Arial"/>
              </w:rPr>
            </w:pPr>
          </w:p>
        </w:tc>
        <w:tc>
          <w:tcPr>
            <w:tcW w:w="810" w:type="pct"/>
          </w:tcPr>
          <w:p w14:paraId="1B45EE8E" w14:textId="6FE7C920" w:rsidR="00AF4DD9" w:rsidRPr="008D0F1E" w:rsidDel="003241C8" w:rsidRDefault="00AF4DD9" w:rsidP="00C37272">
            <w:pPr>
              <w:spacing w:before="40" w:after="40"/>
              <w:jc w:val="left"/>
              <w:rPr>
                <w:del w:id="249" w:author="Tomáš Šedivec" w:date="2023-06-30T14:06:00Z"/>
                <w:rFonts w:cs="Arial"/>
              </w:rPr>
            </w:pPr>
          </w:p>
        </w:tc>
      </w:tr>
    </w:tbl>
    <w:p w14:paraId="214C81B3" w14:textId="77777777" w:rsidR="00AF4DD9" w:rsidRPr="008D0F1E" w:rsidRDefault="00AF4DD9" w:rsidP="00AF4DD9">
      <w:pPr>
        <w:rPr>
          <w:rFonts w:cs="Arial"/>
        </w:rPr>
      </w:pPr>
      <w:bookmarkStart w:id="250" w:name="_Toc22220534"/>
    </w:p>
    <w:tbl>
      <w:tblPr>
        <w:tblStyle w:val="Style1"/>
        <w:tblW w:w="5000" w:type="pct"/>
        <w:tblLook w:val="06A0" w:firstRow="1" w:lastRow="0" w:firstColumn="1" w:lastColumn="0" w:noHBand="1" w:noVBand="1"/>
      </w:tblPr>
      <w:tblGrid>
        <w:gridCol w:w="2124"/>
        <w:gridCol w:w="2408"/>
        <w:gridCol w:w="1701"/>
        <w:gridCol w:w="2551"/>
        <w:gridCol w:w="2544"/>
      </w:tblGrid>
      <w:tr w:rsidR="00AF4DD9" w:rsidRPr="008D0F1E" w:rsidDel="00871156" w14:paraId="36353775" w14:textId="17E807DF" w:rsidTr="008D0F1E">
        <w:trPr>
          <w:tblHeader/>
          <w:del w:id="251" w:author="Tomáš Šedivec" w:date="2023-06-30T13:56:00Z"/>
        </w:trPr>
        <w:tc>
          <w:tcPr>
            <w:tcW w:w="5000" w:type="pct"/>
            <w:gridSpan w:val="5"/>
            <w:tcBorders>
              <w:bottom w:val="single" w:sz="4" w:space="0" w:color="auto"/>
            </w:tcBorders>
          </w:tcPr>
          <w:p w14:paraId="0F186707" w14:textId="322A32B5" w:rsidR="00AF4DD9" w:rsidRPr="008D0F1E" w:rsidDel="00871156" w:rsidRDefault="00AF4DD9" w:rsidP="00C309AC">
            <w:pPr>
              <w:keepNext/>
              <w:spacing w:before="40" w:after="40"/>
              <w:jc w:val="left"/>
              <w:cnfStyle w:val="101000000000" w:firstRow="1" w:lastRow="0" w:firstColumn="1" w:lastColumn="0" w:oddVBand="0" w:evenVBand="0" w:oddHBand="0" w:evenHBand="0" w:firstRowFirstColumn="0" w:firstRowLastColumn="0" w:lastRowFirstColumn="0" w:lastRowLastColumn="0"/>
              <w:rPr>
                <w:del w:id="252" w:author="Tomáš Šedivec" w:date="2023-06-30T13:56:00Z"/>
                <w:rFonts w:eastAsia="Arial" w:cs="Arial"/>
              </w:rPr>
            </w:pPr>
            <w:del w:id="253" w:author="Tomáš Šedivec" w:date="2023-06-30T13:56:00Z">
              <w:r w:rsidRPr="008D0F1E" w:rsidDel="00871156">
                <w:rPr>
                  <w:rFonts w:eastAsia="Arial" w:cs="Arial"/>
                  <w:b w:val="0"/>
                </w:rPr>
                <w:lastRenderedPageBreak/>
                <w:delText xml:space="preserve">Tabulka </w:delText>
              </w:r>
              <w:r w:rsidRPr="008D0F1E" w:rsidDel="00871156">
                <w:rPr>
                  <w:rFonts w:cs="Arial"/>
                </w:rPr>
                <w:fldChar w:fldCharType="begin"/>
              </w:r>
              <w:r w:rsidRPr="008D0F1E" w:rsidDel="00871156">
                <w:rPr>
                  <w:rFonts w:cs="Arial"/>
                  <w:b w:val="0"/>
                </w:rPr>
                <w:delInstrText xml:space="preserve"> SEQ Tabulka \* ARABIC </w:delInstrText>
              </w:r>
              <w:r w:rsidRPr="008D0F1E" w:rsidDel="00871156">
                <w:rPr>
                  <w:rFonts w:cs="Arial"/>
                </w:rPr>
                <w:fldChar w:fldCharType="separate"/>
              </w:r>
              <w:r w:rsidR="006A3BBA" w:rsidDel="00871156">
                <w:rPr>
                  <w:rFonts w:cs="Arial"/>
                  <w:b w:val="0"/>
                  <w:noProof/>
                </w:rPr>
                <w:delText>16</w:delText>
              </w:r>
              <w:r w:rsidRPr="008D0F1E" w:rsidDel="00871156">
                <w:rPr>
                  <w:rFonts w:cs="Arial"/>
                </w:rPr>
                <w:fldChar w:fldCharType="end"/>
              </w:r>
              <w:r w:rsidRPr="008D0F1E" w:rsidDel="00871156">
                <w:rPr>
                  <w:rFonts w:eastAsia="Arial" w:cs="Arial"/>
                  <w:b w:val="0"/>
                </w:rPr>
                <w:delText>:</w:delText>
              </w:r>
              <w:r w:rsidRPr="008D0F1E" w:rsidDel="00871156">
                <w:rPr>
                  <w:rFonts w:eastAsia="Arial" w:cs="Arial"/>
                </w:rPr>
                <w:delText xml:space="preserve"> Popis volitelných objektivně ověřitelných ukazatelů výkonnosti</w:delText>
              </w:r>
            </w:del>
          </w:p>
        </w:tc>
      </w:tr>
      <w:tr w:rsidR="00AF4DD9" w:rsidRPr="008D0F1E" w:rsidDel="00871156" w14:paraId="4F05E560" w14:textId="43E6B901" w:rsidTr="008D0F1E">
        <w:trPr>
          <w:tblHeader/>
          <w:del w:id="254" w:author="Tomáš Šedivec" w:date="2023-06-30T13:56:00Z"/>
        </w:trPr>
        <w:tc>
          <w:tcPr>
            <w:tcW w:w="937" w:type="pct"/>
            <w:tcBorders>
              <w:top w:val="single" w:sz="4" w:space="0" w:color="auto"/>
            </w:tcBorders>
          </w:tcPr>
          <w:p w14:paraId="329D5B05" w14:textId="2202ABAD" w:rsidR="00AF4DD9" w:rsidRPr="008D0F1E" w:rsidDel="00871156" w:rsidRDefault="00AF4DD9" w:rsidP="00C309AC">
            <w:pPr>
              <w:keepNext/>
              <w:keepLines/>
              <w:spacing w:before="40" w:after="40"/>
              <w:contextualSpacing w:val="0"/>
              <w:jc w:val="left"/>
              <w:cnfStyle w:val="101000000000" w:firstRow="1" w:lastRow="0" w:firstColumn="1" w:lastColumn="0" w:oddVBand="0" w:evenVBand="0" w:oddHBand="0" w:evenHBand="0" w:firstRowFirstColumn="0" w:firstRowLastColumn="0" w:lastRowFirstColumn="0" w:lastRowLastColumn="0"/>
              <w:rPr>
                <w:del w:id="255" w:author="Tomáš Šedivec" w:date="2023-06-30T13:56:00Z"/>
                <w:rFonts w:eastAsia="Arial" w:cs="Arial"/>
                <w:b w:val="0"/>
                <w:bCs w:val="0"/>
              </w:rPr>
            </w:pPr>
            <w:del w:id="256" w:author="Tomáš Šedivec" w:date="2023-06-30T13:56:00Z">
              <w:r w:rsidRPr="008D0F1E" w:rsidDel="00871156">
                <w:rPr>
                  <w:rFonts w:eastAsia="Arial" w:cs="Arial"/>
                </w:rPr>
                <w:delText>Název ukazatele</w:delText>
              </w:r>
            </w:del>
          </w:p>
        </w:tc>
        <w:tc>
          <w:tcPr>
            <w:tcW w:w="1063" w:type="pct"/>
            <w:tcBorders>
              <w:top w:val="single" w:sz="4" w:space="0" w:color="auto"/>
            </w:tcBorders>
          </w:tcPr>
          <w:p w14:paraId="59B9AEA6" w14:textId="75B43F43" w:rsidR="00AF4DD9" w:rsidRPr="008D0F1E" w:rsidDel="00871156"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id="257" w:author="Tomáš Šedivec" w:date="2023-06-30T13:56:00Z"/>
                <w:rFonts w:eastAsia="Arial" w:cs="Arial"/>
              </w:rPr>
            </w:pPr>
            <w:del w:id="258" w:author="Tomáš Šedivec" w:date="2023-06-30T13:56:00Z">
              <w:r w:rsidRPr="008D0F1E" w:rsidDel="00871156">
                <w:rPr>
                  <w:rFonts w:eastAsia="Arial" w:cs="Arial"/>
                </w:rPr>
                <w:delText>Předmět měření</w:delText>
              </w:r>
            </w:del>
          </w:p>
        </w:tc>
        <w:tc>
          <w:tcPr>
            <w:tcW w:w="751" w:type="pct"/>
            <w:tcBorders>
              <w:top w:val="single" w:sz="4" w:space="0" w:color="auto"/>
            </w:tcBorders>
          </w:tcPr>
          <w:p w14:paraId="436DFC5B" w14:textId="586448F0" w:rsidR="00AF4DD9" w:rsidRPr="008D0F1E" w:rsidDel="00871156"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id="259" w:author="Tomáš Šedivec" w:date="2023-06-30T13:56:00Z"/>
                <w:rFonts w:eastAsia="Arial" w:cs="Arial"/>
              </w:rPr>
            </w:pPr>
            <w:del w:id="260" w:author="Tomáš Šedivec" w:date="2023-06-30T13:56:00Z">
              <w:r w:rsidRPr="008D0F1E" w:rsidDel="00871156">
                <w:rPr>
                  <w:rFonts w:eastAsia="Arial" w:cs="Arial"/>
                </w:rPr>
                <w:delText xml:space="preserve">Jednotka </w:delText>
              </w:r>
            </w:del>
          </w:p>
        </w:tc>
        <w:tc>
          <w:tcPr>
            <w:tcW w:w="1126" w:type="pct"/>
            <w:tcBorders>
              <w:top w:val="single" w:sz="4" w:space="0" w:color="auto"/>
            </w:tcBorders>
          </w:tcPr>
          <w:p w14:paraId="6D771808" w14:textId="66A545D2" w:rsidR="00AF4DD9" w:rsidRPr="008D0F1E" w:rsidDel="00871156"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id="261" w:author="Tomáš Šedivec" w:date="2023-06-30T13:56:00Z"/>
                <w:rFonts w:eastAsia="Arial" w:cs="Arial"/>
              </w:rPr>
            </w:pPr>
            <w:del w:id="262" w:author="Tomáš Šedivec" w:date="2023-06-30T13:56:00Z">
              <w:r w:rsidRPr="008D0F1E" w:rsidDel="00871156">
                <w:rPr>
                  <w:rFonts w:eastAsia="Arial" w:cs="Arial"/>
                </w:rPr>
                <w:delText>Očekávaná hodnota od</w:delText>
              </w:r>
            </w:del>
          </w:p>
        </w:tc>
        <w:tc>
          <w:tcPr>
            <w:tcW w:w="1123" w:type="pct"/>
            <w:tcBorders>
              <w:top w:val="single" w:sz="4" w:space="0" w:color="auto"/>
            </w:tcBorders>
          </w:tcPr>
          <w:p w14:paraId="0CE1D71B" w14:textId="26AC87E9" w:rsidR="00AF4DD9" w:rsidRPr="008D0F1E" w:rsidDel="00871156"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del w:id="263" w:author="Tomáš Šedivec" w:date="2023-06-30T13:56:00Z"/>
                <w:rFonts w:eastAsia="Arial" w:cs="Arial"/>
              </w:rPr>
            </w:pPr>
            <w:del w:id="264" w:author="Tomáš Šedivec" w:date="2023-06-30T13:56:00Z">
              <w:r w:rsidRPr="008D0F1E" w:rsidDel="00871156">
                <w:rPr>
                  <w:rFonts w:eastAsia="Arial" w:cs="Arial"/>
                </w:rPr>
                <w:delText xml:space="preserve">Očekávaná hodnota do </w:delText>
              </w:r>
            </w:del>
          </w:p>
        </w:tc>
      </w:tr>
      <w:tr w:rsidR="00AF4DD9" w:rsidRPr="008D0F1E" w:rsidDel="00871156" w14:paraId="60ACC03C" w14:textId="350FBCF7" w:rsidTr="008D0F1E">
        <w:trPr>
          <w:del w:id="265" w:author="Tomáš Šedivec" w:date="2023-06-30T13:56:00Z"/>
        </w:trPr>
        <w:tc>
          <w:tcPr>
            <w:tcW w:w="937" w:type="pct"/>
            <w:shd w:val="clear" w:color="auto" w:fill="auto"/>
          </w:tcPr>
          <w:p w14:paraId="303D610D" w14:textId="05544085" w:rsidR="00AF4DD9" w:rsidRPr="008D0F1E" w:rsidDel="00871156" w:rsidRDefault="00AF4DD9" w:rsidP="00C37272">
            <w:pPr>
              <w:spacing w:before="40" w:after="40"/>
              <w:jc w:val="left"/>
              <w:cnfStyle w:val="001000000000" w:firstRow="0" w:lastRow="0" w:firstColumn="1" w:lastColumn="0" w:oddVBand="0" w:evenVBand="0" w:oddHBand="0" w:evenHBand="0" w:firstRowFirstColumn="0" w:firstRowLastColumn="0" w:lastRowFirstColumn="0" w:lastRowLastColumn="0"/>
              <w:rPr>
                <w:del w:id="266" w:author="Tomáš Šedivec" w:date="2023-06-30T13:56:00Z"/>
                <w:rFonts w:cs="Arial"/>
                <w:b w:val="0"/>
                <w:bCs w:val="0"/>
              </w:rPr>
            </w:pPr>
          </w:p>
        </w:tc>
        <w:tc>
          <w:tcPr>
            <w:tcW w:w="1063" w:type="pct"/>
            <w:shd w:val="clear" w:color="auto" w:fill="auto"/>
          </w:tcPr>
          <w:p w14:paraId="3DC10D02" w14:textId="0C3BEA0A" w:rsidR="00AF4DD9" w:rsidRPr="008D0F1E" w:rsidDel="00871156" w:rsidRDefault="00AF4DD9" w:rsidP="00C37272">
            <w:pPr>
              <w:spacing w:before="40" w:after="40"/>
              <w:jc w:val="left"/>
              <w:rPr>
                <w:del w:id="267" w:author="Tomáš Šedivec" w:date="2023-06-30T13:56:00Z"/>
                <w:rFonts w:cs="Arial"/>
                <w:b/>
                <w:bCs/>
              </w:rPr>
            </w:pPr>
          </w:p>
        </w:tc>
        <w:tc>
          <w:tcPr>
            <w:tcW w:w="751" w:type="pct"/>
            <w:shd w:val="clear" w:color="auto" w:fill="auto"/>
          </w:tcPr>
          <w:p w14:paraId="321CE509" w14:textId="718E2C30" w:rsidR="00AF4DD9" w:rsidRPr="008D0F1E" w:rsidDel="00871156" w:rsidRDefault="00AF4DD9" w:rsidP="00C37272">
            <w:pPr>
              <w:spacing w:before="40" w:after="40"/>
              <w:jc w:val="left"/>
              <w:rPr>
                <w:del w:id="268" w:author="Tomáš Šedivec" w:date="2023-06-30T13:56:00Z"/>
                <w:rFonts w:cs="Arial"/>
                <w:b/>
                <w:bCs/>
              </w:rPr>
            </w:pPr>
          </w:p>
        </w:tc>
        <w:tc>
          <w:tcPr>
            <w:tcW w:w="1126" w:type="pct"/>
            <w:shd w:val="clear" w:color="auto" w:fill="auto"/>
          </w:tcPr>
          <w:p w14:paraId="198B65E9" w14:textId="7642343B" w:rsidR="00AF4DD9" w:rsidRPr="008D0F1E" w:rsidDel="00871156" w:rsidRDefault="00AF4DD9" w:rsidP="00C37272">
            <w:pPr>
              <w:spacing w:before="40" w:after="40"/>
              <w:jc w:val="left"/>
              <w:rPr>
                <w:del w:id="269" w:author="Tomáš Šedivec" w:date="2023-06-30T13:56:00Z"/>
                <w:rFonts w:cs="Arial"/>
              </w:rPr>
            </w:pPr>
          </w:p>
        </w:tc>
        <w:tc>
          <w:tcPr>
            <w:tcW w:w="1123" w:type="pct"/>
          </w:tcPr>
          <w:p w14:paraId="13D154BE" w14:textId="64DAB2F1" w:rsidR="00AF4DD9" w:rsidRPr="008D0F1E" w:rsidDel="00871156" w:rsidRDefault="00AF4DD9" w:rsidP="00C37272">
            <w:pPr>
              <w:spacing w:before="40" w:after="40"/>
              <w:jc w:val="left"/>
              <w:rPr>
                <w:del w:id="270" w:author="Tomáš Šedivec" w:date="2023-06-30T13:56:00Z"/>
                <w:rFonts w:cs="Arial"/>
              </w:rPr>
            </w:pPr>
          </w:p>
        </w:tc>
      </w:tr>
      <w:tr w:rsidR="004C181C" w:rsidRPr="008D0F1E" w:rsidDel="00871156" w14:paraId="2BD7B11D" w14:textId="044343DC" w:rsidTr="008D0F1E">
        <w:trPr>
          <w:del w:id="271" w:author="Tomáš Šedivec" w:date="2023-06-30T13:56:00Z"/>
        </w:trPr>
        <w:tc>
          <w:tcPr>
            <w:tcW w:w="937" w:type="pct"/>
            <w:shd w:val="clear" w:color="auto" w:fill="auto"/>
          </w:tcPr>
          <w:p w14:paraId="752F745E" w14:textId="37D11B69" w:rsidR="004C181C" w:rsidRPr="008D0F1E" w:rsidDel="00871156" w:rsidRDefault="004C181C" w:rsidP="00C37272">
            <w:pPr>
              <w:spacing w:before="40" w:after="40"/>
              <w:jc w:val="left"/>
              <w:cnfStyle w:val="001000000000" w:firstRow="0" w:lastRow="0" w:firstColumn="1" w:lastColumn="0" w:oddVBand="0" w:evenVBand="0" w:oddHBand="0" w:evenHBand="0" w:firstRowFirstColumn="0" w:firstRowLastColumn="0" w:lastRowFirstColumn="0" w:lastRowLastColumn="0"/>
              <w:rPr>
                <w:del w:id="272" w:author="Tomáš Šedivec" w:date="2023-06-30T13:56:00Z"/>
                <w:rFonts w:cs="Arial"/>
                <w:b w:val="0"/>
                <w:bCs w:val="0"/>
              </w:rPr>
            </w:pPr>
          </w:p>
        </w:tc>
        <w:tc>
          <w:tcPr>
            <w:tcW w:w="1063" w:type="pct"/>
            <w:shd w:val="clear" w:color="auto" w:fill="auto"/>
          </w:tcPr>
          <w:p w14:paraId="3890218D" w14:textId="6C155027" w:rsidR="004C181C" w:rsidRPr="008D0F1E" w:rsidDel="00871156" w:rsidRDefault="004C181C" w:rsidP="00C37272">
            <w:pPr>
              <w:spacing w:before="40" w:after="40"/>
              <w:jc w:val="left"/>
              <w:rPr>
                <w:del w:id="273" w:author="Tomáš Šedivec" w:date="2023-06-30T13:56:00Z"/>
                <w:rFonts w:cs="Arial"/>
                <w:b/>
                <w:bCs/>
              </w:rPr>
            </w:pPr>
          </w:p>
        </w:tc>
        <w:tc>
          <w:tcPr>
            <w:tcW w:w="751" w:type="pct"/>
            <w:shd w:val="clear" w:color="auto" w:fill="auto"/>
          </w:tcPr>
          <w:p w14:paraId="0C63EB2D" w14:textId="08B0CD2D" w:rsidR="004C181C" w:rsidRPr="008D0F1E" w:rsidDel="00871156" w:rsidRDefault="004C181C" w:rsidP="00C37272">
            <w:pPr>
              <w:spacing w:before="40" w:after="40"/>
              <w:jc w:val="left"/>
              <w:rPr>
                <w:del w:id="274" w:author="Tomáš Šedivec" w:date="2023-06-30T13:56:00Z"/>
                <w:rFonts w:cs="Arial"/>
                <w:b/>
                <w:bCs/>
              </w:rPr>
            </w:pPr>
          </w:p>
        </w:tc>
        <w:tc>
          <w:tcPr>
            <w:tcW w:w="1126" w:type="pct"/>
            <w:shd w:val="clear" w:color="auto" w:fill="auto"/>
          </w:tcPr>
          <w:p w14:paraId="7041E5BA" w14:textId="01BBE522" w:rsidR="004C181C" w:rsidRPr="008D0F1E" w:rsidDel="00871156" w:rsidRDefault="004C181C" w:rsidP="00C37272">
            <w:pPr>
              <w:spacing w:before="40" w:after="40"/>
              <w:jc w:val="left"/>
              <w:rPr>
                <w:del w:id="275" w:author="Tomáš Šedivec" w:date="2023-06-30T13:56:00Z"/>
                <w:rFonts w:cs="Arial"/>
              </w:rPr>
            </w:pPr>
          </w:p>
        </w:tc>
        <w:tc>
          <w:tcPr>
            <w:tcW w:w="1123" w:type="pct"/>
          </w:tcPr>
          <w:p w14:paraId="2B16FC3E" w14:textId="2051FC28" w:rsidR="004C181C" w:rsidRPr="008D0F1E" w:rsidDel="00871156" w:rsidRDefault="004C181C" w:rsidP="00C37272">
            <w:pPr>
              <w:spacing w:before="40" w:after="40"/>
              <w:jc w:val="left"/>
              <w:rPr>
                <w:del w:id="276" w:author="Tomáš Šedivec" w:date="2023-06-30T13:56:00Z"/>
                <w:rFonts w:cs="Arial"/>
              </w:rPr>
            </w:pPr>
          </w:p>
        </w:tc>
      </w:tr>
    </w:tbl>
    <w:p w14:paraId="656E01C1" w14:textId="77777777" w:rsidR="00AF4DD9" w:rsidRPr="008D0F1E" w:rsidRDefault="00AF4DD9" w:rsidP="00AF4DD9">
      <w:pPr>
        <w:rPr>
          <w:rFonts w:cs="Arial"/>
        </w:rPr>
      </w:pPr>
    </w:p>
    <w:p w14:paraId="48464678" w14:textId="454ED701" w:rsidR="00AF4DD9" w:rsidRDefault="00AF4DD9" w:rsidP="00E75A06">
      <w:pPr>
        <w:pStyle w:val="MVHeading3"/>
        <w:rPr>
          <w:ins w:id="277" w:author="Tomáš Šedivec" w:date="2023-07-27T16:34:00Z"/>
        </w:rPr>
      </w:pPr>
      <w:r w:rsidRPr="008D0F1E">
        <w:t>Byznys architektura</w:t>
      </w:r>
      <w:bookmarkEnd w:id="202"/>
      <w:bookmarkEnd w:id="203"/>
      <w:bookmarkEnd w:id="208"/>
      <w:bookmarkEnd w:id="250"/>
    </w:p>
    <w:tbl>
      <w:tblPr>
        <w:tblStyle w:val="Mkatabulky"/>
        <w:tblW w:w="5000" w:type="pct"/>
        <w:tblLook w:val="06A0" w:firstRow="1" w:lastRow="0" w:firstColumn="1" w:lastColumn="0" w:noHBand="1" w:noVBand="1"/>
      </w:tblPr>
      <w:tblGrid>
        <w:gridCol w:w="9035"/>
        <w:gridCol w:w="2293"/>
      </w:tblGrid>
      <w:tr w:rsidR="003B7E6C" w:rsidRPr="008D0F1E" w14:paraId="4E46E006" w14:textId="77777777" w:rsidTr="00BD21CA">
        <w:trPr>
          <w:tblHeader/>
          <w:ins w:id="278" w:author="Tomáš Šedivec" w:date="2023-07-27T16:34:00Z"/>
        </w:trPr>
        <w:tc>
          <w:tcPr>
            <w:tcW w:w="5000" w:type="pct"/>
            <w:gridSpan w:val="2"/>
            <w:shd w:val="clear" w:color="auto" w:fill="CEEBF3"/>
          </w:tcPr>
          <w:p w14:paraId="6D28B8CF" w14:textId="38F4C9EF" w:rsidR="003B7E6C" w:rsidRPr="008D0F1E" w:rsidRDefault="003B7E6C" w:rsidP="00BD21CA">
            <w:pPr>
              <w:keepNext/>
              <w:spacing w:before="40" w:after="40"/>
              <w:jc w:val="left"/>
              <w:rPr>
                <w:ins w:id="279" w:author="Tomáš Šedivec" w:date="2023-07-27T16:34:00Z"/>
                <w:rFonts w:eastAsia="Arial" w:cs="Arial"/>
              </w:rPr>
            </w:pPr>
            <w:ins w:id="280" w:author="Tomáš Šedivec" w:date="2023-07-27T16:34:00Z">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ns w:id="281" w:author="Tomáš Šedivec" w:date="2023-07-27T16:35:00Z">
              <w:r>
                <w:rPr>
                  <w:rFonts w:cs="Arial"/>
                  <w:noProof/>
                </w:rPr>
                <w:t>16</w:t>
              </w:r>
            </w:ins>
            <w:ins w:id="282" w:author="Tomáš Šedivec" w:date="2023-07-27T16:34:00Z">
              <w:r w:rsidRPr="008D0F1E">
                <w:rPr>
                  <w:rFonts w:cs="Arial"/>
                </w:rPr>
                <w:fldChar w:fldCharType="end"/>
              </w:r>
              <w:r w:rsidRPr="008D0F1E">
                <w:rPr>
                  <w:rFonts w:eastAsia="Arial" w:cs="Arial"/>
                </w:rPr>
                <w:t xml:space="preserve">: </w:t>
              </w:r>
              <w:r>
                <w:rPr>
                  <w:rFonts w:eastAsia="Arial" w:cs="Arial"/>
                  <w:b/>
                  <w:bCs/>
                </w:rPr>
                <w:t>Nevyplnění tabulky a diagramů</w:t>
              </w:r>
            </w:ins>
          </w:p>
        </w:tc>
      </w:tr>
      <w:tr w:rsidR="003B7E6C" w:rsidRPr="008D0F1E" w14:paraId="5A68D17D" w14:textId="77777777" w:rsidTr="00BD21CA">
        <w:trPr>
          <w:trHeight w:val="615"/>
          <w:ins w:id="283" w:author="Tomáš Šedivec" w:date="2023-07-27T16:34:00Z"/>
        </w:trPr>
        <w:tc>
          <w:tcPr>
            <w:tcW w:w="3988" w:type="pct"/>
          </w:tcPr>
          <w:p w14:paraId="100D25B7" w14:textId="05628906" w:rsidR="003B7E6C" w:rsidRPr="008D0F1E" w:rsidRDefault="003B7E6C" w:rsidP="00BD21CA">
            <w:pPr>
              <w:spacing w:before="40" w:after="40"/>
              <w:jc w:val="left"/>
              <w:rPr>
                <w:ins w:id="284" w:author="Tomáš Šedivec" w:date="2023-07-27T16:34:00Z"/>
                <w:rFonts w:eastAsia="Calibri" w:cs="Arial"/>
              </w:rPr>
            </w:pPr>
            <w:ins w:id="285" w:author="Tomáš Šedivec" w:date="2023-07-27T16:34:00Z">
              <w:r>
                <w:rPr>
                  <w:rFonts w:eastAsia="Arial" w:cs="Arial"/>
                  <w:b/>
                  <w:bCs/>
                </w:rPr>
                <w:t>Následující tabulku</w:t>
              </w:r>
            </w:ins>
            <w:ins w:id="286" w:author="Tomáš Šedivec" w:date="2023-07-27T16:35:00Z">
              <w:r>
                <w:rPr>
                  <w:rFonts w:eastAsia="Arial" w:cs="Arial"/>
                  <w:b/>
                  <w:bCs/>
                </w:rPr>
                <w:t xml:space="preserve"> 17</w:t>
              </w:r>
            </w:ins>
            <w:ins w:id="287" w:author="Tomáš Šedivec" w:date="2023-07-27T16:34:00Z">
              <w:r>
                <w:rPr>
                  <w:rFonts w:eastAsia="Arial" w:cs="Arial"/>
                  <w:b/>
                  <w:bCs/>
                </w:rPr>
                <w:t xml:space="preserve"> a diagramy není třeba vyplňovat, pokud žadatel přiložil jako přílohu export ze svého architektonického nástroje obsahující diagramy a popis prvků.</w:t>
              </w:r>
            </w:ins>
          </w:p>
        </w:tc>
        <w:tc>
          <w:tcPr>
            <w:tcW w:w="1012" w:type="pct"/>
          </w:tcPr>
          <w:p w14:paraId="636CA7A8" w14:textId="77777777" w:rsidR="003B7E6C" w:rsidRPr="008D0F1E" w:rsidRDefault="00B96987" w:rsidP="00BD21CA">
            <w:pPr>
              <w:spacing w:before="40" w:after="40"/>
              <w:jc w:val="left"/>
              <w:rPr>
                <w:ins w:id="288" w:author="Tomáš Šedivec" w:date="2023-07-27T16:34:00Z"/>
                <w:rFonts w:eastAsia="Arial,Calibri" w:cs="Arial"/>
              </w:rPr>
            </w:pPr>
            <w:customXmlInsRangeStart w:id="289" w:author="Tomáš Šedivec" w:date="2023-07-27T16:34:00Z"/>
            <w:sdt>
              <w:sdtPr>
                <w:rPr>
                  <w:rFonts w:cs="Arial"/>
                </w:rPr>
                <w:id w:val="2132361011"/>
                <w:showingPlcHdr/>
                <w:comboBox>
                  <w:listItem w:displayText="Nevyplněno z důvodu přiložení informací jako přílohy" w:value="Nevyplněno z důvodu přiložení informací jako přílohy"/>
                </w:comboBox>
              </w:sdtPr>
              <w:sdtEndPr/>
              <w:sdtContent>
                <w:customXmlInsRangeEnd w:id="289"/>
                <w:ins w:id="290" w:author="Tomáš Šedivec" w:date="2023-07-27T16:34:00Z">
                  <w:r w:rsidR="003B7E6C" w:rsidRPr="008D0F1E">
                    <w:rPr>
                      <w:rStyle w:val="Zstupntext"/>
                      <w:rFonts w:cs="Arial"/>
                      <w:i/>
                      <w:color w:val="FF0000"/>
                    </w:rPr>
                    <w:t>Zvolte položku.</w:t>
                  </w:r>
                </w:ins>
                <w:customXmlInsRangeStart w:id="291" w:author="Tomáš Šedivec" w:date="2023-07-27T16:34:00Z"/>
              </w:sdtContent>
            </w:sdt>
            <w:customXmlInsRangeEnd w:id="291"/>
          </w:p>
        </w:tc>
      </w:tr>
    </w:tbl>
    <w:p w14:paraId="6C2585C5" w14:textId="77777777" w:rsidR="003B7E6C" w:rsidRPr="008D0F1E" w:rsidRDefault="003B7E6C">
      <w:pPr>
        <w:pPrChange w:id="292" w:author="Tomáš Šedivec" w:date="2023-07-27T16:34:00Z">
          <w:pPr>
            <w:pStyle w:val="MVHeading3"/>
          </w:pPr>
        </w:pPrChange>
      </w:pPr>
    </w:p>
    <w:tbl>
      <w:tblPr>
        <w:tblStyle w:val="Style1"/>
        <w:tblW w:w="5000" w:type="pct"/>
        <w:tblLook w:val="06A0" w:firstRow="1" w:lastRow="0" w:firstColumn="1" w:lastColumn="0" w:noHBand="1" w:noVBand="1"/>
      </w:tblPr>
      <w:tblGrid>
        <w:gridCol w:w="2126"/>
        <w:gridCol w:w="2689"/>
        <w:gridCol w:w="3262"/>
        <w:gridCol w:w="3251"/>
      </w:tblGrid>
      <w:tr w:rsidR="00AF4DD9" w:rsidRPr="008D0F1E" w14:paraId="632032A0"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4B0A3F03" w14:textId="61EB1701" w:rsidR="00AF4DD9" w:rsidRPr="008D0F1E" w:rsidRDefault="00AF4DD9" w:rsidP="00C309AC">
            <w:pPr>
              <w:keepNext/>
              <w:keepLines/>
              <w:spacing w:before="40" w:after="40"/>
              <w:rPr>
                <w:rFonts w:eastAsia="Arial" w:cs="Arial"/>
              </w:rPr>
            </w:pPr>
            <w:bookmarkStart w:id="293" w:name="_Toc509581658"/>
            <w:bookmarkStart w:id="294" w:name="_Toc513797128"/>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295" w:author="Tomáš Šedivec" w:date="2023-07-27T16:35:00Z">
              <w:r w:rsidR="003B7E6C">
                <w:rPr>
                  <w:rFonts w:cs="Arial"/>
                  <w:b w:val="0"/>
                  <w:noProof/>
                </w:rPr>
                <w:t>17</w:t>
              </w:r>
            </w:ins>
            <w:del w:id="296" w:author="Tomáš Šedivec" w:date="2023-06-30T14:05:00Z">
              <w:r w:rsidR="006A3BBA" w:rsidDel="00871156">
                <w:rPr>
                  <w:rFonts w:cs="Arial"/>
                  <w:b w:val="0"/>
                  <w:noProof/>
                </w:rPr>
                <w:delText>17</w:delText>
              </w:r>
            </w:del>
            <w:r w:rsidRPr="008D0F1E">
              <w:rPr>
                <w:rFonts w:cs="Arial"/>
              </w:rPr>
              <w:fldChar w:fldCharType="end"/>
            </w:r>
            <w:r w:rsidRPr="008D0F1E">
              <w:rPr>
                <w:rFonts w:eastAsia="Arial" w:cs="Arial"/>
                <w:b w:val="0"/>
              </w:rPr>
              <w:t>:</w:t>
            </w:r>
            <w:r w:rsidRPr="008D0F1E">
              <w:rPr>
                <w:rFonts w:eastAsia="Arial,Calibri" w:cs="Arial"/>
              </w:rPr>
              <w:t xml:space="preserve"> Katalog </w:t>
            </w:r>
            <w:bookmarkEnd w:id="293"/>
            <w:r w:rsidRPr="008D0F1E">
              <w:rPr>
                <w:rFonts w:eastAsia="Arial,Calibri" w:cs="Arial"/>
              </w:rPr>
              <w:t>prvků byznys architektury</w:t>
            </w:r>
            <w:bookmarkEnd w:id="294"/>
          </w:p>
        </w:tc>
      </w:tr>
      <w:tr w:rsidR="00AF4DD9" w:rsidRPr="008D0F1E" w14:paraId="758084F8"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38" w:type="pct"/>
            <w:tcBorders>
              <w:top w:val="single" w:sz="4" w:space="0" w:color="auto"/>
            </w:tcBorders>
          </w:tcPr>
          <w:p w14:paraId="65430A7A"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1187" w:type="pct"/>
            <w:tcBorders>
              <w:top w:val="single" w:sz="4" w:space="0" w:color="auto"/>
            </w:tcBorders>
          </w:tcPr>
          <w:p w14:paraId="57F5C8CE"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Typ prvku</w:t>
            </w:r>
          </w:p>
        </w:tc>
        <w:tc>
          <w:tcPr>
            <w:tcW w:w="1440" w:type="pct"/>
            <w:tcBorders>
              <w:top w:val="single" w:sz="4" w:space="0" w:color="auto"/>
            </w:tcBorders>
          </w:tcPr>
          <w:p w14:paraId="0B25628D"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Jméno prvku</w:t>
            </w:r>
          </w:p>
        </w:tc>
        <w:tc>
          <w:tcPr>
            <w:tcW w:w="1435" w:type="pct"/>
            <w:tcBorders>
              <w:top w:val="single" w:sz="4" w:space="0" w:color="auto"/>
            </w:tcBorders>
          </w:tcPr>
          <w:p w14:paraId="34427B4A" w14:textId="77777777" w:rsidR="00AF4DD9" w:rsidRPr="008D0F1E"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prvku</w:t>
            </w:r>
          </w:p>
        </w:tc>
      </w:tr>
      <w:tr w:rsidR="00AF4DD9" w:rsidRPr="008D0F1E" w14:paraId="302AB1E1"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5E7A1C0C" w14:textId="77777777" w:rsidR="00AF4DD9" w:rsidRPr="008D0F1E" w:rsidRDefault="00AF4DD9" w:rsidP="00C37272">
            <w:pPr>
              <w:spacing w:before="40" w:after="40"/>
              <w:jc w:val="left"/>
              <w:rPr>
                <w:rFonts w:cs="Arial"/>
              </w:rPr>
            </w:pPr>
          </w:p>
        </w:tc>
        <w:tc>
          <w:tcPr>
            <w:tcW w:w="1187" w:type="pct"/>
            <w:shd w:val="clear" w:color="auto" w:fill="auto"/>
          </w:tcPr>
          <w:p w14:paraId="0D92DF3D"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568AE9B2"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2A3436E5"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4C181C" w:rsidRPr="008D0F1E" w14:paraId="29C48042"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212DAE01" w14:textId="77777777" w:rsidR="004C181C" w:rsidRPr="008D0F1E" w:rsidRDefault="004C181C" w:rsidP="00C37272">
            <w:pPr>
              <w:spacing w:before="40" w:after="40"/>
              <w:jc w:val="left"/>
              <w:rPr>
                <w:rFonts w:cs="Arial"/>
              </w:rPr>
            </w:pPr>
          </w:p>
        </w:tc>
        <w:tc>
          <w:tcPr>
            <w:tcW w:w="1187" w:type="pct"/>
            <w:shd w:val="clear" w:color="auto" w:fill="auto"/>
          </w:tcPr>
          <w:p w14:paraId="7079269D"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72CB5576"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7D9A7697"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89B2F53"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70F6D18A" w14:textId="77777777" w:rsidR="00AF4DD9" w:rsidRPr="008D0F1E" w:rsidRDefault="00AF4DD9" w:rsidP="00C37272">
            <w:pPr>
              <w:spacing w:before="40" w:after="40"/>
              <w:jc w:val="left"/>
              <w:rPr>
                <w:rFonts w:cs="Arial"/>
              </w:rPr>
            </w:pPr>
          </w:p>
        </w:tc>
        <w:tc>
          <w:tcPr>
            <w:tcW w:w="1187" w:type="pct"/>
            <w:shd w:val="clear" w:color="auto" w:fill="auto"/>
          </w:tcPr>
          <w:p w14:paraId="47D17BF1"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4A8C9A1A"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0F00B136"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64733A4C" w14:textId="77777777" w:rsidR="00AF4DD9" w:rsidRPr="008D0F1E" w:rsidRDefault="00AF4DD9" w:rsidP="00AF4DD9">
      <w:pPr>
        <w:rPr>
          <w:rFonts w:cs="Arial"/>
        </w:rPr>
      </w:pPr>
    </w:p>
    <w:tbl>
      <w:tblPr>
        <w:tblStyle w:val="TableGrid1"/>
        <w:tblW w:w="5000" w:type="pct"/>
        <w:tblLook w:val="06A0" w:firstRow="1" w:lastRow="0" w:firstColumn="1" w:lastColumn="0" w:noHBand="1" w:noVBand="1"/>
      </w:tblPr>
      <w:tblGrid>
        <w:gridCol w:w="242"/>
        <w:gridCol w:w="3385"/>
        <w:gridCol w:w="1310"/>
        <w:gridCol w:w="1171"/>
        <w:gridCol w:w="5220"/>
      </w:tblGrid>
      <w:tr w:rsidR="00AF4DD9" w:rsidRPr="008D0F1E" w14:paraId="463892ED" w14:textId="77777777" w:rsidTr="00C309AC">
        <w:trPr>
          <w:cantSplit/>
          <w:tblHeader/>
        </w:trPr>
        <w:tc>
          <w:tcPr>
            <w:tcW w:w="5000" w:type="pct"/>
            <w:gridSpan w:val="5"/>
            <w:shd w:val="clear" w:color="auto" w:fill="DAEEF3" w:themeFill="accent5" w:themeFillTint="33"/>
          </w:tcPr>
          <w:p w14:paraId="339069D3" w14:textId="22EE23CE" w:rsidR="00AF4DD9" w:rsidRPr="008D0F1E" w:rsidRDefault="00AF4DD9" w:rsidP="00C309AC">
            <w:pPr>
              <w:keepNext/>
              <w:spacing w:before="40" w:after="40"/>
              <w:rPr>
                <w:rFonts w:eastAsia="Arial" w:cs="Arial"/>
              </w:rPr>
            </w:pPr>
            <w:bookmarkStart w:id="297" w:name="_Toc509581661"/>
            <w:bookmarkStart w:id="298" w:name="_Toc51379713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299" w:author="Tomáš Šedivec" w:date="2023-07-27T16:35:00Z">
              <w:r w:rsidR="003B7E6C">
                <w:rPr>
                  <w:rFonts w:cs="Arial"/>
                  <w:noProof/>
                </w:rPr>
                <w:t>18</w:t>
              </w:r>
            </w:ins>
            <w:del w:id="300" w:author="Tomáš Šedivec" w:date="2023-06-30T14:05:00Z">
              <w:r w:rsidR="006A3BBA" w:rsidDel="00871156">
                <w:rPr>
                  <w:rFonts w:cs="Arial"/>
                  <w:noProof/>
                </w:rPr>
                <w:delText>18</w:delText>
              </w:r>
            </w:del>
            <w:r w:rsidRPr="008D0F1E">
              <w:rPr>
                <w:rFonts w:cs="Arial"/>
              </w:rPr>
              <w:fldChar w:fldCharType="end"/>
            </w:r>
            <w:r w:rsidRPr="008D0F1E">
              <w:rPr>
                <w:rFonts w:eastAsia="Arial" w:cs="Arial"/>
              </w:rPr>
              <w:t xml:space="preserve">: </w:t>
            </w:r>
            <w:r w:rsidRPr="008D0F1E">
              <w:rPr>
                <w:rFonts w:eastAsia="Arial,Calibri" w:cs="Arial"/>
                <w:b/>
                <w:bCs/>
              </w:rPr>
              <w:t>Využití front-office rozhraní předmětem projektu</w:t>
            </w:r>
            <w:bookmarkEnd w:id="297"/>
            <w:bookmarkEnd w:id="298"/>
          </w:p>
        </w:tc>
      </w:tr>
      <w:tr w:rsidR="00AF4DD9" w:rsidRPr="008D0F1E" w14:paraId="5413F59C" w14:textId="77777777" w:rsidTr="00C309AC">
        <w:trPr>
          <w:cantSplit/>
          <w:tblHeader/>
        </w:trPr>
        <w:tc>
          <w:tcPr>
            <w:tcW w:w="1601" w:type="pct"/>
            <w:gridSpan w:val="2"/>
            <w:shd w:val="clear" w:color="auto" w:fill="DAEEF3" w:themeFill="accent5" w:themeFillTint="33"/>
          </w:tcPr>
          <w:p w14:paraId="03696EAF" w14:textId="77777777" w:rsidR="00AF4DD9" w:rsidRPr="008D0F1E" w:rsidRDefault="00AF4DD9" w:rsidP="00C309AC">
            <w:pPr>
              <w:keepNext/>
              <w:spacing w:before="40" w:after="40"/>
              <w:jc w:val="left"/>
              <w:rPr>
                <w:rFonts w:eastAsia="Arial" w:cs="Arial"/>
                <w:b/>
                <w:bCs/>
              </w:rPr>
            </w:pPr>
            <w:r w:rsidRPr="008D0F1E">
              <w:rPr>
                <w:rFonts w:eastAsia="Arial" w:cs="Arial"/>
                <w:b/>
                <w:bCs/>
              </w:rPr>
              <w:t>Rozhraní</w:t>
            </w:r>
          </w:p>
        </w:tc>
        <w:tc>
          <w:tcPr>
            <w:tcW w:w="1095" w:type="pct"/>
            <w:gridSpan w:val="2"/>
            <w:shd w:val="clear" w:color="auto" w:fill="DAEEF3" w:themeFill="accent5" w:themeFillTint="33"/>
          </w:tcPr>
          <w:p w14:paraId="7EC7E837" w14:textId="77777777" w:rsidR="00AF4DD9" w:rsidRPr="008D0F1E" w:rsidRDefault="00AF4DD9" w:rsidP="00C309AC">
            <w:pPr>
              <w:keepNext/>
              <w:spacing w:before="40" w:after="40"/>
              <w:jc w:val="left"/>
              <w:rPr>
                <w:rFonts w:eastAsia="Arial" w:cs="Arial"/>
                <w:b/>
                <w:bCs/>
              </w:rPr>
            </w:pPr>
            <w:r w:rsidRPr="008D0F1E">
              <w:rPr>
                <w:rFonts w:eastAsia="Arial" w:cs="Arial"/>
                <w:b/>
                <w:bCs/>
              </w:rPr>
              <w:t>Využití</w:t>
            </w:r>
          </w:p>
        </w:tc>
        <w:tc>
          <w:tcPr>
            <w:tcW w:w="2304" w:type="pct"/>
            <w:shd w:val="clear" w:color="auto" w:fill="DAEEF3" w:themeFill="accent5" w:themeFillTint="33"/>
          </w:tcPr>
          <w:p w14:paraId="56249278" w14:textId="77777777" w:rsidR="00AF4DD9" w:rsidRPr="008D0F1E" w:rsidRDefault="00AF4DD9" w:rsidP="00C309AC">
            <w:pPr>
              <w:keepNext/>
              <w:spacing w:before="40" w:after="40"/>
              <w:jc w:val="left"/>
              <w:rPr>
                <w:rFonts w:eastAsia="Arial" w:cs="Arial"/>
                <w:b/>
                <w:bCs/>
              </w:rPr>
            </w:pPr>
            <w:r w:rsidRPr="008D0F1E">
              <w:rPr>
                <w:rFonts w:eastAsia="Arial" w:cs="Arial"/>
                <w:b/>
                <w:bCs/>
              </w:rPr>
              <w:t>Popis využití rozhraní v projektu</w:t>
            </w:r>
          </w:p>
        </w:tc>
      </w:tr>
      <w:tr w:rsidR="00AF4DD9" w:rsidRPr="008D0F1E" w14:paraId="659F5DA9" w14:textId="77777777" w:rsidTr="00C309AC">
        <w:trPr>
          <w:cantSplit/>
        </w:trPr>
        <w:tc>
          <w:tcPr>
            <w:tcW w:w="5000" w:type="pct"/>
            <w:gridSpan w:val="5"/>
            <w:shd w:val="clear" w:color="auto" w:fill="D9D9D9" w:themeFill="background1" w:themeFillShade="D9"/>
          </w:tcPr>
          <w:p w14:paraId="1CC250B8" w14:textId="77777777" w:rsidR="00AF4DD9" w:rsidRPr="008D0F1E" w:rsidRDefault="00AF4DD9" w:rsidP="00C309AC">
            <w:pPr>
              <w:spacing w:before="40" w:after="40"/>
              <w:jc w:val="left"/>
              <w:rPr>
                <w:rFonts w:eastAsia="Arial" w:cs="Arial"/>
                <w:b/>
                <w:bCs/>
              </w:rPr>
            </w:pPr>
            <w:r w:rsidRPr="008D0F1E">
              <w:rPr>
                <w:rFonts w:eastAsia="Arial" w:cs="Arial"/>
                <w:b/>
                <w:bCs/>
              </w:rPr>
              <w:t>Asistovaná přepážka</w:t>
            </w:r>
          </w:p>
        </w:tc>
      </w:tr>
      <w:tr w:rsidR="00AF4DD9" w:rsidRPr="008D0F1E" w14:paraId="2A2A737E" w14:textId="77777777" w:rsidTr="00C309AC">
        <w:trPr>
          <w:cantSplit/>
          <w:trHeight w:val="320"/>
        </w:trPr>
        <w:tc>
          <w:tcPr>
            <w:tcW w:w="107" w:type="pct"/>
            <w:vMerge w:val="restart"/>
            <w:shd w:val="clear" w:color="auto" w:fill="D9D9D9" w:themeFill="background1" w:themeFillShade="D9"/>
          </w:tcPr>
          <w:p w14:paraId="2DD90CCA"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7ACC668A" w14:textId="399640EB" w:rsidR="00AF4DD9" w:rsidRPr="008D0F1E" w:rsidRDefault="00451D17" w:rsidP="00C309AC">
            <w:pPr>
              <w:spacing w:before="40" w:after="40"/>
              <w:jc w:val="left"/>
              <w:rPr>
                <w:rFonts w:eastAsia="Arial" w:cs="Arial"/>
                <w:b/>
                <w:bCs/>
              </w:rPr>
            </w:pPr>
            <w:r w:rsidRPr="008D0F1E">
              <w:rPr>
                <w:rFonts w:eastAsia="Arial" w:cs="Arial"/>
              </w:rPr>
              <w:t>Umožnění asistovaného vyřízení podání či jiné služby v rámci projektu</w:t>
            </w:r>
          </w:p>
        </w:tc>
        <w:sdt>
          <w:sdtPr>
            <w:rPr>
              <w:rFonts w:cs="Arial"/>
            </w:rPr>
            <w:id w:val="-1890876423"/>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0E86AF13" w14:textId="77777777" w:rsidR="00AF4DD9" w:rsidRPr="008D0F1E" w:rsidRDefault="00AF4DD9" w:rsidP="00C37272">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5FF737F4" w14:textId="4DB0F622" w:rsidR="00AF4DD9" w:rsidRPr="008D0F1E" w:rsidRDefault="00AF4DD9" w:rsidP="00C37272">
            <w:pPr>
              <w:spacing w:before="40" w:after="40"/>
              <w:jc w:val="left"/>
              <w:rPr>
                <w:rFonts w:cs="Arial"/>
              </w:rPr>
            </w:pPr>
          </w:p>
        </w:tc>
      </w:tr>
      <w:tr w:rsidR="00AF4DD9" w:rsidRPr="008D0F1E" w14:paraId="617A3E24" w14:textId="77777777" w:rsidTr="55E026C1">
        <w:trPr>
          <w:cantSplit/>
          <w:trHeight w:val="319"/>
        </w:trPr>
        <w:tc>
          <w:tcPr>
            <w:tcW w:w="107" w:type="pct"/>
            <w:vMerge/>
            <w:shd w:val="clear" w:color="auto" w:fill="D9D9D9" w:themeFill="background1" w:themeFillShade="D9"/>
          </w:tcPr>
          <w:p w14:paraId="399D792C" w14:textId="77777777" w:rsidR="00AF4DD9" w:rsidRPr="008D0F1E" w:rsidRDefault="00AF4DD9" w:rsidP="00C37272">
            <w:pPr>
              <w:spacing w:before="40" w:after="40"/>
              <w:jc w:val="left"/>
              <w:rPr>
                <w:rFonts w:cs="Arial"/>
              </w:rPr>
            </w:pPr>
          </w:p>
        </w:tc>
        <w:tc>
          <w:tcPr>
            <w:tcW w:w="1494" w:type="pct"/>
            <w:vMerge/>
            <w:shd w:val="clear" w:color="auto" w:fill="D9D9D9" w:themeFill="background1" w:themeFillShade="D9"/>
          </w:tcPr>
          <w:p w14:paraId="693E6300"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1968E4EC"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6822F71E" w14:textId="77777777" w:rsidR="00AF4DD9" w:rsidRPr="008D0F1E" w:rsidRDefault="00AF4DD9" w:rsidP="00C37272">
            <w:pPr>
              <w:spacing w:before="40" w:after="40"/>
              <w:jc w:val="left"/>
              <w:rPr>
                <w:rFonts w:cs="Arial"/>
              </w:rPr>
            </w:pPr>
          </w:p>
        </w:tc>
        <w:tc>
          <w:tcPr>
            <w:tcW w:w="2304" w:type="pct"/>
            <w:vMerge/>
          </w:tcPr>
          <w:p w14:paraId="206F1B62" w14:textId="77777777" w:rsidR="00AF4DD9" w:rsidRPr="008D0F1E" w:rsidRDefault="00AF4DD9" w:rsidP="00C37272">
            <w:pPr>
              <w:spacing w:before="40" w:after="40"/>
              <w:jc w:val="left"/>
              <w:rPr>
                <w:rFonts w:cs="Arial"/>
              </w:rPr>
            </w:pPr>
          </w:p>
        </w:tc>
      </w:tr>
      <w:tr w:rsidR="00F029F6" w:rsidRPr="008D0F1E" w14:paraId="1DBBDEF0" w14:textId="77777777" w:rsidTr="00C309AC">
        <w:trPr>
          <w:cantSplit/>
          <w:trHeight w:val="226"/>
        </w:trPr>
        <w:tc>
          <w:tcPr>
            <w:tcW w:w="107" w:type="pct"/>
            <w:vMerge w:val="restart"/>
            <w:shd w:val="clear" w:color="auto" w:fill="D9D9D9" w:themeFill="background1" w:themeFillShade="D9"/>
          </w:tcPr>
          <w:p w14:paraId="04815398" w14:textId="77777777" w:rsidR="00F029F6" w:rsidRPr="008D0F1E" w:rsidRDefault="00F029F6" w:rsidP="00C37272">
            <w:pPr>
              <w:spacing w:before="40" w:after="40"/>
              <w:jc w:val="left"/>
              <w:rPr>
                <w:rFonts w:cs="Arial"/>
                <w:b/>
              </w:rPr>
            </w:pPr>
          </w:p>
        </w:tc>
        <w:tc>
          <w:tcPr>
            <w:tcW w:w="1494" w:type="pct"/>
            <w:vMerge w:val="restart"/>
            <w:shd w:val="clear" w:color="auto" w:fill="D9D9D9" w:themeFill="background1" w:themeFillShade="D9"/>
          </w:tcPr>
          <w:p w14:paraId="70709973" w14:textId="221DB201" w:rsidR="00F029F6" w:rsidRPr="008D0F1E" w:rsidRDefault="00F029F6" w:rsidP="00C309AC">
            <w:pPr>
              <w:spacing w:before="40" w:after="40"/>
              <w:jc w:val="left"/>
              <w:rPr>
                <w:rFonts w:eastAsia="Arial" w:cs="Arial"/>
              </w:rPr>
            </w:pPr>
            <w:r w:rsidRPr="008D0F1E">
              <w:rPr>
                <w:rFonts w:eastAsia="Arial" w:cs="Arial"/>
              </w:rPr>
              <w:t>Umožnění vyřízení služby na Kontaktním místě veřejné správy (Czech POINT)</w:t>
            </w:r>
          </w:p>
        </w:tc>
        <w:sdt>
          <w:sdtPr>
            <w:rPr>
              <w:rFonts w:cs="Arial"/>
            </w:rPr>
            <w:id w:val="1346131991"/>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01306BAA" w14:textId="655F53A4" w:rsidR="00F029F6" w:rsidRPr="008D0F1E" w:rsidRDefault="00F029F6" w:rsidP="00C37272">
                <w:pPr>
                  <w:spacing w:before="40" w:after="40"/>
                  <w:jc w:val="left"/>
                  <w:rPr>
                    <w:rFonts w:cs="Arial"/>
                    <w:b/>
                  </w:rPr>
                </w:pPr>
                <w:r w:rsidRPr="008D0F1E">
                  <w:rPr>
                    <w:rStyle w:val="Zstupntext"/>
                    <w:rFonts w:cs="Arial"/>
                    <w:i/>
                    <w:color w:val="FF0000"/>
                  </w:rPr>
                  <w:t>Zvolte položku.</w:t>
                </w:r>
              </w:p>
            </w:tc>
          </w:sdtContent>
        </w:sdt>
        <w:tc>
          <w:tcPr>
            <w:tcW w:w="2304" w:type="pct"/>
            <w:vMerge w:val="restart"/>
            <w:shd w:val="clear" w:color="auto" w:fill="auto"/>
          </w:tcPr>
          <w:p w14:paraId="2F990E07" w14:textId="5BC8DA58" w:rsidR="00F029F6" w:rsidRPr="008D0F1E" w:rsidRDefault="001D0D9F" w:rsidP="00C309AC">
            <w:pPr>
              <w:spacing w:before="40" w:after="40"/>
              <w:jc w:val="left"/>
              <w:rPr>
                <w:rFonts w:eastAsia="Arial" w:cs="Arial"/>
                <w:i/>
                <w:iCs/>
              </w:rPr>
            </w:pPr>
            <w:r w:rsidRPr="008D0F1E">
              <w:rPr>
                <w:rFonts w:eastAsia="Arial,Times New Roman" w:cs="Arial"/>
                <w:color w:val="FF0000"/>
                <w:lang w:eastAsia="ja-JP"/>
              </w:rPr>
              <w:t>&lt;Vypište, jakých formulářů Czech POINT se týká&gt;</w:t>
            </w:r>
          </w:p>
        </w:tc>
      </w:tr>
      <w:tr w:rsidR="00F029F6" w:rsidRPr="008D0F1E" w14:paraId="1B19820E" w14:textId="77777777" w:rsidTr="55E026C1">
        <w:trPr>
          <w:cantSplit/>
          <w:trHeight w:val="225"/>
        </w:trPr>
        <w:tc>
          <w:tcPr>
            <w:tcW w:w="107" w:type="pct"/>
            <w:vMerge/>
            <w:shd w:val="clear" w:color="auto" w:fill="D9D9D9" w:themeFill="background1" w:themeFillShade="D9"/>
          </w:tcPr>
          <w:p w14:paraId="02AC36D8" w14:textId="77777777" w:rsidR="00F029F6" w:rsidRPr="008D0F1E" w:rsidRDefault="00F029F6" w:rsidP="00C37272">
            <w:pPr>
              <w:spacing w:before="40" w:after="40"/>
              <w:jc w:val="left"/>
              <w:rPr>
                <w:rFonts w:cs="Arial"/>
                <w:b/>
              </w:rPr>
            </w:pPr>
          </w:p>
        </w:tc>
        <w:tc>
          <w:tcPr>
            <w:tcW w:w="1494" w:type="pct"/>
            <w:vMerge/>
            <w:shd w:val="clear" w:color="auto" w:fill="D9D9D9" w:themeFill="background1" w:themeFillShade="D9"/>
          </w:tcPr>
          <w:p w14:paraId="23C0A6E1" w14:textId="77777777" w:rsidR="00F029F6" w:rsidRPr="008D0F1E" w:rsidRDefault="00F029F6" w:rsidP="00C37272">
            <w:pPr>
              <w:spacing w:before="40" w:after="40"/>
              <w:jc w:val="left"/>
              <w:rPr>
                <w:rFonts w:cs="Arial"/>
              </w:rPr>
            </w:pPr>
          </w:p>
        </w:tc>
        <w:tc>
          <w:tcPr>
            <w:tcW w:w="578" w:type="pct"/>
            <w:shd w:val="clear" w:color="auto" w:fill="D9D9D9" w:themeFill="background1" w:themeFillShade="D9"/>
          </w:tcPr>
          <w:p w14:paraId="30CED83D" w14:textId="3A23B216" w:rsidR="00F029F6" w:rsidRPr="008D0F1E" w:rsidRDefault="00F029F6" w:rsidP="00C309AC">
            <w:pPr>
              <w:spacing w:before="40" w:after="40"/>
              <w:jc w:val="left"/>
              <w:rPr>
                <w:rFonts w:eastAsia="Arial" w:cs="Arial"/>
                <w:b/>
                <w:bCs/>
              </w:rPr>
            </w:pPr>
            <w:r w:rsidRPr="008D0F1E">
              <w:rPr>
                <w:rFonts w:eastAsia="Arial" w:cs="Arial"/>
                <w:b/>
                <w:bCs/>
              </w:rPr>
              <w:t>Č. žádosti o výjimku:</w:t>
            </w:r>
          </w:p>
        </w:tc>
        <w:tc>
          <w:tcPr>
            <w:tcW w:w="517" w:type="pct"/>
            <w:shd w:val="clear" w:color="auto" w:fill="auto"/>
          </w:tcPr>
          <w:p w14:paraId="0A4A661E" w14:textId="77777777" w:rsidR="00F029F6" w:rsidRPr="008D0F1E" w:rsidRDefault="00F029F6" w:rsidP="00C37272">
            <w:pPr>
              <w:spacing w:before="40" w:after="40"/>
              <w:jc w:val="left"/>
              <w:rPr>
                <w:rFonts w:cs="Arial"/>
                <w:b/>
              </w:rPr>
            </w:pPr>
          </w:p>
        </w:tc>
        <w:tc>
          <w:tcPr>
            <w:tcW w:w="2304" w:type="pct"/>
            <w:vMerge/>
            <w:shd w:val="clear" w:color="auto" w:fill="auto"/>
          </w:tcPr>
          <w:p w14:paraId="633C4B16" w14:textId="77777777" w:rsidR="00F029F6" w:rsidRPr="008D0F1E" w:rsidRDefault="00F029F6" w:rsidP="00C37272">
            <w:pPr>
              <w:spacing w:before="40" w:after="40"/>
              <w:jc w:val="left"/>
              <w:rPr>
                <w:rFonts w:cs="Arial"/>
                <w:b/>
              </w:rPr>
            </w:pPr>
          </w:p>
        </w:tc>
      </w:tr>
      <w:tr w:rsidR="00AF4DD9" w:rsidRPr="008D0F1E" w14:paraId="30F33AFA" w14:textId="77777777" w:rsidTr="00C309AC">
        <w:trPr>
          <w:cantSplit/>
        </w:trPr>
        <w:tc>
          <w:tcPr>
            <w:tcW w:w="5000" w:type="pct"/>
            <w:gridSpan w:val="5"/>
            <w:shd w:val="clear" w:color="auto" w:fill="D9D9D9" w:themeFill="background1" w:themeFillShade="D9"/>
          </w:tcPr>
          <w:p w14:paraId="29AEC61E" w14:textId="77777777" w:rsidR="00AF4DD9" w:rsidRPr="008D0F1E" w:rsidRDefault="00AF4DD9" w:rsidP="00C309AC">
            <w:pPr>
              <w:spacing w:before="40" w:after="40"/>
              <w:jc w:val="left"/>
              <w:rPr>
                <w:rFonts w:eastAsia="Arial" w:cs="Arial"/>
                <w:b/>
                <w:bCs/>
              </w:rPr>
            </w:pPr>
            <w:r w:rsidRPr="008D0F1E">
              <w:rPr>
                <w:rFonts w:eastAsia="Arial" w:cs="Arial"/>
                <w:b/>
                <w:bCs/>
              </w:rPr>
              <w:t>Webový portál</w:t>
            </w:r>
          </w:p>
        </w:tc>
      </w:tr>
      <w:tr w:rsidR="00AF4DD9" w:rsidRPr="008D0F1E" w14:paraId="014635D2" w14:textId="77777777" w:rsidTr="00C309AC">
        <w:trPr>
          <w:cantSplit/>
          <w:trHeight w:val="320"/>
        </w:trPr>
        <w:tc>
          <w:tcPr>
            <w:tcW w:w="107" w:type="pct"/>
            <w:vMerge w:val="restart"/>
            <w:shd w:val="clear" w:color="auto" w:fill="D9D9D9" w:themeFill="background1" w:themeFillShade="D9"/>
          </w:tcPr>
          <w:p w14:paraId="7E2A46A2"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36E4AF6F" w14:textId="630DE283" w:rsidR="00AF4DD9" w:rsidRPr="008D0F1E" w:rsidRDefault="00AF4DD9" w:rsidP="00C309AC">
            <w:pPr>
              <w:spacing w:before="40" w:after="40"/>
              <w:jc w:val="left"/>
              <w:rPr>
                <w:rFonts w:eastAsia="Arial" w:cs="Arial"/>
              </w:rPr>
            </w:pPr>
            <w:r w:rsidRPr="008D0F1E">
              <w:rPr>
                <w:rFonts w:eastAsia="Arial" w:cs="Arial"/>
              </w:rPr>
              <w:t>Identifikace úředních osob vstupujících do procesu je řešena v souladu s</w:t>
            </w:r>
            <w:del w:id="301" w:author="Tomáš Šedivec" w:date="2023-06-29T16:33:00Z">
              <w:r w:rsidRPr="008D0F1E" w:rsidDel="00EB66F6">
                <w:rPr>
                  <w:rFonts w:eastAsia="Arial" w:cs="Arial"/>
                </w:rPr>
                <w:delText> </w:delText>
              </w:r>
            </w:del>
            <w:ins w:id="302" w:author="Tomáš Šedivec" w:date="2023-06-29T16:33:00Z">
              <w:r w:rsidR="00EB66F6">
                <w:rPr>
                  <w:rFonts w:eastAsia="Arial" w:cs="Arial"/>
                </w:rPr>
                <w:t xml:space="preserve"> CAAIS (dříve </w:t>
              </w:r>
            </w:ins>
            <w:r w:rsidRPr="008D0F1E">
              <w:rPr>
                <w:rFonts w:eastAsia="Arial" w:cs="Arial"/>
              </w:rPr>
              <w:t>JIP/KAAS</w:t>
            </w:r>
            <w:ins w:id="303" w:author="Tomáš Šedivec" w:date="2023-06-29T16:33:00Z">
              <w:r w:rsidR="00EB66F6">
                <w:rPr>
                  <w:rFonts w:eastAsia="Arial" w:cs="Arial"/>
                </w:rPr>
                <w:t>)</w:t>
              </w:r>
            </w:ins>
          </w:p>
        </w:tc>
        <w:sdt>
          <w:sdtPr>
            <w:rPr>
              <w:rFonts w:cs="Arial"/>
            </w:rPr>
            <w:id w:val="1242062892"/>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7E2B1574"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c>
          <w:tcPr>
            <w:tcW w:w="2304" w:type="pct"/>
            <w:vMerge w:val="restart"/>
          </w:tcPr>
          <w:p w14:paraId="55E30511" w14:textId="77777777" w:rsidR="00AF4DD9" w:rsidRPr="008D0F1E" w:rsidRDefault="00AF4DD9" w:rsidP="00C37272">
            <w:pPr>
              <w:spacing w:before="40" w:after="40"/>
              <w:jc w:val="left"/>
              <w:rPr>
                <w:rFonts w:cs="Arial"/>
              </w:rPr>
            </w:pPr>
          </w:p>
        </w:tc>
      </w:tr>
      <w:tr w:rsidR="00AF4DD9" w:rsidRPr="008D0F1E" w14:paraId="6B5E3497" w14:textId="77777777" w:rsidTr="55E026C1">
        <w:trPr>
          <w:cantSplit/>
          <w:trHeight w:val="319"/>
        </w:trPr>
        <w:tc>
          <w:tcPr>
            <w:tcW w:w="107" w:type="pct"/>
            <w:vMerge/>
            <w:shd w:val="clear" w:color="auto" w:fill="D9D9D9" w:themeFill="background1" w:themeFillShade="D9"/>
          </w:tcPr>
          <w:p w14:paraId="7D8B6831" w14:textId="77777777" w:rsidR="00AF4DD9" w:rsidRPr="008D0F1E" w:rsidRDefault="00AF4DD9" w:rsidP="00C37272">
            <w:pPr>
              <w:spacing w:before="40" w:after="40"/>
              <w:jc w:val="left"/>
              <w:rPr>
                <w:rFonts w:cs="Arial"/>
                <w:b/>
              </w:rPr>
            </w:pPr>
          </w:p>
        </w:tc>
        <w:tc>
          <w:tcPr>
            <w:tcW w:w="1494" w:type="pct"/>
            <w:vMerge/>
            <w:shd w:val="clear" w:color="auto" w:fill="D9D9D9" w:themeFill="background1" w:themeFillShade="D9"/>
          </w:tcPr>
          <w:p w14:paraId="682914C3"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0B0E770D"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44F9EB04" w14:textId="77777777" w:rsidR="00AF4DD9" w:rsidRPr="008D0F1E" w:rsidRDefault="00AF4DD9" w:rsidP="00C37272">
            <w:pPr>
              <w:spacing w:before="40" w:after="40"/>
              <w:jc w:val="left"/>
              <w:rPr>
                <w:rFonts w:cs="Arial"/>
              </w:rPr>
            </w:pPr>
          </w:p>
        </w:tc>
        <w:tc>
          <w:tcPr>
            <w:tcW w:w="2304" w:type="pct"/>
            <w:vMerge/>
          </w:tcPr>
          <w:p w14:paraId="42B9C242" w14:textId="77777777" w:rsidR="00AF4DD9" w:rsidRPr="008D0F1E" w:rsidRDefault="00AF4DD9" w:rsidP="00C37272">
            <w:pPr>
              <w:spacing w:before="40" w:after="40"/>
              <w:jc w:val="left"/>
              <w:rPr>
                <w:rFonts w:cs="Arial"/>
              </w:rPr>
            </w:pPr>
          </w:p>
        </w:tc>
      </w:tr>
      <w:tr w:rsidR="00AF4DD9" w:rsidRPr="008D0F1E" w14:paraId="4FC030B8" w14:textId="77777777" w:rsidTr="00C309AC">
        <w:trPr>
          <w:cantSplit/>
          <w:trHeight w:val="420"/>
        </w:trPr>
        <w:tc>
          <w:tcPr>
            <w:tcW w:w="107" w:type="pct"/>
            <w:vMerge w:val="restart"/>
            <w:shd w:val="clear" w:color="auto" w:fill="D9D9D9" w:themeFill="background1" w:themeFillShade="D9"/>
          </w:tcPr>
          <w:p w14:paraId="18148429"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661EE3BF" w14:textId="77777777" w:rsidR="00AF4DD9" w:rsidRPr="008D0F1E" w:rsidRDefault="00AF4DD9" w:rsidP="00C309AC">
            <w:pPr>
              <w:spacing w:before="40" w:after="40"/>
              <w:jc w:val="left"/>
              <w:rPr>
                <w:rFonts w:eastAsia="Arial" w:cs="Arial"/>
                <w:b/>
                <w:bCs/>
              </w:rPr>
            </w:pPr>
            <w:r w:rsidRPr="008D0F1E">
              <w:rPr>
                <w:rFonts w:eastAsia="Arial" w:cs="Arial"/>
              </w:rPr>
              <w:t>Identifikace osob vstupujících do procesu je řešena v souladu se zákonem č. 250/2017 Sb., o elektronické identifikaci</w:t>
            </w:r>
          </w:p>
        </w:tc>
        <w:sdt>
          <w:sdtPr>
            <w:rPr>
              <w:rFonts w:cs="Arial"/>
            </w:rPr>
            <w:id w:val="-1130086155"/>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4A1401D5" w14:textId="77777777" w:rsidR="00AF4DD9" w:rsidRPr="008D0F1E" w:rsidRDefault="00AF4DD9" w:rsidP="00C37272">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7C973459" w14:textId="28AA6927" w:rsidR="00AF4DD9" w:rsidRPr="008D0F1E" w:rsidRDefault="005915D6" w:rsidP="00C309AC">
            <w:pPr>
              <w:spacing w:before="40" w:after="40"/>
              <w:jc w:val="left"/>
              <w:rPr>
                <w:rFonts w:eastAsia="Arial" w:cs="Arial"/>
                <w:i/>
                <w:iCs/>
              </w:rPr>
            </w:pPr>
            <w:r w:rsidRPr="008D0F1E">
              <w:rPr>
                <w:rFonts w:eastAsia="Arial,Times New Roman" w:cs="Arial"/>
                <w:color w:val="FF0000"/>
                <w:lang w:eastAsia="ja-JP"/>
              </w:rPr>
              <w:t>&lt;</w:t>
            </w:r>
            <w:r w:rsidR="002A67CB" w:rsidRPr="008D0F1E">
              <w:rPr>
                <w:rFonts w:eastAsia="Arial,Times New Roman" w:cs="Arial"/>
                <w:color w:val="FF0000"/>
                <w:lang w:eastAsia="ja-JP"/>
              </w:rPr>
              <w:t>Tato otázka souvisí s potřebou ztotožnění datového kmene klientů</w:t>
            </w:r>
            <w:r w:rsidRPr="008D0F1E">
              <w:rPr>
                <w:rFonts w:eastAsia="Arial,Times New Roman" w:cs="Arial"/>
                <w:color w:val="FF0000"/>
                <w:lang w:eastAsia="ja-JP"/>
              </w:rPr>
              <w:t>&gt;</w:t>
            </w:r>
          </w:p>
        </w:tc>
      </w:tr>
      <w:tr w:rsidR="00AF4DD9" w:rsidRPr="008D0F1E" w14:paraId="3EB6BB64" w14:textId="77777777" w:rsidTr="55E026C1">
        <w:trPr>
          <w:cantSplit/>
          <w:trHeight w:val="419"/>
        </w:trPr>
        <w:tc>
          <w:tcPr>
            <w:tcW w:w="107" w:type="pct"/>
            <w:vMerge/>
            <w:shd w:val="clear" w:color="auto" w:fill="D9D9D9" w:themeFill="background1" w:themeFillShade="D9"/>
          </w:tcPr>
          <w:p w14:paraId="1B19DC63" w14:textId="77777777" w:rsidR="00AF4DD9" w:rsidRPr="008D0F1E" w:rsidRDefault="00AF4DD9" w:rsidP="00C37272">
            <w:pPr>
              <w:spacing w:before="40" w:after="40"/>
              <w:jc w:val="left"/>
              <w:rPr>
                <w:rFonts w:cs="Arial"/>
                <w:b/>
              </w:rPr>
            </w:pPr>
          </w:p>
        </w:tc>
        <w:tc>
          <w:tcPr>
            <w:tcW w:w="1494" w:type="pct"/>
            <w:vMerge/>
            <w:shd w:val="clear" w:color="auto" w:fill="D9D9D9" w:themeFill="background1" w:themeFillShade="D9"/>
          </w:tcPr>
          <w:p w14:paraId="4A2877C3"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0D875DB8"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1D230236" w14:textId="77777777" w:rsidR="00AF4DD9" w:rsidRPr="008D0F1E" w:rsidRDefault="00AF4DD9" w:rsidP="00C37272">
            <w:pPr>
              <w:spacing w:before="40" w:after="40"/>
              <w:jc w:val="left"/>
              <w:rPr>
                <w:rFonts w:cs="Arial"/>
              </w:rPr>
            </w:pPr>
          </w:p>
        </w:tc>
        <w:tc>
          <w:tcPr>
            <w:tcW w:w="2304" w:type="pct"/>
            <w:vMerge/>
          </w:tcPr>
          <w:p w14:paraId="63188517" w14:textId="77777777" w:rsidR="00AF4DD9" w:rsidRPr="008D0F1E" w:rsidRDefault="00AF4DD9" w:rsidP="00C37272">
            <w:pPr>
              <w:spacing w:before="40" w:after="40"/>
              <w:jc w:val="left"/>
              <w:rPr>
                <w:rFonts w:cs="Arial"/>
              </w:rPr>
            </w:pPr>
          </w:p>
        </w:tc>
      </w:tr>
      <w:tr w:rsidR="00451D17" w:rsidRPr="008D0F1E" w14:paraId="406A9512" w14:textId="77777777" w:rsidTr="00C309AC">
        <w:trPr>
          <w:cantSplit/>
        </w:trPr>
        <w:tc>
          <w:tcPr>
            <w:tcW w:w="5000" w:type="pct"/>
            <w:gridSpan w:val="5"/>
            <w:shd w:val="clear" w:color="auto" w:fill="D9D9D9" w:themeFill="background1" w:themeFillShade="D9"/>
          </w:tcPr>
          <w:p w14:paraId="033FC4B9" w14:textId="77777777" w:rsidR="00451D17" w:rsidRPr="008D0F1E" w:rsidRDefault="00451D17" w:rsidP="00C309AC">
            <w:pPr>
              <w:spacing w:before="40" w:after="40"/>
              <w:jc w:val="left"/>
              <w:rPr>
                <w:rFonts w:eastAsia="Arial" w:cs="Arial"/>
              </w:rPr>
            </w:pPr>
            <w:r w:rsidRPr="008D0F1E">
              <w:rPr>
                <w:rFonts w:eastAsia="Arial" w:cs="Arial"/>
                <w:b/>
                <w:bCs/>
              </w:rPr>
              <w:t>Datová zpráva (ISDS)</w:t>
            </w:r>
          </w:p>
        </w:tc>
      </w:tr>
      <w:tr w:rsidR="00451D17" w:rsidRPr="008D0F1E" w14:paraId="129EE6C5" w14:textId="77777777" w:rsidTr="00C309AC">
        <w:trPr>
          <w:cantSplit/>
          <w:trHeight w:val="420"/>
        </w:trPr>
        <w:tc>
          <w:tcPr>
            <w:tcW w:w="107" w:type="pct"/>
            <w:vMerge w:val="restart"/>
            <w:shd w:val="clear" w:color="auto" w:fill="D9D9D9" w:themeFill="background1" w:themeFillShade="D9"/>
          </w:tcPr>
          <w:p w14:paraId="53E59F4B"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2B1CE33A" w14:textId="77777777" w:rsidR="00451D17" w:rsidRPr="008D0F1E" w:rsidRDefault="00451D17" w:rsidP="00C309AC">
            <w:pPr>
              <w:spacing w:before="40" w:after="40"/>
              <w:jc w:val="left"/>
              <w:rPr>
                <w:rFonts w:eastAsia="Arial" w:cs="Arial"/>
                <w:b/>
                <w:bCs/>
              </w:rPr>
            </w:pPr>
            <w:r w:rsidRPr="008D0F1E">
              <w:rPr>
                <w:rFonts w:eastAsia="Arial" w:cs="Arial"/>
              </w:rPr>
              <w:t>Využití Datových schránek pro účely doručování od OVM soukromoprávním subjektům a mezi OVM navzájem</w:t>
            </w:r>
          </w:p>
        </w:tc>
        <w:sdt>
          <w:sdtPr>
            <w:rPr>
              <w:rFonts w:cs="Arial"/>
            </w:rPr>
            <w:id w:val="1379201831"/>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0E45FFE4" w14:textId="77777777" w:rsidR="00451D17" w:rsidRPr="008D0F1E" w:rsidRDefault="00451D17" w:rsidP="00451D17">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2E767CCF" w14:textId="77777777" w:rsidR="00451D17" w:rsidRPr="008D0F1E" w:rsidRDefault="00451D17" w:rsidP="00451D17">
            <w:pPr>
              <w:spacing w:before="40" w:after="40"/>
              <w:jc w:val="left"/>
              <w:rPr>
                <w:rFonts w:cs="Arial"/>
              </w:rPr>
            </w:pPr>
          </w:p>
        </w:tc>
      </w:tr>
      <w:tr w:rsidR="00451D17" w:rsidRPr="008D0F1E" w14:paraId="48E3536B" w14:textId="77777777" w:rsidTr="55E026C1">
        <w:trPr>
          <w:cantSplit/>
          <w:trHeight w:val="419"/>
        </w:trPr>
        <w:tc>
          <w:tcPr>
            <w:tcW w:w="107" w:type="pct"/>
            <w:vMerge/>
            <w:shd w:val="clear" w:color="auto" w:fill="D9D9D9" w:themeFill="background1" w:themeFillShade="D9"/>
          </w:tcPr>
          <w:p w14:paraId="7507D7AC"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48E9E5F5"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5027C73D"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211343D5" w14:textId="77777777" w:rsidR="00451D17" w:rsidRPr="008D0F1E" w:rsidRDefault="00451D17" w:rsidP="00451D17">
            <w:pPr>
              <w:spacing w:before="40" w:after="40"/>
              <w:jc w:val="left"/>
              <w:rPr>
                <w:rFonts w:cs="Arial"/>
              </w:rPr>
            </w:pPr>
          </w:p>
        </w:tc>
        <w:tc>
          <w:tcPr>
            <w:tcW w:w="2304" w:type="pct"/>
            <w:vMerge/>
          </w:tcPr>
          <w:p w14:paraId="7B1DFF98" w14:textId="77777777" w:rsidR="00451D17" w:rsidRPr="008D0F1E" w:rsidRDefault="00451D17" w:rsidP="00451D17">
            <w:pPr>
              <w:spacing w:before="40" w:after="40"/>
              <w:jc w:val="left"/>
              <w:rPr>
                <w:rFonts w:cs="Arial"/>
              </w:rPr>
            </w:pPr>
          </w:p>
        </w:tc>
      </w:tr>
      <w:tr w:rsidR="00451D17" w:rsidRPr="008D0F1E" w14:paraId="48D28EB6" w14:textId="77777777" w:rsidTr="00C309AC">
        <w:trPr>
          <w:cantSplit/>
          <w:trHeight w:val="420"/>
        </w:trPr>
        <w:tc>
          <w:tcPr>
            <w:tcW w:w="107" w:type="pct"/>
            <w:vMerge w:val="restart"/>
            <w:shd w:val="clear" w:color="auto" w:fill="D9D9D9" w:themeFill="background1" w:themeFillShade="D9"/>
          </w:tcPr>
          <w:p w14:paraId="54040A9C"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3A17DB3D" w14:textId="77777777" w:rsidR="00451D17" w:rsidRPr="008D0F1E" w:rsidRDefault="00451D17" w:rsidP="00C309AC">
            <w:pPr>
              <w:spacing w:before="40" w:after="40"/>
              <w:jc w:val="left"/>
              <w:rPr>
                <w:rFonts w:eastAsia="Arial" w:cs="Arial"/>
                <w:b/>
                <w:bCs/>
              </w:rPr>
            </w:pPr>
            <w:r w:rsidRPr="008D0F1E">
              <w:rPr>
                <w:rFonts w:eastAsia="Arial" w:cs="Arial"/>
              </w:rPr>
              <w:t>Využití datových schránek pro účely dodávání mezi soukromoprávními subjekty navzájem</w:t>
            </w:r>
          </w:p>
        </w:tc>
        <w:sdt>
          <w:sdtPr>
            <w:rPr>
              <w:rFonts w:cs="Arial"/>
            </w:rPr>
            <w:id w:val="-2040580596"/>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40428176" w14:textId="77777777" w:rsidR="00451D17" w:rsidRPr="008D0F1E" w:rsidRDefault="00451D17" w:rsidP="00451D17">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526D5E96" w14:textId="77777777" w:rsidR="00451D17" w:rsidRPr="008D0F1E" w:rsidRDefault="00451D17" w:rsidP="00451D17">
            <w:pPr>
              <w:spacing w:before="40" w:after="40"/>
              <w:jc w:val="left"/>
              <w:rPr>
                <w:rFonts w:cs="Arial"/>
              </w:rPr>
            </w:pPr>
          </w:p>
        </w:tc>
      </w:tr>
      <w:tr w:rsidR="00451D17" w:rsidRPr="008D0F1E" w14:paraId="5DB459BD" w14:textId="77777777" w:rsidTr="55E026C1">
        <w:trPr>
          <w:cantSplit/>
          <w:trHeight w:val="419"/>
        </w:trPr>
        <w:tc>
          <w:tcPr>
            <w:tcW w:w="107" w:type="pct"/>
            <w:vMerge/>
            <w:shd w:val="clear" w:color="auto" w:fill="D9D9D9" w:themeFill="background1" w:themeFillShade="D9"/>
          </w:tcPr>
          <w:p w14:paraId="50B9BD60"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00A2DCE0"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03003E6B"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3B673576" w14:textId="77777777" w:rsidR="00451D17" w:rsidRPr="008D0F1E" w:rsidRDefault="00451D17" w:rsidP="00451D17">
            <w:pPr>
              <w:spacing w:before="40" w:after="40"/>
              <w:jc w:val="left"/>
              <w:rPr>
                <w:rFonts w:cs="Arial"/>
              </w:rPr>
            </w:pPr>
          </w:p>
        </w:tc>
        <w:tc>
          <w:tcPr>
            <w:tcW w:w="2304" w:type="pct"/>
            <w:vMerge/>
          </w:tcPr>
          <w:p w14:paraId="017AC3C0" w14:textId="77777777" w:rsidR="00451D17" w:rsidRPr="008D0F1E" w:rsidRDefault="00451D17" w:rsidP="00451D17">
            <w:pPr>
              <w:spacing w:before="40" w:after="40"/>
              <w:jc w:val="left"/>
              <w:rPr>
                <w:rFonts w:cs="Arial"/>
              </w:rPr>
            </w:pPr>
          </w:p>
        </w:tc>
      </w:tr>
      <w:tr w:rsidR="00451D17" w:rsidRPr="008D0F1E" w14:paraId="1B3E5CBC" w14:textId="77777777" w:rsidTr="00C309AC">
        <w:trPr>
          <w:cantSplit/>
          <w:trHeight w:val="514"/>
        </w:trPr>
        <w:tc>
          <w:tcPr>
            <w:tcW w:w="107" w:type="pct"/>
            <w:vMerge w:val="restart"/>
            <w:shd w:val="clear" w:color="auto" w:fill="D9D9D9" w:themeFill="background1" w:themeFillShade="D9"/>
          </w:tcPr>
          <w:p w14:paraId="6AE3A251"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39D6EFFE" w14:textId="77777777" w:rsidR="00451D17" w:rsidRPr="008D0F1E" w:rsidRDefault="00451D17" w:rsidP="00C309AC">
            <w:pPr>
              <w:spacing w:before="40" w:after="40"/>
              <w:jc w:val="left"/>
              <w:rPr>
                <w:rFonts w:eastAsia="Arial" w:cs="Arial"/>
                <w:b/>
                <w:bCs/>
              </w:rPr>
            </w:pPr>
            <w:r w:rsidRPr="008D0F1E">
              <w:rPr>
                <w:rFonts w:eastAsia="Arial" w:cs="Arial"/>
              </w:rPr>
              <w:t>Využití Informačního systému datových schránek pro účely příjmu úkonů učiněných soukromoprávním subjektem vůči OVM (např. podání)</w:t>
            </w:r>
          </w:p>
        </w:tc>
        <w:sdt>
          <w:sdtPr>
            <w:rPr>
              <w:rFonts w:cs="Arial"/>
            </w:rPr>
            <w:id w:val="-1441830966"/>
            <w:showingPlcHdr/>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05C1B2C7" w14:textId="77777777" w:rsidR="00451D17" w:rsidRPr="008D0F1E" w:rsidRDefault="00451D17" w:rsidP="00451D17">
                <w:pPr>
                  <w:spacing w:before="40" w:after="40"/>
                  <w:jc w:val="left"/>
                  <w:rPr>
                    <w:rFonts w:cs="Arial"/>
                    <w:b/>
                  </w:rPr>
                </w:pPr>
                <w:r w:rsidRPr="008D0F1E">
                  <w:rPr>
                    <w:rStyle w:val="Zstupntext"/>
                    <w:rFonts w:cs="Arial"/>
                    <w:i/>
                    <w:color w:val="FF0000"/>
                  </w:rPr>
                  <w:t>Zvolte položku.</w:t>
                </w:r>
              </w:p>
            </w:tc>
          </w:sdtContent>
        </w:sdt>
        <w:tc>
          <w:tcPr>
            <w:tcW w:w="2304" w:type="pct"/>
            <w:vMerge w:val="restart"/>
          </w:tcPr>
          <w:p w14:paraId="72F4250D" w14:textId="77777777" w:rsidR="00451D17" w:rsidRPr="008D0F1E" w:rsidRDefault="00451D17" w:rsidP="00451D17">
            <w:pPr>
              <w:spacing w:before="40" w:after="40"/>
              <w:jc w:val="left"/>
              <w:rPr>
                <w:rFonts w:cs="Arial"/>
              </w:rPr>
            </w:pPr>
          </w:p>
        </w:tc>
      </w:tr>
      <w:tr w:rsidR="00451D17" w:rsidRPr="008D0F1E" w14:paraId="6CDA8E77" w14:textId="77777777" w:rsidTr="55E026C1">
        <w:trPr>
          <w:cantSplit/>
          <w:trHeight w:val="513"/>
        </w:trPr>
        <w:tc>
          <w:tcPr>
            <w:tcW w:w="107" w:type="pct"/>
            <w:vMerge/>
            <w:shd w:val="clear" w:color="auto" w:fill="D9D9D9" w:themeFill="background1" w:themeFillShade="D9"/>
          </w:tcPr>
          <w:p w14:paraId="42785943"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1E052553"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4675ADA7"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2B93CAF8" w14:textId="77777777" w:rsidR="00451D17" w:rsidRPr="008D0F1E" w:rsidRDefault="00451D17" w:rsidP="00451D17">
            <w:pPr>
              <w:spacing w:before="40" w:after="40"/>
              <w:jc w:val="left"/>
              <w:rPr>
                <w:rFonts w:cs="Arial"/>
              </w:rPr>
            </w:pPr>
          </w:p>
        </w:tc>
        <w:tc>
          <w:tcPr>
            <w:tcW w:w="2304" w:type="pct"/>
            <w:vMerge/>
          </w:tcPr>
          <w:p w14:paraId="5FDE43C4" w14:textId="77777777" w:rsidR="00451D17" w:rsidRPr="008D0F1E" w:rsidRDefault="00451D17" w:rsidP="00451D17">
            <w:pPr>
              <w:spacing w:before="40" w:after="40"/>
              <w:jc w:val="left"/>
              <w:rPr>
                <w:rFonts w:cs="Arial"/>
              </w:rPr>
            </w:pPr>
          </w:p>
        </w:tc>
      </w:tr>
      <w:tr w:rsidR="00451D17" w:rsidRPr="008D0F1E" w14:paraId="60AD13D2" w14:textId="77777777" w:rsidTr="00C309AC">
        <w:trPr>
          <w:cantSplit/>
        </w:trPr>
        <w:tc>
          <w:tcPr>
            <w:tcW w:w="1601" w:type="pct"/>
            <w:gridSpan w:val="2"/>
            <w:shd w:val="clear" w:color="auto" w:fill="D9D9D9" w:themeFill="background1" w:themeFillShade="D9"/>
          </w:tcPr>
          <w:p w14:paraId="17986A63" w14:textId="77777777" w:rsidR="00451D17" w:rsidRPr="008D0F1E" w:rsidRDefault="00451D17" w:rsidP="00C309AC">
            <w:pPr>
              <w:spacing w:before="40" w:after="40"/>
              <w:jc w:val="left"/>
              <w:rPr>
                <w:rFonts w:eastAsia="Arial" w:cs="Arial"/>
                <w:b/>
                <w:bCs/>
              </w:rPr>
            </w:pPr>
            <w:r w:rsidRPr="008D0F1E">
              <w:rPr>
                <w:rFonts w:eastAsia="Arial" w:cs="Arial"/>
                <w:b/>
                <w:bCs/>
              </w:rPr>
              <w:lastRenderedPageBreak/>
              <w:t>Elektronicky podepsaný dokument do e-Podatelny</w:t>
            </w:r>
          </w:p>
        </w:tc>
        <w:tc>
          <w:tcPr>
            <w:tcW w:w="1095" w:type="pct"/>
            <w:gridSpan w:val="2"/>
          </w:tcPr>
          <w:p w14:paraId="4D3614E2" w14:textId="77777777" w:rsidR="00451D17" w:rsidRPr="008D0F1E" w:rsidRDefault="00B96987" w:rsidP="00C309AC">
            <w:pPr>
              <w:spacing w:before="40" w:after="40"/>
              <w:jc w:val="left"/>
              <w:rPr>
                <w:rFonts w:eastAsia="Arial" w:cs="Arial"/>
              </w:rPr>
            </w:pPr>
            <w:sdt>
              <w:sdtPr>
                <w:rPr>
                  <w:rFonts w:cs="Arial"/>
                  <w:b/>
                </w:rPr>
                <w:id w:val="-1059547623"/>
                <w:showingPlcHdr/>
                <w:comboBox>
                  <w:listItem w:displayText="Ano" w:value="Ano"/>
                  <w:listItem w:displayText="Ne" w:value="Ne"/>
                  <w:listItem w:displayText="Nerelevantní" w:value="Nerelevantní"/>
                </w:comboBox>
              </w:sdtPr>
              <w:sdtEndPr/>
              <w:sdtContent>
                <w:r w:rsidR="00451D17" w:rsidRPr="008D0F1E">
                  <w:rPr>
                    <w:rStyle w:val="Zstupntext"/>
                    <w:rFonts w:cs="Arial"/>
                    <w:i/>
                    <w:color w:val="FF0000"/>
                  </w:rPr>
                  <w:t>Zvolte položku.</w:t>
                </w:r>
              </w:sdtContent>
            </w:sdt>
          </w:p>
        </w:tc>
        <w:tc>
          <w:tcPr>
            <w:tcW w:w="2304" w:type="pct"/>
          </w:tcPr>
          <w:p w14:paraId="2ECBEF6E" w14:textId="77777777" w:rsidR="00451D17" w:rsidRPr="008D0F1E" w:rsidRDefault="00451D17" w:rsidP="00451D17">
            <w:pPr>
              <w:spacing w:before="40" w:after="40"/>
              <w:jc w:val="left"/>
              <w:rPr>
                <w:rFonts w:cs="Arial"/>
              </w:rPr>
            </w:pPr>
          </w:p>
        </w:tc>
      </w:tr>
      <w:tr w:rsidR="00663B09" w:rsidRPr="008D0F1E" w14:paraId="200D513D" w14:textId="77777777" w:rsidTr="00C309AC">
        <w:trPr>
          <w:cantSplit/>
        </w:trPr>
        <w:tc>
          <w:tcPr>
            <w:tcW w:w="1601" w:type="pct"/>
            <w:gridSpan w:val="2"/>
            <w:shd w:val="clear" w:color="auto" w:fill="D9D9D9" w:themeFill="background1" w:themeFillShade="D9"/>
          </w:tcPr>
          <w:p w14:paraId="3A687554" w14:textId="1AFB1663" w:rsidR="00663B09" w:rsidRPr="008D0F1E" w:rsidRDefault="003E5856" w:rsidP="00C309AC">
            <w:pPr>
              <w:spacing w:before="40" w:after="40"/>
              <w:jc w:val="left"/>
              <w:rPr>
                <w:rFonts w:eastAsia="Arial" w:cs="Arial"/>
                <w:b/>
                <w:bCs/>
              </w:rPr>
            </w:pPr>
            <w:r w:rsidRPr="008D0F1E">
              <w:rPr>
                <w:rFonts w:eastAsia="Arial" w:cs="Arial"/>
                <w:b/>
                <w:bCs/>
              </w:rPr>
              <w:t>Nepodepsaný dokument do</w:t>
            </w:r>
            <w:r w:rsidRPr="008D0F1E">
              <w:rPr>
                <w:rFonts w:cs="Arial"/>
                <w:b/>
              </w:rPr>
              <w:br/>
            </w:r>
            <w:r w:rsidR="00663B09" w:rsidRPr="008D0F1E">
              <w:rPr>
                <w:rFonts w:eastAsia="Arial" w:cs="Arial"/>
                <w:b/>
                <w:bCs/>
              </w:rPr>
              <w:t>e-Podatelny</w:t>
            </w:r>
          </w:p>
        </w:tc>
        <w:tc>
          <w:tcPr>
            <w:tcW w:w="1095" w:type="pct"/>
            <w:gridSpan w:val="2"/>
          </w:tcPr>
          <w:p w14:paraId="5469FBB2" w14:textId="4F5584F7" w:rsidR="00663B09" w:rsidRPr="008D0F1E" w:rsidRDefault="00B96987" w:rsidP="00C309AC">
            <w:pPr>
              <w:spacing w:before="40" w:after="40"/>
              <w:jc w:val="left"/>
              <w:rPr>
                <w:rFonts w:eastAsia="Arial" w:cs="Arial"/>
                <w:b/>
                <w:bCs/>
              </w:rPr>
            </w:pPr>
            <w:sdt>
              <w:sdtPr>
                <w:rPr>
                  <w:rFonts w:cs="Arial"/>
                  <w:b/>
                </w:rPr>
                <w:id w:val="1226568681"/>
                <w:showingPlcHdr/>
                <w:comboBox>
                  <w:listItem w:displayText="Ano" w:value="Ano"/>
                  <w:listItem w:displayText="Ne" w:value="Ne"/>
                  <w:listItem w:displayText="Nerelevantní" w:value="Nerelevantní"/>
                </w:comboBox>
              </w:sdtPr>
              <w:sdtEndPr/>
              <w:sdtContent>
                <w:r w:rsidR="00663B09" w:rsidRPr="008D0F1E">
                  <w:rPr>
                    <w:rStyle w:val="Zstupntext"/>
                    <w:rFonts w:cs="Arial"/>
                    <w:i/>
                    <w:color w:val="FF0000"/>
                  </w:rPr>
                  <w:t>Zvolte položku.</w:t>
                </w:r>
              </w:sdtContent>
            </w:sdt>
          </w:p>
        </w:tc>
        <w:tc>
          <w:tcPr>
            <w:tcW w:w="2304" w:type="pct"/>
          </w:tcPr>
          <w:p w14:paraId="00E9AFE3" w14:textId="77777777" w:rsidR="00663B09" w:rsidRPr="008D0F1E" w:rsidRDefault="00663B09" w:rsidP="00451D17">
            <w:pPr>
              <w:spacing w:before="40" w:after="40"/>
              <w:jc w:val="left"/>
              <w:rPr>
                <w:rFonts w:cs="Arial"/>
              </w:rPr>
            </w:pPr>
          </w:p>
        </w:tc>
      </w:tr>
      <w:tr w:rsidR="00451D17" w:rsidRPr="008D0F1E" w14:paraId="3154699D" w14:textId="77777777" w:rsidTr="00C309AC">
        <w:trPr>
          <w:cantSplit/>
        </w:trPr>
        <w:tc>
          <w:tcPr>
            <w:tcW w:w="1601" w:type="pct"/>
            <w:gridSpan w:val="2"/>
            <w:shd w:val="clear" w:color="auto" w:fill="D9D9D9" w:themeFill="background1" w:themeFillShade="D9"/>
          </w:tcPr>
          <w:p w14:paraId="6ADE365A" w14:textId="77777777" w:rsidR="00451D17" w:rsidRPr="008D0F1E" w:rsidRDefault="00451D17" w:rsidP="00C309AC">
            <w:pPr>
              <w:spacing w:before="40" w:after="40"/>
              <w:jc w:val="left"/>
              <w:rPr>
                <w:rFonts w:eastAsia="Arial" w:cs="Arial"/>
                <w:b/>
                <w:bCs/>
              </w:rPr>
            </w:pPr>
            <w:r w:rsidRPr="008D0F1E">
              <w:rPr>
                <w:rFonts w:eastAsia="Arial" w:cs="Arial"/>
                <w:b/>
                <w:bCs/>
              </w:rPr>
              <w:t>Listinnou cestou do podatelny</w:t>
            </w:r>
          </w:p>
        </w:tc>
        <w:tc>
          <w:tcPr>
            <w:tcW w:w="1095" w:type="pct"/>
            <w:gridSpan w:val="2"/>
          </w:tcPr>
          <w:p w14:paraId="69D81D71" w14:textId="77777777" w:rsidR="00451D17" w:rsidRPr="008D0F1E" w:rsidRDefault="00B96987" w:rsidP="00C309AC">
            <w:pPr>
              <w:spacing w:before="40" w:after="40"/>
              <w:jc w:val="left"/>
              <w:rPr>
                <w:rFonts w:eastAsia="Arial" w:cs="Arial"/>
              </w:rPr>
            </w:pPr>
            <w:sdt>
              <w:sdtPr>
                <w:rPr>
                  <w:rFonts w:cs="Arial"/>
                  <w:b/>
                </w:rPr>
                <w:id w:val="-622696193"/>
                <w:showingPlcHdr/>
                <w:comboBox>
                  <w:listItem w:displayText="Ano" w:value="Ano"/>
                  <w:listItem w:displayText="Ne" w:value="Ne"/>
                  <w:listItem w:displayText="Nerelevantní" w:value="Nerelevantní"/>
                </w:comboBox>
              </w:sdtPr>
              <w:sdtEndPr/>
              <w:sdtContent>
                <w:r w:rsidR="00451D17" w:rsidRPr="008D0F1E">
                  <w:rPr>
                    <w:rStyle w:val="Zstupntext"/>
                    <w:rFonts w:cs="Arial"/>
                    <w:i/>
                    <w:color w:val="FF0000"/>
                  </w:rPr>
                  <w:t>Zvolte položku.</w:t>
                </w:r>
              </w:sdtContent>
            </w:sdt>
          </w:p>
        </w:tc>
        <w:tc>
          <w:tcPr>
            <w:tcW w:w="2304" w:type="pct"/>
          </w:tcPr>
          <w:p w14:paraId="22EE76E8" w14:textId="77777777" w:rsidR="00451D17" w:rsidRPr="008D0F1E" w:rsidRDefault="00451D17" w:rsidP="00451D17">
            <w:pPr>
              <w:spacing w:before="40" w:after="40"/>
              <w:jc w:val="left"/>
              <w:rPr>
                <w:rFonts w:cs="Arial"/>
              </w:rPr>
            </w:pPr>
          </w:p>
        </w:tc>
      </w:tr>
    </w:tbl>
    <w:p w14:paraId="0E6482E1" w14:textId="77777777" w:rsidR="00AF4DD9" w:rsidRPr="008D0F1E" w:rsidRDefault="00AF4DD9" w:rsidP="00AF4DD9">
      <w:pPr>
        <w:rPr>
          <w:rFonts w:cs="Arial"/>
        </w:rPr>
      </w:pPr>
    </w:p>
    <w:tbl>
      <w:tblPr>
        <w:tblStyle w:val="Mkatabulky"/>
        <w:tblW w:w="5000" w:type="pct"/>
        <w:tblLook w:val="04A0" w:firstRow="1" w:lastRow="0" w:firstColumn="1" w:lastColumn="0" w:noHBand="0" w:noVBand="1"/>
      </w:tblPr>
      <w:tblGrid>
        <w:gridCol w:w="2406"/>
        <w:gridCol w:w="2551"/>
        <w:gridCol w:w="2977"/>
        <w:gridCol w:w="3394"/>
      </w:tblGrid>
      <w:tr w:rsidR="00AE348C" w:rsidRPr="008D0F1E" w14:paraId="60B77E1F" w14:textId="0E47D303" w:rsidTr="00C309AC">
        <w:trPr>
          <w:tblHeader/>
        </w:trPr>
        <w:tc>
          <w:tcPr>
            <w:tcW w:w="5000" w:type="pct"/>
            <w:gridSpan w:val="4"/>
            <w:shd w:val="clear" w:color="auto" w:fill="CEEBF3"/>
          </w:tcPr>
          <w:p w14:paraId="7476C8EB" w14:textId="73F9B997" w:rsidR="00AE348C" w:rsidRPr="008D0F1E" w:rsidRDefault="00AE348C" w:rsidP="00C309AC">
            <w:pPr>
              <w:keepNext/>
              <w:spacing w:before="40" w:after="40"/>
              <w:rPr>
                <w:rFonts w:eastAsia="Arial" w:cs="Arial"/>
              </w:rPr>
            </w:pPr>
            <w:bookmarkStart w:id="304" w:name="_Toc509581664"/>
            <w:bookmarkStart w:id="305" w:name="_Toc51379713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306" w:author="Tomáš Šedivec" w:date="2023-07-27T16:35:00Z">
              <w:r w:rsidR="003B7E6C">
                <w:rPr>
                  <w:rFonts w:cs="Arial"/>
                  <w:noProof/>
                </w:rPr>
                <w:t>19</w:t>
              </w:r>
            </w:ins>
            <w:del w:id="307" w:author="Tomáš Šedivec" w:date="2023-06-30T14:05:00Z">
              <w:r w:rsidR="006A3BBA" w:rsidDel="00871156">
                <w:rPr>
                  <w:rFonts w:cs="Arial"/>
                  <w:noProof/>
                </w:rPr>
                <w:delText>19</w:delText>
              </w:r>
            </w:del>
            <w:r w:rsidRPr="008D0F1E">
              <w:rPr>
                <w:rFonts w:cs="Arial"/>
              </w:rPr>
              <w:fldChar w:fldCharType="end"/>
            </w:r>
            <w:r w:rsidRPr="008D0F1E">
              <w:rPr>
                <w:rFonts w:eastAsia="Arial" w:cs="Arial"/>
              </w:rPr>
              <w:t xml:space="preserve">: </w:t>
            </w:r>
            <w:r w:rsidRPr="008D0F1E">
              <w:rPr>
                <w:rFonts w:eastAsia="Arial" w:cs="Arial"/>
                <w:b/>
                <w:bCs/>
              </w:rPr>
              <w:t>Identifikace, autentizace a autorizace subjektů/uživatelů v jejich rolích</w:t>
            </w:r>
            <w:bookmarkEnd w:id="304"/>
            <w:bookmarkEnd w:id="305"/>
          </w:p>
        </w:tc>
      </w:tr>
      <w:tr w:rsidR="00816B16" w:rsidRPr="008D0F1E" w14:paraId="128EF4E4" w14:textId="0C06CD5F" w:rsidTr="55E026C1">
        <w:trPr>
          <w:tblHeader/>
        </w:trPr>
        <w:tc>
          <w:tcPr>
            <w:tcW w:w="1062" w:type="pct"/>
            <w:shd w:val="clear" w:color="auto" w:fill="CEEBF3"/>
          </w:tcPr>
          <w:p w14:paraId="7A6E50DC" w14:textId="61561FA6" w:rsidR="00816B16" w:rsidRPr="008D0F1E" w:rsidRDefault="00816B16" w:rsidP="00C309AC">
            <w:pPr>
              <w:keepNext/>
              <w:spacing w:before="40" w:after="40"/>
              <w:jc w:val="left"/>
              <w:rPr>
                <w:rFonts w:eastAsia="Arial,Calibri" w:cs="Arial"/>
              </w:rPr>
            </w:pPr>
            <w:r w:rsidRPr="008D0F1E">
              <w:rPr>
                <w:rFonts w:eastAsia="Arial,Calibri" w:cs="Arial"/>
                <w:b/>
                <w:bCs/>
                <w:shd w:val="clear" w:color="auto" w:fill="CEEBF3"/>
              </w:rPr>
              <w:t>Služba využívající identifikaci, autentizaci</w:t>
            </w:r>
            <w:r w:rsidR="00AE348C" w:rsidRPr="008D0F1E">
              <w:rPr>
                <w:rFonts w:eastAsia="Arial,Calibri" w:cs="Arial"/>
                <w:b/>
                <w:bCs/>
                <w:shd w:val="clear" w:color="auto" w:fill="CEEBF3"/>
              </w:rPr>
              <w:t xml:space="preserve"> a autorizaci</w:t>
            </w:r>
          </w:p>
        </w:tc>
        <w:tc>
          <w:tcPr>
            <w:tcW w:w="1126" w:type="pct"/>
            <w:shd w:val="clear" w:color="auto" w:fill="CEEBF3"/>
          </w:tcPr>
          <w:p w14:paraId="752113CF" w14:textId="3827BE0D" w:rsidR="00816B16" w:rsidRPr="008D0F1E" w:rsidRDefault="00816B16" w:rsidP="00C309AC">
            <w:pPr>
              <w:keepNext/>
              <w:spacing w:before="40" w:after="40"/>
              <w:jc w:val="left"/>
              <w:rPr>
                <w:rFonts w:eastAsia="Arial,Calibri" w:cs="Arial"/>
                <w:b/>
                <w:bCs/>
              </w:rPr>
            </w:pPr>
            <w:r w:rsidRPr="008D0F1E">
              <w:rPr>
                <w:rFonts w:eastAsia="Arial,Calibri" w:cs="Arial"/>
                <w:b/>
                <w:bCs/>
              </w:rPr>
              <w:t>Vy</w:t>
            </w:r>
            <w:r w:rsidR="00AE348C" w:rsidRPr="008D0F1E">
              <w:rPr>
                <w:rFonts w:eastAsia="Arial,Calibri" w:cs="Arial"/>
                <w:b/>
                <w:bCs/>
                <w:shd w:val="clear" w:color="auto" w:fill="CEEBF3"/>
              </w:rPr>
              <w:t>světlete způsob identifikace a</w:t>
            </w:r>
            <w:r w:rsidRPr="008D0F1E">
              <w:rPr>
                <w:rFonts w:eastAsia="Arial,Calibri" w:cs="Arial"/>
                <w:b/>
                <w:bCs/>
                <w:shd w:val="clear" w:color="auto" w:fill="CEEBF3"/>
              </w:rPr>
              <w:t xml:space="preserve"> autentizace </w:t>
            </w:r>
            <w:r w:rsidR="00AE348C" w:rsidRPr="008D0F1E">
              <w:rPr>
                <w:rFonts w:eastAsia="Arial,Calibri" w:cs="Arial"/>
                <w:b/>
                <w:bCs/>
                <w:shd w:val="clear" w:color="auto" w:fill="CEEBF3"/>
              </w:rPr>
              <w:t>do služby</w:t>
            </w:r>
          </w:p>
        </w:tc>
        <w:tc>
          <w:tcPr>
            <w:tcW w:w="1314" w:type="pct"/>
            <w:shd w:val="clear" w:color="auto" w:fill="CEEBF3"/>
          </w:tcPr>
          <w:p w14:paraId="1101F133" w14:textId="246E4FC4" w:rsidR="00816B16" w:rsidRPr="008D0F1E" w:rsidRDefault="00816B16" w:rsidP="00C309AC">
            <w:pPr>
              <w:keepNext/>
              <w:spacing w:before="40" w:after="40"/>
              <w:jc w:val="left"/>
              <w:rPr>
                <w:rFonts w:eastAsia="Arial,Calibri" w:cs="Arial"/>
                <w:b/>
                <w:bCs/>
              </w:rPr>
            </w:pPr>
            <w:r w:rsidRPr="008D0F1E">
              <w:rPr>
                <w:rFonts w:eastAsia="Arial,Calibri" w:cs="Arial"/>
                <w:b/>
                <w:bCs/>
              </w:rPr>
              <w:t>Použitý prostředek (Pokud není určený LoA v NIA) a druh autentizace</w:t>
            </w:r>
          </w:p>
        </w:tc>
        <w:tc>
          <w:tcPr>
            <w:tcW w:w="1498" w:type="pct"/>
            <w:shd w:val="clear" w:color="auto" w:fill="CEEBF3"/>
          </w:tcPr>
          <w:p w14:paraId="7C015B7F" w14:textId="5AEFB958" w:rsidR="00816B16" w:rsidRPr="008D0F1E" w:rsidRDefault="00816B16" w:rsidP="00C309AC">
            <w:pPr>
              <w:keepNext/>
              <w:spacing w:before="40" w:after="40"/>
              <w:jc w:val="left"/>
              <w:rPr>
                <w:rFonts w:eastAsia="Arial,Calibri" w:cs="Arial"/>
                <w:b/>
                <w:bCs/>
              </w:rPr>
            </w:pPr>
            <w:r w:rsidRPr="008D0F1E">
              <w:rPr>
                <w:rFonts w:eastAsia="Arial,Calibri" w:cs="Arial"/>
                <w:b/>
                <w:bCs/>
              </w:rPr>
              <w:t xml:space="preserve">Vysvětlete autorizaci </w:t>
            </w:r>
            <w:r w:rsidR="00AE348C" w:rsidRPr="008D0F1E">
              <w:rPr>
                <w:rFonts w:eastAsia="Arial,Calibri" w:cs="Arial"/>
                <w:b/>
                <w:bCs/>
              </w:rPr>
              <w:t>ve službě (přidělení role, mandáty, zastupování, atd.)</w:t>
            </w:r>
          </w:p>
        </w:tc>
      </w:tr>
      <w:tr w:rsidR="00372968" w:rsidRPr="008D0F1E" w14:paraId="61369B3A" w14:textId="77777777" w:rsidTr="55E026C1">
        <w:tc>
          <w:tcPr>
            <w:tcW w:w="1062" w:type="pct"/>
          </w:tcPr>
          <w:p w14:paraId="1F5F5B65" w14:textId="77777777" w:rsidR="00372968" w:rsidRPr="008D0F1E" w:rsidRDefault="00372968" w:rsidP="00C37272">
            <w:pPr>
              <w:spacing w:before="40" w:after="40"/>
              <w:jc w:val="left"/>
              <w:rPr>
                <w:rFonts w:eastAsia="Calibri" w:cs="Arial"/>
                <w:szCs w:val="20"/>
              </w:rPr>
            </w:pPr>
          </w:p>
        </w:tc>
        <w:tc>
          <w:tcPr>
            <w:tcW w:w="1126" w:type="pct"/>
          </w:tcPr>
          <w:p w14:paraId="2841EA44" w14:textId="77777777" w:rsidR="00372968" w:rsidRPr="008D0F1E" w:rsidRDefault="00372968" w:rsidP="00C37272">
            <w:pPr>
              <w:spacing w:before="40" w:after="40"/>
              <w:jc w:val="left"/>
              <w:rPr>
                <w:rFonts w:eastAsia="Calibri" w:cs="Arial"/>
                <w:szCs w:val="20"/>
              </w:rPr>
            </w:pPr>
          </w:p>
        </w:tc>
        <w:tc>
          <w:tcPr>
            <w:tcW w:w="1314" w:type="pct"/>
          </w:tcPr>
          <w:p w14:paraId="03C4EB81" w14:textId="77777777" w:rsidR="00372968" w:rsidRPr="008D0F1E" w:rsidRDefault="00372968" w:rsidP="00C37272">
            <w:pPr>
              <w:spacing w:before="40" w:after="40"/>
              <w:jc w:val="left"/>
              <w:rPr>
                <w:rFonts w:eastAsia="Calibri" w:cs="Arial"/>
                <w:szCs w:val="20"/>
              </w:rPr>
            </w:pPr>
          </w:p>
        </w:tc>
        <w:tc>
          <w:tcPr>
            <w:tcW w:w="1498" w:type="pct"/>
          </w:tcPr>
          <w:p w14:paraId="348B5B34" w14:textId="77777777" w:rsidR="00372968" w:rsidRPr="008D0F1E" w:rsidRDefault="00372968" w:rsidP="00C37272">
            <w:pPr>
              <w:spacing w:before="40" w:after="40"/>
              <w:jc w:val="left"/>
              <w:rPr>
                <w:rFonts w:eastAsia="Calibri" w:cs="Arial"/>
                <w:szCs w:val="20"/>
              </w:rPr>
            </w:pPr>
          </w:p>
        </w:tc>
      </w:tr>
      <w:tr w:rsidR="00E35F2B" w:rsidRPr="008D0F1E" w14:paraId="13EB162E" w14:textId="77777777" w:rsidTr="55E026C1">
        <w:tc>
          <w:tcPr>
            <w:tcW w:w="1062" w:type="pct"/>
          </w:tcPr>
          <w:p w14:paraId="4F3B7DA3" w14:textId="77777777" w:rsidR="00E35F2B" w:rsidRPr="008D0F1E" w:rsidRDefault="00E35F2B" w:rsidP="00C37272">
            <w:pPr>
              <w:spacing w:before="40" w:after="40"/>
              <w:jc w:val="left"/>
              <w:rPr>
                <w:rFonts w:eastAsia="Calibri" w:cs="Arial"/>
                <w:szCs w:val="20"/>
              </w:rPr>
            </w:pPr>
          </w:p>
        </w:tc>
        <w:tc>
          <w:tcPr>
            <w:tcW w:w="1126" w:type="pct"/>
          </w:tcPr>
          <w:p w14:paraId="384FA80A" w14:textId="77777777" w:rsidR="00E35F2B" w:rsidRPr="008D0F1E" w:rsidRDefault="00E35F2B" w:rsidP="00C37272">
            <w:pPr>
              <w:spacing w:before="40" w:after="40"/>
              <w:jc w:val="left"/>
              <w:rPr>
                <w:rFonts w:eastAsia="Calibri" w:cs="Arial"/>
                <w:szCs w:val="20"/>
              </w:rPr>
            </w:pPr>
          </w:p>
        </w:tc>
        <w:tc>
          <w:tcPr>
            <w:tcW w:w="1314" w:type="pct"/>
          </w:tcPr>
          <w:p w14:paraId="62EE4898" w14:textId="77777777" w:rsidR="00E35F2B" w:rsidRPr="008D0F1E" w:rsidRDefault="00E35F2B" w:rsidP="00C37272">
            <w:pPr>
              <w:spacing w:before="40" w:after="40"/>
              <w:jc w:val="left"/>
              <w:rPr>
                <w:rFonts w:eastAsia="Calibri" w:cs="Arial"/>
                <w:szCs w:val="20"/>
              </w:rPr>
            </w:pPr>
          </w:p>
        </w:tc>
        <w:tc>
          <w:tcPr>
            <w:tcW w:w="1498" w:type="pct"/>
          </w:tcPr>
          <w:p w14:paraId="6A63DB90" w14:textId="77777777" w:rsidR="00E35F2B" w:rsidRPr="008D0F1E" w:rsidRDefault="00E35F2B" w:rsidP="00C37272">
            <w:pPr>
              <w:spacing w:before="40" w:after="40"/>
              <w:jc w:val="left"/>
              <w:rPr>
                <w:rFonts w:eastAsia="Calibri" w:cs="Arial"/>
                <w:szCs w:val="20"/>
              </w:rPr>
            </w:pPr>
          </w:p>
        </w:tc>
      </w:tr>
      <w:tr w:rsidR="00E35F2B" w:rsidRPr="008D0F1E" w14:paraId="736AF593" w14:textId="77777777" w:rsidTr="55E026C1">
        <w:tc>
          <w:tcPr>
            <w:tcW w:w="1062" w:type="pct"/>
          </w:tcPr>
          <w:p w14:paraId="36ACCF23" w14:textId="77777777" w:rsidR="00E35F2B" w:rsidRPr="008D0F1E" w:rsidRDefault="00E35F2B" w:rsidP="00C37272">
            <w:pPr>
              <w:spacing w:before="40" w:after="40"/>
              <w:jc w:val="left"/>
              <w:rPr>
                <w:rFonts w:eastAsia="Calibri" w:cs="Arial"/>
                <w:szCs w:val="20"/>
              </w:rPr>
            </w:pPr>
          </w:p>
        </w:tc>
        <w:tc>
          <w:tcPr>
            <w:tcW w:w="1126" w:type="pct"/>
          </w:tcPr>
          <w:p w14:paraId="1E934BA2" w14:textId="77777777" w:rsidR="00E35F2B" w:rsidRPr="008D0F1E" w:rsidRDefault="00E35F2B" w:rsidP="00C37272">
            <w:pPr>
              <w:spacing w:before="40" w:after="40"/>
              <w:jc w:val="left"/>
              <w:rPr>
                <w:rFonts w:eastAsia="Calibri" w:cs="Arial"/>
                <w:szCs w:val="20"/>
              </w:rPr>
            </w:pPr>
          </w:p>
        </w:tc>
        <w:tc>
          <w:tcPr>
            <w:tcW w:w="1314" w:type="pct"/>
          </w:tcPr>
          <w:p w14:paraId="13C93822" w14:textId="77777777" w:rsidR="00E35F2B" w:rsidRPr="008D0F1E" w:rsidRDefault="00E35F2B" w:rsidP="00C37272">
            <w:pPr>
              <w:spacing w:before="40" w:after="40"/>
              <w:jc w:val="left"/>
              <w:rPr>
                <w:rFonts w:eastAsia="Calibri" w:cs="Arial"/>
                <w:szCs w:val="20"/>
              </w:rPr>
            </w:pPr>
          </w:p>
        </w:tc>
        <w:tc>
          <w:tcPr>
            <w:tcW w:w="1498" w:type="pct"/>
          </w:tcPr>
          <w:p w14:paraId="297B1F42" w14:textId="77777777" w:rsidR="00E35F2B" w:rsidRPr="008D0F1E" w:rsidRDefault="00E35F2B" w:rsidP="00C37272">
            <w:pPr>
              <w:spacing w:before="40" w:after="40"/>
              <w:jc w:val="left"/>
              <w:rPr>
                <w:rFonts w:eastAsia="Calibri" w:cs="Arial"/>
                <w:szCs w:val="20"/>
              </w:rPr>
            </w:pPr>
          </w:p>
        </w:tc>
      </w:tr>
      <w:tr w:rsidR="00E35F2B" w:rsidRPr="008D0F1E" w14:paraId="25333D9B" w14:textId="77777777" w:rsidTr="55E026C1">
        <w:tc>
          <w:tcPr>
            <w:tcW w:w="1062" w:type="pct"/>
          </w:tcPr>
          <w:p w14:paraId="4218829A" w14:textId="77777777" w:rsidR="00E35F2B" w:rsidRPr="008D0F1E" w:rsidRDefault="00E35F2B" w:rsidP="00C37272">
            <w:pPr>
              <w:spacing w:before="40" w:after="40"/>
              <w:jc w:val="left"/>
              <w:rPr>
                <w:rFonts w:eastAsia="Calibri" w:cs="Arial"/>
                <w:szCs w:val="20"/>
              </w:rPr>
            </w:pPr>
          </w:p>
        </w:tc>
        <w:tc>
          <w:tcPr>
            <w:tcW w:w="1126" w:type="pct"/>
          </w:tcPr>
          <w:p w14:paraId="415734BF" w14:textId="77777777" w:rsidR="00E35F2B" w:rsidRPr="008D0F1E" w:rsidRDefault="00E35F2B" w:rsidP="00C37272">
            <w:pPr>
              <w:spacing w:before="40" w:after="40"/>
              <w:jc w:val="left"/>
              <w:rPr>
                <w:rFonts w:eastAsia="Calibri" w:cs="Arial"/>
                <w:szCs w:val="20"/>
              </w:rPr>
            </w:pPr>
          </w:p>
        </w:tc>
        <w:tc>
          <w:tcPr>
            <w:tcW w:w="1314" w:type="pct"/>
          </w:tcPr>
          <w:p w14:paraId="498F6551" w14:textId="77777777" w:rsidR="00E35F2B" w:rsidRPr="008D0F1E" w:rsidRDefault="00E35F2B" w:rsidP="00C37272">
            <w:pPr>
              <w:spacing w:before="40" w:after="40"/>
              <w:jc w:val="left"/>
              <w:rPr>
                <w:rFonts w:eastAsia="Calibri" w:cs="Arial"/>
                <w:szCs w:val="20"/>
              </w:rPr>
            </w:pPr>
          </w:p>
        </w:tc>
        <w:tc>
          <w:tcPr>
            <w:tcW w:w="1498" w:type="pct"/>
          </w:tcPr>
          <w:p w14:paraId="1D2EBDC7" w14:textId="77777777" w:rsidR="00E35F2B" w:rsidRPr="008D0F1E" w:rsidRDefault="00E35F2B" w:rsidP="00C37272">
            <w:pPr>
              <w:spacing w:before="40" w:after="40"/>
              <w:jc w:val="left"/>
              <w:rPr>
                <w:rFonts w:eastAsia="Calibri" w:cs="Arial"/>
                <w:szCs w:val="20"/>
              </w:rPr>
            </w:pPr>
          </w:p>
        </w:tc>
      </w:tr>
      <w:tr w:rsidR="00E35F2B" w:rsidRPr="008D0F1E" w14:paraId="24A838B0" w14:textId="77777777" w:rsidTr="55E026C1">
        <w:tc>
          <w:tcPr>
            <w:tcW w:w="1062" w:type="pct"/>
          </w:tcPr>
          <w:p w14:paraId="62AD94A9" w14:textId="77777777" w:rsidR="00E35F2B" w:rsidRPr="008D0F1E" w:rsidRDefault="00E35F2B" w:rsidP="00C37272">
            <w:pPr>
              <w:spacing w:before="40" w:after="40"/>
              <w:jc w:val="left"/>
              <w:rPr>
                <w:rFonts w:eastAsia="Calibri" w:cs="Arial"/>
                <w:szCs w:val="20"/>
              </w:rPr>
            </w:pPr>
          </w:p>
        </w:tc>
        <w:tc>
          <w:tcPr>
            <w:tcW w:w="1126" w:type="pct"/>
          </w:tcPr>
          <w:p w14:paraId="382CF9B4" w14:textId="77777777" w:rsidR="00E35F2B" w:rsidRPr="008D0F1E" w:rsidRDefault="00E35F2B" w:rsidP="00C37272">
            <w:pPr>
              <w:spacing w:before="40" w:after="40"/>
              <w:jc w:val="left"/>
              <w:rPr>
                <w:rFonts w:eastAsia="Calibri" w:cs="Arial"/>
                <w:szCs w:val="20"/>
              </w:rPr>
            </w:pPr>
          </w:p>
        </w:tc>
        <w:tc>
          <w:tcPr>
            <w:tcW w:w="1314" w:type="pct"/>
          </w:tcPr>
          <w:p w14:paraId="30742DDB" w14:textId="77777777" w:rsidR="00E35F2B" w:rsidRPr="008D0F1E" w:rsidRDefault="00E35F2B" w:rsidP="00C37272">
            <w:pPr>
              <w:spacing w:before="40" w:after="40"/>
              <w:jc w:val="left"/>
              <w:rPr>
                <w:rFonts w:eastAsia="Calibri" w:cs="Arial"/>
                <w:szCs w:val="20"/>
              </w:rPr>
            </w:pPr>
          </w:p>
        </w:tc>
        <w:tc>
          <w:tcPr>
            <w:tcW w:w="1498" w:type="pct"/>
          </w:tcPr>
          <w:p w14:paraId="740FFEA0" w14:textId="77777777" w:rsidR="00E35F2B" w:rsidRPr="008D0F1E" w:rsidRDefault="00E35F2B" w:rsidP="00C37272">
            <w:pPr>
              <w:spacing w:before="40" w:after="40"/>
              <w:jc w:val="left"/>
              <w:rPr>
                <w:rFonts w:eastAsia="Calibri" w:cs="Arial"/>
                <w:szCs w:val="20"/>
              </w:rPr>
            </w:pPr>
          </w:p>
        </w:tc>
      </w:tr>
    </w:tbl>
    <w:p w14:paraId="6BDE263A" w14:textId="4832CEA4" w:rsidR="00E35F2B" w:rsidRPr="008D0F1E" w:rsidRDefault="00E35F2B">
      <w:pPr>
        <w:rPr>
          <w:rFonts w:cs="Arial"/>
        </w:rPr>
      </w:pPr>
    </w:p>
    <w:p w14:paraId="3E952C98" w14:textId="77777777" w:rsidR="0067576E" w:rsidRPr="008D0F1E" w:rsidRDefault="0067576E" w:rsidP="00C309AC">
      <w:pPr>
        <w:spacing w:before="360" w:after="0"/>
        <w:rPr>
          <w:rFonts w:eastAsia="Arial,Calibri" w:cs="Arial"/>
          <w:b/>
          <w:bCs/>
        </w:rPr>
      </w:pPr>
      <w:r w:rsidRPr="008D0F1E">
        <w:rPr>
          <w:rFonts w:eastAsia="Arial,Calibri" w:cs="Arial"/>
          <w:b/>
          <w:bCs/>
        </w:rPr>
        <w:t>Model byznys architektury (výkonu veřejné správy) – pohled činnostních funkcí</w:t>
      </w:r>
    </w:p>
    <w:p w14:paraId="7BDC8E38" w14:textId="77777777" w:rsidR="0067576E" w:rsidRPr="008D0F1E" w:rsidRDefault="0067576E" w:rsidP="00C309AC">
      <w:pPr>
        <w:spacing w:before="120" w:after="0"/>
        <w:jc w:val="center"/>
        <w:rPr>
          <w:rStyle w:val="Zstupntext"/>
          <w:rFonts w:cs="Arial"/>
          <w:i/>
          <w:iCs/>
          <w:color w:val="FF0000"/>
        </w:rPr>
      </w:pPr>
      <w:r w:rsidRPr="008D0F1E">
        <w:rPr>
          <w:rStyle w:val="Zstupntext"/>
          <w:rFonts w:cs="Arial"/>
          <w:i/>
          <w:iCs/>
          <w:color w:val="FF0000"/>
        </w:rPr>
        <w:t>zde vložte diagram(y), které odpovídají tomu, co je uvedeno výše</w:t>
      </w:r>
    </w:p>
    <w:p w14:paraId="5748F3BA" w14:textId="77777777" w:rsidR="0067576E" w:rsidRPr="008D0F1E" w:rsidRDefault="0067576E" w:rsidP="0067576E">
      <w:pPr>
        <w:spacing w:after="160"/>
        <w:contextualSpacing/>
        <w:rPr>
          <w:rFonts w:eastAsia="Calibri" w:cs="Arial"/>
          <w:color w:val="FF0000"/>
        </w:rPr>
      </w:pPr>
    </w:p>
    <w:p w14:paraId="24BB0A4D" w14:textId="77777777" w:rsidR="0067576E" w:rsidRPr="008D0F1E" w:rsidRDefault="0067576E" w:rsidP="00C309AC">
      <w:pPr>
        <w:spacing w:before="360" w:after="0"/>
        <w:rPr>
          <w:rFonts w:eastAsia="Arial,Calibri" w:cs="Arial"/>
          <w:b/>
          <w:bCs/>
        </w:rPr>
      </w:pPr>
      <w:r w:rsidRPr="008D0F1E">
        <w:rPr>
          <w:rFonts w:eastAsia="Arial,Calibri" w:cs="Arial"/>
          <w:b/>
          <w:bCs/>
        </w:rPr>
        <w:t>Model byznys architektury (výkonu veřejné správy) – pohled služeb veřejné správy</w:t>
      </w:r>
    </w:p>
    <w:p w14:paraId="3686FCBF" w14:textId="77777777" w:rsidR="0067576E" w:rsidRPr="008D0F1E" w:rsidRDefault="0067576E" w:rsidP="00C309AC">
      <w:pPr>
        <w:spacing w:before="120" w:after="0"/>
        <w:jc w:val="center"/>
        <w:rPr>
          <w:rStyle w:val="Zstupntext"/>
          <w:rFonts w:cs="Arial"/>
          <w:i/>
          <w:iCs/>
          <w:color w:val="FF0000"/>
        </w:rPr>
      </w:pPr>
      <w:r w:rsidRPr="008D0F1E">
        <w:rPr>
          <w:rStyle w:val="Zstupntext"/>
          <w:rFonts w:cs="Arial"/>
          <w:i/>
          <w:iCs/>
          <w:color w:val="FF0000"/>
        </w:rPr>
        <w:t>zde vložte diagram(y), které odpovídají tomu, co je uvedeno výše</w:t>
      </w:r>
    </w:p>
    <w:p w14:paraId="602E4A62" w14:textId="77777777" w:rsidR="0067576E" w:rsidRPr="008D0F1E" w:rsidRDefault="0067576E">
      <w:pPr>
        <w:rPr>
          <w:rFonts w:cs="Arial"/>
        </w:rPr>
      </w:pPr>
    </w:p>
    <w:tbl>
      <w:tblPr>
        <w:tblStyle w:val="Mkatabulky"/>
        <w:tblW w:w="5000" w:type="pct"/>
        <w:tblLook w:val="0680" w:firstRow="0" w:lastRow="0" w:firstColumn="1" w:lastColumn="0" w:noHBand="1" w:noVBand="1"/>
      </w:tblPr>
      <w:tblGrid>
        <w:gridCol w:w="11328"/>
      </w:tblGrid>
      <w:tr w:rsidR="00AF4DD9" w:rsidRPr="008D0F1E" w14:paraId="4AD538ED" w14:textId="77777777" w:rsidTr="55E026C1">
        <w:trPr>
          <w:tblHeader/>
        </w:trPr>
        <w:tc>
          <w:tcPr>
            <w:tcW w:w="5000" w:type="pct"/>
            <w:shd w:val="clear" w:color="auto" w:fill="CEEBF3"/>
          </w:tcPr>
          <w:p w14:paraId="488C563D" w14:textId="5E0067D4" w:rsidR="00AF4DD9" w:rsidRPr="008D0F1E" w:rsidRDefault="00AF4DD9" w:rsidP="00C309AC">
            <w:pPr>
              <w:keepNext/>
              <w:keepLines/>
              <w:spacing w:before="40" w:after="40"/>
              <w:jc w:val="left"/>
              <w:rPr>
                <w:rFonts w:eastAsia="Arial,Calibri" w:cs="Arial"/>
              </w:rPr>
            </w:pPr>
            <w:bookmarkStart w:id="308" w:name="_Toc509581666"/>
            <w:bookmarkStart w:id="309" w:name="_Toc513797136"/>
            <w:bookmarkStart w:id="310" w:name="_Ref437250019"/>
            <w:bookmarkStart w:id="311" w:name="_Toc43741789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312" w:author="Tomáš Šedivec" w:date="2023-07-27T16:35:00Z">
              <w:r w:rsidR="003B7E6C">
                <w:rPr>
                  <w:rFonts w:cs="Arial"/>
                  <w:noProof/>
                </w:rPr>
                <w:t>20</w:t>
              </w:r>
            </w:ins>
            <w:del w:id="313" w:author="Tomáš Šedivec" w:date="2023-06-30T14:05:00Z">
              <w:r w:rsidR="006A3BBA" w:rsidDel="00871156">
                <w:rPr>
                  <w:rFonts w:cs="Arial"/>
                  <w:noProof/>
                </w:rPr>
                <w:delText>20</w:delText>
              </w:r>
            </w:del>
            <w:r w:rsidRPr="008D0F1E">
              <w:rPr>
                <w:rFonts w:cs="Arial"/>
              </w:rPr>
              <w:fldChar w:fldCharType="end"/>
            </w:r>
            <w:r w:rsidRPr="008D0F1E">
              <w:rPr>
                <w:rFonts w:eastAsia="Arial" w:cs="Arial"/>
              </w:rPr>
              <w:t xml:space="preserve">: </w:t>
            </w:r>
            <w:r w:rsidRPr="008D0F1E">
              <w:rPr>
                <w:rFonts w:eastAsia="Arial,Calibri" w:cs="Arial"/>
                <w:b/>
                <w:bCs/>
              </w:rPr>
              <w:t>Vysvětlení kontextu byznys architektury úřadu</w:t>
            </w:r>
            <w:bookmarkEnd w:id="308"/>
            <w:bookmarkEnd w:id="309"/>
          </w:p>
        </w:tc>
      </w:tr>
      <w:tr w:rsidR="00AF4DD9" w:rsidRPr="008D0F1E" w14:paraId="1F45B35C" w14:textId="77777777" w:rsidTr="55E026C1">
        <w:tc>
          <w:tcPr>
            <w:tcW w:w="5000" w:type="pct"/>
            <w:shd w:val="clear" w:color="auto" w:fill="D9D9D9" w:themeFill="background1" w:themeFillShade="D9"/>
          </w:tcPr>
          <w:p w14:paraId="70F5C2F9" w14:textId="77777777" w:rsidR="00AF4DD9" w:rsidRPr="008D0F1E" w:rsidRDefault="00AF4DD9" w:rsidP="00C309AC">
            <w:pPr>
              <w:pStyle w:val="Odstavecseseznamem"/>
              <w:keepNext/>
              <w:keepLines/>
              <w:numPr>
                <w:ilvl w:val="0"/>
                <w:numId w:val="8"/>
              </w:numPr>
              <w:spacing w:before="40" w:after="40"/>
              <w:ind w:left="457"/>
              <w:jc w:val="left"/>
              <w:rPr>
                <w:rFonts w:eastAsia="Arial" w:cs="Arial"/>
              </w:rPr>
            </w:pPr>
            <w:r w:rsidRPr="008D0F1E">
              <w:rPr>
                <w:rFonts w:eastAsia="Arial,Calibri" w:cs="Arial"/>
                <w:b/>
              </w:rPr>
              <w:t>jaké k projektu existují či vznikají duplicity a proč?</w:t>
            </w:r>
          </w:p>
        </w:tc>
      </w:tr>
      <w:tr w:rsidR="00AF4DD9" w:rsidRPr="008D0F1E" w14:paraId="73CBCC91" w14:textId="77777777" w:rsidTr="55E026C1">
        <w:tc>
          <w:tcPr>
            <w:tcW w:w="5000" w:type="pct"/>
            <w:shd w:val="clear" w:color="auto" w:fill="auto"/>
          </w:tcPr>
          <w:p w14:paraId="4FFE8F49" w14:textId="77777777" w:rsidR="00AF4DD9" w:rsidRPr="008D0F1E" w:rsidRDefault="00AF4DD9" w:rsidP="00C37272">
            <w:pPr>
              <w:keepLines/>
              <w:spacing w:before="40" w:after="40"/>
              <w:jc w:val="left"/>
              <w:rPr>
                <w:rFonts w:eastAsia="Calibri" w:cs="Arial"/>
                <w:b/>
                <w:szCs w:val="20"/>
              </w:rPr>
            </w:pPr>
          </w:p>
        </w:tc>
      </w:tr>
      <w:tr w:rsidR="00AF4DD9" w:rsidRPr="008D0F1E" w14:paraId="31131DFD" w14:textId="77777777" w:rsidTr="55E026C1">
        <w:tc>
          <w:tcPr>
            <w:tcW w:w="5000" w:type="pct"/>
            <w:shd w:val="clear" w:color="auto" w:fill="D9D9D9" w:themeFill="background1" w:themeFillShade="D9"/>
          </w:tcPr>
          <w:p w14:paraId="6C73C9D7" w14:textId="77777777" w:rsidR="00AF4DD9" w:rsidRPr="008D0F1E" w:rsidRDefault="00AF4DD9" w:rsidP="00C309AC">
            <w:pPr>
              <w:pStyle w:val="Odstavecseseznamem"/>
              <w:keepLines/>
              <w:numPr>
                <w:ilvl w:val="0"/>
                <w:numId w:val="8"/>
              </w:numPr>
              <w:spacing w:before="40" w:after="40"/>
              <w:ind w:left="457"/>
              <w:jc w:val="left"/>
              <w:rPr>
                <w:rFonts w:eastAsia="Arial,Calibri" w:cs="Arial"/>
                <w:b/>
              </w:rPr>
            </w:pPr>
            <w:r w:rsidRPr="008D0F1E">
              <w:rPr>
                <w:rFonts w:eastAsia="Arial,Calibri" w:cs="Arial"/>
                <w:b/>
              </w:rPr>
              <w:t>jsou využity všechny sdílené služby?</w:t>
            </w:r>
          </w:p>
        </w:tc>
      </w:tr>
      <w:tr w:rsidR="00AF4DD9" w:rsidRPr="008D0F1E" w14:paraId="4C2DFC79" w14:textId="77777777" w:rsidTr="55E026C1">
        <w:tc>
          <w:tcPr>
            <w:tcW w:w="5000" w:type="pct"/>
            <w:shd w:val="clear" w:color="auto" w:fill="auto"/>
          </w:tcPr>
          <w:p w14:paraId="45724781" w14:textId="77777777" w:rsidR="00AF4DD9" w:rsidRPr="008D0F1E" w:rsidRDefault="00AF4DD9" w:rsidP="00C37272">
            <w:pPr>
              <w:keepLines/>
              <w:spacing w:before="40" w:after="40"/>
              <w:ind w:left="360"/>
              <w:jc w:val="left"/>
              <w:rPr>
                <w:rFonts w:eastAsia="Calibri" w:cs="Arial"/>
                <w:b/>
              </w:rPr>
            </w:pPr>
          </w:p>
        </w:tc>
      </w:tr>
      <w:tr w:rsidR="00AF4DD9" w:rsidRPr="008D0F1E" w14:paraId="58C0CD28" w14:textId="77777777" w:rsidTr="55E026C1">
        <w:tc>
          <w:tcPr>
            <w:tcW w:w="5000" w:type="pct"/>
            <w:shd w:val="clear" w:color="auto" w:fill="D9D9D9" w:themeFill="background1" w:themeFillShade="D9"/>
          </w:tcPr>
          <w:p w14:paraId="1B3B9B48"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byznys architektury </w:t>
            </w:r>
            <w:r w:rsidRPr="008D0F1E">
              <w:rPr>
                <w:rFonts w:eastAsia="Arial" w:cs="Arial"/>
                <w:b/>
                <w:bCs/>
              </w:rPr>
              <w:t>projektu</w:t>
            </w:r>
            <w:r w:rsidRPr="008D0F1E">
              <w:rPr>
                <w:rFonts w:eastAsia="Arial,Calibri" w:cs="Arial"/>
                <w:b/>
                <w:bCs/>
              </w:rPr>
              <w:t>:</w:t>
            </w:r>
          </w:p>
        </w:tc>
      </w:tr>
      <w:tr w:rsidR="00AF4DD9" w:rsidRPr="008D0F1E" w14:paraId="3713B74E" w14:textId="77777777" w:rsidTr="55E026C1">
        <w:tc>
          <w:tcPr>
            <w:tcW w:w="5000" w:type="pct"/>
          </w:tcPr>
          <w:p w14:paraId="5D33E36E" w14:textId="184708EF" w:rsidR="00AF4DD9" w:rsidRPr="008D0F1E" w:rsidRDefault="00AF4DD9" w:rsidP="00C37272">
            <w:pPr>
              <w:spacing w:before="40" w:after="40"/>
              <w:jc w:val="left"/>
              <w:rPr>
                <w:rFonts w:eastAsia="Calibri" w:cs="Arial"/>
                <w:szCs w:val="20"/>
              </w:rPr>
            </w:pPr>
          </w:p>
          <w:p w14:paraId="782E7716" w14:textId="77777777" w:rsidR="008D78FC" w:rsidRPr="008D0F1E" w:rsidRDefault="008D78FC" w:rsidP="00C37272">
            <w:pPr>
              <w:spacing w:before="40" w:after="40"/>
              <w:jc w:val="left"/>
              <w:rPr>
                <w:rFonts w:eastAsia="Calibri" w:cs="Arial"/>
                <w:szCs w:val="20"/>
              </w:rPr>
            </w:pPr>
          </w:p>
          <w:p w14:paraId="7E064193" w14:textId="77777777" w:rsidR="00E67A3E" w:rsidRPr="008D0F1E" w:rsidRDefault="00E67A3E" w:rsidP="00C37272">
            <w:pPr>
              <w:spacing w:before="40" w:after="40"/>
              <w:jc w:val="left"/>
              <w:rPr>
                <w:rFonts w:eastAsia="Calibri" w:cs="Arial"/>
                <w:szCs w:val="20"/>
              </w:rPr>
            </w:pPr>
          </w:p>
          <w:p w14:paraId="778B539D" w14:textId="06797EE8" w:rsidR="00E67A3E" w:rsidRPr="008D0F1E" w:rsidRDefault="00E67A3E" w:rsidP="00C37272">
            <w:pPr>
              <w:spacing w:before="40" w:after="40"/>
              <w:jc w:val="left"/>
              <w:rPr>
                <w:rFonts w:eastAsia="Calibri" w:cs="Arial"/>
                <w:szCs w:val="20"/>
              </w:rPr>
            </w:pPr>
          </w:p>
        </w:tc>
      </w:tr>
    </w:tbl>
    <w:p w14:paraId="6BB67089" w14:textId="77777777" w:rsidR="00AF4DD9" w:rsidRPr="008D0F1E" w:rsidRDefault="00AF4DD9" w:rsidP="00E75A06">
      <w:pPr>
        <w:pStyle w:val="MVHeading3"/>
      </w:pPr>
      <w:bookmarkStart w:id="314" w:name="_Toc457998963"/>
      <w:bookmarkStart w:id="315" w:name="_Toc457999627"/>
      <w:bookmarkStart w:id="316" w:name="_Toc465074590"/>
      <w:bookmarkStart w:id="317" w:name="_Toc22220535"/>
      <w:bookmarkEnd w:id="314"/>
      <w:bookmarkEnd w:id="315"/>
      <w:r w:rsidRPr="008D0F1E">
        <w:t>Architektura informačních systémů (aplikací a dat)</w:t>
      </w:r>
      <w:bookmarkEnd w:id="316"/>
      <w:bookmarkEnd w:id="317"/>
    </w:p>
    <w:p w14:paraId="51083353" w14:textId="309A54CC" w:rsidR="00AF4DD9" w:rsidRDefault="00AF4DD9" w:rsidP="00AF4DD9">
      <w:pPr>
        <w:pStyle w:val="MVHeading4"/>
        <w:rPr>
          <w:ins w:id="318" w:author="Tomáš Šedivec" w:date="2023-07-27T16:34:00Z"/>
          <w:rFonts w:cs="Arial"/>
        </w:rPr>
      </w:pPr>
      <w:r w:rsidRPr="008D0F1E">
        <w:rPr>
          <w:rFonts w:cs="Arial"/>
        </w:rPr>
        <w:t>Architektura informačních systémů – část: A</w:t>
      </w:r>
      <w:bookmarkEnd w:id="310"/>
      <w:bookmarkEnd w:id="311"/>
      <w:r w:rsidRPr="008D0F1E">
        <w:rPr>
          <w:rFonts w:cs="Arial"/>
        </w:rPr>
        <w:t>plikační architektura</w:t>
      </w:r>
    </w:p>
    <w:tbl>
      <w:tblPr>
        <w:tblStyle w:val="Mkatabulky"/>
        <w:tblW w:w="5000" w:type="pct"/>
        <w:tblLook w:val="06A0" w:firstRow="1" w:lastRow="0" w:firstColumn="1" w:lastColumn="0" w:noHBand="1" w:noVBand="1"/>
      </w:tblPr>
      <w:tblGrid>
        <w:gridCol w:w="9035"/>
        <w:gridCol w:w="2293"/>
      </w:tblGrid>
      <w:tr w:rsidR="003B7E6C" w:rsidRPr="008D0F1E" w14:paraId="25EB8132" w14:textId="77777777" w:rsidTr="00BD21CA">
        <w:trPr>
          <w:tblHeader/>
          <w:ins w:id="319" w:author="Tomáš Šedivec" w:date="2023-07-27T16:34:00Z"/>
        </w:trPr>
        <w:tc>
          <w:tcPr>
            <w:tcW w:w="5000" w:type="pct"/>
            <w:gridSpan w:val="2"/>
            <w:shd w:val="clear" w:color="auto" w:fill="CEEBF3"/>
          </w:tcPr>
          <w:p w14:paraId="031A6042" w14:textId="7EB1D865" w:rsidR="003B7E6C" w:rsidRPr="008D0F1E" w:rsidRDefault="003B7E6C" w:rsidP="00BD21CA">
            <w:pPr>
              <w:keepNext/>
              <w:spacing w:before="40" w:after="40"/>
              <w:jc w:val="left"/>
              <w:rPr>
                <w:ins w:id="320" w:author="Tomáš Šedivec" w:date="2023-07-27T16:34:00Z"/>
                <w:rFonts w:eastAsia="Arial" w:cs="Arial"/>
              </w:rPr>
            </w:pPr>
            <w:ins w:id="321" w:author="Tomáš Šedivec" w:date="2023-07-27T16:34:00Z">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ns w:id="322" w:author="Tomáš Šedivec" w:date="2023-07-27T16:35:00Z">
              <w:r>
                <w:rPr>
                  <w:rFonts w:cs="Arial"/>
                  <w:noProof/>
                </w:rPr>
                <w:t>21</w:t>
              </w:r>
            </w:ins>
            <w:ins w:id="323" w:author="Tomáš Šedivec" w:date="2023-07-27T16:34:00Z">
              <w:r w:rsidRPr="008D0F1E">
                <w:rPr>
                  <w:rFonts w:cs="Arial"/>
                </w:rPr>
                <w:fldChar w:fldCharType="end"/>
              </w:r>
              <w:r w:rsidRPr="008D0F1E">
                <w:rPr>
                  <w:rFonts w:eastAsia="Arial" w:cs="Arial"/>
                </w:rPr>
                <w:t xml:space="preserve">: </w:t>
              </w:r>
              <w:r>
                <w:rPr>
                  <w:rFonts w:eastAsia="Arial" w:cs="Arial"/>
                  <w:b/>
                  <w:bCs/>
                </w:rPr>
                <w:t>Nevyplnění tabulky a diagramů</w:t>
              </w:r>
            </w:ins>
          </w:p>
        </w:tc>
      </w:tr>
      <w:tr w:rsidR="003B7E6C" w:rsidRPr="008D0F1E" w14:paraId="1DE86386" w14:textId="77777777" w:rsidTr="00BD21CA">
        <w:trPr>
          <w:trHeight w:val="615"/>
          <w:ins w:id="324" w:author="Tomáš Šedivec" w:date="2023-07-27T16:34:00Z"/>
        </w:trPr>
        <w:tc>
          <w:tcPr>
            <w:tcW w:w="3988" w:type="pct"/>
          </w:tcPr>
          <w:p w14:paraId="56C81E00" w14:textId="5BB85C3C" w:rsidR="003B7E6C" w:rsidRPr="008D0F1E" w:rsidRDefault="003B7E6C" w:rsidP="00BD21CA">
            <w:pPr>
              <w:spacing w:before="40" w:after="40"/>
              <w:jc w:val="left"/>
              <w:rPr>
                <w:ins w:id="325" w:author="Tomáš Šedivec" w:date="2023-07-27T16:34:00Z"/>
                <w:rFonts w:eastAsia="Calibri" w:cs="Arial"/>
              </w:rPr>
            </w:pPr>
            <w:ins w:id="326" w:author="Tomáš Šedivec" w:date="2023-07-27T16:34:00Z">
              <w:r>
                <w:rPr>
                  <w:rFonts w:eastAsia="Arial" w:cs="Arial"/>
                  <w:b/>
                  <w:bCs/>
                </w:rPr>
                <w:t>Následující tabulku</w:t>
              </w:r>
            </w:ins>
            <w:ins w:id="327" w:author="Tomáš Šedivec" w:date="2023-07-27T16:35:00Z">
              <w:r>
                <w:rPr>
                  <w:rFonts w:eastAsia="Arial" w:cs="Arial"/>
                  <w:b/>
                  <w:bCs/>
                </w:rPr>
                <w:t xml:space="preserve"> 22</w:t>
              </w:r>
            </w:ins>
            <w:ins w:id="328" w:author="Tomáš Šedivec" w:date="2023-07-27T16:34:00Z">
              <w:r>
                <w:rPr>
                  <w:rFonts w:eastAsia="Arial" w:cs="Arial"/>
                  <w:b/>
                  <w:bCs/>
                </w:rPr>
                <w:t xml:space="preserve"> a diagramy není třeba vyplňovat, pokud žadatel přiložil jako přílohu export ze svého architektonického nástroje obsahující diagramy a popis prvků.</w:t>
              </w:r>
            </w:ins>
          </w:p>
        </w:tc>
        <w:tc>
          <w:tcPr>
            <w:tcW w:w="1012" w:type="pct"/>
          </w:tcPr>
          <w:p w14:paraId="5633D7BD" w14:textId="77777777" w:rsidR="003B7E6C" w:rsidRPr="008D0F1E" w:rsidRDefault="00B96987" w:rsidP="00BD21CA">
            <w:pPr>
              <w:spacing w:before="40" w:after="40"/>
              <w:jc w:val="left"/>
              <w:rPr>
                <w:ins w:id="329" w:author="Tomáš Šedivec" w:date="2023-07-27T16:34:00Z"/>
                <w:rFonts w:eastAsia="Arial,Calibri" w:cs="Arial"/>
              </w:rPr>
            </w:pPr>
            <w:customXmlInsRangeStart w:id="330" w:author="Tomáš Šedivec" w:date="2023-07-27T16:34:00Z"/>
            <w:sdt>
              <w:sdtPr>
                <w:rPr>
                  <w:rFonts w:cs="Arial"/>
                </w:rPr>
                <w:id w:val="1911500441"/>
                <w:showingPlcHdr/>
                <w:comboBox>
                  <w:listItem w:displayText="Nevyplněno z důvodu přiložení informací jako přílohy" w:value="Nevyplněno z důvodu přiložení informací jako přílohy"/>
                </w:comboBox>
              </w:sdtPr>
              <w:sdtEndPr/>
              <w:sdtContent>
                <w:customXmlInsRangeEnd w:id="330"/>
                <w:ins w:id="331" w:author="Tomáš Šedivec" w:date="2023-07-27T16:34:00Z">
                  <w:r w:rsidR="003B7E6C" w:rsidRPr="008D0F1E">
                    <w:rPr>
                      <w:rStyle w:val="Zstupntext"/>
                      <w:rFonts w:cs="Arial"/>
                      <w:i/>
                      <w:color w:val="FF0000"/>
                    </w:rPr>
                    <w:t>Zvolte položku.</w:t>
                  </w:r>
                </w:ins>
                <w:customXmlInsRangeStart w:id="332" w:author="Tomáš Šedivec" w:date="2023-07-27T16:34:00Z"/>
              </w:sdtContent>
            </w:sdt>
            <w:customXmlInsRangeEnd w:id="332"/>
          </w:p>
        </w:tc>
      </w:tr>
    </w:tbl>
    <w:p w14:paraId="0A365CE3" w14:textId="77777777" w:rsidR="003B7E6C" w:rsidRPr="008D0F1E" w:rsidRDefault="003B7E6C">
      <w:pPr>
        <w:pPrChange w:id="333" w:author="Tomáš Šedivec" w:date="2023-07-27T16:34:00Z">
          <w:pPr>
            <w:pStyle w:val="MVHeading4"/>
          </w:pPr>
        </w:pPrChange>
      </w:pPr>
    </w:p>
    <w:tbl>
      <w:tblPr>
        <w:tblStyle w:val="Style1"/>
        <w:tblW w:w="5000" w:type="pct"/>
        <w:tblLook w:val="0620" w:firstRow="1" w:lastRow="0" w:firstColumn="0" w:lastColumn="0" w:noHBand="1" w:noVBand="1"/>
      </w:tblPr>
      <w:tblGrid>
        <w:gridCol w:w="2549"/>
        <w:gridCol w:w="2893"/>
        <w:gridCol w:w="2993"/>
        <w:gridCol w:w="2893"/>
      </w:tblGrid>
      <w:tr w:rsidR="00AF4DD9" w:rsidRPr="008D0F1E" w14:paraId="71578F06"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Pr>
          <w:p w14:paraId="42A5E539" w14:textId="41AB80C4" w:rsidR="00AF4DD9" w:rsidRPr="008D0F1E" w:rsidRDefault="00AF4DD9" w:rsidP="00C309AC">
            <w:pPr>
              <w:keepNext/>
              <w:keepLines/>
              <w:spacing w:before="40" w:after="40"/>
              <w:rPr>
                <w:rFonts w:eastAsia="Arial" w:cs="Arial"/>
              </w:rPr>
            </w:pPr>
            <w:bookmarkStart w:id="334" w:name="_Toc509581667"/>
            <w:bookmarkStart w:id="335" w:name="_Toc513797137"/>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336" w:author="Tomáš Šedivec" w:date="2023-07-27T16:35:00Z">
              <w:r w:rsidR="003B7E6C">
                <w:rPr>
                  <w:rFonts w:cs="Arial"/>
                  <w:b w:val="0"/>
                  <w:noProof/>
                </w:rPr>
                <w:t>22</w:t>
              </w:r>
            </w:ins>
            <w:del w:id="337" w:author="Tomáš Šedivec" w:date="2023-06-30T14:05:00Z">
              <w:r w:rsidR="006A3BBA" w:rsidDel="00871156">
                <w:rPr>
                  <w:rFonts w:cs="Arial"/>
                  <w:b w:val="0"/>
                  <w:noProof/>
                </w:rPr>
                <w:delText>21</w:delText>
              </w:r>
            </w:del>
            <w:r w:rsidRPr="008D0F1E">
              <w:rPr>
                <w:rFonts w:cs="Arial"/>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všech aplikačních komponent řešení a klíčových aplikačních funkcí</w:t>
            </w:r>
            <w:bookmarkEnd w:id="334"/>
            <w:bookmarkEnd w:id="335"/>
          </w:p>
        </w:tc>
      </w:tr>
      <w:tr w:rsidR="00AF4DD9" w:rsidRPr="008D0F1E" w14:paraId="36F7CAF5"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Pr>
          <w:p w14:paraId="4716D8C8" w14:textId="77777777" w:rsidR="00AF4DD9" w:rsidRPr="008D0F1E" w:rsidRDefault="00AF4DD9" w:rsidP="00C309AC">
            <w:pPr>
              <w:spacing w:before="40" w:after="40"/>
              <w:contextualSpacing w:val="0"/>
              <w:jc w:val="left"/>
              <w:rPr>
                <w:rFonts w:eastAsia="Arial" w:cs="Arial"/>
              </w:rPr>
            </w:pPr>
            <w:r w:rsidRPr="008D0F1E">
              <w:rPr>
                <w:rFonts w:eastAsia="Arial" w:cs="Arial"/>
              </w:rPr>
              <w:t>ID</w:t>
            </w:r>
          </w:p>
        </w:tc>
        <w:tc>
          <w:tcPr>
            <w:tcW w:w="0" w:type="pct"/>
          </w:tcPr>
          <w:p w14:paraId="52875762" w14:textId="77777777" w:rsidR="00AF4DD9" w:rsidRPr="008D0F1E" w:rsidRDefault="00AF4DD9" w:rsidP="00C309AC">
            <w:pPr>
              <w:spacing w:before="40" w:after="40"/>
              <w:contextualSpacing w:val="0"/>
              <w:jc w:val="left"/>
              <w:rPr>
                <w:rFonts w:eastAsia="Arial" w:cs="Arial"/>
              </w:rPr>
            </w:pPr>
            <w:r w:rsidRPr="008D0F1E">
              <w:rPr>
                <w:rFonts w:eastAsia="Arial" w:cs="Arial"/>
              </w:rPr>
              <w:t>Typ prvku</w:t>
            </w:r>
          </w:p>
        </w:tc>
        <w:tc>
          <w:tcPr>
            <w:tcW w:w="0" w:type="pct"/>
          </w:tcPr>
          <w:p w14:paraId="2D302591" w14:textId="77777777" w:rsidR="00AF4DD9" w:rsidRPr="008D0F1E" w:rsidRDefault="00AF4DD9" w:rsidP="00C309AC">
            <w:pPr>
              <w:spacing w:before="40" w:after="40"/>
              <w:contextualSpacing w:val="0"/>
              <w:jc w:val="left"/>
              <w:rPr>
                <w:rFonts w:eastAsia="Arial" w:cs="Arial"/>
              </w:rPr>
            </w:pPr>
            <w:r w:rsidRPr="008D0F1E">
              <w:rPr>
                <w:rFonts w:eastAsia="Arial" w:cs="Arial"/>
              </w:rPr>
              <w:t>Jméno prvku</w:t>
            </w:r>
          </w:p>
        </w:tc>
        <w:tc>
          <w:tcPr>
            <w:tcW w:w="0" w:type="pct"/>
          </w:tcPr>
          <w:p w14:paraId="2B1DF2C9" w14:textId="77777777" w:rsidR="00AF4DD9" w:rsidRPr="008D0F1E" w:rsidRDefault="00AF4DD9" w:rsidP="00C309AC">
            <w:pPr>
              <w:spacing w:before="40" w:after="40"/>
              <w:jc w:val="left"/>
              <w:rPr>
                <w:rFonts w:eastAsia="Arial" w:cs="Arial"/>
              </w:rPr>
            </w:pPr>
            <w:r w:rsidRPr="008D0F1E">
              <w:rPr>
                <w:rFonts w:eastAsia="Arial" w:cs="Arial"/>
              </w:rPr>
              <w:t>Popis prvku</w:t>
            </w:r>
          </w:p>
        </w:tc>
      </w:tr>
      <w:tr w:rsidR="00AF4DD9" w:rsidRPr="008D0F1E" w14:paraId="218D2B86" w14:textId="77777777" w:rsidTr="00C309AC">
        <w:trPr>
          <w:trHeight w:val="244"/>
        </w:trPr>
        <w:tc>
          <w:tcPr>
            <w:tcW w:w="0" w:type="pct"/>
            <w:shd w:val="clear" w:color="auto" w:fill="auto"/>
          </w:tcPr>
          <w:p w14:paraId="5B31ECD9" w14:textId="77777777" w:rsidR="00AF4DD9" w:rsidRPr="008D0F1E" w:rsidRDefault="00AF4DD9" w:rsidP="00C37272">
            <w:pPr>
              <w:spacing w:before="40" w:after="40"/>
              <w:jc w:val="left"/>
              <w:rPr>
                <w:rFonts w:eastAsia="Calibri" w:cs="Arial"/>
              </w:rPr>
            </w:pPr>
          </w:p>
        </w:tc>
        <w:tc>
          <w:tcPr>
            <w:tcW w:w="0" w:type="pct"/>
            <w:shd w:val="clear" w:color="auto" w:fill="auto"/>
          </w:tcPr>
          <w:p w14:paraId="2558247D" w14:textId="77777777" w:rsidR="00AF4DD9" w:rsidRPr="008D0F1E" w:rsidRDefault="00AF4DD9" w:rsidP="00C37272">
            <w:pPr>
              <w:spacing w:before="40" w:after="40"/>
              <w:jc w:val="left"/>
              <w:rPr>
                <w:rFonts w:eastAsia="Calibri" w:cs="Arial"/>
              </w:rPr>
            </w:pPr>
          </w:p>
        </w:tc>
        <w:tc>
          <w:tcPr>
            <w:tcW w:w="0" w:type="pct"/>
            <w:shd w:val="clear" w:color="auto" w:fill="auto"/>
          </w:tcPr>
          <w:p w14:paraId="417C9937" w14:textId="77777777" w:rsidR="00AF4DD9" w:rsidRPr="008D0F1E" w:rsidRDefault="00AF4DD9" w:rsidP="00C37272">
            <w:pPr>
              <w:spacing w:before="40" w:after="40"/>
              <w:jc w:val="left"/>
              <w:rPr>
                <w:rFonts w:eastAsia="Calibri" w:cs="Arial"/>
              </w:rPr>
            </w:pPr>
          </w:p>
        </w:tc>
        <w:tc>
          <w:tcPr>
            <w:tcW w:w="0" w:type="pct"/>
          </w:tcPr>
          <w:p w14:paraId="640EA998" w14:textId="77777777" w:rsidR="00AF4DD9" w:rsidRPr="008D0F1E" w:rsidRDefault="00AF4DD9" w:rsidP="00C37272">
            <w:pPr>
              <w:spacing w:before="40" w:after="40"/>
              <w:jc w:val="left"/>
              <w:rPr>
                <w:rFonts w:eastAsia="Calibri" w:cs="Arial"/>
              </w:rPr>
            </w:pPr>
          </w:p>
        </w:tc>
      </w:tr>
      <w:tr w:rsidR="008D78FC" w:rsidRPr="008D0F1E" w14:paraId="122C17E9" w14:textId="77777777" w:rsidTr="00C309AC">
        <w:tc>
          <w:tcPr>
            <w:tcW w:w="0" w:type="pct"/>
            <w:shd w:val="clear" w:color="auto" w:fill="auto"/>
          </w:tcPr>
          <w:p w14:paraId="0ECBF7F5" w14:textId="77777777" w:rsidR="008D78FC" w:rsidRPr="008D0F1E" w:rsidRDefault="008D78FC" w:rsidP="00C37272">
            <w:pPr>
              <w:spacing w:before="40" w:after="40"/>
              <w:jc w:val="left"/>
              <w:rPr>
                <w:rFonts w:eastAsia="Calibri" w:cs="Arial"/>
              </w:rPr>
            </w:pPr>
          </w:p>
        </w:tc>
        <w:tc>
          <w:tcPr>
            <w:tcW w:w="0" w:type="pct"/>
            <w:shd w:val="clear" w:color="auto" w:fill="auto"/>
          </w:tcPr>
          <w:p w14:paraId="41F422DB" w14:textId="77777777" w:rsidR="008D78FC" w:rsidRPr="008D0F1E" w:rsidRDefault="008D78FC" w:rsidP="00C37272">
            <w:pPr>
              <w:spacing w:before="40" w:after="40"/>
              <w:jc w:val="left"/>
              <w:rPr>
                <w:rFonts w:eastAsia="Calibri" w:cs="Arial"/>
              </w:rPr>
            </w:pPr>
          </w:p>
        </w:tc>
        <w:tc>
          <w:tcPr>
            <w:tcW w:w="0" w:type="pct"/>
            <w:shd w:val="clear" w:color="auto" w:fill="auto"/>
          </w:tcPr>
          <w:p w14:paraId="4DEA15E2" w14:textId="77777777" w:rsidR="008D78FC" w:rsidRPr="008D0F1E" w:rsidRDefault="008D78FC" w:rsidP="00C37272">
            <w:pPr>
              <w:spacing w:before="40" w:after="40"/>
              <w:jc w:val="left"/>
              <w:rPr>
                <w:rFonts w:eastAsia="Calibri" w:cs="Arial"/>
              </w:rPr>
            </w:pPr>
          </w:p>
        </w:tc>
        <w:tc>
          <w:tcPr>
            <w:tcW w:w="0" w:type="pct"/>
          </w:tcPr>
          <w:p w14:paraId="28564F47" w14:textId="77777777" w:rsidR="008D78FC" w:rsidRPr="008D0F1E" w:rsidRDefault="008D78FC" w:rsidP="00C37272">
            <w:pPr>
              <w:spacing w:before="40" w:after="40"/>
              <w:jc w:val="left"/>
              <w:rPr>
                <w:rFonts w:eastAsia="Calibri" w:cs="Arial"/>
              </w:rPr>
            </w:pPr>
          </w:p>
        </w:tc>
      </w:tr>
      <w:tr w:rsidR="00AF4DD9" w:rsidRPr="008D0F1E" w14:paraId="524A421C" w14:textId="77777777" w:rsidTr="00C309AC">
        <w:tc>
          <w:tcPr>
            <w:tcW w:w="0" w:type="pct"/>
            <w:shd w:val="clear" w:color="auto" w:fill="auto"/>
          </w:tcPr>
          <w:p w14:paraId="3FCB7E75" w14:textId="77777777" w:rsidR="00AF4DD9" w:rsidRPr="008D0F1E" w:rsidRDefault="00AF4DD9" w:rsidP="00C37272">
            <w:pPr>
              <w:spacing w:before="40" w:after="40"/>
              <w:jc w:val="left"/>
              <w:rPr>
                <w:rFonts w:eastAsia="Calibri" w:cs="Arial"/>
              </w:rPr>
            </w:pPr>
          </w:p>
        </w:tc>
        <w:tc>
          <w:tcPr>
            <w:tcW w:w="0" w:type="pct"/>
            <w:shd w:val="clear" w:color="auto" w:fill="auto"/>
          </w:tcPr>
          <w:p w14:paraId="7CBF32FB" w14:textId="77777777" w:rsidR="00AF4DD9" w:rsidRPr="008D0F1E" w:rsidRDefault="00AF4DD9" w:rsidP="00C37272">
            <w:pPr>
              <w:spacing w:before="40" w:after="40"/>
              <w:jc w:val="left"/>
              <w:rPr>
                <w:rFonts w:eastAsia="Calibri" w:cs="Arial"/>
              </w:rPr>
            </w:pPr>
          </w:p>
        </w:tc>
        <w:tc>
          <w:tcPr>
            <w:tcW w:w="0" w:type="pct"/>
            <w:shd w:val="clear" w:color="auto" w:fill="auto"/>
          </w:tcPr>
          <w:p w14:paraId="4E13B747" w14:textId="77777777" w:rsidR="00AF4DD9" w:rsidRPr="008D0F1E" w:rsidRDefault="00AF4DD9" w:rsidP="00C37272">
            <w:pPr>
              <w:spacing w:before="40" w:after="40"/>
              <w:jc w:val="left"/>
              <w:rPr>
                <w:rFonts w:eastAsia="Calibri" w:cs="Arial"/>
              </w:rPr>
            </w:pPr>
          </w:p>
        </w:tc>
        <w:tc>
          <w:tcPr>
            <w:tcW w:w="0" w:type="pct"/>
          </w:tcPr>
          <w:p w14:paraId="656AEE71" w14:textId="77777777" w:rsidR="00AF4DD9" w:rsidRPr="008D0F1E" w:rsidRDefault="00AF4DD9" w:rsidP="00C37272">
            <w:pPr>
              <w:spacing w:before="40" w:after="40"/>
              <w:jc w:val="left"/>
              <w:rPr>
                <w:rFonts w:eastAsia="Calibri" w:cs="Arial"/>
              </w:rPr>
            </w:pPr>
          </w:p>
        </w:tc>
      </w:tr>
    </w:tbl>
    <w:p w14:paraId="287E0B31" w14:textId="77777777" w:rsidR="00AF4DD9" w:rsidRPr="008D0F1E" w:rsidRDefault="00AF4DD9" w:rsidP="00C309AC">
      <w:pPr>
        <w:keepNext/>
        <w:spacing w:before="360" w:after="0"/>
        <w:rPr>
          <w:rFonts w:eastAsia="Arial,Calibri" w:cs="Arial"/>
          <w:b/>
          <w:bCs/>
        </w:rPr>
      </w:pPr>
      <w:r w:rsidRPr="008D0F1E">
        <w:rPr>
          <w:rFonts w:eastAsia="Arial,Calibri" w:cs="Arial"/>
          <w:b/>
          <w:bCs/>
        </w:rPr>
        <w:t>Diagram aplikační architektury – pohled struktury aplikací</w:t>
      </w:r>
    </w:p>
    <w:p w14:paraId="06800EC7" w14:textId="77777777" w:rsidR="00AF4DD9" w:rsidRPr="008D0F1E" w:rsidRDefault="00AF4DD9" w:rsidP="00C309AC">
      <w:pPr>
        <w:spacing w:before="120" w:after="0"/>
        <w:jc w:val="center"/>
        <w:rPr>
          <w:rStyle w:val="Zstupntext"/>
          <w:rFonts w:cs="Arial"/>
          <w:i/>
          <w:iCs/>
          <w:color w:val="FF0000"/>
        </w:rPr>
      </w:pPr>
      <w:r w:rsidRPr="008D0F1E">
        <w:rPr>
          <w:rStyle w:val="Zstupntext"/>
          <w:rFonts w:cs="Arial"/>
          <w:i/>
          <w:iCs/>
          <w:color w:val="FF0000"/>
        </w:rPr>
        <w:t>zde vložte diagram/y,které odpovídají tomu, co je uvedeno výše</w:t>
      </w:r>
    </w:p>
    <w:p w14:paraId="79C38FB4" w14:textId="77777777" w:rsidR="00AF4DD9" w:rsidRPr="008D0F1E" w:rsidRDefault="00AF4DD9" w:rsidP="00C309AC">
      <w:pPr>
        <w:keepNext/>
        <w:spacing w:before="360" w:after="0"/>
        <w:rPr>
          <w:rFonts w:eastAsia="Arial,Calibri" w:cs="Arial"/>
          <w:b/>
          <w:bCs/>
        </w:rPr>
      </w:pPr>
      <w:r w:rsidRPr="008D0F1E">
        <w:rPr>
          <w:rFonts w:eastAsia="Arial,Calibri" w:cs="Arial"/>
          <w:b/>
          <w:bCs/>
        </w:rPr>
        <w:t>Diagram aplikační architektury – pohled komunikace aplikací</w:t>
      </w:r>
    </w:p>
    <w:p w14:paraId="5E6CDB0F" w14:textId="77777777" w:rsidR="00AF4DD9" w:rsidRPr="008D0F1E" w:rsidRDefault="00AF4DD9" w:rsidP="00C309AC">
      <w:pPr>
        <w:spacing w:before="120" w:after="0"/>
        <w:jc w:val="center"/>
        <w:rPr>
          <w:rStyle w:val="Zstupntext"/>
          <w:rFonts w:cs="Arial"/>
          <w:i/>
          <w:iCs/>
          <w:color w:val="FF0000"/>
        </w:rPr>
      </w:pPr>
      <w:r w:rsidRPr="008D0F1E">
        <w:rPr>
          <w:rStyle w:val="Zstupntext"/>
          <w:rFonts w:cs="Arial"/>
          <w:i/>
          <w:iCs/>
          <w:color w:val="FF0000"/>
        </w:rPr>
        <w:t>zde vložte diagram/y které odpovídají tomu, co je uvedeno výše</w:t>
      </w:r>
    </w:p>
    <w:p w14:paraId="111CB33B"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52F1B503" w14:textId="77777777" w:rsidTr="55E026C1">
        <w:trPr>
          <w:tblHeader/>
        </w:trPr>
        <w:tc>
          <w:tcPr>
            <w:tcW w:w="5000" w:type="pct"/>
            <w:shd w:val="clear" w:color="auto" w:fill="CEEBF3"/>
          </w:tcPr>
          <w:p w14:paraId="15149DAD" w14:textId="62A4B786" w:rsidR="00AF4DD9" w:rsidRPr="008D0F1E" w:rsidRDefault="00AF4DD9" w:rsidP="00C309AC">
            <w:pPr>
              <w:keepNext/>
              <w:spacing w:before="40" w:after="40"/>
              <w:jc w:val="left"/>
              <w:rPr>
                <w:rFonts w:eastAsia="Arial,Calibri" w:cs="Arial"/>
              </w:rPr>
            </w:pPr>
            <w:bookmarkStart w:id="338" w:name="_Toc509581672"/>
            <w:bookmarkStart w:id="339" w:name="_Toc513797142"/>
            <w:bookmarkStart w:id="340" w:name="_Ref437250261"/>
            <w:bookmarkStart w:id="341" w:name="_Toc43741789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342" w:author="Tomáš Šedivec" w:date="2023-07-27T16:35:00Z">
              <w:r w:rsidR="003B7E6C">
                <w:rPr>
                  <w:rFonts w:cs="Arial"/>
                  <w:noProof/>
                </w:rPr>
                <w:t>23</w:t>
              </w:r>
            </w:ins>
            <w:del w:id="343" w:author="Tomáš Šedivec" w:date="2023-06-30T14:05:00Z">
              <w:r w:rsidR="006A3BBA" w:rsidDel="00871156">
                <w:rPr>
                  <w:rFonts w:cs="Arial"/>
                  <w:noProof/>
                </w:rPr>
                <w:delText>22</w:delText>
              </w:r>
            </w:del>
            <w:r w:rsidRPr="008D0F1E">
              <w:rPr>
                <w:rFonts w:cs="Arial"/>
              </w:rPr>
              <w:fldChar w:fldCharType="end"/>
            </w:r>
            <w:r w:rsidRPr="008D0F1E">
              <w:rPr>
                <w:rFonts w:eastAsia="Arial" w:cs="Arial"/>
              </w:rPr>
              <w:t xml:space="preserve">: </w:t>
            </w:r>
            <w:r w:rsidRPr="008D0F1E">
              <w:rPr>
                <w:rFonts w:eastAsia="Arial,Calibri" w:cs="Arial"/>
                <w:b/>
                <w:bCs/>
              </w:rPr>
              <w:t>Vysvětlení v kontextu aplikační architektury úřadu</w:t>
            </w:r>
            <w:bookmarkEnd w:id="338"/>
            <w:bookmarkEnd w:id="339"/>
          </w:p>
        </w:tc>
      </w:tr>
      <w:tr w:rsidR="00AF4DD9" w:rsidRPr="008D0F1E" w14:paraId="066A4CFD" w14:textId="77777777" w:rsidTr="55E026C1">
        <w:tc>
          <w:tcPr>
            <w:tcW w:w="5000" w:type="pct"/>
            <w:shd w:val="clear" w:color="auto" w:fill="D9D9D9" w:themeFill="background1" w:themeFillShade="D9"/>
          </w:tcPr>
          <w:p w14:paraId="1DBA12A7" w14:textId="77777777" w:rsidR="00AF4DD9" w:rsidRPr="008D0F1E" w:rsidRDefault="00AF4DD9" w:rsidP="00C309AC">
            <w:pPr>
              <w:pStyle w:val="Odstavecseseznamem"/>
              <w:keepNext/>
              <w:numPr>
                <w:ilvl w:val="0"/>
                <w:numId w:val="5"/>
              </w:numPr>
              <w:spacing w:before="40" w:after="40"/>
              <w:jc w:val="left"/>
              <w:rPr>
                <w:rFonts w:eastAsia="Arial,Calibri" w:cs="Arial"/>
              </w:rPr>
            </w:pPr>
            <w:r w:rsidRPr="008D0F1E">
              <w:rPr>
                <w:rFonts w:eastAsia="Arial" w:cs="Arial"/>
                <w:b/>
              </w:rPr>
              <w:t>jaké k projektu existují či vznikají duplicity?</w:t>
            </w:r>
          </w:p>
        </w:tc>
      </w:tr>
      <w:tr w:rsidR="00AF4DD9" w:rsidRPr="008D0F1E" w14:paraId="38A32E06" w14:textId="77777777" w:rsidTr="55E026C1">
        <w:tc>
          <w:tcPr>
            <w:tcW w:w="5000" w:type="pct"/>
            <w:shd w:val="clear" w:color="auto" w:fill="auto"/>
          </w:tcPr>
          <w:p w14:paraId="371841DB" w14:textId="77777777" w:rsidR="00AF4DD9" w:rsidRPr="008D0F1E" w:rsidRDefault="00AF4DD9" w:rsidP="00C37272">
            <w:pPr>
              <w:keepNext/>
              <w:spacing w:before="40" w:after="40"/>
              <w:ind w:left="360"/>
              <w:jc w:val="left"/>
              <w:rPr>
                <w:rFonts w:cs="Arial"/>
                <w:b/>
                <w:bCs/>
              </w:rPr>
            </w:pPr>
          </w:p>
        </w:tc>
      </w:tr>
      <w:tr w:rsidR="00AF4DD9" w:rsidRPr="008D0F1E" w14:paraId="3BC41972" w14:textId="77777777" w:rsidTr="55E026C1">
        <w:tc>
          <w:tcPr>
            <w:tcW w:w="5000" w:type="pct"/>
            <w:shd w:val="clear" w:color="auto" w:fill="D9D9D9" w:themeFill="background1" w:themeFillShade="D9"/>
          </w:tcPr>
          <w:p w14:paraId="6729703F" w14:textId="77777777" w:rsidR="00AF4DD9" w:rsidRPr="008D0F1E" w:rsidRDefault="00AF4DD9" w:rsidP="00C309AC">
            <w:pPr>
              <w:pStyle w:val="Odstavecseseznamem"/>
              <w:keepNext/>
              <w:numPr>
                <w:ilvl w:val="0"/>
                <w:numId w:val="5"/>
              </w:numPr>
              <w:spacing w:before="40" w:after="40"/>
              <w:jc w:val="left"/>
              <w:rPr>
                <w:rFonts w:eastAsia="Arial" w:cs="Arial"/>
                <w:b/>
              </w:rPr>
            </w:pPr>
            <w:r w:rsidRPr="008D0F1E">
              <w:rPr>
                <w:rFonts w:eastAsia="Arial" w:cs="Arial"/>
                <w:b/>
              </w:rPr>
              <w:t>proč a jsou využity všechny sdílené služby?</w:t>
            </w:r>
          </w:p>
        </w:tc>
      </w:tr>
      <w:tr w:rsidR="00AF4DD9" w:rsidRPr="008D0F1E" w14:paraId="425B5216" w14:textId="77777777" w:rsidTr="55E026C1">
        <w:tc>
          <w:tcPr>
            <w:tcW w:w="5000" w:type="pct"/>
            <w:shd w:val="clear" w:color="auto" w:fill="auto"/>
          </w:tcPr>
          <w:p w14:paraId="6D110E37" w14:textId="77777777" w:rsidR="00AF4DD9" w:rsidRPr="008D0F1E" w:rsidRDefault="00AF4DD9" w:rsidP="00C37272">
            <w:pPr>
              <w:keepNext/>
              <w:spacing w:before="40" w:after="40"/>
              <w:ind w:left="360"/>
              <w:jc w:val="left"/>
              <w:rPr>
                <w:rFonts w:cs="Arial"/>
                <w:b/>
                <w:bCs/>
              </w:rPr>
            </w:pPr>
          </w:p>
        </w:tc>
      </w:tr>
      <w:tr w:rsidR="00AF4DD9" w:rsidRPr="008D0F1E" w14:paraId="0710A3B6" w14:textId="77777777" w:rsidTr="55E026C1">
        <w:tc>
          <w:tcPr>
            <w:tcW w:w="5000" w:type="pct"/>
            <w:shd w:val="clear" w:color="auto" w:fill="D9D9D9" w:themeFill="background1" w:themeFillShade="D9"/>
          </w:tcPr>
          <w:p w14:paraId="4468E471"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Vysvětlení aplikační architektury </w:t>
            </w:r>
            <w:r w:rsidRPr="008D0F1E">
              <w:rPr>
                <w:rFonts w:eastAsia="Arial" w:cs="Arial"/>
                <w:b/>
                <w:bCs/>
              </w:rPr>
              <w:t>projektu</w:t>
            </w:r>
            <w:r w:rsidRPr="008D0F1E">
              <w:rPr>
                <w:rFonts w:eastAsia="Arial,Calibri" w:cs="Arial"/>
                <w:b/>
                <w:bCs/>
              </w:rPr>
              <w:t>:</w:t>
            </w:r>
          </w:p>
        </w:tc>
      </w:tr>
      <w:tr w:rsidR="00AF4DD9" w:rsidRPr="008D0F1E" w14:paraId="5AD7B3F0" w14:textId="77777777" w:rsidTr="55E026C1">
        <w:tc>
          <w:tcPr>
            <w:tcW w:w="5000" w:type="pct"/>
          </w:tcPr>
          <w:p w14:paraId="6987EA2C" w14:textId="1E8B344F" w:rsidR="00AF4DD9" w:rsidRPr="008D0F1E" w:rsidRDefault="00AF4DD9" w:rsidP="00C37272">
            <w:pPr>
              <w:spacing w:before="40" w:after="40"/>
              <w:jc w:val="left"/>
              <w:rPr>
                <w:rFonts w:eastAsia="Calibri" w:cs="Arial"/>
                <w:szCs w:val="20"/>
              </w:rPr>
            </w:pPr>
          </w:p>
          <w:p w14:paraId="5D628267" w14:textId="77777777" w:rsidR="008D78FC" w:rsidRPr="008D0F1E" w:rsidRDefault="008D78FC" w:rsidP="00C37272">
            <w:pPr>
              <w:spacing w:before="40" w:after="40"/>
              <w:jc w:val="left"/>
              <w:rPr>
                <w:rFonts w:eastAsia="Calibri" w:cs="Arial"/>
                <w:szCs w:val="20"/>
              </w:rPr>
            </w:pPr>
          </w:p>
          <w:p w14:paraId="324C0014" w14:textId="77777777" w:rsidR="008D78FC" w:rsidRPr="008D0F1E" w:rsidRDefault="008D78FC" w:rsidP="00C37272">
            <w:pPr>
              <w:spacing w:before="40" w:after="40"/>
              <w:jc w:val="left"/>
              <w:rPr>
                <w:rFonts w:eastAsia="Calibri" w:cs="Arial"/>
                <w:szCs w:val="20"/>
              </w:rPr>
            </w:pPr>
          </w:p>
          <w:p w14:paraId="24653CBC" w14:textId="4BEF3188" w:rsidR="008D78FC" w:rsidRPr="008D0F1E" w:rsidRDefault="008D78FC" w:rsidP="00C37272">
            <w:pPr>
              <w:spacing w:before="40" w:after="40"/>
              <w:jc w:val="left"/>
              <w:rPr>
                <w:rFonts w:eastAsia="Calibri" w:cs="Arial"/>
                <w:szCs w:val="20"/>
              </w:rPr>
            </w:pPr>
          </w:p>
        </w:tc>
      </w:tr>
    </w:tbl>
    <w:p w14:paraId="201EEE82" w14:textId="77777777" w:rsidR="00AF4DD9" w:rsidRPr="008D0F1E" w:rsidRDefault="00AF4DD9" w:rsidP="00AF4DD9">
      <w:pPr>
        <w:rPr>
          <w:rFonts w:cs="Arial"/>
        </w:rPr>
      </w:pPr>
    </w:p>
    <w:p w14:paraId="5DB0AF6A" w14:textId="77777777" w:rsidR="00AF4DD9" w:rsidRPr="008D0F1E" w:rsidRDefault="00AF4DD9" w:rsidP="00AF4DD9">
      <w:pPr>
        <w:pStyle w:val="MVHeading4"/>
        <w:rPr>
          <w:rFonts w:cs="Arial"/>
        </w:rPr>
      </w:pPr>
      <w:r w:rsidRPr="008D0F1E">
        <w:rPr>
          <w:rFonts w:cs="Arial"/>
        </w:rPr>
        <w:t>Architektura informačních systémů – část: Datová architektura</w:t>
      </w:r>
      <w:bookmarkEnd w:id="340"/>
      <w:bookmarkEnd w:id="341"/>
    </w:p>
    <w:tbl>
      <w:tblPr>
        <w:tblStyle w:val="TableGrid1"/>
        <w:tblW w:w="5000" w:type="pct"/>
        <w:tblLook w:val="0620" w:firstRow="1" w:lastRow="0" w:firstColumn="0" w:lastColumn="0" w:noHBand="1" w:noVBand="1"/>
      </w:tblPr>
      <w:tblGrid>
        <w:gridCol w:w="2556"/>
        <w:gridCol w:w="2827"/>
        <w:gridCol w:w="2596"/>
        <w:gridCol w:w="3349"/>
      </w:tblGrid>
      <w:tr w:rsidR="00AF4DD9" w:rsidRPr="008D0F1E" w14:paraId="4EBFE891" w14:textId="77777777" w:rsidTr="00C309AC">
        <w:trPr>
          <w:tblHeader/>
        </w:trPr>
        <w:tc>
          <w:tcPr>
            <w:tcW w:w="5000" w:type="pct"/>
            <w:gridSpan w:val="4"/>
            <w:shd w:val="clear" w:color="auto" w:fill="DAEEF3" w:themeFill="accent5" w:themeFillTint="33"/>
          </w:tcPr>
          <w:p w14:paraId="5E466C91" w14:textId="2EED844E" w:rsidR="00AF4DD9" w:rsidRPr="008D0F1E" w:rsidRDefault="00AF4DD9" w:rsidP="00C309AC">
            <w:pPr>
              <w:keepNext/>
              <w:spacing w:before="40" w:after="40"/>
              <w:rPr>
                <w:rFonts w:eastAsia="Arial" w:cs="Arial"/>
              </w:rPr>
            </w:pPr>
            <w:bookmarkStart w:id="344" w:name="_Toc51379714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345" w:author="Tomáš Šedivec" w:date="2023-07-27T16:35:00Z">
              <w:r w:rsidR="003B7E6C">
                <w:rPr>
                  <w:rFonts w:cs="Arial"/>
                  <w:noProof/>
                </w:rPr>
                <w:t>24</w:t>
              </w:r>
            </w:ins>
            <w:del w:id="346" w:author="Tomáš Šedivec" w:date="2023-06-30T14:05:00Z">
              <w:r w:rsidR="006A3BBA" w:rsidDel="00871156">
                <w:rPr>
                  <w:rFonts w:cs="Arial"/>
                  <w:noProof/>
                </w:rPr>
                <w:delText>23</w:delText>
              </w:r>
            </w:del>
            <w:r w:rsidRPr="008D0F1E">
              <w:rPr>
                <w:rFonts w:cs="Arial"/>
              </w:rPr>
              <w:fldChar w:fldCharType="end"/>
            </w:r>
            <w:r w:rsidRPr="008D0F1E">
              <w:rPr>
                <w:rFonts w:eastAsia="Arial" w:cs="Arial"/>
              </w:rPr>
              <w:t xml:space="preserve">: </w:t>
            </w:r>
            <w:r w:rsidRPr="008D0F1E">
              <w:rPr>
                <w:rFonts w:eastAsia="Arial" w:cs="Arial"/>
                <w:b/>
                <w:bCs/>
              </w:rPr>
              <w:t>Katalog objektů a subjektů:</w:t>
            </w:r>
            <w:bookmarkEnd w:id="344"/>
          </w:p>
        </w:tc>
      </w:tr>
      <w:tr w:rsidR="00AF4DD9" w:rsidRPr="008D0F1E" w14:paraId="2802D42D" w14:textId="77777777" w:rsidTr="55E026C1">
        <w:trPr>
          <w:tblHeader/>
        </w:trPr>
        <w:tc>
          <w:tcPr>
            <w:tcW w:w="1128" w:type="pct"/>
            <w:shd w:val="clear" w:color="auto" w:fill="DAEEF3" w:themeFill="accent5" w:themeFillTint="33"/>
          </w:tcPr>
          <w:p w14:paraId="3349E01D" w14:textId="77777777" w:rsidR="00AF4DD9" w:rsidRPr="008D0F1E" w:rsidRDefault="00AF4DD9" w:rsidP="00C309AC">
            <w:pPr>
              <w:keepNext/>
              <w:spacing w:before="40" w:after="40"/>
              <w:jc w:val="left"/>
              <w:rPr>
                <w:rFonts w:eastAsia="Arial" w:cs="Arial"/>
                <w:b/>
                <w:bCs/>
              </w:rPr>
            </w:pPr>
            <w:r w:rsidRPr="008D0F1E">
              <w:rPr>
                <w:rFonts w:eastAsia="Arial" w:cs="Arial"/>
                <w:b/>
                <w:bCs/>
              </w:rPr>
              <w:t>Objekt nebo subjekt, který je předmětem evidence</w:t>
            </w:r>
          </w:p>
        </w:tc>
        <w:tc>
          <w:tcPr>
            <w:tcW w:w="1248" w:type="pct"/>
            <w:shd w:val="clear" w:color="auto" w:fill="DAEEF3" w:themeFill="accent5" w:themeFillTint="33"/>
          </w:tcPr>
          <w:p w14:paraId="34277F6B" w14:textId="77777777" w:rsidR="00AF4DD9" w:rsidRPr="008D0F1E" w:rsidRDefault="00AF4DD9" w:rsidP="00C309AC">
            <w:pPr>
              <w:keepNext/>
              <w:spacing w:before="40" w:after="40"/>
              <w:jc w:val="left"/>
              <w:rPr>
                <w:rFonts w:eastAsia="Arial" w:cs="Arial"/>
                <w:b/>
                <w:bCs/>
              </w:rPr>
            </w:pPr>
            <w:r w:rsidRPr="008D0F1E">
              <w:rPr>
                <w:rFonts w:eastAsia="Arial" w:cs="Arial"/>
                <w:b/>
                <w:bCs/>
              </w:rPr>
              <w:t>Vysvětlení objektu nebo subjektu</w:t>
            </w:r>
          </w:p>
        </w:tc>
        <w:tc>
          <w:tcPr>
            <w:tcW w:w="1146" w:type="pct"/>
            <w:shd w:val="clear" w:color="auto" w:fill="DAEEF3" w:themeFill="accent5" w:themeFillTint="33"/>
          </w:tcPr>
          <w:p w14:paraId="6A4FFF44" w14:textId="4702AF2A" w:rsidR="00AF4DD9" w:rsidRPr="008D0F1E" w:rsidRDefault="00AF4DD9" w:rsidP="00C309AC">
            <w:pPr>
              <w:keepNext/>
              <w:spacing w:before="40" w:after="40"/>
              <w:jc w:val="left"/>
              <w:rPr>
                <w:rFonts w:eastAsia="Arial" w:cs="Arial"/>
                <w:b/>
                <w:bCs/>
              </w:rPr>
            </w:pPr>
            <w:bookmarkStart w:id="347" w:name="_Hlk54895874"/>
            <w:r w:rsidRPr="008D0F1E">
              <w:rPr>
                <w:rFonts w:eastAsia="Arial" w:cs="Arial"/>
                <w:b/>
                <w:bCs/>
              </w:rPr>
              <w:t xml:space="preserve">Označení objektu nebo subjektu dle </w:t>
            </w:r>
            <w:hyperlink r:id="rId63" w:history="1">
              <w:r w:rsidRPr="008D0F1E">
                <w:rPr>
                  <w:rStyle w:val="Hypertextovodkaz"/>
                  <w:rFonts w:eastAsia="Arial" w:cs="Arial"/>
                  <w:b/>
                  <w:bCs/>
                </w:rPr>
                <w:t>Agend VS</w:t>
              </w:r>
            </w:hyperlink>
            <w:bookmarkEnd w:id="347"/>
            <w:r w:rsidRPr="008D0F1E">
              <w:rPr>
                <w:rFonts w:eastAsia="Arial" w:cs="Arial"/>
                <w:b/>
                <w:bCs/>
              </w:rPr>
              <w:t xml:space="preserve"> </w:t>
            </w:r>
          </w:p>
        </w:tc>
        <w:tc>
          <w:tcPr>
            <w:tcW w:w="1478" w:type="pct"/>
            <w:shd w:val="clear" w:color="auto" w:fill="DAEEF3" w:themeFill="accent5" w:themeFillTint="33"/>
          </w:tcPr>
          <w:p w14:paraId="1A00B3EA" w14:textId="77777777" w:rsidR="00AF4DD9" w:rsidRPr="008D0F1E" w:rsidRDefault="00AF4DD9" w:rsidP="00C309AC">
            <w:pPr>
              <w:keepNext/>
              <w:spacing w:before="40" w:after="40"/>
              <w:jc w:val="left"/>
              <w:rPr>
                <w:rFonts w:eastAsia="Arial" w:cs="Arial"/>
                <w:b/>
                <w:bCs/>
              </w:rPr>
            </w:pPr>
            <w:r w:rsidRPr="008D0F1E">
              <w:rPr>
                <w:rFonts w:eastAsia="Arial" w:cs="Arial"/>
                <w:b/>
                <w:bCs/>
              </w:rPr>
              <w:t>Je objekt čerpán nebo poskytován jiným subjektům?</w:t>
            </w:r>
          </w:p>
        </w:tc>
      </w:tr>
      <w:tr w:rsidR="00AF4DD9" w:rsidRPr="008D0F1E" w14:paraId="0DFFB7F4" w14:textId="77777777" w:rsidTr="55E026C1">
        <w:tc>
          <w:tcPr>
            <w:tcW w:w="1128" w:type="pct"/>
          </w:tcPr>
          <w:p w14:paraId="0F9296B8" w14:textId="5D29737F" w:rsidR="00AF4DD9" w:rsidRPr="008D0F1E" w:rsidRDefault="00816B16" w:rsidP="00C309AC">
            <w:pPr>
              <w:spacing w:before="40" w:after="40"/>
              <w:jc w:val="left"/>
              <w:rPr>
                <w:rFonts w:eastAsia="Arial" w:cs="Arial"/>
              </w:rPr>
            </w:pPr>
            <w:r w:rsidRPr="008D0F1E">
              <w:rPr>
                <w:rFonts w:eastAsia="Arial" w:cs="Arial"/>
              </w:rPr>
              <w:t>Příklad: Obyvatel</w:t>
            </w:r>
          </w:p>
        </w:tc>
        <w:tc>
          <w:tcPr>
            <w:tcW w:w="1248" w:type="pct"/>
          </w:tcPr>
          <w:p w14:paraId="05ACD88E" w14:textId="0077F937" w:rsidR="00AF4DD9" w:rsidRPr="008D0F1E" w:rsidRDefault="00816B16" w:rsidP="00C309AC">
            <w:pPr>
              <w:spacing w:before="40" w:after="40"/>
              <w:jc w:val="left"/>
              <w:rPr>
                <w:rFonts w:eastAsia="Arial" w:cs="Arial"/>
              </w:rPr>
            </w:pPr>
            <w:r w:rsidRPr="008D0F1E">
              <w:rPr>
                <w:rFonts w:eastAsia="Arial" w:cs="Arial"/>
              </w:rPr>
              <w:t>Příklad: Občan ČR nebo osoba s trvalým pobytem….</w:t>
            </w:r>
          </w:p>
        </w:tc>
        <w:tc>
          <w:tcPr>
            <w:tcW w:w="1146" w:type="pct"/>
          </w:tcPr>
          <w:p w14:paraId="52FC6C8B" w14:textId="77777777" w:rsidR="00AF4DD9" w:rsidRPr="008D0F1E" w:rsidRDefault="00AF4DD9" w:rsidP="00C309AC">
            <w:pPr>
              <w:spacing w:before="40" w:after="40"/>
              <w:jc w:val="left"/>
              <w:rPr>
                <w:rFonts w:eastAsia="Arial" w:cs="Arial"/>
              </w:rPr>
            </w:pPr>
            <w:r w:rsidRPr="008D0F1E">
              <w:rPr>
                <w:rFonts w:cs="Arial"/>
                <w:i/>
                <w:iCs/>
              </w:rPr>
              <w:t xml:space="preserve">Příklad: </w:t>
            </w:r>
            <w:r w:rsidRPr="008D0F1E">
              <w:rPr>
                <w:rFonts w:cs="Arial"/>
              </w:rPr>
              <w:t>Obyvatel 115-1</w:t>
            </w:r>
          </w:p>
        </w:tc>
        <w:sdt>
          <w:sdtPr>
            <w:rPr>
              <w:rFonts w:cs="Arial"/>
            </w:rPr>
            <w:id w:val="-2084909712"/>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14:paraId="38DCE9BD"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r w:rsidR="00AF4DD9" w:rsidRPr="008D0F1E" w14:paraId="25D3C969" w14:textId="77777777" w:rsidTr="55E026C1">
        <w:tc>
          <w:tcPr>
            <w:tcW w:w="1128" w:type="pct"/>
          </w:tcPr>
          <w:p w14:paraId="2640B946" w14:textId="77777777" w:rsidR="00AF4DD9" w:rsidRPr="008D0F1E" w:rsidRDefault="00AF4DD9" w:rsidP="00C37272">
            <w:pPr>
              <w:spacing w:before="40" w:after="40"/>
              <w:jc w:val="left"/>
              <w:rPr>
                <w:rFonts w:cs="Arial"/>
              </w:rPr>
            </w:pPr>
          </w:p>
        </w:tc>
        <w:tc>
          <w:tcPr>
            <w:tcW w:w="1248" w:type="pct"/>
          </w:tcPr>
          <w:p w14:paraId="1C107DA9" w14:textId="77777777" w:rsidR="00AF4DD9" w:rsidRPr="008D0F1E" w:rsidRDefault="00AF4DD9" w:rsidP="00C37272">
            <w:pPr>
              <w:spacing w:before="40" w:after="40"/>
              <w:jc w:val="left"/>
              <w:rPr>
                <w:rFonts w:cs="Arial"/>
              </w:rPr>
            </w:pPr>
          </w:p>
        </w:tc>
        <w:tc>
          <w:tcPr>
            <w:tcW w:w="1146" w:type="pct"/>
          </w:tcPr>
          <w:p w14:paraId="3FB17DF5" w14:textId="77777777" w:rsidR="00AF4DD9" w:rsidRPr="008D0F1E" w:rsidRDefault="00AF4DD9" w:rsidP="00C37272">
            <w:pPr>
              <w:spacing w:before="40" w:after="40"/>
              <w:jc w:val="left"/>
              <w:rPr>
                <w:rFonts w:cs="Arial"/>
              </w:rPr>
            </w:pPr>
          </w:p>
        </w:tc>
        <w:sdt>
          <w:sdtPr>
            <w:rPr>
              <w:rFonts w:cs="Arial"/>
            </w:rPr>
            <w:id w:val="-681978337"/>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14:paraId="1739F760"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r w:rsidR="00AF4DD9" w:rsidRPr="008D0F1E" w14:paraId="1B072952" w14:textId="77777777" w:rsidTr="55E026C1">
        <w:tc>
          <w:tcPr>
            <w:tcW w:w="1128" w:type="pct"/>
          </w:tcPr>
          <w:p w14:paraId="48E28913" w14:textId="77777777" w:rsidR="00AF4DD9" w:rsidRPr="008D0F1E" w:rsidRDefault="00AF4DD9" w:rsidP="00C37272">
            <w:pPr>
              <w:spacing w:before="40" w:after="40"/>
              <w:jc w:val="left"/>
              <w:rPr>
                <w:rFonts w:cs="Arial"/>
              </w:rPr>
            </w:pPr>
          </w:p>
        </w:tc>
        <w:tc>
          <w:tcPr>
            <w:tcW w:w="1248" w:type="pct"/>
          </w:tcPr>
          <w:p w14:paraId="35B18621" w14:textId="77777777" w:rsidR="00AF4DD9" w:rsidRPr="008D0F1E" w:rsidRDefault="00AF4DD9" w:rsidP="00C37272">
            <w:pPr>
              <w:spacing w:before="40" w:after="40"/>
              <w:jc w:val="left"/>
              <w:rPr>
                <w:rFonts w:cs="Arial"/>
              </w:rPr>
            </w:pPr>
          </w:p>
        </w:tc>
        <w:tc>
          <w:tcPr>
            <w:tcW w:w="1146" w:type="pct"/>
          </w:tcPr>
          <w:p w14:paraId="76736CDD" w14:textId="77777777" w:rsidR="00AF4DD9" w:rsidRPr="008D0F1E" w:rsidRDefault="00AF4DD9" w:rsidP="00C37272">
            <w:pPr>
              <w:spacing w:before="40" w:after="40"/>
              <w:jc w:val="left"/>
              <w:rPr>
                <w:rFonts w:cs="Arial"/>
              </w:rPr>
            </w:pPr>
          </w:p>
        </w:tc>
        <w:sdt>
          <w:sdtPr>
            <w:rPr>
              <w:rFonts w:cs="Arial"/>
            </w:rPr>
            <w:id w:val="2129582833"/>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14:paraId="45244210"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r w:rsidR="00AF4DD9" w:rsidRPr="008D0F1E" w14:paraId="0F1668E6" w14:textId="77777777" w:rsidTr="55E026C1">
        <w:tc>
          <w:tcPr>
            <w:tcW w:w="1128" w:type="pct"/>
          </w:tcPr>
          <w:p w14:paraId="7CC8E988" w14:textId="77777777" w:rsidR="00AF4DD9" w:rsidRPr="008D0F1E" w:rsidRDefault="00AF4DD9" w:rsidP="00C37272">
            <w:pPr>
              <w:spacing w:before="40" w:after="40"/>
              <w:jc w:val="left"/>
              <w:rPr>
                <w:rFonts w:cs="Arial"/>
              </w:rPr>
            </w:pPr>
          </w:p>
        </w:tc>
        <w:tc>
          <w:tcPr>
            <w:tcW w:w="1248" w:type="pct"/>
          </w:tcPr>
          <w:p w14:paraId="42B3EFD5" w14:textId="77777777" w:rsidR="00AF4DD9" w:rsidRPr="008D0F1E" w:rsidRDefault="00AF4DD9" w:rsidP="00C37272">
            <w:pPr>
              <w:spacing w:before="40" w:after="40"/>
              <w:jc w:val="left"/>
              <w:rPr>
                <w:rFonts w:cs="Arial"/>
              </w:rPr>
            </w:pPr>
          </w:p>
        </w:tc>
        <w:tc>
          <w:tcPr>
            <w:tcW w:w="1146" w:type="pct"/>
          </w:tcPr>
          <w:p w14:paraId="0C0487BD" w14:textId="77777777" w:rsidR="00AF4DD9" w:rsidRPr="008D0F1E" w:rsidRDefault="00AF4DD9" w:rsidP="00C37272">
            <w:pPr>
              <w:spacing w:before="40" w:after="40"/>
              <w:jc w:val="left"/>
              <w:rPr>
                <w:rFonts w:cs="Arial"/>
              </w:rPr>
            </w:pPr>
          </w:p>
        </w:tc>
        <w:sdt>
          <w:sdtPr>
            <w:rPr>
              <w:rFonts w:cs="Arial"/>
            </w:rPr>
            <w:id w:val="1099606126"/>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14:paraId="24D80A78"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bl>
    <w:p w14:paraId="69C30815" w14:textId="77777777" w:rsidR="00AF4DD9" w:rsidRPr="008D0F1E" w:rsidRDefault="00AF4DD9" w:rsidP="00AF4DD9">
      <w:pPr>
        <w:rPr>
          <w:rFonts w:cs="Arial"/>
        </w:rPr>
      </w:pPr>
    </w:p>
    <w:tbl>
      <w:tblPr>
        <w:tblStyle w:val="Style1"/>
        <w:tblW w:w="5000" w:type="pct"/>
        <w:tblLook w:val="06A0" w:firstRow="1" w:lastRow="0" w:firstColumn="1" w:lastColumn="0" w:noHBand="1" w:noVBand="1"/>
      </w:tblPr>
      <w:tblGrid>
        <w:gridCol w:w="120"/>
        <w:gridCol w:w="3615"/>
        <w:gridCol w:w="1788"/>
        <w:gridCol w:w="793"/>
        <w:gridCol w:w="5012"/>
      </w:tblGrid>
      <w:tr w:rsidR="00AF4DD9" w:rsidRPr="008D0F1E" w14:paraId="5394816E" w14:textId="77777777" w:rsidTr="00E93E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Pr>
          <w:p w14:paraId="7A1A073C" w14:textId="71C0AAB4" w:rsidR="00AF4DD9" w:rsidRPr="008D0F1E" w:rsidRDefault="00AF4DD9" w:rsidP="00C309AC">
            <w:pPr>
              <w:keepNext/>
              <w:spacing w:before="40" w:after="40"/>
              <w:contextualSpacing w:val="0"/>
              <w:rPr>
                <w:rFonts w:eastAsia="Arial" w:cs="Arial"/>
                <w:b w:val="0"/>
                <w:bCs w:val="0"/>
              </w:rPr>
            </w:pPr>
            <w:bookmarkStart w:id="348" w:name="_Toc509581673"/>
            <w:bookmarkStart w:id="349" w:name="_Toc513797144"/>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350" w:author="Tomáš Šedivec" w:date="2023-07-27T16:35:00Z">
              <w:r w:rsidR="003B7E6C">
                <w:rPr>
                  <w:rFonts w:cs="Arial"/>
                  <w:b w:val="0"/>
                  <w:noProof/>
                </w:rPr>
                <w:t>25</w:t>
              </w:r>
            </w:ins>
            <w:del w:id="351" w:author="Tomáš Šedivec" w:date="2023-06-30T14:05:00Z">
              <w:r w:rsidR="006A3BBA" w:rsidDel="00871156">
                <w:rPr>
                  <w:rFonts w:cs="Arial"/>
                  <w:b w:val="0"/>
                  <w:noProof/>
                </w:rPr>
                <w:delText>24</w:delText>
              </w:r>
            </w:del>
            <w:r w:rsidRPr="008D0F1E">
              <w:rPr>
                <w:rFonts w:cs="Arial"/>
              </w:rPr>
              <w:fldChar w:fldCharType="end"/>
            </w:r>
            <w:r w:rsidRPr="008D0F1E">
              <w:rPr>
                <w:rFonts w:eastAsia="Arial" w:cs="Arial"/>
                <w:b w:val="0"/>
              </w:rPr>
              <w:t>:</w:t>
            </w:r>
            <w:r w:rsidRPr="008D0F1E">
              <w:rPr>
                <w:rFonts w:eastAsia="Arial" w:cs="Arial"/>
              </w:rPr>
              <w:t xml:space="preserve"> Využití datového fondu základních registrů a dalších agend</w:t>
            </w:r>
            <w:bookmarkEnd w:id="348"/>
            <w:bookmarkEnd w:id="349"/>
          </w:p>
        </w:tc>
      </w:tr>
      <w:tr w:rsidR="00E93E25" w:rsidRPr="008D0F1E" w14:paraId="28DAE6D7" w14:textId="77777777" w:rsidTr="00E93E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49" w:type="pct"/>
            <w:gridSpan w:val="2"/>
          </w:tcPr>
          <w:p w14:paraId="033643E3" w14:textId="77777777" w:rsidR="00AF4DD9" w:rsidRPr="008D0F1E" w:rsidRDefault="00AF4DD9" w:rsidP="00C309AC">
            <w:pPr>
              <w:keepNext/>
              <w:spacing w:before="40" w:after="40"/>
              <w:contextualSpacing w:val="0"/>
              <w:jc w:val="left"/>
              <w:rPr>
                <w:rFonts w:eastAsia="Arial" w:cs="Arial"/>
                <w:b w:val="0"/>
                <w:bCs w:val="0"/>
              </w:rPr>
            </w:pPr>
            <w:r w:rsidRPr="008D0F1E">
              <w:rPr>
                <w:rFonts w:eastAsia="Arial" w:cs="Arial"/>
              </w:rPr>
              <w:t>Název</w:t>
            </w:r>
          </w:p>
        </w:tc>
        <w:tc>
          <w:tcPr>
            <w:tcW w:w="1139" w:type="pct"/>
            <w:gridSpan w:val="2"/>
          </w:tcPr>
          <w:p w14:paraId="53D716A8"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2212" w:type="pct"/>
          </w:tcPr>
          <w:p w14:paraId="7D8D17E7"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71B4FBC3"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70D68B90" w14:textId="77777777" w:rsidR="00AF4DD9" w:rsidRPr="008D0F1E" w:rsidRDefault="00AF4DD9" w:rsidP="00C309AC">
            <w:pPr>
              <w:spacing w:before="40" w:after="40"/>
              <w:ind w:right="34"/>
              <w:contextualSpacing w:val="0"/>
              <w:jc w:val="left"/>
              <w:rPr>
                <w:rFonts w:eastAsia="Arial" w:cs="Arial"/>
              </w:rPr>
            </w:pPr>
            <w:r w:rsidRPr="008D0F1E">
              <w:rPr>
                <w:rFonts w:eastAsia="Arial" w:cs="Arial"/>
              </w:rPr>
              <w:t>Základní registry</w:t>
            </w:r>
          </w:p>
        </w:tc>
      </w:tr>
      <w:tr w:rsidR="00E93E25" w:rsidRPr="008D0F1E" w14:paraId="2237B3CA" w14:textId="77777777" w:rsidTr="00E93E25">
        <w:tc>
          <w:tcPr>
            <w:cnfStyle w:val="001000000000" w:firstRow="0" w:lastRow="0" w:firstColumn="1" w:lastColumn="0" w:oddVBand="0" w:evenVBand="0" w:oddHBand="0" w:evenHBand="0" w:firstRowFirstColumn="0" w:firstRowLastColumn="0" w:lastRowFirstColumn="0" w:lastRowLastColumn="0"/>
            <w:tcW w:w="1649" w:type="pct"/>
            <w:gridSpan w:val="2"/>
            <w:shd w:val="clear" w:color="auto" w:fill="D9D9D9" w:themeFill="background1" w:themeFillShade="D9"/>
          </w:tcPr>
          <w:p w14:paraId="472B49C5" w14:textId="77777777" w:rsidR="00AF4DD9" w:rsidRPr="008D0F1E" w:rsidRDefault="00AF4DD9" w:rsidP="00C309AC">
            <w:pPr>
              <w:spacing w:before="40" w:after="40"/>
              <w:contextualSpacing w:val="0"/>
              <w:jc w:val="left"/>
              <w:rPr>
                <w:rFonts w:eastAsia="Arial" w:cs="Arial"/>
              </w:rPr>
            </w:pPr>
            <w:r w:rsidRPr="008D0F1E">
              <w:rPr>
                <w:rFonts w:eastAsia="Arial" w:cs="Arial"/>
              </w:rPr>
              <w:t>Způsob vedení datového kmene</w:t>
            </w:r>
          </w:p>
        </w:tc>
        <w:sdt>
          <w:sdtPr>
            <w:rPr>
              <w:rFonts w:cs="Arial"/>
            </w:rPr>
            <w:id w:val="-243492478"/>
            <w:showingPlcHdr/>
            <w:comboBox>
              <w:listItem w:displayText="Evidence referenčních údajů s notifikací změn ze ZR" w:value="Evidence referenčních údajů s notifikací změn ze ZR"/>
              <w:listItem w:displayText="Evidence jen identifikátoru (pseudonymu) a při potřebě zobrazení aktuální podoby referenčních údajů ze ZR" w:value="Evidence jen identifikátoru (pseudonymu) a při potřebě zobrazení aktuální podoby referenčních údajů ze ZR"/>
              <w:listItem w:displayText="Nerelevantní" w:value="Nerelevantní"/>
              <w:listItem w:displayText="Jiný, popište" w:value="Jiný, popište"/>
            </w:comboBox>
          </w:sdtPr>
          <w:sdtEndPr/>
          <w:sdtContent>
            <w:tc>
              <w:tcPr>
                <w:tcW w:w="1139" w:type="pct"/>
                <w:gridSpan w:val="2"/>
                <w:shd w:val="clear" w:color="auto" w:fill="auto"/>
              </w:tcPr>
              <w:p w14:paraId="62B9F3FD"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shd w:val="clear" w:color="auto" w:fill="auto"/>
          </w:tcPr>
          <w:p w14:paraId="12D2208E"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E93E25" w:rsidRPr="008D0F1E" w14:paraId="296881F2"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4DF91BCE"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68AC9C5A"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ROB</w:t>
            </w:r>
          </w:p>
        </w:tc>
        <w:sdt>
          <w:sdtPr>
            <w:rPr>
              <w:rFonts w:cs="Arial"/>
            </w:rPr>
            <w:id w:val="-9995703"/>
            <w:showingPlcHdr/>
            <w:comboBox>
              <w:listItem w:displayText="Ano" w:value="Ano"/>
              <w:listItem w:displayText="Nerelevantní" w:value="Nerelevantní"/>
              <w:listItem w:displayText="Ne, žádáme výjimku" w:value="Ne, žádáme výjimku"/>
            </w:comboBox>
          </w:sdtPr>
          <w:sdtEndPr/>
          <w:sdtContent>
            <w:tc>
              <w:tcPr>
                <w:tcW w:w="1139" w:type="pct"/>
                <w:gridSpan w:val="2"/>
                <w:shd w:val="clear" w:color="auto" w:fill="auto"/>
              </w:tcPr>
              <w:p w14:paraId="40F725D3" w14:textId="77777777" w:rsidR="00E93E25" w:rsidRPr="008D0F1E" w:rsidRDefault="00E93E25" w:rsidP="00C37272">
                <w:pPr>
                  <w:tabs>
                    <w:tab w:val="right" w:pos="2233"/>
                  </w:tabs>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6472F687" w14:textId="0626EEEF"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7F12BF5C"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294DDFC8"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2B8EBE58"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1E2902C6"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265C2060"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3752D06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0F537D11"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D441D7E"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92C2200"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ROB</w:t>
            </w:r>
          </w:p>
        </w:tc>
        <w:sdt>
          <w:sdtPr>
            <w:rPr>
              <w:rFonts w:cs="Arial"/>
            </w:rPr>
            <w:id w:val="1907331312"/>
            <w:showingPlcHdr/>
            <w:comboBox>
              <w:listItem w:displayText="Ano" w:value="Ano"/>
              <w:listItem w:displayText="Nerelevantní" w:value="Nerelevantní"/>
              <w:listItem w:displayText="Ne, žádáme výjimku" w:value="Ne, žádáme výjimku"/>
            </w:comboBox>
          </w:sdtPr>
          <w:sdtEndPr/>
          <w:sdtContent>
            <w:tc>
              <w:tcPr>
                <w:tcW w:w="1139" w:type="pct"/>
                <w:gridSpan w:val="2"/>
              </w:tcPr>
              <w:p w14:paraId="7D210874"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774E3BA7" w14:textId="76F03FB8"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5BC80CC1"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10F1B159"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232D5157"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1C963E50"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4AE15662"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41BBC6D7"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7A44510B"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249E4279"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6668E72F"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ROS</w:t>
            </w:r>
          </w:p>
        </w:tc>
        <w:sdt>
          <w:sdtPr>
            <w:rPr>
              <w:rFonts w:cs="Arial"/>
            </w:rPr>
            <w:id w:val="-1981211083"/>
            <w:showingPlcHdr/>
            <w:comboBox>
              <w:listItem w:displayText="Ano" w:value="Ano"/>
              <w:listItem w:displayText="Nerelevantní" w:value="Nerelevantní"/>
              <w:listItem w:displayText="Ne, žádáme výjimku" w:value="Ne, žádáme výjimku"/>
            </w:comboBox>
          </w:sdtPr>
          <w:sdtEndPr/>
          <w:sdtContent>
            <w:tc>
              <w:tcPr>
                <w:tcW w:w="1139" w:type="pct"/>
                <w:gridSpan w:val="2"/>
              </w:tcPr>
              <w:p w14:paraId="6179DDFF"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1B467D5E" w14:textId="21E55F3B"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62366C3B" w14:textId="77777777" w:rsidTr="00E93E25">
        <w:trPr>
          <w:trHeight w:val="125"/>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29E6014B"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7CC5C1B"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75F66B0C"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0975934A"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7EA02EF5"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51084406"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5CE2FDC1"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B2DCBA7"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ROS</w:t>
            </w:r>
          </w:p>
        </w:tc>
        <w:sdt>
          <w:sdtPr>
            <w:rPr>
              <w:rFonts w:cs="Arial"/>
            </w:rPr>
            <w:id w:val="474796401"/>
            <w:showingPlcHdr/>
            <w:comboBox>
              <w:listItem w:displayText="Ano" w:value="Ano"/>
              <w:listItem w:displayText="Nerelevantní" w:value="Nerelevantní"/>
              <w:listItem w:displayText="Ne, žádáme výjimku" w:value="Ne, žádáme výjimku"/>
            </w:comboBox>
          </w:sdtPr>
          <w:sdtEndPr/>
          <w:sdtContent>
            <w:tc>
              <w:tcPr>
                <w:tcW w:w="1139" w:type="pct"/>
                <w:gridSpan w:val="2"/>
              </w:tcPr>
              <w:p w14:paraId="76EA86C7"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1E417A94" w14:textId="7BFF2762"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78A08BE5"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4526863A"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1F8360F"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5A3ED93B"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382088F9"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53337872"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6544DC32"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4223D244"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73466121"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RÚIAN</w:t>
            </w:r>
          </w:p>
        </w:tc>
        <w:sdt>
          <w:sdtPr>
            <w:rPr>
              <w:rFonts w:cs="Arial"/>
            </w:rPr>
            <w:id w:val="-51009238"/>
            <w:showingPlcHdr/>
            <w:comboBox>
              <w:listItem w:displayText="Ano" w:value="Ano"/>
              <w:listItem w:displayText="Nerelevantní" w:value="Nerelevantní"/>
              <w:listItem w:displayText="Ne, žádáme výjimku" w:value="Ne, žádáme výjimku"/>
            </w:comboBox>
          </w:sdtPr>
          <w:sdtEndPr/>
          <w:sdtContent>
            <w:tc>
              <w:tcPr>
                <w:tcW w:w="1139" w:type="pct"/>
                <w:gridSpan w:val="2"/>
              </w:tcPr>
              <w:p w14:paraId="6E091470"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6D620ACA"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&lt;popište včetně zákonného zmocnění&gt;</w:t>
            </w:r>
          </w:p>
        </w:tc>
      </w:tr>
      <w:tr w:rsidR="00E93E25" w:rsidRPr="008D0F1E" w14:paraId="07001B38"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1DC04AE6"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5062022"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070BBC9B"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684F2A59"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40188055"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0A27CBBD"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2A20DAC2"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49750CC8"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RÚIAN</w:t>
            </w:r>
          </w:p>
        </w:tc>
        <w:sdt>
          <w:sdtPr>
            <w:rPr>
              <w:rFonts w:cs="Arial"/>
            </w:rPr>
            <w:id w:val="860948698"/>
            <w:showingPlcHdr/>
            <w:comboBox>
              <w:listItem w:displayText="Ano" w:value="Ano"/>
              <w:listItem w:displayText="Nerelevantní" w:value="Nerelevantní"/>
              <w:listItem w:displayText="Ne, žádáme výjimku" w:value="Ne, žádáme výjimku"/>
            </w:comboBox>
          </w:sdtPr>
          <w:sdtEndPr/>
          <w:sdtContent>
            <w:tc>
              <w:tcPr>
                <w:tcW w:w="1139" w:type="pct"/>
                <w:gridSpan w:val="2"/>
              </w:tcPr>
              <w:p w14:paraId="2A78395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613D5D0E"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62A052FB"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33BFC97C"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5FA159E2"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4C022A03"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0A12990C"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068620A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00E93E25" w:rsidRPr="008D0F1E" w14:paraId="11D8696C"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3B9C419F"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748E53D0"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RPP</w:t>
            </w:r>
          </w:p>
        </w:tc>
        <w:sdt>
          <w:sdtPr>
            <w:rPr>
              <w:rFonts w:cs="Arial"/>
            </w:rPr>
            <w:id w:val="-1787491287"/>
            <w:showingPlcHdr/>
            <w:comboBox>
              <w:listItem w:displayText="Ano" w:value="Ano"/>
              <w:listItem w:displayText="Nerelevantní" w:value="Nerelevantní"/>
              <w:listItem w:displayText="Ne, žádáme výjimku" w:value="Ne, žádáme výjimku"/>
            </w:comboBox>
          </w:sdtPr>
          <w:sdtEndPr/>
          <w:sdtContent>
            <w:tc>
              <w:tcPr>
                <w:tcW w:w="1139" w:type="pct"/>
                <w:gridSpan w:val="2"/>
              </w:tcPr>
              <w:p w14:paraId="133257B7"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0D5BB26B"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0BAD1D46"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365110B4"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5EFA9345"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4DF09BA7"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22902A7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0FBAC891"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1C52FD98" w14:textId="77777777" w:rsidTr="00E93E25">
        <w:trPr>
          <w:trHeight w:val="385"/>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B48BB8F"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050081D"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RPP</w:t>
            </w:r>
          </w:p>
        </w:tc>
        <w:sdt>
          <w:sdtPr>
            <w:rPr>
              <w:rFonts w:cs="Arial"/>
            </w:rPr>
            <w:id w:val="398708649"/>
            <w:showingPlcHdr/>
            <w:comboBox>
              <w:listItem w:displayText="Ano" w:value="Ano"/>
              <w:listItem w:displayText="Nerelevantní" w:value="Nerelevantní"/>
              <w:listItem w:displayText="Ne, žádáme výjimku" w:value="Ne, žádáme výjimku"/>
            </w:comboBox>
          </w:sdtPr>
          <w:sdtEndPr/>
          <w:sdtContent>
            <w:tc>
              <w:tcPr>
                <w:tcW w:w="1139" w:type="pct"/>
                <w:gridSpan w:val="2"/>
                <w:shd w:val="clear" w:color="auto" w:fill="auto"/>
              </w:tcPr>
              <w:p w14:paraId="1953E5A1" w14:textId="77777777" w:rsidR="00E93E25" w:rsidRPr="008D0F1E" w:rsidRDefault="00E93E25" w:rsidP="00C37272">
                <w:pPr>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429D0198"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0F43515E" w14:textId="77777777" w:rsidTr="00E93E25">
        <w:trPr>
          <w:trHeight w:val="191"/>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36D75FF3"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F88BBCC"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789" w:type="pct"/>
            <w:shd w:val="clear" w:color="auto" w:fill="D9D9D9" w:themeFill="background1" w:themeFillShade="D9"/>
          </w:tcPr>
          <w:p w14:paraId="3B998F19"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0D139404"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43222070"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02C882FA" w14:textId="77777777" w:rsidTr="00E93E25">
        <w:trPr>
          <w:trHeight w:val="191"/>
        </w:trPr>
        <w:tc>
          <w:tcPr>
            <w:cnfStyle w:val="001000000000" w:firstRow="0" w:lastRow="0" w:firstColumn="1" w:lastColumn="0" w:oddVBand="0" w:evenVBand="0" w:oddHBand="0" w:evenHBand="0" w:firstRowFirstColumn="0" w:firstRowLastColumn="0" w:lastRowFirstColumn="0" w:lastRowLastColumn="0"/>
            <w:tcW w:w="1649" w:type="pct"/>
            <w:gridSpan w:val="2"/>
            <w:shd w:val="clear" w:color="auto" w:fill="D9D9D9" w:themeFill="background1" w:themeFillShade="D9"/>
          </w:tcPr>
          <w:p w14:paraId="24952D1C" w14:textId="77777777" w:rsidR="00AF4DD9" w:rsidRPr="008D0F1E" w:rsidRDefault="00AF4DD9" w:rsidP="00C309AC">
            <w:pPr>
              <w:spacing w:before="40" w:after="40"/>
              <w:jc w:val="left"/>
              <w:rPr>
                <w:rFonts w:eastAsia="Arial" w:cs="Arial"/>
              </w:rPr>
            </w:pPr>
            <w:r w:rsidRPr="008D0F1E">
              <w:rPr>
                <w:rFonts w:eastAsia="Arial" w:cs="Arial"/>
              </w:rPr>
              <w:t>Evidujeme subjekty nebo objekty, které nejsou v základních registrech</w:t>
            </w:r>
          </w:p>
        </w:tc>
        <w:tc>
          <w:tcPr>
            <w:tcW w:w="1139" w:type="pct"/>
            <w:gridSpan w:val="2"/>
          </w:tcPr>
          <w:p w14:paraId="09F05A3A" w14:textId="77777777" w:rsidR="00AF4DD9" w:rsidRPr="008D0F1E" w:rsidRDefault="00B96987"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sdt>
              <w:sdtPr>
                <w:rPr>
                  <w:rFonts w:cs="Arial"/>
                </w:rPr>
                <w:id w:val="-1752029512"/>
                <w:showingPlcHdr/>
                <w:comboBox>
                  <w:listItem w:displayText="Ano" w:value="Ano"/>
                  <w:listItem w:displayText="Ne" w:value="Ne"/>
                </w:comboBox>
              </w:sdtPr>
              <w:sdtEndPr/>
              <w:sdtContent>
                <w:r w:rsidR="00AF4DD9" w:rsidRPr="008D0F1E">
                  <w:rPr>
                    <w:rStyle w:val="Zstupntext"/>
                    <w:rFonts w:cs="Arial"/>
                    <w:i/>
                    <w:color w:val="FF0000"/>
                  </w:rPr>
                  <w:t>Zvolte položku.</w:t>
                </w:r>
              </w:sdtContent>
            </w:sdt>
          </w:p>
        </w:tc>
        <w:tc>
          <w:tcPr>
            <w:tcW w:w="2212" w:type="pct"/>
            <w:shd w:val="clear" w:color="auto" w:fill="auto"/>
          </w:tcPr>
          <w:p w14:paraId="6CD63125" w14:textId="77777777" w:rsidR="00AF4DD9" w:rsidRPr="008D0F1E" w:rsidRDefault="00AF4DD9"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o jaké subjekty se jedná a proč</w:t>
            </w:r>
            <w:r w:rsidRPr="008D0F1E" w:rsidDel="006A015A">
              <w:rPr>
                <w:rFonts w:eastAsia="Arial" w:cs="Arial"/>
                <w:color w:val="FF0000"/>
              </w:rPr>
              <w:t xml:space="preserve"> </w:t>
            </w:r>
            <w:r w:rsidRPr="008D0F1E">
              <w:rPr>
                <w:rFonts w:eastAsia="Arial" w:cs="Arial"/>
                <w:color w:val="FF0000"/>
              </w:rPr>
              <w:t>&gt;</w:t>
            </w:r>
          </w:p>
          <w:p w14:paraId="64C20862" w14:textId="13933F9A" w:rsidR="00816B16" w:rsidRPr="008D0F1E" w:rsidRDefault="00816B16"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i/>
                <w:iCs/>
                <w:color w:val="FF0000"/>
              </w:rPr>
            </w:pPr>
            <w:r w:rsidRPr="008D0F1E">
              <w:rPr>
                <w:rFonts w:eastAsia="Arial" w:cs="Arial"/>
                <w:i/>
                <w:iCs/>
                <w:color w:val="FF0000"/>
              </w:rPr>
              <w:t>&lt;příklad: agenda eviduje cizince bez pobytového statutu v ČR z důvodu zákonné potřeby je evidovat</w:t>
            </w:r>
            <w:r w:rsidR="00DE3B60" w:rsidRPr="008D0F1E">
              <w:rPr>
                <w:rFonts w:eastAsia="Arial" w:cs="Arial"/>
                <w:i/>
                <w:iCs/>
                <w:color w:val="FF0000"/>
              </w:rPr>
              <w:t xml:space="preserve"> viz §1 zákon č. 100/1990</w:t>
            </w:r>
            <w:r w:rsidRPr="008D0F1E">
              <w:rPr>
                <w:rFonts w:eastAsia="Arial" w:cs="Arial"/>
                <w:i/>
                <w:iCs/>
                <w:color w:val="FF0000"/>
              </w:rPr>
              <w:t>&gt;</w:t>
            </w:r>
          </w:p>
        </w:tc>
      </w:tr>
      <w:tr w:rsidR="00AF4DD9" w:rsidRPr="008D0F1E" w14:paraId="25A1D604"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61556F75"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Využití údajů publikovaných prostřednictvím kompozitních služeb editorů Základních registrů</w:t>
            </w:r>
          </w:p>
        </w:tc>
      </w:tr>
      <w:tr w:rsidR="00E93E25" w:rsidRPr="008D0F1E" w14:paraId="5019B0F6"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4C9C2142" w14:textId="77777777" w:rsidR="00E93E25" w:rsidRPr="008D0F1E" w:rsidRDefault="00E93E25" w:rsidP="008663F6">
            <w:pPr>
              <w:keepNext/>
              <w:spacing w:before="40" w:after="40"/>
              <w:jc w:val="left"/>
              <w:rPr>
                <w:rFonts w:cs="Arial"/>
                <w:b w:val="0"/>
                <w:bCs w:val="0"/>
              </w:rPr>
            </w:pPr>
          </w:p>
        </w:tc>
        <w:tc>
          <w:tcPr>
            <w:tcW w:w="1596" w:type="pct"/>
            <w:vMerge w:val="restart"/>
            <w:shd w:val="clear" w:color="auto" w:fill="D9D9D9" w:themeFill="background1" w:themeFillShade="D9"/>
          </w:tcPr>
          <w:p w14:paraId="1CB4B799"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Evidence obyvatel (ISEO)</w:t>
            </w:r>
          </w:p>
        </w:tc>
        <w:sdt>
          <w:sdtPr>
            <w:rPr>
              <w:rStyle w:val="Zstupntext"/>
              <w:rFonts w:cs="Arial"/>
              <w:i/>
              <w:color w:val="FF0000"/>
            </w:rPr>
            <w:id w:val="1550107646"/>
            <w:showingPlcHdr/>
            <w:comboBox>
              <w:listItem w:displayText="Ano" w:value="Ano"/>
              <w:listItem w:displayText="Nerelevantní" w:value="Nerelevantní"/>
              <w:listItem w:displayText="Ne, žádáme výjimku" w:value="Ne, žádáme výjimku"/>
            </w:comboBox>
          </w:sdtPr>
          <w:sdtEndPr>
            <w:rPr>
              <w:rStyle w:val="Zstupntext"/>
            </w:rPr>
          </w:sdtEndPr>
          <w:sdtContent>
            <w:tc>
              <w:tcPr>
                <w:tcW w:w="1139" w:type="pct"/>
                <w:gridSpan w:val="2"/>
                <w:shd w:val="clear" w:color="auto" w:fill="auto"/>
              </w:tcPr>
              <w:p w14:paraId="5BF41B28"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Style w:val="Zstupntext"/>
                    <w:rFonts w:cs="Arial"/>
                    <w:i/>
                    <w:color w:val="FF0000"/>
                  </w:rPr>
                </w:pPr>
                <w:r w:rsidRPr="008D0F1E">
                  <w:rPr>
                    <w:rStyle w:val="Zstupntext"/>
                    <w:rFonts w:cs="Arial"/>
                    <w:i/>
                    <w:color w:val="FF0000"/>
                  </w:rPr>
                  <w:t>Zvolte položku.</w:t>
                </w:r>
              </w:p>
            </w:tc>
          </w:sdtContent>
        </w:sdt>
        <w:tc>
          <w:tcPr>
            <w:tcW w:w="2212" w:type="pct"/>
            <w:vMerge w:val="restart"/>
            <w:shd w:val="clear" w:color="auto" w:fill="auto"/>
          </w:tcPr>
          <w:p w14:paraId="3EC2BEAC"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28194C49"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04A6BD77" w14:textId="77777777" w:rsidR="00E93E25" w:rsidRPr="008D0F1E" w:rsidRDefault="00E93E25" w:rsidP="008663F6">
            <w:pPr>
              <w:keepNext/>
              <w:spacing w:before="40" w:after="40"/>
              <w:jc w:val="left"/>
              <w:rPr>
                <w:rFonts w:cs="Arial"/>
                <w:b w:val="0"/>
                <w:bCs w:val="0"/>
              </w:rPr>
            </w:pPr>
          </w:p>
        </w:tc>
        <w:tc>
          <w:tcPr>
            <w:tcW w:w="1596" w:type="pct"/>
            <w:vMerge/>
            <w:shd w:val="clear" w:color="auto" w:fill="D9D9D9" w:themeFill="background1" w:themeFillShade="D9"/>
          </w:tcPr>
          <w:p w14:paraId="0BBF2785"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3F5BD004" w14:textId="47AF7FE4"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4047F3DB"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shd w:val="clear" w:color="auto" w:fill="auto"/>
          </w:tcPr>
          <w:p w14:paraId="23630090"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E93E25" w:rsidRPr="008D0F1E" w14:paraId="0905DB4B"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6D905A4B" w14:textId="77777777" w:rsidR="00E93E25" w:rsidRPr="008D0F1E" w:rsidRDefault="00E93E25" w:rsidP="008663F6">
            <w:pPr>
              <w:keepNext/>
              <w:spacing w:before="40" w:after="40"/>
              <w:jc w:val="left"/>
              <w:rPr>
                <w:rFonts w:cs="Arial"/>
                <w:b w:val="0"/>
                <w:bCs w:val="0"/>
              </w:rPr>
            </w:pPr>
          </w:p>
        </w:tc>
        <w:tc>
          <w:tcPr>
            <w:tcW w:w="1596" w:type="pct"/>
            <w:vMerge w:val="restart"/>
            <w:shd w:val="clear" w:color="auto" w:fill="D9D9D9" w:themeFill="background1" w:themeFillShade="D9"/>
          </w:tcPr>
          <w:p w14:paraId="55E4DDEA"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Cizinecký informační systém (CIS)</w:t>
            </w:r>
          </w:p>
        </w:tc>
        <w:sdt>
          <w:sdtPr>
            <w:rPr>
              <w:rStyle w:val="Zstupntext"/>
              <w:rFonts w:cs="Arial"/>
              <w:i/>
              <w:color w:val="FF0000"/>
            </w:rPr>
            <w:id w:val="636220813"/>
            <w:showingPlcHdr/>
            <w:comboBox>
              <w:listItem w:displayText="Ano" w:value="Ano"/>
              <w:listItem w:displayText="Nerelevantní" w:value="Nerelevantní"/>
              <w:listItem w:displayText="Ne, žádáme výjimku" w:value="Ne, žádáme výjimku"/>
            </w:comboBox>
          </w:sdtPr>
          <w:sdtEndPr>
            <w:rPr>
              <w:rStyle w:val="Zstupntext"/>
            </w:rPr>
          </w:sdtEndPr>
          <w:sdtContent>
            <w:tc>
              <w:tcPr>
                <w:tcW w:w="1139" w:type="pct"/>
                <w:gridSpan w:val="2"/>
                <w:shd w:val="clear" w:color="auto" w:fill="auto"/>
              </w:tcPr>
              <w:p w14:paraId="48223EC9"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Style w:val="Zstupntext"/>
                    <w:rFonts w:cs="Arial"/>
                    <w:i/>
                    <w:color w:val="FF0000"/>
                  </w:rPr>
                </w:pPr>
                <w:r w:rsidRPr="008D0F1E">
                  <w:rPr>
                    <w:rStyle w:val="Zstupntext"/>
                    <w:rFonts w:cs="Arial"/>
                    <w:i/>
                    <w:color w:val="FF0000"/>
                  </w:rPr>
                  <w:t>Zvolte položku.</w:t>
                </w:r>
              </w:p>
            </w:tc>
          </w:sdtContent>
        </w:sdt>
        <w:tc>
          <w:tcPr>
            <w:tcW w:w="2212" w:type="pct"/>
            <w:vMerge w:val="restart"/>
            <w:shd w:val="clear" w:color="auto" w:fill="auto"/>
          </w:tcPr>
          <w:p w14:paraId="64CF8A9F"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59B88661"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40BA8471" w14:textId="77777777" w:rsidR="00E93E25" w:rsidRPr="008D0F1E" w:rsidRDefault="00E93E25" w:rsidP="008663F6">
            <w:pPr>
              <w:keepNext/>
              <w:spacing w:before="40" w:after="40"/>
              <w:jc w:val="left"/>
              <w:rPr>
                <w:rFonts w:cs="Arial"/>
                <w:b w:val="0"/>
                <w:bCs w:val="0"/>
              </w:rPr>
            </w:pPr>
          </w:p>
        </w:tc>
        <w:tc>
          <w:tcPr>
            <w:tcW w:w="1596" w:type="pct"/>
            <w:vMerge/>
            <w:shd w:val="clear" w:color="auto" w:fill="D9D9D9" w:themeFill="background1" w:themeFillShade="D9"/>
          </w:tcPr>
          <w:p w14:paraId="4E77C5BB"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63E9793D" w14:textId="2C73542D"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0EDCFEFE"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shd w:val="clear" w:color="auto" w:fill="auto"/>
          </w:tcPr>
          <w:p w14:paraId="4F2F03FB" w14:textId="77777777" w:rsidR="00E93E25" w:rsidRPr="008D0F1E" w:rsidRDefault="00E93E25" w:rsidP="008663F6">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E93E25" w:rsidRPr="008D0F1E" w14:paraId="2AD9301B"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17081B0C" w14:textId="77777777" w:rsidR="00E93E25" w:rsidRPr="008D0F1E" w:rsidRDefault="00E93E25" w:rsidP="00C37272">
            <w:pPr>
              <w:keepNext/>
              <w:spacing w:before="40" w:after="40"/>
              <w:jc w:val="left"/>
              <w:rPr>
                <w:rFonts w:cs="Arial"/>
                <w:b w:val="0"/>
                <w:bCs w:val="0"/>
              </w:rPr>
            </w:pPr>
          </w:p>
        </w:tc>
        <w:tc>
          <w:tcPr>
            <w:tcW w:w="1596" w:type="pct"/>
            <w:vMerge w:val="restart"/>
            <w:shd w:val="clear" w:color="auto" w:fill="D9D9D9" w:themeFill="background1" w:themeFillShade="D9"/>
          </w:tcPr>
          <w:p w14:paraId="2D024CBD"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352" w:name="_Hlk54896618"/>
            <w:r w:rsidRPr="008D0F1E">
              <w:rPr>
                <w:rFonts w:eastAsia="Arial" w:cs="Arial"/>
                <w:b/>
                <w:bCs/>
              </w:rPr>
              <w:t>Evidence občanských průkazů (AISEOP</w:t>
            </w:r>
            <w:bookmarkEnd w:id="352"/>
            <w:r w:rsidRPr="008D0F1E">
              <w:rPr>
                <w:rFonts w:eastAsia="Arial" w:cs="Arial"/>
                <w:b/>
                <w:bCs/>
              </w:rPr>
              <w:t>)</w:t>
            </w:r>
          </w:p>
        </w:tc>
        <w:sdt>
          <w:sdtPr>
            <w:rPr>
              <w:rFonts w:cs="Arial"/>
            </w:rPr>
            <w:id w:val="-1959791002"/>
            <w:showingPlcHdr/>
            <w:comboBox>
              <w:listItem w:displayText="Ano" w:value="Ano"/>
              <w:listItem w:displayText="Nerelevantní" w:value="Nerelevantní"/>
              <w:listItem w:displayText="Ne, žádáme výjimku" w:value="Ne, žádáme výjimku"/>
            </w:comboBox>
          </w:sdtPr>
          <w:sdtEndPr/>
          <w:sdtContent>
            <w:tc>
              <w:tcPr>
                <w:tcW w:w="1139" w:type="pct"/>
                <w:gridSpan w:val="2"/>
              </w:tcPr>
              <w:p w14:paraId="4C46BD09"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r w:rsidRPr="008D0F1E">
                  <w:rPr>
                    <w:rStyle w:val="Zstupntext"/>
                    <w:rFonts w:cs="Arial"/>
                    <w:i/>
                    <w:color w:val="FF0000"/>
                  </w:rPr>
                  <w:t>Zvolte položku.</w:t>
                </w:r>
              </w:p>
            </w:tc>
          </w:sdtContent>
        </w:sdt>
        <w:tc>
          <w:tcPr>
            <w:tcW w:w="2212" w:type="pct"/>
            <w:vMerge w:val="restart"/>
          </w:tcPr>
          <w:p w14:paraId="50CEDBF5"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44B585DB"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9173713" w14:textId="77777777" w:rsidR="00E93E25" w:rsidRPr="008D0F1E" w:rsidRDefault="00E93E25" w:rsidP="00C37272">
            <w:pPr>
              <w:keepNext/>
              <w:spacing w:before="40" w:after="40"/>
              <w:jc w:val="left"/>
              <w:rPr>
                <w:rFonts w:cs="Arial"/>
                <w:b w:val="0"/>
                <w:bCs w:val="0"/>
              </w:rPr>
            </w:pPr>
          </w:p>
        </w:tc>
        <w:tc>
          <w:tcPr>
            <w:tcW w:w="1596" w:type="pct"/>
            <w:vMerge/>
            <w:shd w:val="clear" w:color="auto" w:fill="D9D9D9" w:themeFill="background1" w:themeFillShade="D9"/>
          </w:tcPr>
          <w:p w14:paraId="3AA8C7BE"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780396D1" w14:textId="7F85652E"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tcPr>
          <w:p w14:paraId="3CBDC51D"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tcPr>
          <w:p w14:paraId="573FC6AC"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2BAE9BB7"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2DD0671" w14:textId="77777777" w:rsidR="00E93E25" w:rsidRPr="008D0F1E" w:rsidRDefault="00E93E25" w:rsidP="00C37272">
            <w:pPr>
              <w:keepNext/>
              <w:spacing w:before="40" w:after="40"/>
              <w:jc w:val="left"/>
              <w:rPr>
                <w:rFonts w:cs="Arial"/>
                <w:b w:val="0"/>
                <w:bCs w:val="0"/>
              </w:rPr>
            </w:pPr>
          </w:p>
        </w:tc>
        <w:tc>
          <w:tcPr>
            <w:tcW w:w="1596" w:type="pct"/>
            <w:vMerge w:val="restart"/>
            <w:shd w:val="clear" w:color="auto" w:fill="D9D9D9" w:themeFill="background1" w:themeFillShade="D9"/>
          </w:tcPr>
          <w:p w14:paraId="744CD565"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353" w:name="_Hlk54896627"/>
            <w:r w:rsidRPr="008D0F1E">
              <w:rPr>
                <w:rFonts w:eastAsia="Arial" w:cs="Arial"/>
                <w:b/>
                <w:bCs/>
              </w:rPr>
              <w:t>Evidence cestovních dokladů (AISECD)</w:t>
            </w:r>
            <w:bookmarkEnd w:id="353"/>
          </w:p>
        </w:tc>
        <w:sdt>
          <w:sdtPr>
            <w:rPr>
              <w:rFonts w:cs="Arial"/>
            </w:rPr>
            <w:id w:val="-795830308"/>
            <w:showingPlcHdr/>
            <w:comboBox>
              <w:listItem w:displayText="Ano" w:value="Ano"/>
              <w:listItem w:displayText="Nerelevantní" w:value="Nerelevantní"/>
              <w:listItem w:displayText="Ne, žádáme výjimku" w:value="Ne, žádáme výjimku"/>
            </w:comboBox>
          </w:sdtPr>
          <w:sdtEndPr/>
          <w:sdtContent>
            <w:tc>
              <w:tcPr>
                <w:tcW w:w="1139" w:type="pct"/>
                <w:gridSpan w:val="2"/>
              </w:tcPr>
              <w:p w14:paraId="42A37450"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r w:rsidRPr="008D0F1E">
                  <w:rPr>
                    <w:rStyle w:val="Zstupntext"/>
                    <w:rFonts w:cs="Arial"/>
                    <w:i/>
                    <w:color w:val="FF0000"/>
                  </w:rPr>
                  <w:t>Zvolte položku.</w:t>
                </w:r>
              </w:p>
            </w:tc>
          </w:sdtContent>
        </w:sdt>
        <w:tc>
          <w:tcPr>
            <w:tcW w:w="2212" w:type="pct"/>
            <w:vMerge w:val="restart"/>
          </w:tcPr>
          <w:p w14:paraId="13B1EBC5" w14:textId="77777777"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Pr="008D0F1E">
              <w:rPr>
                <w:rFonts w:eastAsia="Arial" w:cs="Arial"/>
                <w:color w:val="FF0000"/>
              </w:rPr>
              <w:t>&gt;</w:t>
            </w:r>
          </w:p>
        </w:tc>
      </w:tr>
      <w:tr w:rsidR="00E93E25" w:rsidRPr="008D0F1E" w14:paraId="1C1898E4"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4988954" w14:textId="77777777" w:rsidR="00E93E25" w:rsidRPr="008D0F1E" w:rsidRDefault="00E93E25" w:rsidP="00C37272">
            <w:pPr>
              <w:keepNext/>
              <w:spacing w:before="40" w:after="40"/>
              <w:jc w:val="left"/>
              <w:rPr>
                <w:rFonts w:cs="Arial"/>
                <w:b w:val="0"/>
                <w:bCs w:val="0"/>
              </w:rPr>
            </w:pPr>
          </w:p>
        </w:tc>
        <w:tc>
          <w:tcPr>
            <w:tcW w:w="1596" w:type="pct"/>
            <w:vMerge/>
            <w:shd w:val="clear" w:color="auto" w:fill="D9D9D9" w:themeFill="background1" w:themeFillShade="D9"/>
          </w:tcPr>
          <w:p w14:paraId="4AD95127"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0E0B25C1" w14:textId="4836078F" w:rsidR="00E93E25" w:rsidRPr="008D0F1E" w:rsidRDefault="00E93E25" w:rsidP="00C309AC">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tcPr>
          <w:p w14:paraId="5CB415C2"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tcPr>
          <w:p w14:paraId="03B3999C" w14:textId="77777777" w:rsidR="00E93E25" w:rsidRPr="008D0F1E" w:rsidRDefault="00E93E25" w:rsidP="00C37272">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11BCA770"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76AE248A" w14:textId="73702B54" w:rsidR="00AF4DD9" w:rsidRPr="008D0F1E" w:rsidRDefault="00AF4DD9" w:rsidP="00C309AC">
            <w:pPr>
              <w:keepNext/>
              <w:spacing w:before="40" w:after="40"/>
              <w:contextualSpacing w:val="0"/>
              <w:jc w:val="left"/>
              <w:rPr>
                <w:rFonts w:eastAsia="Arial" w:cs="Arial"/>
              </w:rPr>
            </w:pPr>
            <w:bookmarkStart w:id="354" w:name="_Hlk54896685"/>
            <w:r w:rsidRPr="008D0F1E">
              <w:rPr>
                <w:rFonts w:eastAsia="Arial" w:cs="Arial"/>
              </w:rPr>
              <w:t>Informační systém sdílené služby (ISSS dříve jako eGSB)</w:t>
            </w:r>
            <w:bookmarkEnd w:id="354"/>
          </w:p>
        </w:tc>
      </w:tr>
      <w:tr w:rsidR="00E93E25" w:rsidRPr="008D0F1E" w14:paraId="4CDF3336"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D703D58" w14:textId="77777777" w:rsidR="00AF4DD9" w:rsidRPr="008D0F1E" w:rsidRDefault="00AF4DD9" w:rsidP="00C37272">
            <w:pPr>
              <w:spacing w:before="40" w:after="40"/>
              <w:jc w:val="left"/>
              <w:rPr>
                <w:rFonts w:cs="Arial"/>
                <w:b w:val="0"/>
              </w:rPr>
            </w:pPr>
          </w:p>
        </w:tc>
        <w:tc>
          <w:tcPr>
            <w:tcW w:w="1596" w:type="pct"/>
            <w:vMerge w:val="restart"/>
            <w:shd w:val="clear" w:color="auto" w:fill="D9D9D9" w:themeFill="background1" w:themeFillShade="D9"/>
          </w:tcPr>
          <w:p w14:paraId="25EE21A7" w14:textId="77777777" w:rsidR="00AF4DD9" w:rsidRPr="008D0F1E" w:rsidRDefault="00AF4DD9"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355" w:name="_Hlk54896700"/>
            <w:r w:rsidRPr="008D0F1E">
              <w:rPr>
                <w:rFonts w:eastAsia="Arial" w:cs="Arial"/>
                <w:b/>
                <w:bCs/>
              </w:rPr>
              <w:t>Čerpání dat přes ISSS</w:t>
            </w:r>
            <w:bookmarkEnd w:id="355"/>
          </w:p>
        </w:tc>
        <w:sdt>
          <w:sdtPr>
            <w:rPr>
              <w:rFonts w:cs="Arial"/>
            </w:rPr>
            <w:id w:val="-64038704"/>
            <w:showingPlcHdr/>
            <w:comboBox>
              <w:listItem w:displayText="Ano" w:value="Ano"/>
              <w:listItem w:displayText="Nerelevantní" w:value="Nerelevantní"/>
              <w:listItem w:displayText="Ne, žádáme výjimku" w:value="Ne, žádáme výjimku"/>
            </w:comboBox>
          </w:sdtPr>
          <w:sdtEndPr/>
          <w:sdtContent>
            <w:tc>
              <w:tcPr>
                <w:tcW w:w="1139" w:type="pct"/>
                <w:gridSpan w:val="2"/>
                <w:shd w:val="clear" w:color="auto" w:fill="auto"/>
              </w:tcPr>
              <w:p w14:paraId="3B8DBE7D"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shd w:val="clear" w:color="auto" w:fill="auto"/>
          </w:tcPr>
          <w:p w14:paraId="47D18B70" w14:textId="4A16372C" w:rsidR="002302E9" w:rsidRPr="008D0F1E" w:rsidRDefault="00AF4DD9" w:rsidP="00C309AC">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xml:space="preserve"> </w:t>
            </w:r>
            <w:r w:rsidR="00DE3B60" w:rsidRPr="008D0F1E">
              <w:rPr>
                <w:rFonts w:eastAsia="Arial" w:cs="Arial"/>
                <w:color w:val="FF0000"/>
              </w:rPr>
              <w:t xml:space="preserve">s </w:t>
            </w:r>
            <w:r w:rsidR="002302E9" w:rsidRPr="008D0F1E">
              <w:rPr>
                <w:rFonts w:eastAsia="Arial" w:cs="Arial"/>
                <w:color w:val="FF0000"/>
              </w:rPr>
              <w:t>odkaz</w:t>
            </w:r>
            <w:r w:rsidR="00DE3B60" w:rsidRPr="008D0F1E">
              <w:rPr>
                <w:rFonts w:eastAsia="Arial" w:cs="Arial"/>
                <w:color w:val="FF0000"/>
              </w:rPr>
              <w:t xml:space="preserve">em na kontexty </w:t>
            </w:r>
            <w:hyperlink r:id="rId64" w:history="1">
              <w:r w:rsidR="00DE3B60" w:rsidRPr="008D0F1E">
                <w:rPr>
                  <w:rStyle w:val="Hypertextovodkaz"/>
                  <w:rFonts w:eastAsia="Arial" w:cs="Arial"/>
                </w:rPr>
                <w:t>https://archi.gov.cz/nap:kontext</w:t>
              </w:r>
            </w:hyperlink>
            <w:r w:rsidR="00DE3B60" w:rsidRPr="008D0F1E">
              <w:rPr>
                <w:rFonts w:eastAsia="Arial" w:cs="Arial"/>
                <w:color w:val="FF0000"/>
              </w:rPr>
              <w:t>, pokud neexistuje kontext, jaké objekty či subjekty z tabulky 23 by se požadovaly</w:t>
            </w:r>
            <w:r w:rsidR="002302E9" w:rsidRPr="008D0F1E">
              <w:rPr>
                <w:rFonts w:eastAsia="Arial" w:cs="Arial"/>
                <w:color w:val="FF0000"/>
              </w:rPr>
              <w:t xml:space="preserve"> po jiných agendách&gt;</w:t>
            </w:r>
          </w:p>
        </w:tc>
      </w:tr>
      <w:tr w:rsidR="00E93E25" w:rsidRPr="008D0F1E" w14:paraId="6F1F22E1"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29BC6B32" w14:textId="77777777" w:rsidR="001771E0" w:rsidRPr="008D0F1E" w:rsidRDefault="001771E0" w:rsidP="001771E0">
            <w:pPr>
              <w:spacing w:before="40" w:after="40"/>
              <w:jc w:val="left"/>
              <w:rPr>
                <w:rFonts w:cs="Arial"/>
                <w:b w:val="0"/>
                <w:bCs w:val="0"/>
              </w:rPr>
            </w:pPr>
          </w:p>
        </w:tc>
        <w:tc>
          <w:tcPr>
            <w:tcW w:w="1596" w:type="pct"/>
            <w:vMerge/>
            <w:shd w:val="clear" w:color="auto" w:fill="D9D9D9" w:themeFill="background1" w:themeFillShade="D9"/>
          </w:tcPr>
          <w:p w14:paraId="3C692911" w14:textId="77777777" w:rsidR="001771E0" w:rsidRPr="008D0F1E" w:rsidRDefault="001771E0" w:rsidP="001771E0">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29594B17" w14:textId="2147C68C" w:rsidR="001771E0" w:rsidRPr="008D0F1E" w:rsidRDefault="001771E0" w:rsidP="00C309AC">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shd w:val="clear" w:color="auto" w:fill="auto"/>
          </w:tcPr>
          <w:p w14:paraId="61A289FE" w14:textId="77777777" w:rsidR="001771E0" w:rsidRPr="008D0F1E" w:rsidRDefault="001771E0" w:rsidP="001771E0">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shd w:val="clear" w:color="auto" w:fill="auto"/>
          </w:tcPr>
          <w:p w14:paraId="3394D0E8" w14:textId="77777777" w:rsidR="001771E0" w:rsidRPr="008D0F1E" w:rsidRDefault="001771E0" w:rsidP="001771E0">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6F3F4333"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188A0056"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13B9A9E" w14:textId="77777777" w:rsidR="00E93E25" w:rsidRPr="008D0F1E" w:rsidRDefault="00E93E25"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Publikování vlastních dat přes ISSS</w:t>
            </w:r>
          </w:p>
        </w:tc>
        <w:sdt>
          <w:sdtPr>
            <w:rPr>
              <w:rFonts w:cs="Arial"/>
            </w:rPr>
            <w:id w:val="156581505"/>
            <w:showingPlcHdr/>
            <w:comboBox>
              <w:listItem w:displayText="Ano" w:value="Ano"/>
              <w:listItem w:displayText="Nerelevantní" w:value="Nerelevantní"/>
              <w:listItem w:displayText="Ne, žádáme výjimku" w:value="Ne, žádáme výjimku"/>
            </w:comboBox>
          </w:sdtPr>
          <w:sdtEndPr/>
          <w:sdtContent>
            <w:tc>
              <w:tcPr>
                <w:tcW w:w="1139" w:type="pct"/>
                <w:gridSpan w:val="2"/>
                <w:shd w:val="clear" w:color="auto" w:fill="auto"/>
              </w:tcPr>
              <w:p w14:paraId="66A75BCA" w14:textId="77777777" w:rsidR="00E93E25" w:rsidRPr="008D0F1E" w:rsidRDefault="00E93E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3D793DA9" w14:textId="2D84BFEC" w:rsidR="00E93E25" w:rsidRPr="008D0F1E" w:rsidRDefault="00E93E25" w:rsidP="00C309AC">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 popište včetně zákonného zmocnění</w:t>
            </w:r>
            <w:r w:rsidRPr="008D0F1E" w:rsidDel="006A015A">
              <w:rPr>
                <w:rFonts w:eastAsia="Arial" w:cs="Arial"/>
                <w:color w:val="FF0000"/>
              </w:rPr>
              <w:t>, a jakých</w:t>
            </w:r>
            <w:r w:rsidRPr="008D0F1E">
              <w:rPr>
                <w:rFonts w:eastAsia="Arial" w:cs="Arial"/>
                <w:color w:val="FF0000"/>
              </w:rPr>
              <w:t xml:space="preserve"> objektů či subjektů z tabulky 23 se bude týkat&gt;</w:t>
            </w:r>
          </w:p>
        </w:tc>
      </w:tr>
      <w:tr w:rsidR="00E93E25" w:rsidRPr="008D0F1E" w14:paraId="7DA88CDF"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901EE51"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0A207DC2" w14:textId="77777777" w:rsidR="00E93E25" w:rsidRPr="008D0F1E" w:rsidRDefault="00E93E25"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789" w:type="pct"/>
            <w:shd w:val="clear" w:color="auto" w:fill="D9D9D9" w:themeFill="background1" w:themeFillShade="D9"/>
          </w:tcPr>
          <w:p w14:paraId="1B853746" w14:textId="77777777" w:rsidR="00E93E25" w:rsidRPr="008D0F1E" w:rsidRDefault="00E93E25" w:rsidP="00C309AC">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shd w:val="clear" w:color="auto" w:fill="auto"/>
          </w:tcPr>
          <w:p w14:paraId="60A629F5" w14:textId="77777777" w:rsidR="00E93E25" w:rsidRPr="008D0F1E" w:rsidRDefault="00E93E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61A47850" w14:textId="77777777" w:rsidR="00E93E25" w:rsidRPr="008D0F1E" w:rsidRDefault="00E93E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DE3B60" w:rsidRPr="008D0F1E" w14:paraId="7E6F6B89"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15A88E7F" w14:textId="38A9A3A6" w:rsidR="00DE3B60" w:rsidRPr="008D0F1E" w:rsidRDefault="00DE3B60" w:rsidP="00C309AC">
            <w:pPr>
              <w:spacing w:before="40" w:after="40"/>
              <w:ind w:right="34"/>
              <w:jc w:val="left"/>
              <w:rPr>
                <w:rFonts w:eastAsia="Arial" w:cs="Arial"/>
              </w:rPr>
            </w:pPr>
            <w:r w:rsidRPr="008D0F1E">
              <w:rPr>
                <w:rFonts w:eastAsia="Arial" w:cs="Arial"/>
              </w:rPr>
              <w:t>Komunikace mimo propojený datový fond</w:t>
            </w:r>
          </w:p>
        </w:tc>
      </w:tr>
      <w:tr w:rsidR="00E93E25" w:rsidRPr="008D0F1E" w14:paraId="2BF577FD" w14:textId="77777777" w:rsidTr="00E93E25">
        <w:trPr>
          <w:trHeight w:val="155"/>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247206AD"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4576DF1B" w14:textId="1CCA109B"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Využívání vlastních proprietárních rozhraní</w:t>
            </w:r>
          </w:p>
        </w:tc>
        <w:sdt>
          <w:sdtPr>
            <w:rPr>
              <w:rFonts w:cs="Arial"/>
            </w:rPr>
            <w:id w:val="607779752"/>
            <w:showingPlcHdr/>
            <w:comboBox>
              <w:listItem w:displayText="Ano, žádáme o výjimku" w:value="Ano, žádáme o výjimku"/>
              <w:listItem w:displayText="Nerelevantní" w:value="Nerelevantní"/>
              <w:listItem w:displayText="Ne" w:value="Ne"/>
            </w:comboBox>
          </w:sdtPr>
          <w:sdtEndPr/>
          <w:sdtContent>
            <w:tc>
              <w:tcPr>
                <w:tcW w:w="1139" w:type="pct"/>
                <w:gridSpan w:val="2"/>
                <w:shd w:val="clear" w:color="auto" w:fill="auto"/>
              </w:tcPr>
              <w:p w14:paraId="22F97A8D" w14:textId="6896EED5"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vMerge w:val="restart"/>
            <w:shd w:val="clear" w:color="auto" w:fill="auto"/>
          </w:tcPr>
          <w:p w14:paraId="57DF48B7" w14:textId="09FBB414"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 xml:space="preserve">&lt; popište </w:t>
            </w:r>
            <w:r w:rsidRPr="008D0F1E" w:rsidDel="006A015A">
              <w:rPr>
                <w:rFonts w:eastAsia="Arial" w:cs="Arial"/>
                <w:color w:val="FF0000"/>
              </w:rPr>
              <w:t>jakých</w:t>
            </w:r>
            <w:r w:rsidRPr="008D0F1E">
              <w:rPr>
                <w:rFonts w:eastAsia="Arial" w:cs="Arial"/>
                <w:color w:val="FF0000"/>
              </w:rPr>
              <w:t xml:space="preserve"> objektů či subjektů z tabulky 23 se bude týkat&gt;</w:t>
            </w:r>
          </w:p>
        </w:tc>
      </w:tr>
      <w:tr w:rsidR="00E93E25" w:rsidRPr="008D0F1E" w14:paraId="703857B1" w14:textId="77777777" w:rsidTr="00E93E25">
        <w:trPr>
          <w:trHeight w:val="155"/>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19C987B"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4F92907B"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44BDAACE" w14:textId="053C6716"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3B4E7ECC"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4D632968"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00E93E25" w:rsidRPr="008D0F1E" w14:paraId="7DE57F46" w14:textId="77777777" w:rsidTr="00E93E25">
        <w:trPr>
          <w:trHeight w:val="113"/>
        </w:trPr>
        <w:tc>
          <w:tcPr>
            <w:cnfStyle w:val="001000000000" w:firstRow="0" w:lastRow="0" w:firstColumn="1" w:lastColumn="0" w:oddVBand="0" w:evenVBand="0" w:oddHBand="0" w:evenHBand="0" w:firstRowFirstColumn="0" w:firstRowLastColumn="0" w:lastRowFirstColumn="0" w:lastRowLastColumn="0"/>
            <w:tcW w:w="53" w:type="pct"/>
            <w:shd w:val="clear" w:color="auto" w:fill="D9D9D9" w:themeFill="background1" w:themeFillShade="D9"/>
          </w:tcPr>
          <w:p w14:paraId="5D968BB4" w14:textId="77777777" w:rsidR="00684DBE" w:rsidRPr="008D0F1E" w:rsidRDefault="00684DBE" w:rsidP="00C37272">
            <w:pPr>
              <w:spacing w:before="40" w:after="40"/>
              <w:jc w:val="left"/>
              <w:rPr>
                <w:rFonts w:cs="Arial"/>
                <w:b w:val="0"/>
                <w:bCs w:val="0"/>
              </w:rPr>
            </w:pPr>
          </w:p>
        </w:tc>
        <w:tc>
          <w:tcPr>
            <w:tcW w:w="1596" w:type="pct"/>
            <w:shd w:val="clear" w:color="auto" w:fill="D9D9D9" w:themeFill="background1" w:themeFillShade="D9"/>
          </w:tcPr>
          <w:p w14:paraId="737A5214" w14:textId="551574ED" w:rsidR="00684DBE" w:rsidRPr="008D0F1E" w:rsidRDefault="00684DBE"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Využívá</w:t>
            </w:r>
            <w:r w:rsidR="006757BF" w:rsidRPr="008D0F1E">
              <w:rPr>
                <w:rFonts w:eastAsia="Arial" w:cs="Arial"/>
                <w:b/>
                <w:bCs/>
              </w:rPr>
              <w:t>ní</w:t>
            </w:r>
            <w:r w:rsidRPr="008D0F1E">
              <w:rPr>
                <w:rFonts w:eastAsia="Arial" w:cs="Arial"/>
                <w:b/>
                <w:bCs/>
              </w:rPr>
              <w:t xml:space="preserve"> </w:t>
            </w:r>
            <w:r w:rsidR="006757BF" w:rsidRPr="008D0F1E">
              <w:rPr>
                <w:rFonts w:eastAsia="Arial" w:cs="Arial"/>
                <w:b/>
                <w:bCs/>
              </w:rPr>
              <w:t xml:space="preserve">Czech POINT </w:t>
            </w:r>
            <w:r w:rsidRPr="008D0F1E">
              <w:rPr>
                <w:rFonts w:eastAsia="Arial" w:cs="Arial"/>
                <w:b/>
                <w:bCs/>
              </w:rPr>
              <w:t xml:space="preserve">pro přístup nebo editaci údajů </w:t>
            </w:r>
            <w:r w:rsidR="006757BF" w:rsidRPr="008D0F1E">
              <w:rPr>
                <w:rFonts w:eastAsia="Arial" w:cs="Arial"/>
                <w:b/>
                <w:bCs/>
              </w:rPr>
              <w:t>PPDF</w:t>
            </w:r>
            <w:r w:rsidRPr="008D0F1E">
              <w:rPr>
                <w:rFonts w:eastAsia="Arial" w:cs="Arial"/>
                <w:b/>
                <w:bCs/>
              </w:rPr>
              <w:t xml:space="preserve"> </w:t>
            </w:r>
          </w:p>
        </w:tc>
        <w:sdt>
          <w:sdtPr>
            <w:rPr>
              <w:rFonts w:cs="Arial"/>
            </w:rPr>
            <w:id w:val="-1060936215"/>
            <w:showingPlcHdr/>
            <w:comboBox>
              <w:listItem w:displayText="Ano" w:value="Ano"/>
              <w:listItem w:displayText="Ne" w:value="Ne"/>
            </w:comboBox>
          </w:sdtPr>
          <w:sdtEndPr/>
          <w:sdtContent>
            <w:tc>
              <w:tcPr>
                <w:tcW w:w="1139" w:type="pct"/>
                <w:gridSpan w:val="2"/>
                <w:shd w:val="clear" w:color="auto" w:fill="auto"/>
              </w:tcPr>
              <w:p w14:paraId="740CD86A" w14:textId="034A1247" w:rsidR="00684DBE" w:rsidRPr="008D0F1E" w:rsidRDefault="00684DBE"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212" w:type="pct"/>
            <w:shd w:val="clear" w:color="auto" w:fill="auto"/>
          </w:tcPr>
          <w:p w14:paraId="2BD74E59" w14:textId="3E7B96CE" w:rsidR="00684DBE" w:rsidRPr="008D0F1E" w:rsidRDefault="00684DBE"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 popište, zda a jak využíváte pro přístup k údajům objektů či subjektů práva Czech POINT nebo zda jej využíváte pro editaci údajů do jiných ISVS&gt;</w:t>
            </w:r>
          </w:p>
        </w:tc>
      </w:tr>
    </w:tbl>
    <w:p w14:paraId="463131DC" w14:textId="77777777" w:rsidR="00AF4DD9" w:rsidRPr="008D0F1E" w:rsidRDefault="00AF4DD9" w:rsidP="00AF4DD9">
      <w:pPr>
        <w:spacing w:before="40" w:after="40"/>
        <w:rPr>
          <w:rFonts w:cs="Arial"/>
        </w:rPr>
      </w:pPr>
    </w:p>
    <w:tbl>
      <w:tblPr>
        <w:tblStyle w:val="Style11"/>
        <w:tblW w:w="5000" w:type="pct"/>
        <w:tblLook w:val="06A0" w:firstRow="1" w:lastRow="0" w:firstColumn="1" w:lastColumn="0" w:noHBand="1" w:noVBand="1"/>
      </w:tblPr>
      <w:tblGrid>
        <w:gridCol w:w="4674"/>
        <w:gridCol w:w="2125"/>
        <w:gridCol w:w="1276"/>
        <w:gridCol w:w="3253"/>
      </w:tblGrid>
      <w:tr w:rsidR="00AF4DD9" w:rsidRPr="008D0F1E" w14:paraId="44C3EEF6"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68529FA8" w14:textId="086F5B69" w:rsidR="00AF4DD9" w:rsidRPr="008D0F1E" w:rsidRDefault="00AF4DD9" w:rsidP="00C309AC">
            <w:pPr>
              <w:keepNext/>
              <w:spacing w:before="40" w:after="40"/>
              <w:contextualSpacing w:val="0"/>
              <w:rPr>
                <w:rFonts w:eastAsia="Arial" w:cs="Arial"/>
                <w:b w:val="0"/>
                <w:bCs w:val="0"/>
              </w:rPr>
            </w:pPr>
            <w:bookmarkStart w:id="356" w:name="_Toc509581675"/>
            <w:bookmarkStart w:id="357" w:name="_Toc513797145"/>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358" w:author="Tomáš Šedivec" w:date="2023-07-27T16:35:00Z">
              <w:r w:rsidR="003B7E6C">
                <w:rPr>
                  <w:rFonts w:cs="Arial"/>
                  <w:b w:val="0"/>
                  <w:noProof/>
                </w:rPr>
                <w:t>26</w:t>
              </w:r>
            </w:ins>
            <w:del w:id="359" w:author="Tomáš Šedivec" w:date="2023-06-30T14:05:00Z">
              <w:r w:rsidR="006A3BBA" w:rsidDel="00871156">
                <w:rPr>
                  <w:rFonts w:cs="Arial"/>
                  <w:b w:val="0"/>
                  <w:noProof/>
                </w:rPr>
                <w:delText>25</w:delText>
              </w:r>
            </w:del>
            <w:r w:rsidRPr="008D0F1E">
              <w:rPr>
                <w:rFonts w:cs="Arial"/>
              </w:rPr>
              <w:fldChar w:fldCharType="end"/>
            </w:r>
            <w:r w:rsidRPr="008D0F1E">
              <w:rPr>
                <w:rFonts w:eastAsia="Arial" w:cs="Arial"/>
                <w:b w:val="0"/>
              </w:rPr>
              <w:t>:</w:t>
            </w:r>
            <w:r w:rsidRPr="008D0F1E">
              <w:rPr>
                <w:rFonts w:eastAsia="Arial" w:cs="Arial"/>
              </w:rPr>
              <w:t xml:space="preserve"> Způsob zajištění vedení datového kmene</w:t>
            </w:r>
            <w:bookmarkEnd w:id="356"/>
            <w:bookmarkEnd w:id="357"/>
          </w:p>
        </w:tc>
      </w:tr>
      <w:tr w:rsidR="00AF4DD9" w:rsidRPr="008D0F1E" w14:paraId="6EC54668"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63" w:type="pct"/>
          </w:tcPr>
          <w:p w14:paraId="2BB321AB" w14:textId="77777777" w:rsidR="00AF4DD9" w:rsidRPr="008D0F1E" w:rsidRDefault="00AF4DD9" w:rsidP="00C309AC">
            <w:pPr>
              <w:keepNext/>
              <w:spacing w:before="40" w:after="40"/>
              <w:contextualSpacing w:val="0"/>
              <w:rPr>
                <w:rFonts w:eastAsia="Arial" w:cs="Arial"/>
                <w:b w:val="0"/>
                <w:bCs w:val="0"/>
              </w:rPr>
            </w:pPr>
            <w:bookmarkStart w:id="360" w:name="_Ref437250430"/>
            <w:bookmarkStart w:id="361" w:name="_Toc437417895"/>
            <w:r w:rsidRPr="008D0F1E">
              <w:rPr>
                <w:rFonts w:eastAsia="Arial" w:cs="Arial"/>
              </w:rPr>
              <w:t>Požadavek</w:t>
            </w:r>
          </w:p>
        </w:tc>
        <w:tc>
          <w:tcPr>
            <w:tcW w:w="1501" w:type="pct"/>
            <w:gridSpan w:val="2"/>
          </w:tcPr>
          <w:p w14:paraId="121F6FD8"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1436" w:type="pct"/>
          </w:tcPr>
          <w:p w14:paraId="5B127953"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08F17B8F" w14:textId="77777777" w:rsidTr="00C309AC">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Pr>
          <w:p w14:paraId="212AFB25" w14:textId="77777777" w:rsidR="00AF4DD9" w:rsidRPr="008D0F1E" w:rsidRDefault="00AF4DD9" w:rsidP="00C309AC">
            <w:pPr>
              <w:keepNext/>
              <w:spacing w:before="40" w:after="40"/>
              <w:contextualSpacing w:val="0"/>
              <w:rPr>
                <w:rFonts w:eastAsia="Arial" w:cs="Arial"/>
              </w:rPr>
            </w:pPr>
            <w:r w:rsidRPr="008D0F1E">
              <w:rPr>
                <w:rFonts w:eastAsia="Arial" w:cs="Arial"/>
              </w:rPr>
              <w:t>Zajištění přístupu k datům pro správce předmětu projektu</w:t>
            </w:r>
          </w:p>
        </w:tc>
      </w:tr>
      <w:tr w:rsidR="00AF4DD9" w:rsidRPr="008D0F1E" w14:paraId="01E1B5B7"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331DCA82"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zajištěn přístup k veškerým datům vedeným v databázích dotčených předmětem projektu ve strojově čitelném a otevřeném formátu?</w:t>
            </w:r>
          </w:p>
        </w:tc>
        <w:sdt>
          <w:sdtPr>
            <w:rPr>
              <w:rFonts w:cs="Arial"/>
            </w:rPr>
            <w:id w:val="-1856723936"/>
            <w:showingPlcHdr/>
            <w:comboBox>
              <w:listItem w:displayText="Ano" w:value="Ano"/>
              <w:listItem w:displayText="Nerelevantní" w:value="Nerelevantní"/>
              <w:listItem w:displayText="Ne, žádáme výjimku" w:value="Ne, žádáme výjimku"/>
            </w:comboBox>
          </w:sdtPr>
          <w:sdtEndPr/>
          <w:sdtContent>
            <w:tc>
              <w:tcPr>
                <w:tcW w:w="1501" w:type="pct"/>
                <w:gridSpan w:val="2"/>
                <w:shd w:val="clear" w:color="auto" w:fill="auto"/>
              </w:tcPr>
              <w:p w14:paraId="18EEA17D"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eastAsiaTheme="minorHAnsi" w:cs="Arial"/>
                    <w:i/>
                    <w:color w:val="FF0000"/>
                  </w:rPr>
                  <w:t>Zvolte položku.</w:t>
                </w:r>
              </w:p>
            </w:tc>
          </w:sdtContent>
        </w:sdt>
        <w:tc>
          <w:tcPr>
            <w:tcW w:w="1436" w:type="pct"/>
            <w:vMerge w:val="restart"/>
            <w:shd w:val="clear" w:color="auto" w:fill="auto"/>
          </w:tcPr>
          <w:p w14:paraId="15B5FE19"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1E51E362"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4B04DC89"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148D5050"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0C4EBDB2"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43D004B8"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16916FDB"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468CE697"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výše popsaný přístup k datům zajištěn bez dodatečných finančních nákladů?</w:t>
            </w:r>
          </w:p>
        </w:tc>
        <w:sdt>
          <w:sdtPr>
            <w:rPr>
              <w:rFonts w:cs="Arial"/>
            </w:rPr>
            <w:id w:val="-884786596"/>
            <w:showingPlcHdr/>
            <w:comboBox>
              <w:listItem w:displayText="Ano" w:value="Ano"/>
              <w:listItem w:displayText="Nerelevantní" w:value="Nerelevantní"/>
              <w:listItem w:displayText="Ne, žádáme výjimku" w:value="Ne, žádáme výjimku"/>
            </w:comboBox>
          </w:sdtPr>
          <w:sdtEndPr/>
          <w:sdtContent>
            <w:tc>
              <w:tcPr>
                <w:tcW w:w="1501" w:type="pct"/>
                <w:gridSpan w:val="2"/>
                <w:shd w:val="clear" w:color="auto" w:fill="auto"/>
              </w:tcPr>
              <w:p w14:paraId="26770D58"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eastAsiaTheme="minorHAnsi" w:cs="Arial"/>
                    <w:i/>
                    <w:color w:val="FF0000"/>
                  </w:rPr>
                  <w:t>Zvolte položku.</w:t>
                </w:r>
              </w:p>
            </w:tc>
          </w:sdtContent>
        </w:sdt>
        <w:tc>
          <w:tcPr>
            <w:tcW w:w="1436" w:type="pct"/>
            <w:vMerge w:val="restart"/>
            <w:shd w:val="clear" w:color="auto" w:fill="auto"/>
          </w:tcPr>
          <w:p w14:paraId="40479E51"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462EB33D"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647CE3A5"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26362EE6"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07B1EDFF"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50040B34"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69365CBF"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089F13D7" w14:textId="77777777" w:rsidR="00AF4DD9" w:rsidRPr="008D0F1E" w:rsidRDefault="00AF4DD9" w:rsidP="00C309AC">
            <w:pPr>
              <w:spacing w:before="40" w:after="40"/>
              <w:contextualSpacing w:val="0"/>
              <w:rPr>
                <w:rFonts w:eastAsia="Arial" w:cs="Arial"/>
              </w:rPr>
            </w:pPr>
            <w:r w:rsidRPr="008D0F1E">
              <w:rPr>
                <w:rFonts w:eastAsia="Arial" w:cs="Arial"/>
              </w:rPr>
              <w:t>Budete moci se zpřístupněnými daty libovolně nakládat?</w:t>
            </w:r>
          </w:p>
        </w:tc>
        <w:sdt>
          <w:sdtPr>
            <w:rPr>
              <w:rFonts w:cs="Arial"/>
            </w:rPr>
            <w:id w:val="975574314"/>
            <w:showingPlcHdr/>
            <w:comboBox>
              <w:listItem w:displayText="Ano" w:value="Ano"/>
              <w:listItem w:displayText="Nerelevantní" w:value="Nerelevantní"/>
              <w:listItem w:displayText="Ne, žádáme výjimku" w:value="Ne, žádáme výjimku"/>
            </w:comboBox>
          </w:sdtPr>
          <w:sdtEndPr/>
          <w:sdtContent>
            <w:tc>
              <w:tcPr>
                <w:tcW w:w="1501" w:type="pct"/>
                <w:gridSpan w:val="2"/>
                <w:shd w:val="clear" w:color="auto" w:fill="auto"/>
              </w:tcPr>
              <w:p w14:paraId="59C8C910"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eastAsiaTheme="minorHAnsi" w:cs="Arial"/>
                    <w:i/>
                    <w:color w:val="FF0000"/>
                  </w:rPr>
                  <w:t>Zvolte položku.</w:t>
                </w:r>
              </w:p>
            </w:tc>
          </w:sdtContent>
        </w:sdt>
        <w:tc>
          <w:tcPr>
            <w:tcW w:w="1436" w:type="pct"/>
            <w:vMerge w:val="restart"/>
            <w:shd w:val="clear" w:color="auto" w:fill="auto"/>
          </w:tcPr>
          <w:p w14:paraId="06D6603B"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1B1EA566"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6590F6C2"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0557557C"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027723D5"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2FA6552E"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4C4A75A" w14:textId="77777777" w:rsidTr="00C309AC">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Pr>
          <w:p w14:paraId="01BC02D0" w14:textId="77777777" w:rsidR="00AF4DD9" w:rsidRPr="008D0F1E" w:rsidRDefault="00AF4DD9" w:rsidP="00C309AC">
            <w:pPr>
              <w:keepNext/>
              <w:spacing w:before="40" w:after="40"/>
              <w:contextualSpacing w:val="0"/>
              <w:rPr>
                <w:rFonts w:eastAsia="Arial" w:cs="Arial"/>
              </w:rPr>
            </w:pPr>
            <w:r w:rsidRPr="008D0F1E">
              <w:rPr>
                <w:rFonts w:eastAsia="Arial" w:cs="Arial"/>
              </w:rPr>
              <w:t>Publikace výstupů ve formátu otevřených dat</w:t>
            </w:r>
          </w:p>
        </w:tc>
      </w:tr>
      <w:tr w:rsidR="00AF4DD9" w:rsidRPr="008D0F1E" w14:paraId="0519F1C7"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2754ED9C" w14:textId="77777777" w:rsidR="00AF4DD9" w:rsidRPr="008D0F1E" w:rsidRDefault="00AF4DD9" w:rsidP="00C309AC">
            <w:pPr>
              <w:spacing w:before="40" w:after="40"/>
              <w:contextualSpacing w:val="0"/>
              <w:jc w:val="left"/>
              <w:rPr>
                <w:rFonts w:eastAsia="Arial" w:cs="Arial"/>
              </w:rPr>
            </w:pPr>
            <w:r w:rsidRPr="008D0F1E">
              <w:rPr>
                <w:rFonts w:eastAsia="Arial" w:cs="Arial"/>
              </w:rPr>
              <w:t>Budou data vedená v databázích dotčených předmětem projektu zveřejňována jako otevřená data?</w:t>
            </w:r>
          </w:p>
        </w:tc>
        <w:sdt>
          <w:sdtPr>
            <w:rPr>
              <w:rFonts w:cs="Arial"/>
            </w:rPr>
            <w:id w:val="832649327"/>
            <w:showingPlcHdr/>
            <w:comboBox>
              <w:listItem w:displayText="Ano" w:value="Ano"/>
              <w:listItem w:displayText="Nerelevantní" w:value="Nerelevantní"/>
              <w:listItem w:displayText="Ne, žádáme výjimku" w:value="Ne, žádáme výjimku"/>
            </w:comboBox>
          </w:sdtPr>
          <w:sdtEndPr/>
          <w:sdtContent>
            <w:tc>
              <w:tcPr>
                <w:tcW w:w="1501" w:type="pct"/>
                <w:gridSpan w:val="2"/>
                <w:shd w:val="clear" w:color="auto" w:fill="auto"/>
              </w:tcPr>
              <w:p w14:paraId="002C2FD9"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eastAsiaTheme="minorHAnsi" w:cs="Arial"/>
                    <w:i/>
                    <w:color w:val="FF0000"/>
                  </w:rPr>
                  <w:t>Zvolte položku.</w:t>
                </w:r>
              </w:p>
            </w:tc>
          </w:sdtContent>
        </w:sdt>
        <w:tc>
          <w:tcPr>
            <w:tcW w:w="1436" w:type="pct"/>
            <w:vMerge w:val="restart"/>
            <w:shd w:val="clear" w:color="auto" w:fill="auto"/>
          </w:tcPr>
          <w:p w14:paraId="3A3457D2"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F54739A"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4F5D2307"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4315A52D"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306E7CD3"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19B77D73"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52716E2"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3564" w:type="pct"/>
            <w:gridSpan w:val="3"/>
            <w:shd w:val="clear" w:color="auto" w:fill="D9D9D9" w:themeFill="background1" w:themeFillShade="D9"/>
          </w:tcPr>
          <w:p w14:paraId="55E3B815" w14:textId="77777777" w:rsidR="00AF4DD9" w:rsidRPr="008D0F1E" w:rsidRDefault="00AF4DD9" w:rsidP="00C309AC">
            <w:pPr>
              <w:spacing w:before="40" w:after="40"/>
              <w:ind w:right="34"/>
              <w:contextualSpacing w:val="0"/>
              <w:rPr>
                <w:rFonts w:eastAsia="Arial" w:cs="Arial"/>
              </w:rPr>
            </w:pPr>
            <w:r w:rsidRPr="008D0F1E">
              <w:rPr>
                <w:rFonts w:eastAsia="Arial" w:cs="Arial"/>
              </w:rPr>
              <w:t>Jaké datové oblasti plánujete zveřejňovat jako otevřená data, kdy a na jakém stupni otevřenosti?</w:t>
            </w:r>
          </w:p>
        </w:tc>
        <w:tc>
          <w:tcPr>
            <w:tcW w:w="1436" w:type="pct"/>
            <w:shd w:val="clear" w:color="auto" w:fill="auto"/>
          </w:tcPr>
          <w:p w14:paraId="0134E7DE"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p w14:paraId="698EFE53" w14:textId="77777777" w:rsidR="00F0770C" w:rsidRPr="008D0F1E" w:rsidRDefault="00F0770C"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p w14:paraId="1C19CF01" w14:textId="60E391C1" w:rsidR="00F0770C" w:rsidRPr="008D0F1E" w:rsidRDefault="00F0770C"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67A59472"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866"/>
        <w:gridCol w:w="1867"/>
        <w:gridCol w:w="2574"/>
        <w:gridCol w:w="5021"/>
        <w:tblGridChange w:id="362">
          <w:tblGrid>
            <w:gridCol w:w="1867"/>
            <w:gridCol w:w="1867"/>
            <w:gridCol w:w="2574"/>
            <w:gridCol w:w="5020"/>
          </w:tblGrid>
        </w:tblGridChange>
      </w:tblGrid>
      <w:tr w:rsidR="00AF4DD9" w:rsidRPr="008D0F1E" w14:paraId="751F6EF8" w14:textId="77777777" w:rsidTr="00C309AC">
        <w:trPr>
          <w:tblHeader/>
        </w:trPr>
        <w:tc>
          <w:tcPr>
            <w:tcW w:w="5000" w:type="pct"/>
            <w:gridSpan w:val="4"/>
            <w:shd w:val="clear" w:color="auto" w:fill="CEEBF3"/>
          </w:tcPr>
          <w:p w14:paraId="563CCA08" w14:textId="3A52D612" w:rsidR="00AF4DD9" w:rsidRPr="008D0F1E" w:rsidRDefault="00AF4DD9" w:rsidP="00C309AC">
            <w:pPr>
              <w:keepNext/>
              <w:spacing w:before="40" w:after="40"/>
              <w:jc w:val="left"/>
              <w:rPr>
                <w:rFonts w:eastAsia="Arial,Calibri" w:cs="Arial"/>
              </w:rPr>
            </w:pPr>
            <w:bookmarkStart w:id="363" w:name="_Toc513797146"/>
            <w:bookmarkStart w:id="364" w:name="_Toc509581676"/>
            <w:r w:rsidRPr="008D0F1E">
              <w:rPr>
                <w:rFonts w:eastAsia="Arial" w:cs="Arial"/>
              </w:rPr>
              <w:lastRenderedPageBreak/>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365" w:author="Tomáš Šedivec" w:date="2023-07-27T16:35:00Z">
              <w:r w:rsidR="003B7E6C">
                <w:rPr>
                  <w:rFonts w:cs="Arial"/>
                  <w:noProof/>
                </w:rPr>
                <w:t>27</w:t>
              </w:r>
            </w:ins>
            <w:del w:id="366" w:author="Tomáš Šedivec" w:date="2023-06-30T14:05:00Z">
              <w:r w:rsidR="006A3BBA" w:rsidDel="00871156">
                <w:rPr>
                  <w:rFonts w:cs="Arial"/>
                  <w:noProof/>
                </w:rPr>
                <w:delText>26</w:delText>
              </w:r>
            </w:del>
            <w:r w:rsidRPr="008D0F1E">
              <w:rPr>
                <w:rFonts w:cs="Arial"/>
              </w:rPr>
              <w:fldChar w:fldCharType="end"/>
            </w:r>
            <w:r w:rsidRPr="008D0F1E">
              <w:rPr>
                <w:rFonts w:eastAsia="Arial" w:cs="Arial"/>
              </w:rPr>
              <w:t xml:space="preserve">: </w:t>
            </w:r>
            <w:r w:rsidRPr="008D0F1E">
              <w:rPr>
                <w:rFonts w:eastAsia="Arial" w:cs="Arial"/>
                <w:b/>
                <w:bCs/>
              </w:rPr>
              <w:t>Nakládání s osobními a citlivými údaji</w:t>
            </w:r>
            <w:bookmarkEnd w:id="363"/>
            <w:r w:rsidRPr="008D0F1E">
              <w:rPr>
                <w:rFonts w:eastAsia="Arial" w:cs="Arial"/>
              </w:rPr>
              <w:t xml:space="preserve"> </w:t>
            </w:r>
            <w:bookmarkEnd w:id="364"/>
          </w:p>
        </w:tc>
      </w:tr>
      <w:tr w:rsidR="006757BF" w:rsidRPr="008D0F1E" w14:paraId="2699C196" w14:textId="77777777" w:rsidTr="008C2CDD">
        <w:tblPrEx>
          <w:tblW w:w="5000" w:type="pct"/>
          <w:tblLook w:val="06A0" w:firstRow="1" w:lastRow="0" w:firstColumn="1" w:lastColumn="0" w:noHBand="1" w:noVBand="1"/>
          <w:tblPrExChange w:id="367" w:author="Tomáš Šedivec" w:date="2023-07-28T09:53:00Z">
            <w:tblPrEx>
              <w:tblW w:w="5000" w:type="pct"/>
              <w:tblLook w:val="06A0" w:firstRow="1" w:lastRow="0" w:firstColumn="1" w:lastColumn="0" w:noHBand="1" w:noVBand="1"/>
            </w:tblPrEx>
          </w:tblPrExChange>
        </w:tblPrEx>
        <w:trPr>
          <w:trHeight w:val="201"/>
          <w:trPrChange w:id="368" w:author="Tomáš Šedivec" w:date="2023-07-28T09:53:00Z">
            <w:trPr>
              <w:trHeight w:val="201"/>
            </w:trPr>
          </w:trPrChange>
        </w:trPr>
        <w:tc>
          <w:tcPr>
            <w:tcW w:w="824" w:type="pct"/>
            <w:vMerge w:val="restart"/>
            <w:shd w:val="clear" w:color="auto" w:fill="D9D9D9" w:themeFill="background1" w:themeFillShade="D9"/>
            <w:tcPrChange w:id="369" w:author="Tomáš Šedivec" w:date="2023-07-28T09:53:00Z">
              <w:tcPr>
                <w:tcW w:w="1094" w:type="pct"/>
                <w:vMerge w:val="restart"/>
                <w:shd w:val="clear" w:color="auto" w:fill="D9D9D9" w:themeFill="background1" w:themeFillShade="D9"/>
              </w:tcPr>
            </w:tcPrChange>
          </w:tcPr>
          <w:p w14:paraId="6EE5BADC" w14:textId="7887C74C" w:rsidR="006757BF" w:rsidRPr="008D0F1E" w:rsidRDefault="006757BF" w:rsidP="00C309AC">
            <w:pPr>
              <w:keepNext/>
              <w:spacing w:before="40" w:after="40"/>
              <w:jc w:val="left"/>
              <w:rPr>
                <w:rFonts w:eastAsia="Arial" w:cs="Arial"/>
              </w:rPr>
            </w:pPr>
            <w:r w:rsidRPr="008D0F1E">
              <w:rPr>
                <w:rFonts w:eastAsia="Arial,Calibri" w:cs="Arial"/>
                <w:b/>
                <w:bCs/>
              </w:rPr>
              <w:t>Způsoby identifikace subjektů (FO, PO) v informačním systému</w:t>
            </w:r>
            <w:r w:rsidRPr="008D0F1E">
              <w:rPr>
                <w:rFonts w:eastAsia="Arial,Calibri" w:cs="Arial"/>
              </w:rPr>
              <w:t xml:space="preserve"> </w:t>
            </w:r>
          </w:p>
        </w:tc>
        <w:tc>
          <w:tcPr>
            <w:tcW w:w="824" w:type="pct"/>
            <w:shd w:val="clear" w:color="auto" w:fill="D9D9D9" w:themeFill="background1" w:themeFillShade="D9"/>
            <w:tcPrChange w:id="370" w:author="Tomáš Šedivec" w:date="2023-07-28T09:53:00Z">
              <w:tcPr>
                <w:tcW w:w="1094" w:type="pct"/>
                <w:shd w:val="clear" w:color="auto" w:fill="D9D9D9" w:themeFill="background1" w:themeFillShade="D9"/>
              </w:tcPr>
            </w:tcPrChange>
          </w:tcPr>
          <w:p w14:paraId="332901E7" w14:textId="43BDB2EB" w:rsidR="006757BF" w:rsidRPr="008D0F1E" w:rsidRDefault="006757BF" w:rsidP="00C309AC">
            <w:pPr>
              <w:keepNext/>
              <w:spacing w:before="40" w:after="40"/>
              <w:jc w:val="left"/>
              <w:rPr>
                <w:rFonts w:eastAsia="Arial" w:cs="Arial"/>
              </w:rPr>
            </w:pPr>
            <w:r w:rsidRPr="008D0F1E">
              <w:rPr>
                <w:rFonts w:eastAsia="Arial" w:cs="Arial"/>
              </w:rPr>
              <w:t>AIFO</w:t>
            </w:r>
          </w:p>
        </w:tc>
        <w:sdt>
          <w:sdtPr>
            <w:rPr>
              <w:rFonts w:cs="Arial"/>
            </w:rPr>
            <w:id w:val="-926813318"/>
            <w:showingPlcHdr/>
            <w:comboBox>
              <w:listItem w:displayText="Ano" w:value="Ano"/>
              <w:listItem w:displayText="Ne" w:value="Ne"/>
            </w:comboBox>
          </w:sdtPr>
          <w:sdtEndPr/>
          <w:sdtContent>
            <w:tc>
              <w:tcPr>
                <w:tcW w:w="1136" w:type="pct"/>
                <w:shd w:val="clear" w:color="auto" w:fill="auto"/>
                <w:tcPrChange w:id="371" w:author="Tomáš Šedivec" w:date="2023-07-28T09:53:00Z">
                  <w:tcPr>
                    <w:tcW w:w="1406" w:type="pct"/>
                    <w:shd w:val="clear" w:color="auto" w:fill="auto"/>
                  </w:tcPr>
                </w:tcPrChange>
              </w:tcPr>
              <w:p w14:paraId="74185853" w14:textId="788F891D" w:rsidR="006757BF" w:rsidRPr="008D0F1E" w:rsidRDefault="00D208BE" w:rsidP="006757BF">
                <w:pPr>
                  <w:keepNext/>
                  <w:spacing w:before="40" w:after="40"/>
                  <w:jc w:val="left"/>
                  <w:rPr>
                    <w:rFonts w:cs="Arial"/>
                  </w:rPr>
                </w:pPr>
                <w:r w:rsidRPr="008D0F1E">
                  <w:rPr>
                    <w:rStyle w:val="Zstupntext"/>
                    <w:rFonts w:cs="Arial"/>
                    <w:i/>
                    <w:color w:val="FF0000"/>
                  </w:rPr>
                  <w:t>Zvolte položku.</w:t>
                </w:r>
              </w:p>
            </w:tc>
          </w:sdtContent>
        </w:sdt>
        <w:tc>
          <w:tcPr>
            <w:tcW w:w="2216" w:type="pct"/>
            <w:shd w:val="clear" w:color="auto" w:fill="auto"/>
            <w:tcPrChange w:id="372" w:author="Tomáš Šedivec" w:date="2023-07-28T09:53:00Z">
              <w:tcPr>
                <w:tcW w:w="1406" w:type="pct"/>
                <w:shd w:val="clear" w:color="auto" w:fill="auto"/>
              </w:tcPr>
            </w:tcPrChange>
          </w:tcPr>
          <w:p w14:paraId="51F106AB" w14:textId="45C27963" w:rsidR="006757BF" w:rsidRPr="008D0F1E" w:rsidRDefault="006757BF" w:rsidP="00C309AC">
            <w:pPr>
              <w:keepNext/>
              <w:spacing w:before="40" w:after="40"/>
              <w:jc w:val="left"/>
              <w:rPr>
                <w:rFonts w:eastAsia="Arial" w:cs="Arial"/>
                <w:i/>
                <w:iCs/>
              </w:rPr>
            </w:pPr>
            <w:r w:rsidRPr="008D0F1E">
              <w:rPr>
                <w:rFonts w:eastAsia="Arial" w:cs="Arial"/>
                <w:i/>
                <w:iCs/>
              </w:rPr>
              <w:t>&lt;popište&gt;</w:t>
            </w:r>
          </w:p>
        </w:tc>
      </w:tr>
      <w:tr w:rsidR="006757BF" w:rsidRPr="008D0F1E" w14:paraId="6C3A5CD4" w14:textId="77777777" w:rsidTr="008C2CDD">
        <w:tblPrEx>
          <w:tblW w:w="5000" w:type="pct"/>
          <w:tblLook w:val="06A0" w:firstRow="1" w:lastRow="0" w:firstColumn="1" w:lastColumn="0" w:noHBand="1" w:noVBand="1"/>
          <w:tblPrExChange w:id="373" w:author="Tomáš Šedivec" w:date="2023-07-28T09:53:00Z">
            <w:tblPrEx>
              <w:tblW w:w="5000" w:type="pct"/>
              <w:tblLook w:val="06A0" w:firstRow="1" w:lastRow="0" w:firstColumn="1" w:lastColumn="0" w:noHBand="1" w:noVBand="1"/>
            </w:tblPrEx>
          </w:tblPrExChange>
        </w:tblPrEx>
        <w:trPr>
          <w:trHeight w:val="201"/>
          <w:trPrChange w:id="374" w:author="Tomáš Šedivec" w:date="2023-07-28T09:53:00Z">
            <w:trPr>
              <w:trHeight w:val="201"/>
            </w:trPr>
          </w:trPrChange>
        </w:trPr>
        <w:tc>
          <w:tcPr>
            <w:tcW w:w="824" w:type="pct"/>
            <w:vMerge/>
            <w:shd w:val="clear" w:color="auto" w:fill="D9D9D9" w:themeFill="background1" w:themeFillShade="D9"/>
            <w:tcPrChange w:id="375" w:author="Tomáš Šedivec" w:date="2023-07-28T09:53:00Z">
              <w:tcPr>
                <w:tcW w:w="1094" w:type="pct"/>
                <w:vMerge/>
                <w:shd w:val="clear" w:color="auto" w:fill="D9D9D9" w:themeFill="background1" w:themeFillShade="D9"/>
              </w:tcPr>
            </w:tcPrChange>
          </w:tcPr>
          <w:p w14:paraId="7A455A36" w14:textId="77777777" w:rsidR="006757BF" w:rsidRPr="008D0F1E" w:rsidRDefault="006757BF" w:rsidP="006757BF">
            <w:pPr>
              <w:keepNext/>
              <w:spacing w:before="40" w:after="40"/>
              <w:jc w:val="left"/>
              <w:rPr>
                <w:rFonts w:eastAsia="Calibri" w:cs="Arial"/>
                <w:b/>
                <w:szCs w:val="20"/>
              </w:rPr>
            </w:pPr>
          </w:p>
        </w:tc>
        <w:tc>
          <w:tcPr>
            <w:tcW w:w="824" w:type="pct"/>
            <w:shd w:val="clear" w:color="auto" w:fill="D9D9D9" w:themeFill="background1" w:themeFillShade="D9"/>
            <w:tcPrChange w:id="376" w:author="Tomáš Šedivec" w:date="2023-07-28T09:53:00Z">
              <w:tcPr>
                <w:tcW w:w="1094" w:type="pct"/>
                <w:shd w:val="clear" w:color="auto" w:fill="D9D9D9" w:themeFill="background1" w:themeFillShade="D9"/>
              </w:tcPr>
            </w:tcPrChange>
          </w:tcPr>
          <w:p w14:paraId="5BAD9E31" w14:textId="5F85AA6D" w:rsidR="006757BF" w:rsidRPr="008D0F1E" w:rsidRDefault="006757BF" w:rsidP="00C309AC">
            <w:pPr>
              <w:keepNext/>
              <w:spacing w:before="40" w:after="40"/>
              <w:jc w:val="left"/>
              <w:rPr>
                <w:rFonts w:eastAsia="Arial,Calibri" w:cs="Arial"/>
                <w:b/>
                <w:bCs/>
              </w:rPr>
            </w:pPr>
            <w:r w:rsidRPr="008D0F1E">
              <w:rPr>
                <w:rFonts w:eastAsia="Arial" w:cs="Arial"/>
              </w:rPr>
              <w:t>IČO</w:t>
            </w:r>
          </w:p>
        </w:tc>
        <w:sdt>
          <w:sdtPr>
            <w:rPr>
              <w:rFonts w:cs="Arial"/>
            </w:rPr>
            <w:id w:val="-1722976433"/>
            <w:showingPlcHdr/>
            <w:comboBox>
              <w:listItem w:displayText="Ano" w:value="Ano"/>
              <w:listItem w:displayText="Ne" w:value="Ne"/>
            </w:comboBox>
          </w:sdtPr>
          <w:sdtEndPr/>
          <w:sdtContent>
            <w:tc>
              <w:tcPr>
                <w:tcW w:w="1136" w:type="pct"/>
                <w:shd w:val="clear" w:color="auto" w:fill="auto"/>
                <w:tcPrChange w:id="377" w:author="Tomáš Šedivec" w:date="2023-07-28T09:53:00Z">
                  <w:tcPr>
                    <w:tcW w:w="1406" w:type="pct"/>
                    <w:shd w:val="clear" w:color="auto" w:fill="auto"/>
                  </w:tcPr>
                </w:tcPrChange>
              </w:tcPr>
              <w:p w14:paraId="2E9A9FBC" w14:textId="3AE54451" w:rsidR="006757BF" w:rsidRPr="008D0F1E" w:rsidRDefault="00D208BE" w:rsidP="006757BF">
                <w:pPr>
                  <w:keepNext/>
                  <w:spacing w:before="40" w:after="40"/>
                  <w:jc w:val="left"/>
                  <w:rPr>
                    <w:rFonts w:cs="Arial"/>
                  </w:rPr>
                </w:pPr>
                <w:r w:rsidRPr="008D0F1E">
                  <w:rPr>
                    <w:rStyle w:val="Zstupntext"/>
                    <w:rFonts w:cs="Arial"/>
                    <w:i/>
                    <w:color w:val="FF0000"/>
                  </w:rPr>
                  <w:t>Zvolte položku.</w:t>
                </w:r>
              </w:p>
            </w:tc>
          </w:sdtContent>
        </w:sdt>
        <w:tc>
          <w:tcPr>
            <w:tcW w:w="2216" w:type="pct"/>
            <w:shd w:val="clear" w:color="auto" w:fill="auto"/>
            <w:tcPrChange w:id="378" w:author="Tomáš Šedivec" w:date="2023-07-28T09:53:00Z">
              <w:tcPr>
                <w:tcW w:w="1406" w:type="pct"/>
                <w:shd w:val="clear" w:color="auto" w:fill="auto"/>
              </w:tcPr>
            </w:tcPrChange>
          </w:tcPr>
          <w:p w14:paraId="7CEEB248" w14:textId="14BAD1D9" w:rsidR="006757BF" w:rsidRPr="008D0F1E" w:rsidRDefault="006757BF" w:rsidP="00C309AC">
            <w:pPr>
              <w:keepNext/>
              <w:spacing w:before="40" w:after="40"/>
              <w:jc w:val="left"/>
              <w:rPr>
                <w:rFonts w:eastAsia="Arial" w:cs="Arial"/>
              </w:rPr>
            </w:pPr>
            <w:r w:rsidRPr="008D0F1E">
              <w:rPr>
                <w:rFonts w:eastAsia="Arial" w:cs="Arial"/>
                <w:i/>
                <w:iCs/>
              </w:rPr>
              <w:t>&lt;popište&gt;</w:t>
            </w:r>
          </w:p>
        </w:tc>
      </w:tr>
      <w:tr w:rsidR="006757BF" w:rsidRPr="008D0F1E" w14:paraId="2AA8E20A" w14:textId="77777777" w:rsidTr="008C2CDD">
        <w:tblPrEx>
          <w:tblW w:w="5000" w:type="pct"/>
          <w:tblLook w:val="06A0" w:firstRow="1" w:lastRow="0" w:firstColumn="1" w:lastColumn="0" w:noHBand="1" w:noVBand="1"/>
          <w:tblPrExChange w:id="379" w:author="Tomáš Šedivec" w:date="2023-07-28T09:53:00Z">
            <w:tblPrEx>
              <w:tblW w:w="5000" w:type="pct"/>
              <w:tblLook w:val="06A0" w:firstRow="1" w:lastRow="0" w:firstColumn="1" w:lastColumn="0" w:noHBand="1" w:noVBand="1"/>
            </w:tblPrEx>
          </w:tblPrExChange>
        </w:tblPrEx>
        <w:trPr>
          <w:trHeight w:val="201"/>
          <w:trPrChange w:id="380" w:author="Tomáš Šedivec" w:date="2023-07-28T09:53:00Z">
            <w:trPr>
              <w:trHeight w:val="201"/>
            </w:trPr>
          </w:trPrChange>
        </w:trPr>
        <w:tc>
          <w:tcPr>
            <w:tcW w:w="824" w:type="pct"/>
            <w:vMerge/>
            <w:shd w:val="clear" w:color="auto" w:fill="D9D9D9" w:themeFill="background1" w:themeFillShade="D9"/>
            <w:tcPrChange w:id="381" w:author="Tomáš Šedivec" w:date="2023-07-28T09:53:00Z">
              <w:tcPr>
                <w:tcW w:w="1094" w:type="pct"/>
                <w:vMerge/>
                <w:shd w:val="clear" w:color="auto" w:fill="D9D9D9" w:themeFill="background1" w:themeFillShade="D9"/>
              </w:tcPr>
            </w:tcPrChange>
          </w:tcPr>
          <w:p w14:paraId="53641CC2" w14:textId="77777777" w:rsidR="006757BF" w:rsidRPr="008D0F1E" w:rsidRDefault="006757BF" w:rsidP="006757BF">
            <w:pPr>
              <w:keepNext/>
              <w:spacing w:before="40" w:after="40"/>
              <w:jc w:val="left"/>
              <w:rPr>
                <w:rFonts w:eastAsia="Calibri" w:cs="Arial"/>
                <w:b/>
                <w:szCs w:val="20"/>
              </w:rPr>
            </w:pPr>
          </w:p>
        </w:tc>
        <w:tc>
          <w:tcPr>
            <w:tcW w:w="824" w:type="pct"/>
            <w:shd w:val="clear" w:color="auto" w:fill="D9D9D9" w:themeFill="background1" w:themeFillShade="D9"/>
            <w:tcPrChange w:id="382" w:author="Tomáš Šedivec" w:date="2023-07-28T09:53:00Z">
              <w:tcPr>
                <w:tcW w:w="1094" w:type="pct"/>
                <w:shd w:val="clear" w:color="auto" w:fill="D9D9D9" w:themeFill="background1" w:themeFillShade="D9"/>
              </w:tcPr>
            </w:tcPrChange>
          </w:tcPr>
          <w:p w14:paraId="160827C8" w14:textId="25E7F543" w:rsidR="006757BF" w:rsidRPr="008D0F1E" w:rsidRDefault="006757BF" w:rsidP="00C309AC">
            <w:pPr>
              <w:keepNext/>
              <w:spacing w:before="40" w:after="40"/>
              <w:jc w:val="left"/>
              <w:rPr>
                <w:rFonts w:eastAsia="Arial,Calibri" w:cs="Arial"/>
                <w:b/>
                <w:bCs/>
              </w:rPr>
            </w:pPr>
            <w:r w:rsidRPr="008D0F1E">
              <w:rPr>
                <w:rFonts w:eastAsia="Arial" w:cs="Arial"/>
              </w:rPr>
              <w:t>Rodné číslo</w:t>
            </w:r>
          </w:p>
        </w:tc>
        <w:sdt>
          <w:sdtPr>
            <w:rPr>
              <w:rFonts w:cs="Arial"/>
            </w:rPr>
            <w:id w:val="786709856"/>
            <w:showingPlcHdr/>
            <w:comboBox>
              <w:listItem w:displayText="Ano" w:value="Ano"/>
              <w:listItem w:displayText="Ne" w:value="Ne"/>
            </w:comboBox>
          </w:sdtPr>
          <w:sdtEndPr/>
          <w:sdtContent>
            <w:tc>
              <w:tcPr>
                <w:tcW w:w="1136" w:type="pct"/>
                <w:shd w:val="clear" w:color="auto" w:fill="auto"/>
                <w:tcPrChange w:id="383" w:author="Tomáš Šedivec" w:date="2023-07-28T09:53:00Z">
                  <w:tcPr>
                    <w:tcW w:w="1406" w:type="pct"/>
                    <w:shd w:val="clear" w:color="auto" w:fill="auto"/>
                  </w:tcPr>
                </w:tcPrChange>
              </w:tcPr>
              <w:p w14:paraId="51EAD363" w14:textId="754DF36E" w:rsidR="006757BF" w:rsidRPr="008D0F1E" w:rsidRDefault="00D208BE" w:rsidP="006757BF">
                <w:pPr>
                  <w:keepNext/>
                  <w:spacing w:before="40" w:after="40"/>
                  <w:jc w:val="left"/>
                  <w:rPr>
                    <w:rFonts w:cs="Arial"/>
                  </w:rPr>
                </w:pPr>
                <w:r w:rsidRPr="008D0F1E">
                  <w:rPr>
                    <w:rStyle w:val="Zstupntext"/>
                    <w:rFonts w:cs="Arial"/>
                    <w:i/>
                    <w:color w:val="FF0000"/>
                  </w:rPr>
                  <w:t>Zvolte položku.</w:t>
                </w:r>
              </w:p>
            </w:tc>
          </w:sdtContent>
        </w:sdt>
        <w:tc>
          <w:tcPr>
            <w:tcW w:w="2216" w:type="pct"/>
            <w:shd w:val="clear" w:color="auto" w:fill="auto"/>
            <w:tcPrChange w:id="384" w:author="Tomáš Šedivec" w:date="2023-07-28T09:53:00Z">
              <w:tcPr>
                <w:tcW w:w="1406" w:type="pct"/>
                <w:shd w:val="clear" w:color="auto" w:fill="auto"/>
              </w:tcPr>
            </w:tcPrChange>
          </w:tcPr>
          <w:p w14:paraId="38BC4B7E" w14:textId="34894338" w:rsidR="006757BF" w:rsidRPr="008D0F1E" w:rsidRDefault="006757BF" w:rsidP="00C309AC">
            <w:pPr>
              <w:keepNext/>
              <w:spacing w:before="40" w:after="40"/>
              <w:jc w:val="left"/>
              <w:rPr>
                <w:rFonts w:eastAsia="Arial" w:cs="Arial"/>
              </w:rPr>
            </w:pPr>
            <w:r w:rsidRPr="008D0F1E">
              <w:rPr>
                <w:rFonts w:eastAsia="Arial" w:cs="Arial"/>
                <w:i/>
                <w:iCs/>
              </w:rPr>
              <w:t>&lt;popište&gt;</w:t>
            </w:r>
          </w:p>
        </w:tc>
      </w:tr>
      <w:tr w:rsidR="006757BF" w:rsidRPr="008D0F1E" w14:paraId="4D2A22D8" w14:textId="77777777" w:rsidTr="008C2CDD">
        <w:tblPrEx>
          <w:tblW w:w="5000" w:type="pct"/>
          <w:tblLook w:val="06A0" w:firstRow="1" w:lastRow="0" w:firstColumn="1" w:lastColumn="0" w:noHBand="1" w:noVBand="1"/>
          <w:tblPrExChange w:id="385" w:author="Tomáš Šedivec" w:date="2023-07-28T09:53:00Z">
            <w:tblPrEx>
              <w:tblW w:w="5000" w:type="pct"/>
              <w:tblLook w:val="06A0" w:firstRow="1" w:lastRow="0" w:firstColumn="1" w:lastColumn="0" w:noHBand="1" w:noVBand="1"/>
            </w:tblPrEx>
          </w:tblPrExChange>
        </w:tblPrEx>
        <w:trPr>
          <w:trHeight w:val="201"/>
          <w:trPrChange w:id="386" w:author="Tomáš Šedivec" w:date="2023-07-28T09:53:00Z">
            <w:trPr>
              <w:trHeight w:val="201"/>
            </w:trPr>
          </w:trPrChange>
        </w:trPr>
        <w:tc>
          <w:tcPr>
            <w:tcW w:w="824" w:type="pct"/>
            <w:vMerge/>
            <w:shd w:val="clear" w:color="auto" w:fill="D9D9D9" w:themeFill="background1" w:themeFillShade="D9"/>
            <w:tcPrChange w:id="387" w:author="Tomáš Šedivec" w:date="2023-07-28T09:53:00Z">
              <w:tcPr>
                <w:tcW w:w="1094" w:type="pct"/>
                <w:vMerge/>
                <w:shd w:val="clear" w:color="auto" w:fill="D9D9D9" w:themeFill="background1" w:themeFillShade="D9"/>
              </w:tcPr>
            </w:tcPrChange>
          </w:tcPr>
          <w:p w14:paraId="2980ADD7" w14:textId="77777777" w:rsidR="006757BF" w:rsidRPr="008D0F1E" w:rsidRDefault="006757BF" w:rsidP="006757BF">
            <w:pPr>
              <w:keepNext/>
              <w:spacing w:before="40" w:after="40"/>
              <w:jc w:val="left"/>
              <w:rPr>
                <w:rFonts w:eastAsia="Calibri" w:cs="Arial"/>
                <w:b/>
                <w:szCs w:val="20"/>
              </w:rPr>
            </w:pPr>
          </w:p>
        </w:tc>
        <w:tc>
          <w:tcPr>
            <w:tcW w:w="824" w:type="pct"/>
            <w:shd w:val="clear" w:color="auto" w:fill="D9D9D9" w:themeFill="background1" w:themeFillShade="D9"/>
            <w:tcPrChange w:id="388" w:author="Tomáš Šedivec" w:date="2023-07-28T09:53:00Z">
              <w:tcPr>
                <w:tcW w:w="1094" w:type="pct"/>
                <w:shd w:val="clear" w:color="auto" w:fill="D9D9D9" w:themeFill="background1" w:themeFillShade="D9"/>
              </w:tcPr>
            </w:tcPrChange>
          </w:tcPr>
          <w:p w14:paraId="2BF45521" w14:textId="4EB8C0C3" w:rsidR="006757BF" w:rsidRPr="008D0F1E" w:rsidRDefault="006757BF" w:rsidP="00C309AC">
            <w:pPr>
              <w:keepNext/>
              <w:spacing w:before="40" w:after="40"/>
              <w:jc w:val="left"/>
              <w:rPr>
                <w:rFonts w:eastAsia="Arial,Calibri" w:cs="Arial"/>
                <w:b/>
                <w:bCs/>
              </w:rPr>
            </w:pPr>
            <w:r w:rsidRPr="008D0F1E">
              <w:rPr>
                <w:rFonts w:eastAsia="Arial" w:cs="Arial"/>
              </w:rPr>
              <w:t>Vlastní klientský identifikátor</w:t>
            </w:r>
          </w:p>
        </w:tc>
        <w:sdt>
          <w:sdtPr>
            <w:rPr>
              <w:rFonts w:cs="Arial"/>
            </w:rPr>
            <w:id w:val="161204176"/>
            <w:showingPlcHdr/>
            <w:comboBox>
              <w:listItem w:displayText="Ano" w:value="Ano"/>
              <w:listItem w:displayText="Ne" w:value="Ne"/>
            </w:comboBox>
          </w:sdtPr>
          <w:sdtEndPr/>
          <w:sdtContent>
            <w:tc>
              <w:tcPr>
                <w:tcW w:w="1136" w:type="pct"/>
                <w:shd w:val="clear" w:color="auto" w:fill="auto"/>
                <w:tcPrChange w:id="389" w:author="Tomáš Šedivec" w:date="2023-07-28T09:53:00Z">
                  <w:tcPr>
                    <w:tcW w:w="1406" w:type="pct"/>
                    <w:shd w:val="clear" w:color="auto" w:fill="auto"/>
                  </w:tcPr>
                </w:tcPrChange>
              </w:tcPr>
              <w:p w14:paraId="57728F01" w14:textId="7123F326" w:rsidR="006757BF" w:rsidRPr="008D0F1E" w:rsidRDefault="00D208BE" w:rsidP="006757BF">
                <w:pPr>
                  <w:keepNext/>
                  <w:spacing w:before="40" w:after="40"/>
                  <w:jc w:val="left"/>
                  <w:rPr>
                    <w:rFonts w:cs="Arial"/>
                  </w:rPr>
                </w:pPr>
                <w:r w:rsidRPr="008D0F1E">
                  <w:rPr>
                    <w:rStyle w:val="Zstupntext"/>
                    <w:rFonts w:cs="Arial"/>
                    <w:i/>
                    <w:color w:val="FF0000"/>
                  </w:rPr>
                  <w:t>Zvolte položku.</w:t>
                </w:r>
              </w:p>
            </w:tc>
          </w:sdtContent>
        </w:sdt>
        <w:tc>
          <w:tcPr>
            <w:tcW w:w="2216" w:type="pct"/>
            <w:shd w:val="clear" w:color="auto" w:fill="auto"/>
            <w:tcPrChange w:id="390" w:author="Tomáš Šedivec" w:date="2023-07-28T09:53:00Z">
              <w:tcPr>
                <w:tcW w:w="1406" w:type="pct"/>
                <w:shd w:val="clear" w:color="auto" w:fill="auto"/>
              </w:tcPr>
            </w:tcPrChange>
          </w:tcPr>
          <w:p w14:paraId="60E50628" w14:textId="456B1F94" w:rsidR="006757BF" w:rsidRPr="008D0F1E" w:rsidRDefault="006757BF" w:rsidP="00C309AC">
            <w:pPr>
              <w:keepNext/>
              <w:spacing w:before="40" w:after="40"/>
              <w:jc w:val="left"/>
              <w:rPr>
                <w:rFonts w:eastAsia="Arial" w:cs="Arial"/>
              </w:rPr>
            </w:pPr>
            <w:r w:rsidRPr="008D0F1E">
              <w:rPr>
                <w:rFonts w:eastAsia="Arial" w:cs="Arial"/>
                <w:i/>
                <w:iCs/>
              </w:rPr>
              <w:t>&lt;popište</w:t>
            </w:r>
            <w:r w:rsidR="00D208BE" w:rsidRPr="008D0F1E">
              <w:rPr>
                <w:rFonts w:eastAsia="Arial" w:cs="Arial"/>
                <w:i/>
                <w:iCs/>
              </w:rPr>
              <w:t xml:space="preserve"> včetně zákonného zmocnění a pravidel správy tohoto identifikátoru dle https://archi.gov.cz/nap:evidence_udaju_o_subjektech </w:t>
            </w:r>
            <w:r w:rsidRPr="008D0F1E">
              <w:rPr>
                <w:rFonts w:eastAsia="Arial" w:cs="Arial"/>
                <w:i/>
                <w:iCs/>
              </w:rPr>
              <w:t>&gt;</w:t>
            </w:r>
          </w:p>
        </w:tc>
      </w:tr>
      <w:tr w:rsidR="006757BF" w:rsidRPr="008D0F1E" w14:paraId="42536B7A" w14:textId="77777777" w:rsidTr="008C2CDD">
        <w:tblPrEx>
          <w:tblW w:w="5000" w:type="pct"/>
          <w:tblLook w:val="06A0" w:firstRow="1" w:lastRow="0" w:firstColumn="1" w:lastColumn="0" w:noHBand="1" w:noVBand="1"/>
          <w:tblPrExChange w:id="391" w:author="Tomáš Šedivec" w:date="2023-07-28T09:53:00Z">
            <w:tblPrEx>
              <w:tblW w:w="5000" w:type="pct"/>
              <w:tblLook w:val="06A0" w:firstRow="1" w:lastRow="0" w:firstColumn="1" w:lastColumn="0" w:noHBand="1" w:noVBand="1"/>
            </w:tblPrEx>
          </w:tblPrExChange>
        </w:tblPrEx>
        <w:trPr>
          <w:trHeight w:val="201"/>
          <w:trPrChange w:id="392" w:author="Tomáš Šedivec" w:date="2023-07-28T09:53:00Z">
            <w:trPr>
              <w:trHeight w:val="201"/>
            </w:trPr>
          </w:trPrChange>
        </w:trPr>
        <w:tc>
          <w:tcPr>
            <w:tcW w:w="824" w:type="pct"/>
            <w:vMerge/>
            <w:shd w:val="clear" w:color="auto" w:fill="D9D9D9" w:themeFill="background1" w:themeFillShade="D9"/>
            <w:tcPrChange w:id="393" w:author="Tomáš Šedivec" w:date="2023-07-28T09:53:00Z">
              <w:tcPr>
                <w:tcW w:w="1094" w:type="pct"/>
                <w:vMerge/>
                <w:shd w:val="clear" w:color="auto" w:fill="D9D9D9" w:themeFill="background1" w:themeFillShade="D9"/>
              </w:tcPr>
            </w:tcPrChange>
          </w:tcPr>
          <w:p w14:paraId="712A4765" w14:textId="77777777" w:rsidR="006757BF" w:rsidRPr="008D0F1E" w:rsidRDefault="006757BF" w:rsidP="006757BF">
            <w:pPr>
              <w:keepNext/>
              <w:spacing w:before="40" w:after="40"/>
              <w:jc w:val="left"/>
              <w:rPr>
                <w:rFonts w:eastAsia="Calibri" w:cs="Arial"/>
                <w:b/>
                <w:szCs w:val="20"/>
              </w:rPr>
            </w:pPr>
          </w:p>
        </w:tc>
        <w:tc>
          <w:tcPr>
            <w:tcW w:w="824" w:type="pct"/>
            <w:shd w:val="clear" w:color="auto" w:fill="D9D9D9" w:themeFill="background1" w:themeFillShade="D9"/>
            <w:tcPrChange w:id="394" w:author="Tomáš Šedivec" w:date="2023-07-28T09:53:00Z">
              <w:tcPr>
                <w:tcW w:w="1094" w:type="pct"/>
                <w:shd w:val="clear" w:color="auto" w:fill="D9D9D9" w:themeFill="background1" w:themeFillShade="D9"/>
              </w:tcPr>
            </w:tcPrChange>
          </w:tcPr>
          <w:p w14:paraId="64878B0A" w14:textId="20C7E63D" w:rsidR="006757BF" w:rsidRPr="008D0F1E" w:rsidRDefault="006757BF" w:rsidP="00C309AC">
            <w:pPr>
              <w:keepNext/>
              <w:spacing w:before="40" w:after="40"/>
              <w:jc w:val="left"/>
              <w:rPr>
                <w:rFonts w:eastAsia="Arial,Calibri" w:cs="Arial"/>
                <w:b/>
                <w:bCs/>
              </w:rPr>
            </w:pPr>
            <w:r w:rsidRPr="008D0F1E">
              <w:rPr>
                <w:rFonts w:eastAsia="Arial" w:cs="Arial"/>
              </w:rPr>
              <w:t>Jiný identifikátor</w:t>
            </w:r>
          </w:p>
        </w:tc>
        <w:sdt>
          <w:sdtPr>
            <w:rPr>
              <w:rFonts w:cs="Arial"/>
            </w:rPr>
            <w:id w:val="427633016"/>
            <w:showingPlcHdr/>
            <w:comboBox>
              <w:listItem w:displayText="Ano" w:value="Ano"/>
              <w:listItem w:displayText="Ne" w:value="Ne"/>
            </w:comboBox>
          </w:sdtPr>
          <w:sdtEndPr/>
          <w:sdtContent>
            <w:tc>
              <w:tcPr>
                <w:tcW w:w="1136" w:type="pct"/>
                <w:shd w:val="clear" w:color="auto" w:fill="auto"/>
                <w:tcPrChange w:id="395" w:author="Tomáš Šedivec" w:date="2023-07-28T09:53:00Z">
                  <w:tcPr>
                    <w:tcW w:w="1406" w:type="pct"/>
                    <w:shd w:val="clear" w:color="auto" w:fill="auto"/>
                  </w:tcPr>
                </w:tcPrChange>
              </w:tcPr>
              <w:p w14:paraId="3EEDDEEB" w14:textId="14613D92" w:rsidR="006757BF" w:rsidRPr="008D0F1E" w:rsidRDefault="006757BF" w:rsidP="006757BF">
                <w:pPr>
                  <w:keepNext/>
                  <w:spacing w:before="40" w:after="40"/>
                  <w:jc w:val="left"/>
                  <w:rPr>
                    <w:rFonts w:cs="Arial"/>
                  </w:rPr>
                </w:pPr>
                <w:r w:rsidRPr="008D0F1E">
                  <w:rPr>
                    <w:rStyle w:val="Zstupntext"/>
                    <w:rFonts w:cs="Arial"/>
                    <w:i/>
                    <w:color w:val="FF0000"/>
                  </w:rPr>
                  <w:t>Zvolte položku.</w:t>
                </w:r>
              </w:p>
            </w:tc>
          </w:sdtContent>
        </w:sdt>
        <w:tc>
          <w:tcPr>
            <w:tcW w:w="2216" w:type="pct"/>
            <w:shd w:val="clear" w:color="auto" w:fill="auto"/>
            <w:tcPrChange w:id="396" w:author="Tomáš Šedivec" w:date="2023-07-28T09:53:00Z">
              <w:tcPr>
                <w:tcW w:w="1406" w:type="pct"/>
                <w:shd w:val="clear" w:color="auto" w:fill="auto"/>
              </w:tcPr>
            </w:tcPrChange>
          </w:tcPr>
          <w:p w14:paraId="468DA082" w14:textId="7AA9790F" w:rsidR="006757BF" w:rsidRPr="008D0F1E" w:rsidRDefault="006757BF" w:rsidP="00C309AC">
            <w:pPr>
              <w:keepNext/>
              <w:spacing w:before="40" w:after="40"/>
              <w:jc w:val="left"/>
              <w:rPr>
                <w:rFonts w:eastAsia="Arial" w:cs="Arial"/>
              </w:rPr>
            </w:pPr>
            <w:r w:rsidRPr="008D0F1E">
              <w:rPr>
                <w:rFonts w:eastAsia="Arial" w:cs="Arial"/>
                <w:i/>
                <w:iCs/>
              </w:rPr>
              <w:t>&lt;popište&gt;</w:t>
            </w:r>
          </w:p>
        </w:tc>
      </w:tr>
      <w:tr w:rsidR="006757BF" w:rsidRPr="008D0F1E" w14:paraId="7FFC7385" w14:textId="77777777" w:rsidTr="008C2CDD">
        <w:tblPrEx>
          <w:tblW w:w="5000" w:type="pct"/>
          <w:tblLook w:val="06A0" w:firstRow="1" w:lastRow="0" w:firstColumn="1" w:lastColumn="0" w:noHBand="1" w:noVBand="1"/>
          <w:tblPrExChange w:id="397" w:author="Tomáš Šedivec" w:date="2023-07-28T09:53:00Z">
            <w:tblPrEx>
              <w:tblW w:w="5000" w:type="pct"/>
              <w:tblLook w:val="06A0" w:firstRow="1" w:lastRow="0" w:firstColumn="1" w:lastColumn="0" w:noHBand="1" w:noVBand="1"/>
            </w:tblPrEx>
          </w:tblPrExChange>
        </w:tblPrEx>
        <w:trPr>
          <w:trHeight w:val="1469"/>
          <w:trPrChange w:id="398" w:author="Tomáš Šedivec" w:date="2023-07-28T09:53:00Z">
            <w:trPr>
              <w:trHeight w:val="1469"/>
            </w:trPr>
          </w:trPrChange>
        </w:trPr>
        <w:tc>
          <w:tcPr>
            <w:tcW w:w="1648" w:type="pct"/>
            <w:gridSpan w:val="2"/>
            <w:shd w:val="clear" w:color="auto" w:fill="D9D9D9" w:themeFill="background1" w:themeFillShade="D9"/>
            <w:tcPrChange w:id="399" w:author="Tomáš Šedivec" w:date="2023-07-28T09:53:00Z">
              <w:tcPr>
                <w:tcW w:w="2188" w:type="pct"/>
                <w:gridSpan w:val="2"/>
                <w:shd w:val="clear" w:color="auto" w:fill="D9D9D9" w:themeFill="background1" w:themeFillShade="D9"/>
              </w:tcPr>
            </w:tcPrChange>
          </w:tcPr>
          <w:p w14:paraId="7DBD0CF0" w14:textId="4B9744C8" w:rsidR="006757BF" w:rsidRPr="008D0F1E" w:rsidRDefault="006757BF" w:rsidP="00C309AC">
            <w:pPr>
              <w:keepNext/>
              <w:spacing w:before="40" w:after="40"/>
              <w:jc w:val="left"/>
              <w:rPr>
                <w:rFonts w:eastAsia="Arial,Calibri" w:cs="Arial"/>
                <w:b/>
                <w:bCs/>
              </w:rPr>
            </w:pPr>
            <w:r w:rsidRPr="008D0F1E">
              <w:rPr>
                <w:rFonts w:eastAsia="Arial,Calibri" w:cs="Arial"/>
                <w:b/>
                <w:bCs/>
              </w:rPr>
              <w:t>Předpokládaný počet subjektů údajů dotčených zpracováním osobních údajů v systému (orientační počet osob, jejichž údaje budou v systému zpracovávány)</w:t>
            </w:r>
          </w:p>
        </w:tc>
        <w:tc>
          <w:tcPr>
            <w:tcW w:w="3352" w:type="pct"/>
            <w:gridSpan w:val="2"/>
            <w:shd w:val="clear" w:color="auto" w:fill="auto"/>
            <w:tcPrChange w:id="400" w:author="Tomáš Šedivec" w:date="2023-07-28T09:53:00Z">
              <w:tcPr>
                <w:tcW w:w="2812" w:type="pct"/>
                <w:gridSpan w:val="2"/>
                <w:shd w:val="clear" w:color="auto" w:fill="auto"/>
              </w:tcPr>
            </w:tcPrChange>
          </w:tcPr>
          <w:p w14:paraId="2D7E3D12" w14:textId="77777777" w:rsidR="006757BF" w:rsidRPr="008D0F1E" w:rsidRDefault="006757BF" w:rsidP="00C309AC">
            <w:pPr>
              <w:numPr>
                <w:ilvl w:val="0"/>
                <w:numId w:val="28"/>
              </w:numPr>
              <w:spacing w:after="0"/>
              <w:jc w:val="left"/>
              <w:rPr>
                <w:rFonts w:eastAsia="Times New Roman" w:cs="Arial"/>
                <w:color w:val="FF0000"/>
              </w:rPr>
            </w:pPr>
            <w:r w:rsidRPr="008D0F1E">
              <w:rPr>
                <w:rFonts w:eastAsia="Times New Roman" w:cs="Arial"/>
                <w:color w:val="FF0000"/>
              </w:rPr>
              <w:t>Má-li OVM informační systém, kde jsou zpracovávány údaje více než 50 000 osob, je skoro jisté, že půjde o VIS.</w:t>
            </w:r>
          </w:p>
          <w:p w14:paraId="4C8D48A5" w14:textId="77777777" w:rsidR="006757BF" w:rsidRPr="008D0F1E" w:rsidRDefault="006757BF" w:rsidP="00C309AC">
            <w:pPr>
              <w:numPr>
                <w:ilvl w:val="0"/>
                <w:numId w:val="28"/>
              </w:numPr>
              <w:spacing w:after="0"/>
              <w:jc w:val="left"/>
              <w:rPr>
                <w:rFonts w:eastAsia="Times New Roman" w:cs="Arial"/>
                <w:color w:val="FF0000"/>
              </w:rPr>
            </w:pPr>
            <w:r w:rsidRPr="008D0F1E">
              <w:rPr>
                <w:rFonts w:eastAsia="Times New Roman" w:cs="Arial"/>
                <w:color w:val="FF0000"/>
              </w:rPr>
              <w:t>Má-li organizace informační systém, kde jsou zpracovávány údaje více než 125 000 osob, mohlo by jít o KII, pokud bude naplněno některé z odvětvových kritérií v příloze č. 1 řešeného nařízení.</w:t>
            </w:r>
          </w:p>
          <w:p w14:paraId="4E0F7F70" w14:textId="77777777" w:rsidR="006757BF" w:rsidRPr="008D0F1E" w:rsidRDefault="006757BF" w:rsidP="00C309AC">
            <w:pPr>
              <w:numPr>
                <w:ilvl w:val="0"/>
                <w:numId w:val="28"/>
              </w:numPr>
              <w:spacing w:after="0"/>
              <w:jc w:val="left"/>
              <w:rPr>
                <w:rFonts w:cs="Arial"/>
                <w:color w:val="FF0000"/>
              </w:rPr>
            </w:pPr>
            <w:r w:rsidRPr="008D0F1E">
              <w:rPr>
                <w:rFonts w:eastAsia="Times New Roman" w:cs="Arial"/>
                <w:color w:val="FF0000"/>
              </w:rPr>
              <w:t>Má-li OVM informační systém, kde jsou zpracovávány údaje více než 300 000 osob, půjde vždy o KII.</w:t>
            </w:r>
          </w:p>
          <w:p w14:paraId="0FD49FD2" w14:textId="43AC8FA5" w:rsidR="006757BF" w:rsidRPr="008D0F1E" w:rsidRDefault="006757BF" w:rsidP="00C309AC">
            <w:pPr>
              <w:numPr>
                <w:ilvl w:val="0"/>
                <w:numId w:val="28"/>
              </w:numPr>
              <w:spacing w:after="0"/>
              <w:jc w:val="left"/>
              <w:rPr>
                <w:rFonts w:cs="Arial"/>
                <w:color w:val="FF0000"/>
              </w:rPr>
            </w:pPr>
            <w:r w:rsidRPr="008D0F1E">
              <w:rPr>
                <w:rFonts w:cs="Arial"/>
                <w:color w:val="FF0000"/>
              </w:rPr>
              <w:t>Specificky u provozovatelů základních služeb v oblasti zdravotnictví je pak jedno z dopadových kritérií „</w:t>
            </w:r>
            <w:r w:rsidRPr="008D0F1E">
              <w:rPr>
                <w:rFonts w:cs="Arial"/>
                <w:i/>
                <w:iCs/>
                <w:color w:val="FF0000"/>
              </w:rPr>
              <w:t>kompromitace citlivých osobních údajů o více než 200000 osobách</w:t>
            </w:r>
            <w:r w:rsidRPr="008D0F1E">
              <w:rPr>
                <w:rFonts w:cs="Arial"/>
                <w:color w:val="FF0000"/>
              </w:rPr>
              <w:t>“.</w:t>
            </w:r>
          </w:p>
          <w:p w14:paraId="58A6544A" w14:textId="77777777" w:rsidR="006757BF" w:rsidRPr="008D0F1E" w:rsidRDefault="006757BF" w:rsidP="006757BF">
            <w:pPr>
              <w:keepNext/>
              <w:spacing w:before="40" w:after="40"/>
              <w:jc w:val="left"/>
              <w:rPr>
                <w:rFonts w:cs="Arial"/>
              </w:rPr>
            </w:pPr>
          </w:p>
        </w:tc>
      </w:tr>
      <w:tr w:rsidR="006757BF" w:rsidRPr="008D0F1E" w:rsidDel="008C2CDD" w14:paraId="5AFD009A" w14:textId="606B3A6E" w:rsidTr="00C309AC">
        <w:trPr>
          <w:del w:id="401" w:author="Tomáš Šedivec" w:date="2023-07-28T09:53:00Z"/>
        </w:trPr>
        <w:tc>
          <w:tcPr>
            <w:tcW w:w="5000" w:type="pct"/>
            <w:gridSpan w:val="2"/>
            <w:shd w:val="clear" w:color="auto" w:fill="D9D9D9" w:themeFill="background1" w:themeFillShade="D9"/>
          </w:tcPr>
          <w:p w14:paraId="021AD8D4" w14:textId="3D617FA9" w:rsidR="006757BF" w:rsidRPr="008D0F1E" w:rsidDel="008C2CDD" w:rsidRDefault="006757BF" w:rsidP="00C309AC">
            <w:pPr>
              <w:spacing w:before="40" w:after="40"/>
              <w:jc w:val="left"/>
              <w:rPr>
                <w:del w:id="402" w:author="Tomáš Šedivec" w:date="2023-07-28T09:53:00Z"/>
                <w:rFonts w:eastAsia="Arial,Calibri" w:cs="Arial"/>
                <w:b/>
                <w:bCs/>
                <w:highlight w:val="yellow"/>
              </w:rPr>
            </w:pPr>
            <w:del w:id="403" w:author="Tomáš Šedivec" w:date="2023-07-28T09:53:00Z">
              <w:r w:rsidRPr="008D0F1E" w:rsidDel="008C2CDD">
                <w:rPr>
                  <w:rFonts w:eastAsia="Arial,Calibri" w:cs="Arial"/>
                  <w:b/>
                  <w:bCs/>
                </w:rPr>
                <w:delText>Způsoby zavedení základních principů práce s osobními a citlivými údaji dle GDPR a zákona o zpracování osobních údajů</w:delText>
              </w:r>
            </w:del>
          </w:p>
        </w:tc>
      </w:tr>
      <w:tr w:rsidR="006757BF" w:rsidRPr="008D0F1E" w:rsidDel="008C2CDD" w14:paraId="216431F4" w14:textId="682E1EA5" w:rsidTr="008C2CDD">
        <w:tblPrEx>
          <w:tblW w:w="5000" w:type="pct"/>
          <w:tblLook w:val="06A0" w:firstRow="1" w:lastRow="0" w:firstColumn="1" w:lastColumn="0" w:noHBand="1" w:noVBand="1"/>
          <w:tblPrExChange w:id="404" w:author="Tomáš Šedivec" w:date="2023-07-28T09:53:00Z">
            <w:tblPrEx>
              <w:tblW w:w="5000" w:type="pct"/>
              <w:tblLook w:val="06A0" w:firstRow="1" w:lastRow="0" w:firstColumn="1" w:lastColumn="0" w:noHBand="1" w:noVBand="1"/>
            </w:tblPrEx>
          </w:tblPrExChange>
        </w:tblPrEx>
        <w:trPr>
          <w:del w:id="405" w:author="Tomáš Šedivec" w:date="2023-07-28T09:53:00Z"/>
        </w:trPr>
        <w:tc>
          <w:tcPr>
            <w:tcW w:w="1648" w:type="pct"/>
            <w:shd w:val="clear" w:color="auto" w:fill="D9D9D9" w:themeFill="background1" w:themeFillShade="D9"/>
            <w:tcPrChange w:id="406" w:author="Tomáš Šedivec" w:date="2023-07-28T09:53:00Z">
              <w:tcPr>
                <w:tcW w:w="2188" w:type="pct"/>
                <w:shd w:val="clear" w:color="auto" w:fill="D9D9D9" w:themeFill="background1" w:themeFillShade="D9"/>
              </w:tcPr>
            </w:tcPrChange>
          </w:tcPr>
          <w:p w14:paraId="370CE7A5" w14:textId="730C79CC" w:rsidR="006757BF" w:rsidRPr="008D0F1E" w:rsidDel="008C2CDD" w:rsidRDefault="006757BF" w:rsidP="00C309AC">
            <w:pPr>
              <w:spacing w:before="40" w:after="40"/>
              <w:jc w:val="left"/>
              <w:rPr>
                <w:del w:id="407" w:author="Tomáš Šedivec" w:date="2023-07-28T09:53:00Z"/>
                <w:rFonts w:eastAsia="Arial,Calibri" w:cs="Arial"/>
                <w:b/>
                <w:bCs/>
              </w:rPr>
            </w:pPr>
            <w:del w:id="408" w:author="Tomáš Šedivec" w:date="2023-07-28T09:53:00Z">
              <w:r w:rsidRPr="008D0F1E" w:rsidDel="008C2CDD">
                <w:rPr>
                  <w:rFonts w:eastAsia="Arial,Calibri" w:cs="Arial"/>
                  <w:b/>
                  <w:bCs/>
                </w:rPr>
                <w:delText>Zabezpečení zpracování:</w:delText>
              </w:r>
            </w:del>
          </w:p>
        </w:tc>
        <w:tc>
          <w:tcPr>
            <w:tcW w:w="3352" w:type="pct"/>
            <w:shd w:val="clear" w:color="auto" w:fill="auto"/>
            <w:tcPrChange w:id="409" w:author="Tomáš Šedivec" w:date="2023-07-28T09:53:00Z">
              <w:tcPr>
                <w:tcW w:w="2812" w:type="pct"/>
                <w:shd w:val="clear" w:color="auto" w:fill="auto"/>
              </w:tcPr>
            </w:tcPrChange>
          </w:tcPr>
          <w:p w14:paraId="051F6B4E" w14:textId="41E42361" w:rsidR="006757BF" w:rsidRPr="008D0F1E" w:rsidDel="008C2CDD" w:rsidRDefault="006757BF" w:rsidP="00C309AC">
            <w:pPr>
              <w:spacing w:before="40" w:after="40"/>
              <w:jc w:val="left"/>
              <w:rPr>
                <w:del w:id="410" w:author="Tomáš Šedivec" w:date="2023-07-28T09:53:00Z"/>
                <w:rFonts w:eastAsia="Arial,Calibri" w:cs="Arial"/>
              </w:rPr>
            </w:pPr>
            <w:del w:id="411" w:author="Tomáš Šedivec" w:date="2023-07-28T09:53:00Z">
              <w:r w:rsidRPr="008D0F1E" w:rsidDel="008C2CDD">
                <w:rPr>
                  <w:rFonts w:eastAsia="Arial,Calibri" w:cs="Arial"/>
                  <w:color w:val="FF0000"/>
                </w:rPr>
                <w:delText>&lt;vysvětlete využití: pseudonymizace, šifrování, integrity, důvěryhodnosti apod. dle článku 32 GDPR&gt;</w:delText>
              </w:r>
            </w:del>
          </w:p>
        </w:tc>
      </w:tr>
      <w:tr w:rsidR="006757BF" w:rsidRPr="008D0F1E" w:rsidDel="008C2CDD" w14:paraId="3CB28C0A" w14:textId="1DD99DB3" w:rsidTr="008C2CDD">
        <w:tblPrEx>
          <w:tblW w:w="5000" w:type="pct"/>
          <w:tblLook w:val="06A0" w:firstRow="1" w:lastRow="0" w:firstColumn="1" w:lastColumn="0" w:noHBand="1" w:noVBand="1"/>
          <w:tblPrExChange w:id="412" w:author="Tomáš Šedivec" w:date="2023-07-28T09:53:00Z">
            <w:tblPrEx>
              <w:tblW w:w="5000" w:type="pct"/>
              <w:tblLook w:val="06A0" w:firstRow="1" w:lastRow="0" w:firstColumn="1" w:lastColumn="0" w:noHBand="1" w:noVBand="1"/>
            </w:tblPrEx>
          </w:tblPrExChange>
        </w:tblPrEx>
        <w:trPr>
          <w:del w:id="413" w:author="Tomáš Šedivec" w:date="2023-07-28T09:53:00Z"/>
        </w:trPr>
        <w:tc>
          <w:tcPr>
            <w:tcW w:w="1648" w:type="pct"/>
            <w:shd w:val="clear" w:color="auto" w:fill="D9D9D9" w:themeFill="background1" w:themeFillShade="D9"/>
            <w:tcPrChange w:id="414" w:author="Tomáš Šedivec" w:date="2023-07-28T09:53:00Z">
              <w:tcPr>
                <w:tcW w:w="2188" w:type="pct"/>
                <w:shd w:val="clear" w:color="auto" w:fill="D9D9D9" w:themeFill="background1" w:themeFillShade="D9"/>
              </w:tcPr>
            </w:tcPrChange>
          </w:tcPr>
          <w:p w14:paraId="1BDD3456" w14:textId="1B1E7A5D" w:rsidR="006757BF" w:rsidRPr="008D0F1E" w:rsidDel="008C2CDD" w:rsidRDefault="006757BF" w:rsidP="00C309AC">
            <w:pPr>
              <w:spacing w:before="40" w:after="40"/>
              <w:jc w:val="left"/>
              <w:rPr>
                <w:del w:id="415" w:author="Tomáš Šedivec" w:date="2023-07-28T09:53:00Z"/>
                <w:rFonts w:eastAsia="Arial,Calibri" w:cs="Arial"/>
                <w:b/>
                <w:bCs/>
              </w:rPr>
            </w:pPr>
            <w:del w:id="416" w:author="Tomáš Šedivec" w:date="2023-07-28T09:53:00Z">
              <w:r w:rsidRPr="008D0F1E" w:rsidDel="008C2CDD">
                <w:rPr>
                  <w:rFonts w:eastAsia="Arial,Calibri" w:cs="Arial"/>
                  <w:b/>
                  <w:bCs/>
                </w:rPr>
                <w:delText>Logování přístupů k osobním a citlivým údajům:</w:delText>
              </w:r>
            </w:del>
          </w:p>
        </w:tc>
        <w:tc>
          <w:tcPr>
            <w:tcW w:w="3352" w:type="pct"/>
            <w:shd w:val="clear" w:color="auto" w:fill="auto"/>
            <w:tcPrChange w:id="417" w:author="Tomáš Šedivec" w:date="2023-07-28T09:53:00Z">
              <w:tcPr>
                <w:tcW w:w="2812" w:type="pct"/>
                <w:shd w:val="clear" w:color="auto" w:fill="auto"/>
              </w:tcPr>
            </w:tcPrChange>
          </w:tcPr>
          <w:p w14:paraId="102D80CA" w14:textId="3926BAD0" w:rsidR="006757BF" w:rsidRPr="008D0F1E" w:rsidDel="008C2CDD" w:rsidRDefault="006757BF" w:rsidP="00C309AC">
            <w:pPr>
              <w:spacing w:before="40" w:after="40"/>
              <w:jc w:val="left"/>
              <w:rPr>
                <w:del w:id="418" w:author="Tomáš Šedivec" w:date="2023-07-28T09:53:00Z"/>
                <w:rFonts w:eastAsia="Arial,Calibri" w:cs="Arial"/>
              </w:rPr>
            </w:pPr>
            <w:del w:id="419" w:author="Tomáš Šedivec" w:date="2023-07-28T09:53:00Z">
              <w:r w:rsidRPr="008D0F1E" w:rsidDel="008C2CDD">
                <w:rPr>
                  <w:rFonts w:eastAsia="Arial,Calibri" w:cs="Arial"/>
                  <w:color w:val="FF0000"/>
                </w:rPr>
                <w:delText>&lt;vysvětlete zajištění logování přístupů k osobním a citlivým údajům včetně následného prokazování v rámci bezpečnostních auditů&gt;</w:delText>
              </w:r>
            </w:del>
          </w:p>
        </w:tc>
      </w:tr>
      <w:tr w:rsidR="006757BF" w:rsidRPr="008D0F1E" w:rsidDel="008C2CDD" w14:paraId="2A07371D" w14:textId="46272D08" w:rsidTr="008C2CDD">
        <w:tblPrEx>
          <w:tblW w:w="5000" w:type="pct"/>
          <w:tblLook w:val="06A0" w:firstRow="1" w:lastRow="0" w:firstColumn="1" w:lastColumn="0" w:noHBand="1" w:noVBand="1"/>
          <w:tblPrExChange w:id="420" w:author="Tomáš Šedivec" w:date="2023-07-28T09:53:00Z">
            <w:tblPrEx>
              <w:tblW w:w="5000" w:type="pct"/>
              <w:tblLook w:val="06A0" w:firstRow="1" w:lastRow="0" w:firstColumn="1" w:lastColumn="0" w:noHBand="1" w:noVBand="1"/>
            </w:tblPrEx>
          </w:tblPrExChange>
        </w:tblPrEx>
        <w:trPr>
          <w:del w:id="421" w:author="Tomáš Šedivec" w:date="2023-07-28T09:53:00Z"/>
        </w:trPr>
        <w:tc>
          <w:tcPr>
            <w:tcW w:w="1648" w:type="pct"/>
            <w:shd w:val="clear" w:color="auto" w:fill="D9D9D9" w:themeFill="background1" w:themeFillShade="D9"/>
            <w:tcPrChange w:id="422" w:author="Tomáš Šedivec" w:date="2023-07-28T09:53:00Z">
              <w:tcPr>
                <w:tcW w:w="2188" w:type="pct"/>
                <w:shd w:val="clear" w:color="auto" w:fill="D9D9D9" w:themeFill="background1" w:themeFillShade="D9"/>
              </w:tcPr>
            </w:tcPrChange>
          </w:tcPr>
          <w:p w14:paraId="593FE415" w14:textId="12673690" w:rsidR="006757BF" w:rsidRPr="008D0F1E" w:rsidDel="008C2CDD" w:rsidRDefault="006757BF" w:rsidP="00C309AC">
            <w:pPr>
              <w:spacing w:before="40" w:after="40"/>
              <w:jc w:val="left"/>
              <w:rPr>
                <w:del w:id="423" w:author="Tomáš Šedivec" w:date="2023-07-28T09:53:00Z"/>
                <w:rFonts w:eastAsia="Arial,Calibri" w:cs="Arial"/>
                <w:b/>
                <w:bCs/>
              </w:rPr>
            </w:pPr>
            <w:del w:id="424" w:author="Tomáš Šedivec" w:date="2023-07-28T09:53:00Z">
              <w:r w:rsidRPr="008D0F1E" w:rsidDel="008C2CDD">
                <w:rPr>
                  <w:rFonts w:eastAsia="Arial,Calibri" w:cs="Arial"/>
                  <w:b/>
                  <w:bCs/>
                </w:rPr>
                <w:delText xml:space="preserve">Používáte nakládání s osobními údaji na základě doloženého souhlasu subjektu údajů: </w:delText>
              </w:r>
            </w:del>
          </w:p>
        </w:tc>
        <w:tc>
          <w:tcPr>
            <w:tcW w:w="3352" w:type="pct"/>
            <w:shd w:val="clear" w:color="auto" w:fill="auto"/>
            <w:tcPrChange w:id="425" w:author="Tomáš Šedivec" w:date="2023-07-28T09:53:00Z">
              <w:tcPr>
                <w:tcW w:w="2812" w:type="pct"/>
                <w:shd w:val="clear" w:color="auto" w:fill="auto"/>
              </w:tcPr>
            </w:tcPrChange>
          </w:tcPr>
          <w:p w14:paraId="031DD1D3" w14:textId="00688E49" w:rsidR="006757BF" w:rsidRPr="008D0F1E" w:rsidDel="008C2CDD" w:rsidRDefault="006757BF" w:rsidP="00C309AC">
            <w:pPr>
              <w:spacing w:before="40" w:after="40"/>
              <w:jc w:val="left"/>
              <w:rPr>
                <w:del w:id="426" w:author="Tomáš Šedivec" w:date="2023-07-28T09:53:00Z"/>
                <w:rFonts w:eastAsia="Arial,Calibri" w:cs="Arial"/>
                <w:color w:val="FF0000"/>
              </w:rPr>
            </w:pPr>
            <w:del w:id="427" w:author="Tomáš Šedivec" w:date="2023-07-28T09:53:00Z">
              <w:r w:rsidRPr="008D0F1E" w:rsidDel="008C2CDD">
                <w:rPr>
                  <w:rFonts w:eastAsia="Arial,Calibri" w:cs="Arial"/>
                  <w:color w:val="FF0000"/>
                </w:rPr>
                <w:delText>&lt;</w:delText>
              </w:r>
              <w:r w:rsidRPr="008D0F1E" w:rsidDel="008C2CDD">
                <w:rPr>
                  <w:rFonts w:cs="Arial"/>
                  <w:color w:val="FF0000"/>
                </w:rPr>
                <w:delText>v</w:delText>
              </w:r>
              <w:r w:rsidRPr="008D0F1E" w:rsidDel="008C2CDD">
                <w:rPr>
                  <w:rFonts w:eastAsia="Arial,Calibri" w:cs="Arial"/>
                  <w:color w:val="FF0000"/>
                </w:rPr>
                <w:delText>ypište seznam a důvod&gt;</w:delText>
              </w:r>
            </w:del>
          </w:p>
        </w:tc>
      </w:tr>
      <w:tr w:rsidR="006757BF" w:rsidRPr="008D0F1E" w:rsidDel="008C2CDD" w14:paraId="2DB9ABCF" w14:textId="05DD8E47" w:rsidTr="008C2CDD">
        <w:tblPrEx>
          <w:tblW w:w="5000" w:type="pct"/>
          <w:tblLook w:val="06A0" w:firstRow="1" w:lastRow="0" w:firstColumn="1" w:lastColumn="0" w:noHBand="1" w:noVBand="1"/>
          <w:tblPrExChange w:id="428" w:author="Tomáš Šedivec" w:date="2023-07-28T09:53:00Z">
            <w:tblPrEx>
              <w:tblW w:w="5000" w:type="pct"/>
              <w:tblLook w:val="06A0" w:firstRow="1" w:lastRow="0" w:firstColumn="1" w:lastColumn="0" w:noHBand="1" w:noVBand="1"/>
            </w:tblPrEx>
          </w:tblPrExChange>
        </w:tblPrEx>
        <w:trPr>
          <w:del w:id="429" w:author="Tomáš Šedivec" w:date="2023-07-28T09:53:00Z"/>
        </w:trPr>
        <w:tc>
          <w:tcPr>
            <w:tcW w:w="1648" w:type="pct"/>
            <w:shd w:val="clear" w:color="auto" w:fill="D9D9D9" w:themeFill="background1" w:themeFillShade="D9"/>
            <w:tcPrChange w:id="430" w:author="Tomáš Šedivec" w:date="2023-07-28T09:53:00Z">
              <w:tcPr>
                <w:tcW w:w="2188" w:type="pct"/>
                <w:shd w:val="clear" w:color="auto" w:fill="D9D9D9" w:themeFill="background1" w:themeFillShade="D9"/>
              </w:tcPr>
            </w:tcPrChange>
          </w:tcPr>
          <w:p w14:paraId="28B3407D" w14:textId="630349AB" w:rsidR="006757BF" w:rsidRPr="008D0F1E" w:rsidDel="008C2CDD" w:rsidRDefault="006757BF" w:rsidP="00C309AC">
            <w:pPr>
              <w:spacing w:before="40" w:after="40"/>
              <w:jc w:val="left"/>
              <w:rPr>
                <w:del w:id="431" w:author="Tomáš Šedivec" w:date="2023-07-28T09:53:00Z"/>
                <w:rFonts w:eastAsia="Arial,Calibri" w:cs="Arial"/>
                <w:b/>
                <w:bCs/>
              </w:rPr>
            </w:pPr>
            <w:del w:id="432" w:author="Tomáš Šedivec" w:date="2023-07-28T09:53:00Z">
              <w:r w:rsidRPr="008D0F1E" w:rsidDel="008C2CDD">
                <w:rPr>
                  <w:rFonts w:eastAsia="Arial,Calibri" w:cs="Arial"/>
                  <w:b/>
                  <w:bCs/>
                </w:rPr>
                <w:delText>Ostatní:</w:delText>
              </w:r>
            </w:del>
          </w:p>
        </w:tc>
        <w:tc>
          <w:tcPr>
            <w:tcW w:w="3352" w:type="pct"/>
            <w:shd w:val="clear" w:color="auto" w:fill="auto"/>
            <w:tcPrChange w:id="433" w:author="Tomáš Šedivec" w:date="2023-07-28T09:53:00Z">
              <w:tcPr>
                <w:tcW w:w="2812" w:type="pct"/>
                <w:shd w:val="clear" w:color="auto" w:fill="auto"/>
              </w:tcPr>
            </w:tcPrChange>
          </w:tcPr>
          <w:p w14:paraId="7FBDC19D" w14:textId="54B6DA32" w:rsidR="006757BF" w:rsidRPr="008D0F1E" w:rsidDel="008C2CDD" w:rsidRDefault="006757BF" w:rsidP="00C309AC">
            <w:pPr>
              <w:spacing w:before="40" w:after="40"/>
              <w:jc w:val="left"/>
              <w:rPr>
                <w:del w:id="434" w:author="Tomáš Šedivec" w:date="2023-07-28T09:53:00Z"/>
                <w:rFonts w:eastAsia="Arial,Calibri" w:cs="Arial"/>
              </w:rPr>
            </w:pPr>
            <w:del w:id="435" w:author="Tomáš Šedivec" w:date="2023-07-28T09:53:00Z">
              <w:r w:rsidRPr="008D0F1E" w:rsidDel="008C2CDD">
                <w:rPr>
                  <w:rFonts w:eastAsia="Arial,Calibri" w:cs="Arial"/>
                  <w:color w:val="FF0000"/>
                </w:rPr>
                <w:delText>&lt;případně vysvětlete další připravenost na práva dle GDPR nebo jejich neaplikovatelnost pro tento projekt&gt;</w:delText>
              </w:r>
            </w:del>
          </w:p>
        </w:tc>
      </w:tr>
    </w:tbl>
    <w:p w14:paraId="4700DCC5"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4A7FBD45" w14:textId="77777777" w:rsidTr="55E026C1">
        <w:trPr>
          <w:tblHeader/>
        </w:trPr>
        <w:tc>
          <w:tcPr>
            <w:tcW w:w="5000" w:type="pct"/>
            <w:shd w:val="clear" w:color="auto" w:fill="CEEBF3"/>
          </w:tcPr>
          <w:p w14:paraId="072250BB" w14:textId="56856DC3" w:rsidR="00AF4DD9" w:rsidRPr="008D0F1E" w:rsidRDefault="00AF4DD9" w:rsidP="00C309AC">
            <w:pPr>
              <w:keepNext/>
              <w:spacing w:before="40" w:after="40"/>
              <w:jc w:val="left"/>
              <w:rPr>
                <w:rFonts w:eastAsia="Arial,Calibri" w:cs="Arial"/>
              </w:rPr>
            </w:pPr>
            <w:bookmarkStart w:id="436" w:name="_Toc457998965"/>
            <w:bookmarkStart w:id="437" w:name="_Toc457999629"/>
            <w:bookmarkStart w:id="438" w:name="_Toc509581678"/>
            <w:bookmarkStart w:id="439" w:name="_Toc513797148"/>
            <w:bookmarkEnd w:id="436"/>
            <w:bookmarkEnd w:id="43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440" w:author="Tomáš Šedivec" w:date="2023-07-27T16:35:00Z">
              <w:r w:rsidR="003B7E6C">
                <w:rPr>
                  <w:rFonts w:cs="Arial"/>
                  <w:noProof/>
                </w:rPr>
                <w:t>28</w:t>
              </w:r>
            </w:ins>
            <w:del w:id="441" w:author="Tomáš Šedivec" w:date="2023-06-30T14:05:00Z">
              <w:r w:rsidR="006A3BBA" w:rsidDel="00871156">
                <w:rPr>
                  <w:rFonts w:cs="Arial"/>
                  <w:noProof/>
                </w:rPr>
                <w:delText>27</w:delText>
              </w:r>
            </w:del>
            <w:r w:rsidRPr="008D0F1E">
              <w:rPr>
                <w:rFonts w:cs="Arial"/>
              </w:rPr>
              <w:fldChar w:fldCharType="end"/>
            </w:r>
            <w:r w:rsidRPr="008D0F1E">
              <w:rPr>
                <w:rFonts w:eastAsia="Arial" w:cs="Arial"/>
              </w:rPr>
              <w:t xml:space="preserve">: </w:t>
            </w:r>
            <w:r w:rsidRPr="008D0F1E">
              <w:rPr>
                <w:rFonts w:eastAsia="Arial,Calibri" w:cs="Arial"/>
                <w:b/>
                <w:bCs/>
              </w:rPr>
              <w:t>Vysvětlení v kontextu datové architektury úřadu</w:t>
            </w:r>
            <w:bookmarkEnd w:id="438"/>
            <w:bookmarkEnd w:id="439"/>
          </w:p>
        </w:tc>
      </w:tr>
      <w:tr w:rsidR="00AF4DD9" w:rsidRPr="008D0F1E" w14:paraId="35A43307" w14:textId="77777777" w:rsidTr="55E026C1">
        <w:tc>
          <w:tcPr>
            <w:tcW w:w="5000" w:type="pct"/>
            <w:shd w:val="clear" w:color="auto" w:fill="D9D9D9" w:themeFill="background1" w:themeFillShade="D9"/>
          </w:tcPr>
          <w:p w14:paraId="218CE7C5" w14:textId="77777777" w:rsidR="00AF4DD9" w:rsidRPr="008D0F1E" w:rsidRDefault="00AF4DD9" w:rsidP="00C309AC">
            <w:pPr>
              <w:pStyle w:val="Odstavecseseznamem"/>
              <w:numPr>
                <w:ilvl w:val="0"/>
                <w:numId w:val="9"/>
              </w:numPr>
              <w:spacing w:before="40" w:after="40"/>
              <w:jc w:val="left"/>
              <w:rPr>
                <w:rFonts w:eastAsia="Arial,Calibri" w:cs="Arial"/>
              </w:rPr>
            </w:pPr>
            <w:r w:rsidRPr="008D0F1E">
              <w:rPr>
                <w:rFonts w:eastAsia="Arial" w:cs="Arial"/>
                <w:b/>
              </w:rPr>
              <w:t>jaké k projektu existují či vznikají duplicity?</w:t>
            </w:r>
          </w:p>
        </w:tc>
      </w:tr>
      <w:tr w:rsidR="00AF4DD9" w:rsidRPr="008D0F1E" w14:paraId="6488B2A4" w14:textId="77777777" w:rsidTr="55E026C1">
        <w:tc>
          <w:tcPr>
            <w:tcW w:w="5000" w:type="pct"/>
            <w:shd w:val="clear" w:color="auto" w:fill="auto"/>
          </w:tcPr>
          <w:p w14:paraId="774671CD" w14:textId="12EEB9CE" w:rsidR="00792F42" w:rsidRPr="008D0F1E" w:rsidRDefault="00792F42" w:rsidP="00C37272">
            <w:pPr>
              <w:keepNext/>
              <w:spacing w:before="40" w:after="40"/>
              <w:ind w:left="360"/>
              <w:jc w:val="left"/>
              <w:rPr>
                <w:rFonts w:cs="Arial"/>
                <w:b/>
                <w:bCs/>
              </w:rPr>
            </w:pPr>
          </w:p>
        </w:tc>
      </w:tr>
      <w:tr w:rsidR="00AF4DD9" w:rsidRPr="008D0F1E" w14:paraId="32614A59" w14:textId="77777777" w:rsidTr="55E026C1">
        <w:tc>
          <w:tcPr>
            <w:tcW w:w="5000" w:type="pct"/>
            <w:shd w:val="clear" w:color="auto" w:fill="D9D9D9" w:themeFill="background1" w:themeFillShade="D9"/>
          </w:tcPr>
          <w:p w14:paraId="6B3A3071" w14:textId="77777777" w:rsidR="00AF4DD9" w:rsidRPr="008D0F1E" w:rsidRDefault="00AF4DD9" w:rsidP="00C309AC">
            <w:pPr>
              <w:pStyle w:val="Odstavecseseznamem"/>
              <w:keepNext/>
              <w:numPr>
                <w:ilvl w:val="0"/>
                <w:numId w:val="9"/>
              </w:numPr>
              <w:spacing w:before="40" w:after="40"/>
              <w:jc w:val="left"/>
              <w:rPr>
                <w:rFonts w:eastAsia="Arial" w:cs="Arial"/>
                <w:b/>
              </w:rPr>
            </w:pPr>
            <w:r w:rsidRPr="008D0F1E">
              <w:rPr>
                <w:rFonts w:eastAsia="Arial" w:cs="Arial"/>
                <w:b/>
              </w:rPr>
              <w:t>jsou využity všechny sdílené služby?</w:t>
            </w:r>
          </w:p>
        </w:tc>
      </w:tr>
      <w:tr w:rsidR="00AF4DD9" w:rsidRPr="008D0F1E" w14:paraId="6F5CEC69" w14:textId="77777777" w:rsidTr="55E026C1">
        <w:tc>
          <w:tcPr>
            <w:tcW w:w="5000" w:type="pct"/>
            <w:shd w:val="clear" w:color="auto" w:fill="auto"/>
          </w:tcPr>
          <w:p w14:paraId="596E165E" w14:textId="05EC9EE0" w:rsidR="00792F42" w:rsidRPr="008D0F1E" w:rsidRDefault="00792F42" w:rsidP="00C37272">
            <w:pPr>
              <w:keepNext/>
              <w:spacing w:before="40" w:after="40"/>
              <w:ind w:left="360"/>
              <w:jc w:val="left"/>
              <w:rPr>
                <w:rFonts w:cs="Arial"/>
                <w:b/>
                <w:bCs/>
              </w:rPr>
            </w:pPr>
          </w:p>
        </w:tc>
      </w:tr>
      <w:tr w:rsidR="00AF4DD9" w:rsidRPr="008D0F1E" w14:paraId="567B81E3" w14:textId="77777777" w:rsidTr="55E026C1">
        <w:tc>
          <w:tcPr>
            <w:tcW w:w="5000" w:type="pct"/>
            <w:shd w:val="clear" w:color="auto" w:fill="D9D9D9" w:themeFill="background1" w:themeFillShade="D9"/>
          </w:tcPr>
          <w:p w14:paraId="5AE6774C"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Vysvětlení datové architektury </w:t>
            </w:r>
            <w:r w:rsidRPr="008D0F1E">
              <w:rPr>
                <w:rFonts w:eastAsia="Arial" w:cs="Arial"/>
                <w:b/>
                <w:bCs/>
              </w:rPr>
              <w:t>projektu</w:t>
            </w:r>
            <w:r w:rsidRPr="008D0F1E">
              <w:rPr>
                <w:rFonts w:eastAsia="Arial,Calibri" w:cs="Arial"/>
                <w:b/>
                <w:bCs/>
              </w:rPr>
              <w:t>:</w:t>
            </w:r>
          </w:p>
        </w:tc>
      </w:tr>
      <w:tr w:rsidR="00AF4DD9" w:rsidRPr="008D0F1E" w14:paraId="48282464" w14:textId="77777777" w:rsidTr="55E026C1">
        <w:tc>
          <w:tcPr>
            <w:tcW w:w="5000" w:type="pct"/>
          </w:tcPr>
          <w:p w14:paraId="24FC9445" w14:textId="77777777" w:rsidR="00AF4DD9" w:rsidRPr="008D0F1E" w:rsidRDefault="00AF4DD9" w:rsidP="00C37272">
            <w:pPr>
              <w:spacing w:before="40" w:after="40"/>
              <w:jc w:val="left"/>
              <w:rPr>
                <w:rFonts w:eastAsia="Calibri" w:cs="Arial"/>
                <w:szCs w:val="20"/>
              </w:rPr>
            </w:pPr>
          </w:p>
          <w:p w14:paraId="55BB056E" w14:textId="77777777" w:rsidR="00792F42" w:rsidRPr="008D0F1E" w:rsidRDefault="00792F42" w:rsidP="00C37272">
            <w:pPr>
              <w:spacing w:before="40" w:after="40"/>
              <w:jc w:val="left"/>
              <w:rPr>
                <w:rFonts w:eastAsia="Calibri" w:cs="Arial"/>
                <w:szCs w:val="20"/>
              </w:rPr>
            </w:pPr>
          </w:p>
          <w:p w14:paraId="5B32D527" w14:textId="463AB83E" w:rsidR="00E10A0E" w:rsidRPr="008D0F1E" w:rsidRDefault="00E10A0E" w:rsidP="00C37272">
            <w:pPr>
              <w:spacing w:before="40" w:after="40"/>
              <w:jc w:val="left"/>
              <w:rPr>
                <w:rFonts w:eastAsia="Calibri" w:cs="Arial"/>
                <w:szCs w:val="20"/>
              </w:rPr>
            </w:pPr>
          </w:p>
        </w:tc>
      </w:tr>
    </w:tbl>
    <w:p w14:paraId="4708E765" w14:textId="77777777" w:rsidR="00AF4DD9" w:rsidRDefault="00AF4DD9" w:rsidP="00E75A06">
      <w:pPr>
        <w:pStyle w:val="MVHeading3"/>
        <w:rPr>
          <w:ins w:id="442" w:author="Tomáš Šedivec" w:date="2023-07-27T16:31:00Z"/>
        </w:rPr>
      </w:pPr>
      <w:bookmarkStart w:id="443" w:name="_Toc465074591"/>
      <w:bookmarkStart w:id="444" w:name="_Toc22220536"/>
      <w:r w:rsidRPr="008D0F1E">
        <w:t>Technologická architektura – vrstva IT technologie (HW a SW)</w:t>
      </w:r>
      <w:bookmarkEnd w:id="360"/>
      <w:bookmarkEnd w:id="361"/>
      <w:bookmarkEnd w:id="443"/>
      <w:bookmarkEnd w:id="444"/>
    </w:p>
    <w:tbl>
      <w:tblPr>
        <w:tblStyle w:val="Mkatabulky"/>
        <w:tblW w:w="5000" w:type="pct"/>
        <w:tblLook w:val="06A0" w:firstRow="1" w:lastRow="0" w:firstColumn="1" w:lastColumn="0" w:noHBand="1" w:noVBand="1"/>
      </w:tblPr>
      <w:tblGrid>
        <w:gridCol w:w="9035"/>
        <w:gridCol w:w="2293"/>
      </w:tblGrid>
      <w:tr w:rsidR="00655AFA" w:rsidRPr="008D0F1E" w14:paraId="6504A24E" w14:textId="77777777" w:rsidTr="00BD21CA">
        <w:trPr>
          <w:tblHeader/>
          <w:ins w:id="445" w:author="Tomáš Šedivec" w:date="2023-07-27T16:31:00Z"/>
        </w:trPr>
        <w:tc>
          <w:tcPr>
            <w:tcW w:w="5000" w:type="pct"/>
            <w:gridSpan w:val="2"/>
            <w:shd w:val="clear" w:color="auto" w:fill="CEEBF3"/>
          </w:tcPr>
          <w:p w14:paraId="2F76360F" w14:textId="7DC0CA20" w:rsidR="00655AFA" w:rsidRPr="008D0F1E" w:rsidRDefault="00655AFA" w:rsidP="00BD21CA">
            <w:pPr>
              <w:keepNext/>
              <w:spacing w:before="40" w:after="40"/>
              <w:jc w:val="left"/>
              <w:rPr>
                <w:ins w:id="446" w:author="Tomáš Šedivec" w:date="2023-07-27T16:31:00Z"/>
                <w:rFonts w:eastAsia="Arial" w:cs="Arial"/>
              </w:rPr>
            </w:pPr>
            <w:ins w:id="447" w:author="Tomáš Šedivec" w:date="2023-07-27T16:31:00Z">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ns w:id="448" w:author="Tomáš Šedivec" w:date="2023-07-27T16:35:00Z">
              <w:r w:rsidR="003B7E6C">
                <w:rPr>
                  <w:rFonts w:cs="Arial"/>
                  <w:noProof/>
                </w:rPr>
                <w:t>29</w:t>
              </w:r>
            </w:ins>
            <w:ins w:id="449" w:author="Tomáš Šedivec" w:date="2023-07-27T16:31:00Z">
              <w:r w:rsidRPr="008D0F1E">
                <w:rPr>
                  <w:rFonts w:cs="Arial"/>
                </w:rPr>
                <w:fldChar w:fldCharType="end"/>
              </w:r>
              <w:r w:rsidRPr="008D0F1E">
                <w:rPr>
                  <w:rFonts w:eastAsia="Arial" w:cs="Arial"/>
                </w:rPr>
                <w:t xml:space="preserve">: </w:t>
              </w:r>
              <w:r>
                <w:rPr>
                  <w:rFonts w:eastAsia="Arial" w:cs="Arial"/>
                  <w:b/>
                  <w:bCs/>
                </w:rPr>
                <w:t>Nevyplnění tabulky</w:t>
              </w:r>
              <w:r w:rsidR="003B7E6C">
                <w:rPr>
                  <w:rFonts w:eastAsia="Arial" w:cs="Arial"/>
                  <w:b/>
                  <w:bCs/>
                </w:rPr>
                <w:t xml:space="preserve"> a diagramů</w:t>
              </w:r>
            </w:ins>
          </w:p>
        </w:tc>
      </w:tr>
      <w:tr w:rsidR="00655AFA" w:rsidRPr="008D0F1E" w14:paraId="6CFCE758" w14:textId="77777777" w:rsidTr="00BD21CA">
        <w:trPr>
          <w:trHeight w:val="615"/>
          <w:ins w:id="450" w:author="Tomáš Šedivec" w:date="2023-07-27T16:31:00Z"/>
        </w:trPr>
        <w:tc>
          <w:tcPr>
            <w:tcW w:w="3988" w:type="pct"/>
          </w:tcPr>
          <w:p w14:paraId="7DD387C3" w14:textId="774C6A8E" w:rsidR="00655AFA" w:rsidRPr="008D0F1E" w:rsidRDefault="00655AFA" w:rsidP="00BD21CA">
            <w:pPr>
              <w:spacing w:before="40" w:after="40"/>
              <w:jc w:val="left"/>
              <w:rPr>
                <w:ins w:id="451" w:author="Tomáš Šedivec" w:date="2023-07-27T16:31:00Z"/>
                <w:rFonts w:eastAsia="Calibri" w:cs="Arial"/>
              </w:rPr>
            </w:pPr>
            <w:ins w:id="452" w:author="Tomáš Šedivec" w:date="2023-07-27T16:31:00Z">
              <w:r>
                <w:rPr>
                  <w:rFonts w:eastAsia="Arial" w:cs="Arial"/>
                  <w:b/>
                  <w:bCs/>
                </w:rPr>
                <w:t>Následující tabulku</w:t>
              </w:r>
              <w:r w:rsidR="003B7E6C">
                <w:rPr>
                  <w:rFonts w:eastAsia="Arial" w:cs="Arial"/>
                  <w:b/>
                  <w:bCs/>
                </w:rPr>
                <w:t xml:space="preserve"> </w:t>
              </w:r>
            </w:ins>
            <w:ins w:id="453" w:author="Tomáš Šedivec" w:date="2023-07-27T16:35:00Z">
              <w:r w:rsidR="003B7E6C">
                <w:rPr>
                  <w:rFonts w:eastAsia="Arial" w:cs="Arial"/>
                  <w:b/>
                  <w:bCs/>
                </w:rPr>
                <w:t xml:space="preserve">30 </w:t>
              </w:r>
            </w:ins>
            <w:ins w:id="454" w:author="Tomáš Šedivec" w:date="2023-07-27T16:31:00Z">
              <w:r w:rsidR="003B7E6C">
                <w:rPr>
                  <w:rFonts w:eastAsia="Arial" w:cs="Arial"/>
                  <w:b/>
                  <w:bCs/>
                </w:rPr>
                <w:t>a diagramy</w:t>
              </w:r>
              <w:r>
                <w:rPr>
                  <w:rFonts w:eastAsia="Arial" w:cs="Arial"/>
                  <w:b/>
                  <w:bCs/>
                </w:rPr>
                <w:t xml:space="preserve"> není třeba vyplňovat, pokud žadatel </w:t>
              </w:r>
              <w:r w:rsidR="003B7E6C">
                <w:rPr>
                  <w:rFonts w:eastAsia="Arial" w:cs="Arial"/>
                  <w:b/>
                  <w:bCs/>
                </w:rPr>
                <w:t xml:space="preserve">přiložil jako </w:t>
              </w:r>
            </w:ins>
            <w:ins w:id="455" w:author="Tomáš Šedivec" w:date="2023-07-27T16:32:00Z">
              <w:r w:rsidR="003B7E6C">
                <w:rPr>
                  <w:rFonts w:eastAsia="Arial" w:cs="Arial"/>
                  <w:b/>
                  <w:bCs/>
                </w:rPr>
                <w:t>přílohu export ze svého architektonického nástroje obsahující diagramy a popis prvků.</w:t>
              </w:r>
            </w:ins>
          </w:p>
        </w:tc>
        <w:tc>
          <w:tcPr>
            <w:tcW w:w="1012" w:type="pct"/>
          </w:tcPr>
          <w:p w14:paraId="370C4697" w14:textId="77777777" w:rsidR="00655AFA" w:rsidRPr="008D0F1E" w:rsidRDefault="00B96987" w:rsidP="00BD21CA">
            <w:pPr>
              <w:spacing w:before="40" w:after="40"/>
              <w:jc w:val="left"/>
              <w:rPr>
                <w:ins w:id="456" w:author="Tomáš Šedivec" w:date="2023-07-27T16:31:00Z"/>
                <w:rFonts w:eastAsia="Arial,Calibri" w:cs="Arial"/>
              </w:rPr>
            </w:pPr>
            <w:customXmlInsRangeStart w:id="457" w:author="Tomáš Šedivec" w:date="2023-07-27T16:31:00Z"/>
            <w:sdt>
              <w:sdtPr>
                <w:rPr>
                  <w:rFonts w:cs="Arial"/>
                </w:rPr>
                <w:id w:val="126279330"/>
                <w:showingPlcHdr/>
                <w:comboBox>
                  <w:listItem w:displayText="Nevyplněno z důvodu přiložení informací jako přílohy" w:value="Nevyplněno z důvodu přiložení informací jako přílohy"/>
                </w:comboBox>
              </w:sdtPr>
              <w:sdtEndPr/>
              <w:sdtContent>
                <w:customXmlInsRangeEnd w:id="457"/>
                <w:ins w:id="458" w:author="Tomáš Šedivec" w:date="2023-07-27T16:31:00Z">
                  <w:r w:rsidR="00655AFA" w:rsidRPr="008D0F1E">
                    <w:rPr>
                      <w:rStyle w:val="Zstupntext"/>
                      <w:rFonts w:cs="Arial"/>
                      <w:i/>
                      <w:color w:val="FF0000"/>
                    </w:rPr>
                    <w:t>Zvolte položku.</w:t>
                  </w:r>
                </w:ins>
                <w:customXmlInsRangeStart w:id="459" w:author="Tomáš Šedivec" w:date="2023-07-27T16:31:00Z"/>
              </w:sdtContent>
            </w:sdt>
            <w:customXmlInsRangeEnd w:id="459"/>
          </w:p>
        </w:tc>
      </w:tr>
    </w:tbl>
    <w:p w14:paraId="49241F9A" w14:textId="77777777" w:rsidR="00655AFA" w:rsidRPr="008D0F1E" w:rsidRDefault="00655AFA">
      <w:pPr>
        <w:pPrChange w:id="460" w:author="Tomáš Šedivec" w:date="2023-07-27T16:31:00Z">
          <w:pPr>
            <w:pStyle w:val="MVHeading3"/>
          </w:pPr>
        </w:pPrChange>
      </w:pPr>
    </w:p>
    <w:tbl>
      <w:tblPr>
        <w:tblStyle w:val="Style1"/>
        <w:tblW w:w="5000" w:type="pct"/>
        <w:tblLook w:val="0620" w:firstRow="1" w:lastRow="0" w:firstColumn="0" w:lastColumn="0" w:noHBand="1" w:noVBand="1"/>
      </w:tblPr>
      <w:tblGrid>
        <w:gridCol w:w="2549"/>
        <w:gridCol w:w="2893"/>
        <w:gridCol w:w="2993"/>
        <w:gridCol w:w="2893"/>
      </w:tblGrid>
      <w:tr w:rsidR="00AF4DD9" w:rsidRPr="008D0F1E" w14:paraId="4D9DD9AE"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Borders>
              <w:bottom w:val="single" w:sz="4" w:space="0" w:color="auto"/>
            </w:tcBorders>
          </w:tcPr>
          <w:p w14:paraId="3BA1EA14" w14:textId="7D76089A" w:rsidR="00AF4DD9" w:rsidRPr="008D0F1E" w:rsidRDefault="00AF4DD9" w:rsidP="00C309AC">
            <w:pPr>
              <w:keepNext/>
              <w:keepLines/>
              <w:spacing w:before="40" w:after="40"/>
              <w:rPr>
                <w:rFonts w:eastAsia="Arial" w:cs="Arial"/>
              </w:rPr>
            </w:pPr>
            <w:bookmarkStart w:id="461" w:name="_Toc509581679"/>
            <w:bookmarkStart w:id="462" w:name="_Toc513797149"/>
            <w:r w:rsidRPr="008D0F1E">
              <w:rPr>
                <w:rFonts w:eastAsia="Arial" w:cs="Arial"/>
                <w:b w:val="0"/>
              </w:rPr>
              <w:lastRenderedPageBreak/>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463" w:author="Tomáš Šedivec" w:date="2023-07-27T16:35:00Z">
              <w:r w:rsidR="003B7E6C">
                <w:rPr>
                  <w:rFonts w:cs="Arial"/>
                  <w:b w:val="0"/>
                  <w:noProof/>
                </w:rPr>
                <w:t>30</w:t>
              </w:r>
            </w:ins>
            <w:del w:id="464" w:author="Tomáš Šedivec" w:date="2023-06-30T14:05:00Z">
              <w:r w:rsidR="006A3BBA" w:rsidDel="00871156">
                <w:rPr>
                  <w:rFonts w:cs="Arial"/>
                  <w:b w:val="0"/>
                  <w:noProof/>
                </w:rPr>
                <w:delText>28</w:delText>
              </w:r>
            </w:del>
            <w:r w:rsidRPr="008D0F1E">
              <w:rPr>
                <w:rFonts w:cs="Arial"/>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uzlů a klíčových funkcí nebo služeb</w:t>
            </w:r>
            <w:bookmarkEnd w:id="461"/>
            <w:bookmarkEnd w:id="462"/>
          </w:p>
        </w:tc>
      </w:tr>
      <w:tr w:rsidR="00AF4DD9" w:rsidRPr="008D0F1E" w14:paraId="0D2AA9C8"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Borders>
              <w:top w:val="single" w:sz="4" w:space="0" w:color="auto"/>
            </w:tcBorders>
          </w:tcPr>
          <w:p w14:paraId="3BB4CEF0"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0" w:type="pct"/>
            <w:tcBorders>
              <w:top w:val="single" w:sz="4" w:space="0" w:color="auto"/>
            </w:tcBorders>
          </w:tcPr>
          <w:p w14:paraId="2273A827"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Typ prvku</w:t>
            </w:r>
          </w:p>
        </w:tc>
        <w:tc>
          <w:tcPr>
            <w:tcW w:w="0" w:type="pct"/>
            <w:tcBorders>
              <w:top w:val="single" w:sz="4" w:space="0" w:color="auto"/>
            </w:tcBorders>
          </w:tcPr>
          <w:p w14:paraId="4A06A746"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Jméno prvku</w:t>
            </w:r>
          </w:p>
        </w:tc>
        <w:tc>
          <w:tcPr>
            <w:tcW w:w="0" w:type="pct"/>
            <w:tcBorders>
              <w:top w:val="single" w:sz="4" w:space="0" w:color="auto"/>
            </w:tcBorders>
          </w:tcPr>
          <w:p w14:paraId="7C4C10BA" w14:textId="77777777" w:rsidR="00AF4DD9" w:rsidRPr="008D0F1E" w:rsidRDefault="00AF4DD9" w:rsidP="00C309AC">
            <w:pPr>
              <w:keepNext/>
              <w:keepLines/>
              <w:spacing w:before="40" w:after="40"/>
              <w:jc w:val="left"/>
              <w:rPr>
                <w:rFonts w:eastAsia="Arial" w:cs="Arial"/>
              </w:rPr>
            </w:pPr>
            <w:r w:rsidRPr="008D0F1E">
              <w:rPr>
                <w:rFonts w:eastAsia="Arial" w:cs="Arial"/>
              </w:rPr>
              <w:t>Popis prvku</w:t>
            </w:r>
          </w:p>
        </w:tc>
      </w:tr>
      <w:tr w:rsidR="00AF4DD9" w:rsidRPr="008D0F1E" w14:paraId="0C36062B" w14:textId="77777777" w:rsidTr="00C309AC">
        <w:tc>
          <w:tcPr>
            <w:tcW w:w="0" w:type="pct"/>
            <w:shd w:val="clear" w:color="auto" w:fill="auto"/>
          </w:tcPr>
          <w:p w14:paraId="38C01B06" w14:textId="77777777" w:rsidR="00AF4DD9" w:rsidRPr="008D0F1E" w:rsidRDefault="00AF4DD9" w:rsidP="00C37272">
            <w:pPr>
              <w:spacing w:before="40" w:after="40"/>
              <w:jc w:val="left"/>
              <w:rPr>
                <w:rFonts w:cs="Arial"/>
                <w:b/>
              </w:rPr>
            </w:pPr>
          </w:p>
        </w:tc>
        <w:tc>
          <w:tcPr>
            <w:tcW w:w="0" w:type="pct"/>
            <w:shd w:val="clear" w:color="auto" w:fill="auto"/>
          </w:tcPr>
          <w:p w14:paraId="3CD985F4" w14:textId="77777777" w:rsidR="00AF4DD9" w:rsidRPr="008D0F1E" w:rsidRDefault="00AF4DD9" w:rsidP="00C37272">
            <w:pPr>
              <w:spacing w:before="40" w:after="40"/>
              <w:jc w:val="left"/>
              <w:rPr>
                <w:rFonts w:cs="Arial"/>
                <w:b/>
              </w:rPr>
            </w:pPr>
          </w:p>
        </w:tc>
        <w:tc>
          <w:tcPr>
            <w:tcW w:w="0" w:type="pct"/>
            <w:shd w:val="clear" w:color="auto" w:fill="auto"/>
          </w:tcPr>
          <w:p w14:paraId="7FF4B422" w14:textId="77777777" w:rsidR="00AF4DD9" w:rsidRPr="008D0F1E" w:rsidRDefault="00AF4DD9" w:rsidP="00C37272">
            <w:pPr>
              <w:spacing w:before="40" w:after="40"/>
              <w:jc w:val="left"/>
              <w:rPr>
                <w:rFonts w:cs="Arial"/>
                <w:b/>
              </w:rPr>
            </w:pPr>
          </w:p>
        </w:tc>
        <w:tc>
          <w:tcPr>
            <w:tcW w:w="0" w:type="pct"/>
          </w:tcPr>
          <w:p w14:paraId="69AF7C07" w14:textId="77777777" w:rsidR="00AF4DD9" w:rsidRPr="008D0F1E" w:rsidRDefault="00AF4DD9" w:rsidP="00C37272">
            <w:pPr>
              <w:spacing w:before="40" w:after="40"/>
              <w:jc w:val="left"/>
              <w:rPr>
                <w:rFonts w:cs="Arial"/>
                <w:b/>
              </w:rPr>
            </w:pPr>
          </w:p>
        </w:tc>
      </w:tr>
      <w:tr w:rsidR="00792F42" w:rsidRPr="008D0F1E" w14:paraId="10CC7BDE" w14:textId="77777777" w:rsidTr="00C309AC">
        <w:tc>
          <w:tcPr>
            <w:tcW w:w="0" w:type="pct"/>
            <w:shd w:val="clear" w:color="auto" w:fill="auto"/>
          </w:tcPr>
          <w:p w14:paraId="6D5A63C7" w14:textId="77777777" w:rsidR="00792F42" w:rsidRPr="008D0F1E" w:rsidRDefault="00792F42" w:rsidP="00C37272">
            <w:pPr>
              <w:spacing w:before="40" w:after="40"/>
              <w:jc w:val="left"/>
              <w:rPr>
                <w:rFonts w:cs="Arial"/>
                <w:b/>
              </w:rPr>
            </w:pPr>
          </w:p>
        </w:tc>
        <w:tc>
          <w:tcPr>
            <w:tcW w:w="0" w:type="pct"/>
            <w:shd w:val="clear" w:color="auto" w:fill="auto"/>
          </w:tcPr>
          <w:p w14:paraId="3FB2AB86" w14:textId="77777777" w:rsidR="00792F42" w:rsidRPr="008D0F1E" w:rsidRDefault="00792F42" w:rsidP="00C37272">
            <w:pPr>
              <w:spacing w:before="40" w:after="40"/>
              <w:jc w:val="left"/>
              <w:rPr>
                <w:rFonts w:cs="Arial"/>
              </w:rPr>
            </w:pPr>
          </w:p>
        </w:tc>
        <w:tc>
          <w:tcPr>
            <w:tcW w:w="0" w:type="pct"/>
            <w:shd w:val="clear" w:color="auto" w:fill="auto"/>
          </w:tcPr>
          <w:p w14:paraId="446B129D" w14:textId="77777777" w:rsidR="00792F42" w:rsidRPr="008D0F1E" w:rsidRDefault="00792F42" w:rsidP="00C37272">
            <w:pPr>
              <w:spacing w:before="40" w:after="40"/>
              <w:jc w:val="left"/>
              <w:rPr>
                <w:rFonts w:cs="Arial"/>
              </w:rPr>
            </w:pPr>
          </w:p>
        </w:tc>
        <w:tc>
          <w:tcPr>
            <w:tcW w:w="0" w:type="pct"/>
          </w:tcPr>
          <w:p w14:paraId="5AB5F031" w14:textId="77777777" w:rsidR="00792F42" w:rsidRPr="008D0F1E" w:rsidRDefault="00792F42" w:rsidP="00C37272">
            <w:pPr>
              <w:spacing w:before="40" w:after="40"/>
              <w:jc w:val="left"/>
              <w:rPr>
                <w:rFonts w:cs="Arial"/>
              </w:rPr>
            </w:pPr>
          </w:p>
        </w:tc>
      </w:tr>
      <w:tr w:rsidR="00AF4DD9" w:rsidRPr="008D0F1E" w14:paraId="135E511C" w14:textId="77777777" w:rsidTr="00C309AC">
        <w:tc>
          <w:tcPr>
            <w:tcW w:w="0" w:type="pct"/>
            <w:shd w:val="clear" w:color="auto" w:fill="auto"/>
          </w:tcPr>
          <w:p w14:paraId="0F974922" w14:textId="77777777" w:rsidR="00AF4DD9" w:rsidRPr="008D0F1E" w:rsidRDefault="00AF4DD9" w:rsidP="00C37272">
            <w:pPr>
              <w:spacing w:before="40" w:after="40"/>
              <w:jc w:val="left"/>
              <w:rPr>
                <w:rFonts w:cs="Arial"/>
                <w:b/>
              </w:rPr>
            </w:pPr>
          </w:p>
        </w:tc>
        <w:tc>
          <w:tcPr>
            <w:tcW w:w="0" w:type="pct"/>
            <w:shd w:val="clear" w:color="auto" w:fill="auto"/>
          </w:tcPr>
          <w:p w14:paraId="39DD68F4" w14:textId="77777777" w:rsidR="00AF4DD9" w:rsidRPr="008D0F1E" w:rsidRDefault="00AF4DD9" w:rsidP="00C37272">
            <w:pPr>
              <w:spacing w:before="40" w:after="40"/>
              <w:jc w:val="left"/>
              <w:rPr>
                <w:rFonts w:cs="Arial"/>
                <w:b/>
              </w:rPr>
            </w:pPr>
          </w:p>
        </w:tc>
        <w:tc>
          <w:tcPr>
            <w:tcW w:w="0" w:type="pct"/>
            <w:shd w:val="clear" w:color="auto" w:fill="auto"/>
          </w:tcPr>
          <w:p w14:paraId="7E103D0B" w14:textId="77777777" w:rsidR="00AF4DD9" w:rsidRPr="008D0F1E" w:rsidRDefault="00AF4DD9" w:rsidP="00C37272">
            <w:pPr>
              <w:spacing w:before="40" w:after="40"/>
              <w:jc w:val="left"/>
              <w:rPr>
                <w:rFonts w:cs="Arial"/>
                <w:b/>
              </w:rPr>
            </w:pPr>
          </w:p>
        </w:tc>
        <w:tc>
          <w:tcPr>
            <w:tcW w:w="0" w:type="pct"/>
          </w:tcPr>
          <w:p w14:paraId="5002B81F" w14:textId="77777777" w:rsidR="00AF4DD9" w:rsidRPr="008D0F1E" w:rsidRDefault="00AF4DD9" w:rsidP="00C37272">
            <w:pPr>
              <w:spacing w:before="40" w:after="40"/>
              <w:jc w:val="left"/>
              <w:rPr>
                <w:rFonts w:cs="Arial"/>
                <w:b/>
              </w:rPr>
            </w:pPr>
          </w:p>
        </w:tc>
      </w:tr>
    </w:tbl>
    <w:p w14:paraId="245A5C77" w14:textId="77777777" w:rsidR="00AF4DD9" w:rsidRPr="008D0F1E" w:rsidRDefault="00AF4DD9" w:rsidP="00C309AC">
      <w:pPr>
        <w:keepNext/>
        <w:spacing w:before="240" w:after="0"/>
        <w:rPr>
          <w:rFonts w:eastAsia="Arial,Calibri" w:cs="Arial"/>
          <w:b/>
          <w:bCs/>
        </w:rPr>
      </w:pPr>
      <w:r w:rsidRPr="008D0F1E">
        <w:rPr>
          <w:rFonts w:eastAsia="Arial,Calibri" w:cs="Arial"/>
          <w:b/>
          <w:bCs/>
        </w:rPr>
        <w:t>Diagram technologické architektury – pohled struktury IT technologické architektury</w:t>
      </w:r>
    </w:p>
    <w:p w14:paraId="399A0B09" w14:textId="77777777" w:rsidR="00AF4DD9" w:rsidRPr="008D0F1E" w:rsidRDefault="00AF4DD9" w:rsidP="00C309AC">
      <w:pPr>
        <w:spacing w:before="120" w:after="0"/>
        <w:jc w:val="center"/>
        <w:rPr>
          <w:rFonts w:eastAsia="Arial,Calibri" w:cs="Arial"/>
          <w:i/>
          <w:iCs/>
          <w:color w:val="FF0000"/>
        </w:rPr>
      </w:pPr>
      <w:r w:rsidRPr="008D0F1E">
        <w:rPr>
          <w:rFonts w:eastAsia="Arial,Calibri" w:cs="Arial"/>
          <w:i/>
          <w:iCs/>
          <w:color w:val="FF0000"/>
        </w:rPr>
        <w:t>&lt;zde vložte diagram/y&gt;</w:t>
      </w:r>
    </w:p>
    <w:p w14:paraId="65A62EE2" w14:textId="77777777" w:rsidR="00AF4DD9" w:rsidRPr="008D0F1E" w:rsidRDefault="00AF4DD9" w:rsidP="00AF4DD9">
      <w:pPr>
        <w:spacing w:after="160"/>
        <w:contextualSpacing/>
        <w:rPr>
          <w:rFonts w:eastAsia="Calibri" w:cs="Arial"/>
        </w:rPr>
      </w:pPr>
    </w:p>
    <w:tbl>
      <w:tblPr>
        <w:tblStyle w:val="Mkatabulky"/>
        <w:tblW w:w="5000" w:type="pct"/>
        <w:tblLook w:val="06A0" w:firstRow="1" w:lastRow="0" w:firstColumn="1" w:lastColumn="0" w:noHBand="1" w:noVBand="1"/>
      </w:tblPr>
      <w:tblGrid>
        <w:gridCol w:w="11328"/>
      </w:tblGrid>
      <w:tr w:rsidR="00AF4DD9" w:rsidRPr="008D0F1E" w14:paraId="72F9AC8B" w14:textId="77777777" w:rsidTr="55E026C1">
        <w:trPr>
          <w:tblHeader/>
        </w:trPr>
        <w:tc>
          <w:tcPr>
            <w:tcW w:w="5000" w:type="pct"/>
            <w:shd w:val="clear" w:color="auto" w:fill="CEEBF3"/>
          </w:tcPr>
          <w:p w14:paraId="5BB2BC96" w14:textId="52002EA6" w:rsidR="00AF4DD9" w:rsidRPr="008D0F1E" w:rsidRDefault="00AF4DD9" w:rsidP="00C309AC">
            <w:pPr>
              <w:keepNext/>
              <w:spacing w:before="40" w:after="40"/>
              <w:jc w:val="left"/>
              <w:rPr>
                <w:rFonts w:eastAsia="Arial,Calibri" w:cs="Arial"/>
              </w:rPr>
            </w:pPr>
            <w:bookmarkStart w:id="465" w:name="_Toc457998967"/>
            <w:bookmarkStart w:id="466" w:name="_Toc457999631"/>
            <w:bookmarkStart w:id="467" w:name="_Toc457998980"/>
            <w:bookmarkStart w:id="468" w:name="_Toc457999644"/>
            <w:bookmarkStart w:id="469" w:name="_Toc457998981"/>
            <w:bookmarkStart w:id="470" w:name="_Toc457999645"/>
            <w:bookmarkStart w:id="471" w:name="_Toc457998984"/>
            <w:bookmarkStart w:id="472" w:name="_Toc457999648"/>
            <w:bookmarkStart w:id="473" w:name="_Toc457998986"/>
            <w:bookmarkStart w:id="474" w:name="_Toc457999650"/>
            <w:bookmarkStart w:id="475" w:name="_Toc457998989"/>
            <w:bookmarkStart w:id="476" w:name="_Toc457999653"/>
            <w:bookmarkStart w:id="477" w:name="_Toc509581681"/>
            <w:bookmarkStart w:id="478" w:name="_Toc513797151"/>
            <w:bookmarkStart w:id="479" w:name="_Ref437250529"/>
            <w:bookmarkStart w:id="480" w:name="_Toc437417896"/>
            <w:bookmarkEnd w:id="465"/>
            <w:bookmarkEnd w:id="466"/>
            <w:bookmarkEnd w:id="467"/>
            <w:bookmarkEnd w:id="468"/>
            <w:bookmarkEnd w:id="469"/>
            <w:bookmarkEnd w:id="470"/>
            <w:bookmarkEnd w:id="471"/>
            <w:bookmarkEnd w:id="472"/>
            <w:bookmarkEnd w:id="473"/>
            <w:bookmarkEnd w:id="474"/>
            <w:bookmarkEnd w:id="475"/>
            <w:bookmarkEnd w:id="47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481" w:author="Tomáš Šedivec" w:date="2023-07-27T16:35:00Z">
              <w:r w:rsidR="003B7E6C">
                <w:rPr>
                  <w:rFonts w:cs="Arial"/>
                  <w:noProof/>
                </w:rPr>
                <w:t>31</w:t>
              </w:r>
            </w:ins>
            <w:del w:id="482" w:author="Tomáš Šedivec" w:date="2023-06-30T14:05:00Z">
              <w:r w:rsidR="006A3BBA" w:rsidDel="00871156">
                <w:rPr>
                  <w:rFonts w:cs="Arial"/>
                  <w:noProof/>
                </w:rPr>
                <w:delText>29</w:delText>
              </w:r>
            </w:del>
            <w:r w:rsidRPr="008D0F1E">
              <w:rPr>
                <w:rFonts w:cs="Arial"/>
              </w:rPr>
              <w:fldChar w:fldCharType="end"/>
            </w:r>
            <w:r w:rsidRPr="008D0F1E">
              <w:rPr>
                <w:rFonts w:eastAsia="Arial" w:cs="Arial"/>
              </w:rPr>
              <w:t xml:space="preserve">: </w:t>
            </w:r>
            <w:r w:rsidRPr="008D0F1E">
              <w:rPr>
                <w:rFonts w:eastAsia="Arial,Calibri" w:cs="Arial"/>
                <w:b/>
                <w:bCs/>
              </w:rPr>
              <w:t>Vysvětlení v kontextu technologické architektury úřadu</w:t>
            </w:r>
            <w:bookmarkEnd w:id="477"/>
            <w:bookmarkEnd w:id="478"/>
          </w:p>
        </w:tc>
      </w:tr>
      <w:tr w:rsidR="00AF4DD9" w:rsidRPr="008D0F1E" w14:paraId="66729CDD" w14:textId="77777777" w:rsidTr="55E026C1">
        <w:trPr>
          <w:tblHeader/>
        </w:trPr>
        <w:tc>
          <w:tcPr>
            <w:tcW w:w="5000" w:type="pct"/>
            <w:shd w:val="clear" w:color="auto" w:fill="D9D9D9" w:themeFill="background1" w:themeFillShade="D9"/>
          </w:tcPr>
          <w:p w14:paraId="6F5D3978" w14:textId="77777777" w:rsidR="00AF4DD9" w:rsidRPr="008D0F1E" w:rsidRDefault="00AF4DD9" w:rsidP="00C309AC">
            <w:pPr>
              <w:pStyle w:val="Odstavecseseznamem"/>
              <w:keepNext/>
              <w:numPr>
                <w:ilvl w:val="0"/>
                <w:numId w:val="6"/>
              </w:numPr>
              <w:spacing w:before="40" w:after="40"/>
              <w:jc w:val="left"/>
              <w:rPr>
                <w:rFonts w:eastAsia="Arial" w:cs="Arial"/>
              </w:rPr>
            </w:pPr>
            <w:r w:rsidRPr="008D0F1E">
              <w:rPr>
                <w:rFonts w:eastAsia="Arial,Calibri" w:cs="Arial"/>
                <w:b/>
              </w:rPr>
              <w:t>jaké k funkčnímu celku existují či vznikají duplicity?</w:t>
            </w:r>
          </w:p>
        </w:tc>
      </w:tr>
      <w:tr w:rsidR="00AF4DD9" w:rsidRPr="008D0F1E" w14:paraId="4174D200" w14:textId="77777777" w:rsidTr="55E026C1">
        <w:tc>
          <w:tcPr>
            <w:tcW w:w="5000" w:type="pct"/>
            <w:shd w:val="clear" w:color="auto" w:fill="auto"/>
          </w:tcPr>
          <w:p w14:paraId="55F8B641" w14:textId="77777777" w:rsidR="00AF4DD9" w:rsidRPr="008D0F1E" w:rsidRDefault="00AF4DD9" w:rsidP="00C37272">
            <w:pPr>
              <w:spacing w:before="40" w:after="40"/>
              <w:jc w:val="left"/>
              <w:rPr>
                <w:rFonts w:eastAsia="Calibri" w:cs="Arial"/>
                <w:b/>
                <w:szCs w:val="20"/>
              </w:rPr>
            </w:pPr>
          </w:p>
        </w:tc>
      </w:tr>
      <w:tr w:rsidR="00AF4DD9" w:rsidRPr="008D0F1E" w14:paraId="28C5414C" w14:textId="77777777" w:rsidTr="55E026C1">
        <w:tc>
          <w:tcPr>
            <w:tcW w:w="5000" w:type="pct"/>
            <w:shd w:val="clear" w:color="auto" w:fill="D9D9D9" w:themeFill="background1" w:themeFillShade="D9"/>
          </w:tcPr>
          <w:p w14:paraId="39A9238A" w14:textId="77777777" w:rsidR="00AF4DD9" w:rsidRPr="008D0F1E" w:rsidRDefault="00AF4DD9" w:rsidP="00C309AC">
            <w:pPr>
              <w:pStyle w:val="Odstavecseseznamem"/>
              <w:numPr>
                <w:ilvl w:val="0"/>
                <w:numId w:val="6"/>
              </w:numPr>
              <w:spacing w:before="40" w:after="40"/>
              <w:jc w:val="left"/>
              <w:rPr>
                <w:rFonts w:eastAsia="Arial,Calibri" w:cs="Arial"/>
                <w:b/>
              </w:rPr>
            </w:pPr>
            <w:r w:rsidRPr="008D0F1E">
              <w:rPr>
                <w:rFonts w:eastAsia="Arial,Calibri" w:cs="Arial"/>
                <w:b/>
              </w:rPr>
              <w:t>jsou využity všechny sdílené služby?</w:t>
            </w:r>
          </w:p>
        </w:tc>
      </w:tr>
      <w:tr w:rsidR="00AF4DD9" w:rsidRPr="008D0F1E" w14:paraId="2B7EA5FD" w14:textId="77777777" w:rsidTr="55E026C1">
        <w:tc>
          <w:tcPr>
            <w:tcW w:w="5000" w:type="pct"/>
            <w:shd w:val="clear" w:color="auto" w:fill="auto"/>
          </w:tcPr>
          <w:p w14:paraId="3266C41F" w14:textId="77777777" w:rsidR="00AF4DD9" w:rsidRPr="008D0F1E" w:rsidRDefault="00AF4DD9" w:rsidP="00C37272">
            <w:pPr>
              <w:spacing w:before="40" w:after="40"/>
              <w:jc w:val="left"/>
              <w:rPr>
                <w:rFonts w:eastAsia="Calibri" w:cs="Arial"/>
                <w:b/>
              </w:rPr>
            </w:pPr>
          </w:p>
        </w:tc>
      </w:tr>
      <w:tr w:rsidR="00AF4DD9" w:rsidRPr="008D0F1E" w14:paraId="46CCFB6C" w14:textId="77777777" w:rsidTr="55E026C1">
        <w:tc>
          <w:tcPr>
            <w:tcW w:w="5000" w:type="pct"/>
            <w:shd w:val="clear" w:color="auto" w:fill="D9D9D9" w:themeFill="background1" w:themeFillShade="D9"/>
          </w:tcPr>
          <w:p w14:paraId="34B2B4C0"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technologické architektury </w:t>
            </w:r>
            <w:r w:rsidRPr="008D0F1E">
              <w:rPr>
                <w:rFonts w:eastAsia="Arial" w:cs="Arial"/>
                <w:b/>
                <w:bCs/>
              </w:rPr>
              <w:t>projektu</w:t>
            </w:r>
            <w:r w:rsidRPr="008D0F1E">
              <w:rPr>
                <w:rFonts w:eastAsia="Arial,Calibri" w:cs="Arial"/>
                <w:b/>
                <w:bCs/>
              </w:rPr>
              <w:t>:</w:t>
            </w:r>
          </w:p>
        </w:tc>
      </w:tr>
      <w:tr w:rsidR="00AF4DD9" w:rsidRPr="008D0F1E" w14:paraId="7520C359" w14:textId="77777777" w:rsidTr="55E026C1">
        <w:tc>
          <w:tcPr>
            <w:tcW w:w="5000" w:type="pct"/>
          </w:tcPr>
          <w:p w14:paraId="6B8AC969" w14:textId="77777777" w:rsidR="00AF4DD9" w:rsidRPr="008D0F1E" w:rsidRDefault="00AF4DD9" w:rsidP="00C37272">
            <w:pPr>
              <w:spacing w:before="40" w:after="40"/>
              <w:jc w:val="left"/>
              <w:rPr>
                <w:rFonts w:eastAsia="Calibri" w:cs="Arial"/>
                <w:szCs w:val="20"/>
              </w:rPr>
            </w:pPr>
          </w:p>
          <w:p w14:paraId="1619492C" w14:textId="77777777" w:rsidR="00E10A0E" w:rsidRPr="008D0F1E" w:rsidRDefault="00E10A0E" w:rsidP="00C37272">
            <w:pPr>
              <w:spacing w:before="40" w:after="40"/>
              <w:jc w:val="left"/>
              <w:rPr>
                <w:rFonts w:eastAsia="Calibri" w:cs="Arial"/>
                <w:szCs w:val="20"/>
              </w:rPr>
            </w:pPr>
          </w:p>
          <w:p w14:paraId="40D637A0" w14:textId="2CB0CF9B" w:rsidR="00E10A0E" w:rsidRPr="008D0F1E" w:rsidRDefault="00E10A0E" w:rsidP="00C37272">
            <w:pPr>
              <w:spacing w:before="40" w:after="40"/>
              <w:jc w:val="left"/>
              <w:rPr>
                <w:rFonts w:eastAsia="Calibri" w:cs="Arial"/>
                <w:szCs w:val="20"/>
              </w:rPr>
            </w:pPr>
          </w:p>
        </w:tc>
      </w:tr>
    </w:tbl>
    <w:p w14:paraId="04F31F74" w14:textId="77777777" w:rsidR="00AF4DD9" w:rsidRDefault="00AF4DD9" w:rsidP="00E75A06">
      <w:pPr>
        <w:pStyle w:val="MVHeading3"/>
        <w:rPr>
          <w:ins w:id="483" w:author="Tomáš Šedivec" w:date="2023-07-27T16:33:00Z"/>
        </w:rPr>
      </w:pPr>
      <w:bookmarkStart w:id="484" w:name="_Toc465074592"/>
      <w:bookmarkStart w:id="485" w:name="_Toc22220537"/>
      <w:r w:rsidRPr="008D0F1E">
        <w:t>Technologická architektura – vrstva komunikační infrastruktury</w:t>
      </w:r>
      <w:bookmarkEnd w:id="479"/>
      <w:bookmarkEnd w:id="480"/>
      <w:bookmarkEnd w:id="484"/>
      <w:bookmarkEnd w:id="485"/>
    </w:p>
    <w:tbl>
      <w:tblPr>
        <w:tblStyle w:val="Mkatabulky"/>
        <w:tblW w:w="5000" w:type="pct"/>
        <w:tblLook w:val="06A0" w:firstRow="1" w:lastRow="0" w:firstColumn="1" w:lastColumn="0" w:noHBand="1" w:noVBand="1"/>
      </w:tblPr>
      <w:tblGrid>
        <w:gridCol w:w="9035"/>
        <w:gridCol w:w="2293"/>
      </w:tblGrid>
      <w:tr w:rsidR="003B7E6C" w:rsidRPr="008D0F1E" w14:paraId="119EB6A0" w14:textId="77777777" w:rsidTr="00BD21CA">
        <w:trPr>
          <w:tblHeader/>
          <w:ins w:id="486" w:author="Tomáš Šedivec" w:date="2023-07-27T16:33:00Z"/>
        </w:trPr>
        <w:tc>
          <w:tcPr>
            <w:tcW w:w="5000" w:type="pct"/>
            <w:gridSpan w:val="2"/>
            <w:shd w:val="clear" w:color="auto" w:fill="CEEBF3"/>
          </w:tcPr>
          <w:p w14:paraId="1EF0A961" w14:textId="2FBFA9D2" w:rsidR="003B7E6C" w:rsidRPr="008D0F1E" w:rsidRDefault="003B7E6C" w:rsidP="00BD21CA">
            <w:pPr>
              <w:keepNext/>
              <w:spacing w:before="40" w:after="40"/>
              <w:jc w:val="left"/>
              <w:rPr>
                <w:ins w:id="487" w:author="Tomáš Šedivec" w:date="2023-07-27T16:33:00Z"/>
                <w:rFonts w:eastAsia="Arial" w:cs="Arial"/>
              </w:rPr>
            </w:pPr>
            <w:ins w:id="488" w:author="Tomáš Šedivec" w:date="2023-07-27T16:33:00Z">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ns w:id="489" w:author="Tomáš Šedivec" w:date="2023-07-27T16:35:00Z">
              <w:r>
                <w:rPr>
                  <w:rFonts w:cs="Arial"/>
                  <w:noProof/>
                </w:rPr>
                <w:t>32</w:t>
              </w:r>
            </w:ins>
            <w:ins w:id="490" w:author="Tomáš Šedivec" w:date="2023-07-27T16:33:00Z">
              <w:r w:rsidRPr="008D0F1E">
                <w:rPr>
                  <w:rFonts w:cs="Arial"/>
                </w:rPr>
                <w:fldChar w:fldCharType="end"/>
              </w:r>
              <w:r w:rsidRPr="008D0F1E">
                <w:rPr>
                  <w:rFonts w:eastAsia="Arial" w:cs="Arial"/>
                </w:rPr>
                <w:t xml:space="preserve">: </w:t>
              </w:r>
              <w:r>
                <w:rPr>
                  <w:rFonts w:eastAsia="Arial" w:cs="Arial"/>
                  <w:b/>
                  <w:bCs/>
                </w:rPr>
                <w:t>Nevyplnění tabulky a diagramů</w:t>
              </w:r>
            </w:ins>
          </w:p>
        </w:tc>
      </w:tr>
      <w:tr w:rsidR="003B7E6C" w:rsidRPr="008D0F1E" w14:paraId="31D642F7" w14:textId="77777777" w:rsidTr="00BD21CA">
        <w:trPr>
          <w:trHeight w:val="615"/>
          <w:ins w:id="491" w:author="Tomáš Šedivec" w:date="2023-07-27T16:33:00Z"/>
        </w:trPr>
        <w:tc>
          <w:tcPr>
            <w:tcW w:w="3988" w:type="pct"/>
          </w:tcPr>
          <w:p w14:paraId="10D0C293" w14:textId="58D243EA" w:rsidR="003B7E6C" w:rsidRPr="008D0F1E" w:rsidRDefault="003B7E6C" w:rsidP="00BD21CA">
            <w:pPr>
              <w:spacing w:before="40" w:after="40"/>
              <w:jc w:val="left"/>
              <w:rPr>
                <w:ins w:id="492" w:author="Tomáš Šedivec" w:date="2023-07-27T16:33:00Z"/>
                <w:rFonts w:eastAsia="Calibri" w:cs="Arial"/>
              </w:rPr>
            </w:pPr>
            <w:ins w:id="493" w:author="Tomáš Šedivec" w:date="2023-07-27T16:33:00Z">
              <w:r>
                <w:rPr>
                  <w:rFonts w:eastAsia="Arial" w:cs="Arial"/>
                  <w:b/>
                  <w:bCs/>
                </w:rPr>
                <w:t xml:space="preserve">Následující tabulku </w:t>
              </w:r>
            </w:ins>
            <w:ins w:id="494" w:author="Tomáš Šedivec" w:date="2023-07-27T16:35:00Z">
              <w:r>
                <w:rPr>
                  <w:rFonts w:eastAsia="Arial" w:cs="Arial"/>
                  <w:b/>
                  <w:bCs/>
                </w:rPr>
                <w:t xml:space="preserve">33 </w:t>
              </w:r>
            </w:ins>
            <w:ins w:id="495" w:author="Tomáš Šedivec" w:date="2023-07-27T16:33:00Z">
              <w:r>
                <w:rPr>
                  <w:rFonts w:eastAsia="Arial" w:cs="Arial"/>
                  <w:b/>
                  <w:bCs/>
                </w:rPr>
                <w:t>a diagramy není třeba vyplňovat, pokud žadatel přiložil jako přílohu export ze svého architektonického nástroje obsahující diagramy a popis prvků.</w:t>
              </w:r>
            </w:ins>
          </w:p>
        </w:tc>
        <w:tc>
          <w:tcPr>
            <w:tcW w:w="1012" w:type="pct"/>
          </w:tcPr>
          <w:p w14:paraId="33C54434" w14:textId="77777777" w:rsidR="003B7E6C" w:rsidRPr="008D0F1E" w:rsidRDefault="00B96987" w:rsidP="00BD21CA">
            <w:pPr>
              <w:spacing w:before="40" w:after="40"/>
              <w:jc w:val="left"/>
              <w:rPr>
                <w:ins w:id="496" w:author="Tomáš Šedivec" w:date="2023-07-27T16:33:00Z"/>
                <w:rFonts w:eastAsia="Arial,Calibri" w:cs="Arial"/>
              </w:rPr>
            </w:pPr>
            <w:customXmlInsRangeStart w:id="497" w:author="Tomáš Šedivec" w:date="2023-07-27T16:33:00Z"/>
            <w:sdt>
              <w:sdtPr>
                <w:rPr>
                  <w:rFonts w:cs="Arial"/>
                </w:rPr>
                <w:id w:val="1823081042"/>
                <w:showingPlcHdr/>
                <w:comboBox>
                  <w:listItem w:displayText="Nevyplněno z důvodu přiložení informací jako přílohy" w:value="Nevyplněno z důvodu přiložení informací jako přílohy"/>
                </w:comboBox>
              </w:sdtPr>
              <w:sdtEndPr/>
              <w:sdtContent>
                <w:customXmlInsRangeEnd w:id="497"/>
                <w:ins w:id="498" w:author="Tomáš Šedivec" w:date="2023-07-27T16:33:00Z">
                  <w:r w:rsidR="003B7E6C" w:rsidRPr="008D0F1E">
                    <w:rPr>
                      <w:rStyle w:val="Zstupntext"/>
                      <w:rFonts w:cs="Arial"/>
                      <w:i/>
                      <w:color w:val="FF0000"/>
                    </w:rPr>
                    <w:t>Zvolte položku.</w:t>
                  </w:r>
                </w:ins>
                <w:customXmlInsRangeStart w:id="499" w:author="Tomáš Šedivec" w:date="2023-07-27T16:33:00Z"/>
              </w:sdtContent>
            </w:sdt>
            <w:customXmlInsRangeEnd w:id="499"/>
          </w:p>
        </w:tc>
      </w:tr>
    </w:tbl>
    <w:p w14:paraId="46A72C1B" w14:textId="77777777" w:rsidR="003B7E6C" w:rsidRPr="008D0F1E" w:rsidRDefault="003B7E6C">
      <w:pPr>
        <w:pPrChange w:id="500" w:author="Tomáš Šedivec" w:date="2023-07-27T16:33:00Z">
          <w:pPr>
            <w:pStyle w:val="MVHeading3"/>
          </w:pPr>
        </w:pPrChange>
      </w:pPr>
    </w:p>
    <w:tbl>
      <w:tblPr>
        <w:tblStyle w:val="Style1"/>
        <w:tblW w:w="5000" w:type="pct"/>
        <w:tblLook w:val="0620" w:firstRow="1" w:lastRow="0" w:firstColumn="0" w:lastColumn="0" w:noHBand="1" w:noVBand="1"/>
      </w:tblPr>
      <w:tblGrid>
        <w:gridCol w:w="2549"/>
        <w:gridCol w:w="2893"/>
        <w:gridCol w:w="2993"/>
        <w:gridCol w:w="2893"/>
      </w:tblGrid>
      <w:tr w:rsidR="00AF4DD9" w:rsidRPr="008D0F1E" w14:paraId="6BE58EDD"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Borders>
              <w:bottom w:val="single" w:sz="4" w:space="0" w:color="auto"/>
            </w:tcBorders>
          </w:tcPr>
          <w:p w14:paraId="7E0A4AD3" w14:textId="4FEE9657" w:rsidR="00AF4DD9" w:rsidRPr="008D0F1E" w:rsidRDefault="00AF4DD9" w:rsidP="00C309AC">
            <w:pPr>
              <w:keepNext/>
              <w:keepLines/>
              <w:spacing w:before="40" w:after="40"/>
              <w:rPr>
                <w:rFonts w:eastAsia="Arial" w:cs="Arial"/>
              </w:rPr>
            </w:pPr>
            <w:bookmarkStart w:id="501" w:name="_Toc509581682"/>
            <w:bookmarkStart w:id="502" w:name="_Toc513797152"/>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503" w:author="Tomáš Šedivec" w:date="2023-07-27T16:35:00Z">
              <w:r w:rsidR="003B7E6C">
                <w:rPr>
                  <w:rFonts w:cs="Arial"/>
                  <w:b w:val="0"/>
                  <w:noProof/>
                </w:rPr>
                <w:t>33</w:t>
              </w:r>
            </w:ins>
            <w:del w:id="504" w:author="Tomáš Šedivec" w:date="2023-06-30T14:05:00Z">
              <w:r w:rsidR="006A3BBA" w:rsidDel="00871156">
                <w:rPr>
                  <w:rFonts w:cs="Arial"/>
                  <w:b w:val="0"/>
                  <w:noProof/>
                </w:rPr>
                <w:delText>30</w:delText>
              </w:r>
            </w:del>
            <w:r w:rsidRPr="008D0F1E">
              <w:rPr>
                <w:rFonts w:cs="Arial"/>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infrastrukturních komunikačních funkcí, sítí, cest a klíčových služeb</w:t>
            </w:r>
            <w:bookmarkEnd w:id="501"/>
            <w:bookmarkEnd w:id="502"/>
          </w:p>
        </w:tc>
      </w:tr>
      <w:tr w:rsidR="00AF4DD9" w:rsidRPr="008D0F1E" w14:paraId="6E95B202"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Borders>
              <w:top w:val="single" w:sz="4" w:space="0" w:color="auto"/>
            </w:tcBorders>
          </w:tcPr>
          <w:p w14:paraId="60A6AB32"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0" w:type="pct"/>
            <w:tcBorders>
              <w:top w:val="single" w:sz="4" w:space="0" w:color="auto"/>
            </w:tcBorders>
          </w:tcPr>
          <w:p w14:paraId="75028131"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Typ prvku</w:t>
            </w:r>
          </w:p>
        </w:tc>
        <w:tc>
          <w:tcPr>
            <w:tcW w:w="0" w:type="pct"/>
            <w:tcBorders>
              <w:top w:val="single" w:sz="4" w:space="0" w:color="auto"/>
            </w:tcBorders>
          </w:tcPr>
          <w:p w14:paraId="7C232172"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Jméno prvku</w:t>
            </w:r>
          </w:p>
        </w:tc>
        <w:tc>
          <w:tcPr>
            <w:tcW w:w="0" w:type="pct"/>
            <w:tcBorders>
              <w:top w:val="single" w:sz="4" w:space="0" w:color="auto"/>
            </w:tcBorders>
          </w:tcPr>
          <w:p w14:paraId="6AC6FAF0" w14:textId="77777777" w:rsidR="00AF4DD9" w:rsidRPr="008D0F1E" w:rsidRDefault="00AF4DD9" w:rsidP="00C309AC">
            <w:pPr>
              <w:keepNext/>
              <w:keepLines/>
              <w:spacing w:before="40" w:after="40"/>
              <w:jc w:val="left"/>
              <w:rPr>
                <w:rFonts w:eastAsia="Arial" w:cs="Arial"/>
              </w:rPr>
            </w:pPr>
            <w:r w:rsidRPr="008D0F1E">
              <w:rPr>
                <w:rFonts w:eastAsia="Arial" w:cs="Arial"/>
              </w:rPr>
              <w:t>Popis prvku</w:t>
            </w:r>
          </w:p>
        </w:tc>
      </w:tr>
      <w:tr w:rsidR="00AF4DD9" w:rsidRPr="008D0F1E" w14:paraId="3F76DD3C" w14:textId="77777777" w:rsidTr="00C309AC">
        <w:tc>
          <w:tcPr>
            <w:tcW w:w="0" w:type="pct"/>
            <w:shd w:val="clear" w:color="auto" w:fill="auto"/>
          </w:tcPr>
          <w:p w14:paraId="7FDAFB6C" w14:textId="77777777" w:rsidR="00AF4DD9" w:rsidRPr="008D0F1E" w:rsidRDefault="00AF4DD9" w:rsidP="00C37272">
            <w:pPr>
              <w:spacing w:before="40" w:after="40"/>
              <w:contextualSpacing w:val="0"/>
              <w:jc w:val="left"/>
              <w:rPr>
                <w:rFonts w:cs="Arial"/>
                <w:b/>
              </w:rPr>
            </w:pPr>
          </w:p>
        </w:tc>
        <w:tc>
          <w:tcPr>
            <w:tcW w:w="0" w:type="pct"/>
            <w:shd w:val="clear" w:color="auto" w:fill="auto"/>
          </w:tcPr>
          <w:p w14:paraId="0EEC5274"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1B23D521" w14:textId="77777777" w:rsidR="00AF4DD9" w:rsidRPr="008D0F1E" w:rsidRDefault="00AF4DD9" w:rsidP="00C37272">
            <w:pPr>
              <w:spacing w:before="40" w:after="40"/>
              <w:contextualSpacing w:val="0"/>
              <w:jc w:val="left"/>
              <w:rPr>
                <w:rFonts w:cs="Arial"/>
              </w:rPr>
            </w:pPr>
          </w:p>
        </w:tc>
        <w:tc>
          <w:tcPr>
            <w:tcW w:w="0" w:type="pct"/>
          </w:tcPr>
          <w:p w14:paraId="48B4142D" w14:textId="77777777" w:rsidR="00AF4DD9" w:rsidRPr="008D0F1E" w:rsidRDefault="00AF4DD9" w:rsidP="00C37272">
            <w:pPr>
              <w:spacing w:before="40" w:after="40"/>
              <w:jc w:val="left"/>
              <w:rPr>
                <w:rFonts w:cs="Arial"/>
              </w:rPr>
            </w:pPr>
          </w:p>
        </w:tc>
      </w:tr>
      <w:tr w:rsidR="00AF4DD9" w:rsidRPr="008D0F1E" w14:paraId="3650B622" w14:textId="77777777" w:rsidTr="00C309AC">
        <w:tc>
          <w:tcPr>
            <w:tcW w:w="0" w:type="pct"/>
            <w:shd w:val="clear" w:color="auto" w:fill="auto"/>
          </w:tcPr>
          <w:p w14:paraId="4E122D4C" w14:textId="77777777" w:rsidR="00AF4DD9" w:rsidRPr="008D0F1E" w:rsidRDefault="00AF4DD9" w:rsidP="00C37272">
            <w:pPr>
              <w:spacing w:before="40" w:after="40"/>
              <w:contextualSpacing w:val="0"/>
              <w:jc w:val="left"/>
              <w:rPr>
                <w:rFonts w:cs="Arial"/>
                <w:b/>
              </w:rPr>
            </w:pPr>
          </w:p>
        </w:tc>
        <w:tc>
          <w:tcPr>
            <w:tcW w:w="0" w:type="pct"/>
            <w:shd w:val="clear" w:color="auto" w:fill="auto"/>
          </w:tcPr>
          <w:p w14:paraId="2A60A908"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59416B60" w14:textId="77777777" w:rsidR="00AF4DD9" w:rsidRPr="008D0F1E" w:rsidRDefault="00AF4DD9" w:rsidP="00C37272">
            <w:pPr>
              <w:spacing w:before="40" w:after="40"/>
              <w:contextualSpacing w:val="0"/>
              <w:jc w:val="left"/>
              <w:rPr>
                <w:rFonts w:cs="Arial"/>
              </w:rPr>
            </w:pPr>
          </w:p>
        </w:tc>
        <w:tc>
          <w:tcPr>
            <w:tcW w:w="0" w:type="pct"/>
          </w:tcPr>
          <w:p w14:paraId="3DC1290D" w14:textId="77777777" w:rsidR="00AF4DD9" w:rsidRPr="008D0F1E" w:rsidRDefault="00AF4DD9" w:rsidP="00C37272">
            <w:pPr>
              <w:spacing w:before="40" w:after="40"/>
              <w:jc w:val="left"/>
              <w:rPr>
                <w:rFonts w:cs="Arial"/>
              </w:rPr>
            </w:pPr>
          </w:p>
        </w:tc>
      </w:tr>
    </w:tbl>
    <w:p w14:paraId="51680B18" w14:textId="77777777" w:rsidR="00AF4DD9" w:rsidRPr="008D0F1E" w:rsidRDefault="00AF4DD9" w:rsidP="00C309AC">
      <w:pPr>
        <w:keepNext/>
        <w:spacing w:before="240" w:after="0"/>
        <w:rPr>
          <w:rFonts w:eastAsia="Arial,Calibri" w:cs="Arial"/>
          <w:b/>
          <w:bCs/>
        </w:rPr>
      </w:pPr>
      <w:r w:rsidRPr="008D0F1E">
        <w:rPr>
          <w:rFonts w:eastAsia="Arial,Calibri" w:cs="Arial"/>
          <w:b/>
          <w:bCs/>
        </w:rPr>
        <w:t>Diagram technologické architektury – pohled struktury komunikační infrastruktury</w:t>
      </w:r>
    </w:p>
    <w:p w14:paraId="5CA75295" w14:textId="77777777" w:rsidR="00252B81" w:rsidRPr="008D0F1E" w:rsidRDefault="00252B81" w:rsidP="00AF4DD9">
      <w:pPr>
        <w:spacing w:before="240" w:after="160"/>
        <w:contextualSpacing/>
        <w:jc w:val="center"/>
        <w:rPr>
          <w:rFonts w:eastAsia="Calibri" w:cs="Arial"/>
          <w:i/>
          <w:color w:val="FF0000"/>
        </w:rPr>
      </w:pPr>
    </w:p>
    <w:p w14:paraId="1F7E8245" w14:textId="207C53CB" w:rsidR="00AF4DD9" w:rsidRPr="008D0F1E" w:rsidRDefault="00AF4DD9" w:rsidP="00C309AC">
      <w:pPr>
        <w:spacing w:before="240" w:after="160"/>
        <w:contextualSpacing/>
        <w:jc w:val="center"/>
        <w:rPr>
          <w:rFonts w:eastAsia="Arial,Calibri" w:cs="Arial"/>
          <w:i/>
          <w:iCs/>
          <w:color w:val="FF0000"/>
        </w:rPr>
      </w:pPr>
      <w:r w:rsidRPr="008D0F1E">
        <w:rPr>
          <w:rFonts w:eastAsia="Arial,Calibri" w:cs="Arial"/>
          <w:i/>
          <w:iCs/>
          <w:color w:val="FF0000"/>
        </w:rPr>
        <w:t>&lt;zde vložte diagram/y&gt;</w:t>
      </w:r>
    </w:p>
    <w:p w14:paraId="53584FC8" w14:textId="77777777" w:rsidR="00AF4DD9" w:rsidRPr="008D0F1E" w:rsidRDefault="00AF4DD9" w:rsidP="00AF4DD9">
      <w:pPr>
        <w:spacing w:after="160"/>
        <w:contextualSpacing/>
        <w:rPr>
          <w:rFonts w:eastAsia="Calibri" w:cs="Arial"/>
        </w:rPr>
      </w:pPr>
    </w:p>
    <w:tbl>
      <w:tblPr>
        <w:tblStyle w:val="Style1"/>
        <w:tblW w:w="5000" w:type="pct"/>
        <w:tblLook w:val="06A0" w:firstRow="1" w:lastRow="0" w:firstColumn="1" w:lastColumn="0" w:noHBand="1" w:noVBand="1"/>
      </w:tblPr>
      <w:tblGrid>
        <w:gridCol w:w="1414"/>
        <w:gridCol w:w="6520"/>
        <w:gridCol w:w="1699"/>
        <w:gridCol w:w="1695"/>
      </w:tblGrid>
      <w:tr w:rsidR="00AF4DD9" w:rsidRPr="008D0F1E" w14:paraId="68B4089C"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7DF986C4" w14:textId="1D1DDDCC" w:rsidR="00AF4DD9" w:rsidRPr="008D0F1E" w:rsidRDefault="00AF4DD9" w:rsidP="00C309AC">
            <w:pPr>
              <w:keepNext/>
              <w:spacing w:before="40" w:after="40"/>
              <w:contextualSpacing w:val="0"/>
              <w:rPr>
                <w:rFonts w:eastAsia="Arial" w:cs="Arial"/>
                <w:b w:val="0"/>
                <w:bCs w:val="0"/>
              </w:rPr>
            </w:pPr>
            <w:bookmarkStart w:id="505" w:name="_Toc509581683"/>
            <w:bookmarkStart w:id="506" w:name="_Toc513797153"/>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507" w:author="Tomáš Šedivec" w:date="2023-07-27T16:35:00Z">
              <w:r w:rsidR="003B7E6C">
                <w:rPr>
                  <w:rFonts w:cs="Arial"/>
                  <w:b w:val="0"/>
                  <w:noProof/>
                </w:rPr>
                <w:t>34</w:t>
              </w:r>
            </w:ins>
            <w:del w:id="508" w:author="Tomáš Šedivec" w:date="2023-06-30T14:05:00Z">
              <w:r w:rsidR="006A3BBA" w:rsidDel="00871156">
                <w:rPr>
                  <w:rFonts w:cs="Arial"/>
                  <w:b w:val="0"/>
                  <w:noProof/>
                </w:rPr>
                <w:delText>31</w:delText>
              </w:r>
            </w:del>
            <w:r w:rsidRPr="008D0F1E">
              <w:rPr>
                <w:rFonts w:cs="Arial"/>
              </w:rPr>
              <w:fldChar w:fldCharType="end"/>
            </w:r>
            <w:r w:rsidRPr="008D0F1E">
              <w:rPr>
                <w:rFonts w:eastAsia="Arial" w:cs="Arial"/>
                <w:b w:val="0"/>
              </w:rPr>
              <w:t>:</w:t>
            </w:r>
            <w:r w:rsidRPr="008D0F1E">
              <w:rPr>
                <w:rFonts w:eastAsia="Arial" w:cs="Arial"/>
              </w:rPr>
              <w:t xml:space="preserve"> </w:t>
            </w:r>
            <w:r w:rsidRPr="008D0F1E">
              <w:rPr>
                <w:rFonts w:eastAsia="Arial,Calibri" w:cs="Arial"/>
              </w:rPr>
              <w:t>Využití sdílených služeb komunikační infrastruktury</w:t>
            </w:r>
            <w:bookmarkEnd w:id="505"/>
            <w:bookmarkEnd w:id="506"/>
          </w:p>
        </w:tc>
      </w:tr>
      <w:tr w:rsidR="00AF4DD9" w:rsidRPr="008D0F1E" w14:paraId="77A7BB83"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24" w:type="pct"/>
          </w:tcPr>
          <w:p w14:paraId="5DBB28CE" w14:textId="77777777" w:rsidR="00AF4DD9" w:rsidRPr="008D0F1E" w:rsidRDefault="00AF4DD9">
            <w:pPr>
              <w:keepNext/>
              <w:jc w:val="left"/>
              <w:rPr>
                <w:rFonts w:eastAsia="Arial" w:cs="Arial"/>
              </w:rPr>
            </w:pPr>
            <w:r w:rsidRPr="008D0F1E">
              <w:rPr>
                <w:rFonts w:eastAsia="Arial" w:cs="Arial"/>
              </w:rPr>
              <w:t>Název</w:t>
            </w:r>
          </w:p>
        </w:tc>
        <w:tc>
          <w:tcPr>
            <w:tcW w:w="2878" w:type="pct"/>
          </w:tcPr>
          <w:p w14:paraId="70194265"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w:t>
            </w:r>
          </w:p>
        </w:tc>
        <w:tc>
          <w:tcPr>
            <w:tcW w:w="750" w:type="pct"/>
          </w:tcPr>
          <w:p w14:paraId="14151B8C"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748" w:type="pct"/>
          </w:tcPr>
          <w:p w14:paraId="08CE9145"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Č. žádosti o výjimku</w:t>
            </w:r>
          </w:p>
        </w:tc>
      </w:tr>
      <w:tr w:rsidR="00AF4DD9" w:rsidRPr="008D0F1E" w14:paraId="48A388D3"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78D17A4F" w14:textId="77777777" w:rsidR="00AF4DD9" w:rsidRPr="008D0F1E" w:rsidRDefault="00AF4DD9">
            <w:pPr>
              <w:jc w:val="left"/>
              <w:rPr>
                <w:rFonts w:eastAsia="Arial" w:cs="Arial"/>
              </w:rPr>
            </w:pPr>
            <w:r w:rsidRPr="008D0F1E">
              <w:rPr>
                <w:rFonts w:eastAsia="Arial" w:cs="Arial"/>
              </w:rPr>
              <w:t>CMS</w:t>
            </w:r>
          </w:p>
        </w:tc>
        <w:tc>
          <w:tcPr>
            <w:tcW w:w="2878" w:type="pct"/>
            <w:shd w:val="clear" w:color="auto" w:fill="D9D9D9" w:themeFill="background1" w:themeFillShade="D9"/>
          </w:tcPr>
          <w:p w14:paraId="174E344B" w14:textId="1AA4B066"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Pro publikaci </w:t>
            </w:r>
            <w:ins w:id="509" w:author="Tomáš Šedivec" w:date="2023-07-28T09:54:00Z">
              <w:r w:rsidR="008C2CDD">
                <w:rPr>
                  <w:rFonts w:eastAsia="Arial" w:cs="Arial"/>
                </w:rPr>
                <w:t xml:space="preserve">či čerpání </w:t>
              </w:r>
            </w:ins>
            <w:r w:rsidRPr="008D0F1E">
              <w:rPr>
                <w:rFonts w:eastAsia="Arial" w:cs="Arial"/>
              </w:rPr>
              <w:t xml:space="preserve">služeb </w:t>
            </w:r>
            <w:ins w:id="510" w:author="Tomáš Šedivec" w:date="2023-07-28T09:54:00Z">
              <w:r w:rsidR="008C2CDD">
                <w:rPr>
                  <w:rFonts w:eastAsia="Arial" w:cs="Arial"/>
                </w:rPr>
                <w:t>v tomto</w:t>
              </w:r>
            </w:ins>
            <w:del w:id="511" w:author="Tomáš Šedivec" w:date="2023-07-28T09:54:00Z">
              <w:r w:rsidRPr="008D0F1E" w:rsidDel="008C2CDD">
                <w:rPr>
                  <w:rFonts w:eastAsia="Arial" w:cs="Arial"/>
                </w:rPr>
                <w:delText>tohoto</w:delText>
              </w:r>
            </w:del>
            <w:r w:rsidRPr="008D0F1E">
              <w:rPr>
                <w:rFonts w:eastAsia="Arial" w:cs="Arial"/>
              </w:rPr>
              <w:t xml:space="preserve"> projektu je využito Centrální místo služeb – aplikace jsou publikovány prostřednictvím CMS </w:t>
            </w:r>
          </w:p>
        </w:tc>
        <w:sdt>
          <w:sdtPr>
            <w:rPr>
              <w:rFonts w:cs="Arial"/>
            </w:rPr>
            <w:id w:val="137617619"/>
            <w:showingPlcHdr/>
            <w:comboBox>
              <w:listItem w:displayText="Ano" w:value="Ano"/>
              <w:listItem w:displayText="Nerelevantní" w:value="Nerelevantní"/>
              <w:listItem w:displayText="Ne, žádáme výjimku" w:value="Ne, žádáme výjimku"/>
            </w:comboBox>
          </w:sdtPr>
          <w:sdtEndPr/>
          <w:sdtContent>
            <w:tc>
              <w:tcPr>
                <w:tcW w:w="750" w:type="pct"/>
                <w:shd w:val="clear" w:color="auto" w:fill="auto"/>
              </w:tcPr>
              <w:p w14:paraId="2E38E402"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748" w:type="pct"/>
            <w:shd w:val="clear" w:color="auto" w:fill="auto"/>
          </w:tcPr>
          <w:p w14:paraId="578FF47F"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C3C83E4"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44C4D494" w14:textId="77777777" w:rsidR="00AF4DD9" w:rsidRPr="008D0F1E" w:rsidRDefault="00AF4DD9">
            <w:pPr>
              <w:jc w:val="left"/>
              <w:rPr>
                <w:rFonts w:eastAsia="Arial" w:cs="Arial"/>
              </w:rPr>
            </w:pPr>
            <w:r w:rsidRPr="008D0F1E">
              <w:rPr>
                <w:rFonts w:eastAsia="Arial" w:cs="Arial"/>
              </w:rPr>
              <w:t>KIVS</w:t>
            </w:r>
          </w:p>
        </w:tc>
        <w:tc>
          <w:tcPr>
            <w:tcW w:w="2878" w:type="pct"/>
            <w:shd w:val="clear" w:color="auto" w:fill="D9D9D9" w:themeFill="background1" w:themeFillShade="D9"/>
          </w:tcPr>
          <w:p w14:paraId="4E1C0802"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Využití komunikační infrastruktury veřejné správy, tj. fyzického propojení infrastruktury úřadů připojení k CMS</w:t>
            </w:r>
          </w:p>
        </w:tc>
        <w:sdt>
          <w:sdtPr>
            <w:rPr>
              <w:rFonts w:cs="Arial"/>
            </w:rPr>
            <w:id w:val="-808313033"/>
            <w:showingPlcHdr/>
            <w:comboBox>
              <w:listItem w:displayText="Ano" w:value="Ano"/>
              <w:listItem w:displayText="Nerelevantní" w:value="Nerelevantní"/>
              <w:listItem w:displayText="Ne, žádáme výjimku" w:value="Ne, žádáme výjimku"/>
            </w:comboBox>
          </w:sdtPr>
          <w:sdtEndPr/>
          <w:sdtContent>
            <w:tc>
              <w:tcPr>
                <w:tcW w:w="750" w:type="pct"/>
                <w:shd w:val="clear" w:color="auto" w:fill="auto"/>
              </w:tcPr>
              <w:p w14:paraId="246C1131"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748" w:type="pct"/>
            <w:shd w:val="clear" w:color="auto" w:fill="auto"/>
          </w:tcPr>
          <w:p w14:paraId="60DC3DD2"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742D28D"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389CC388" w14:textId="77777777" w:rsidR="00AF4DD9" w:rsidRPr="008D0F1E" w:rsidRDefault="00AF4DD9">
            <w:pPr>
              <w:jc w:val="left"/>
              <w:rPr>
                <w:rFonts w:eastAsia="Arial" w:cs="Arial"/>
              </w:rPr>
            </w:pPr>
            <w:r w:rsidRPr="008D0F1E">
              <w:rPr>
                <w:rFonts w:eastAsia="Arial" w:cs="Arial"/>
              </w:rPr>
              <w:t>NDC</w:t>
            </w:r>
          </w:p>
        </w:tc>
        <w:tc>
          <w:tcPr>
            <w:tcW w:w="2878" w:type="pct"/>
            <w:shd w:val="clear" w:color="auto" w:fill="D9D9D9" w:themeFill="background1" w:themeFillShade="D9"/>
          </w:tcPr>
          <w:p w14:paraId="7105FC10"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Umístění technologií do Národních datových center v perimetru CMS</w:t>
            </w:r>
          </w:p>
        </w:tc>
        <w:sdt>
          <w:sdtPr>
            <w:rPr>
              <w:rFonts w:cs="Arial"/>
            </w:rPr>
            <w:id w:val="-1200095486"/>
            <w:showingPlcHdr/>
            <w:comboBox>
              <w:listItem w:displayText="Ano" w:value="Ano"/>
              <w:listItem w:displayText="Nerelevantní" w:value="Nerelevantní"/>
              <w:listItem w:displayText="Ne" w:value="Ne"/>
            </w:comboBox>
          </w:sdtPr>
          <w:sdtEndPr/>
          <w:sdtContent>
            <w:tc>
              <w:tcPr>
                <w:tcW w:w="750" w:type="pct"/>
                <w:shd w:val="clear" w:color="auto" w:fill="auto"/>
              </w:tcPr>
              <w:p w14:paraId="0DA3F2D8"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748" w:type="pct"/>
            <w:shd w:val="clear" w:color="auto" w:fill="D9D9D9" w:themeFill="background1" w:themeFillShade="D9"/>
          </w:tcPr>
          <w:p w14:paraId="65A7F3DA"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69348266"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59945BB0" w14:textId="77777777" w:rsidR="00AF4DD9" w:rsidRPr="008D0F1E" w:rsidRDefault="00AF4DD9">
            <w:pPr>
              <w:jc w:val="left"/>
              <w:rPr>
                <w:rFonts w:eastAsia="Arial" w:cs="Arial"/>
              </w:rPr>
            </w:pPr>
            <w:r w:rsidRPr="008D0F1E">
              <w:rPr>
                <w:rFonts w:eastAsia="Arial" w:cs="Arial"/>
              </w:rPr>
              <w:t>Housing (IaaS)</w:t>
            </w:r>
          </w:p>
        </w:tc>
        <w:tc>
          <w:tcPr>
            <w:tcW w:w="2878" w:type="pct"/>
            <w:shd w:val="clear" w:color="auto" w:fill="D9D9D9" w:themeFill="background1" w:themeFillShade="D9"/>
          </w:tcPr>
          <w:p w14:paraId="2B8E6181"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Využití umístění vlastní HW infrastruktury do prostor datového centra třetí strany</w:t>
            </w:r>
          </w:p>
        </w:tc>
        <w:sdt>
          <w:sdtPr>
            <w:rPr>
              <w:rFonts w:cs="Arial"/>
            </w:rPr>
            <w:id w:val="813608757"/>
            <w:showingPlcHdr/>
            <w:comboBox>
              <w:listItem w:displayText="Ano" w:value="Ano"/>
              <w:listItem w:displayText="Nerelevantní" w:value="Nerelevantní"/>
              <w:listItem w:displayText="Ne" w:value="Ne"/>
            </w:comboBox>
          </w:sdtPr>
          <w:sdtEndPr/>
          <w:sdtContent>
            <w:tc>
              <w:tcPr>
                <w:tcW w:w="750" w:type="pct"/>
                <w:shd w:val="clear" w:color="auto" w:fill="auto"/>
              </w:tcPr>
              <w:p w14:paraId="103F614A"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748" w:type="pct"/>
            <w:shd w:val="clear" w:color="auto" w:fill="D9D9D9" w:themeFill="background1" w:themeFillShade="D9"/>
          </w:tcPr>
          <w:p w14:paraId="6A841C09"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1E7B69EF" w14:textId="77777777" w:rsidR="00AF4DD9" w:rsidRPr="008D0F1E" w:rsidRDefault="00AF4DD9" w:rsidP="00AF4DD9">
      <w:pPr>
        <w:rPr>
          <w:rFonts w:eastAsia="Calibri" w:cs="Arial"/>
          <w:b/>
        </w:rPr>
      </w:pPr>
      <w:bookmarkStart w:id="512" w:name="_Toc437417897"/>
    </w:p>
    <w:tbl>
      <w:tblPr>
        <w:tblStyle w:val="Mkatabulky"/>
        <w:tblW w:w="5000" w:type="pct"/>
        <w:tblLook w:val="06A0" w:firstRow="1" w:lastRow="0" w:firstColumn="1" w:lastColumn="0" w:noHBand="1" w:noVBand="1"/>
      </w:tblPr>
      <w:tblGrid>
        <w:gridCol w:w="11328"/>
      </w:tblGrid>
      <w:tr w:rsidR="00AF4DD9" w:rsidRPr="008D0F1E" w14:paraId="13FC86A7" w14:textId="77777777" w:rsidTr="55E026C1">
        <w:trPr>
          <w:tblHeader/>
        </w:trPr>
        <w:tc>
          <w:tcPr>
            <w:tcW w:w="5000" w:type="pct"/>
            <w:shd w:val="clear" w:color="auto" w:fill="CEEBF3"/>
          </w:tcPr>
          <w:p w14:paraId="7F9BB85B" w14:textId="44013088" w:rsidR="00AF4DD9" w:rsidRPr="008D0F1E" w:rsidRDefault="00AF4DD9" w:rsidP="00C309AC">
            <w:pPr>
              <w:keepNext/>
              <w:spacing w:before="40" w:after="40"/>
              <w:jc w:val="left"/>
              <w:rPr>
                <w:rFonts w:eastAsia="Arial,Calibri" w:cs="Arial"/>
              </w:rPr>
            </w:pPr>
            <w:bookmarkStart w:id="513" w:name="_Toc457999005"/>
            <w:bookmarkStart w:id="514" w:name="_Toc457999669"/>
            <w:bookmarkStart w:id="515" w:name="_Toc457999006"/>
            <w:bookmarkStart w:id="516" w:name="_Toc457999670"/>
            <w:bookmarkStart w:id="517" w:name="_Toc457999009"/>
            <w:bookmarkStart w:id="518" w:name="_Toc457999673"/>
            <w:bookmarkStart w:id="519" w:name="_Toc457999011"/>
            <w:bookmarkStart w:id="520" w:name="_Toc457999675"/>
            <w:bookmarkStart w:id="521" w:name="_Toc457999014"/>
            <w:bookmarkStart w:id="522" w:name="_Toc457999678"/>
            <w:bookmarkStart w:id="523" w:name="_Toc509581684"/>
            <w:bookmarkStart w:id="524" w:name="_Toc513797154"/>
            <w:bookmarkEnd w:id="513"/>
            <w:bookmarkEnd w:id="514"/>
            <w:bookmarkEnd w:id="515"/>
            <w:bookmarkEnd w:id="516"/>
            <w:bookmarkEnd w:id="517"/>
            <w:bookmarkEnd w:id="518"/>
            <w:bookmarkEnd w:id="519"/>
            <w:bookmarkEnd w:id="520"/>
            <w:bookmarkEnd w:id="521"/>
            <w:bookmarkEnd w:id="522"/>
            <w:r w:rsidRPr="008D0F1E">
              <w:rPr>
                <w:rFonts w:eastAsia="Arial" w:cs="Arial"/>
              </w:rPr>
              <w:lastRenderedPageBreak/>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525" w:author="Tomáš Šedivec" w:date="2023-07-27T16:35:00Z">
              <w:r w:rsidR="003B7E6C">
                <w:rPr>
                  <w:rFonts w:cs="Arial"/>
                  <w:noProof/>
                </w:rPr>
                <w:t>35</w:t>
              </w:r>
            </w:ins>
            <w:del w:id="526" w:author="Tomáš Šedivec" w:date="2023-06-30T14:05:00Z">
              <w:r w:rsidR="006A3BBA" w:rsidDel="00871156">
                <w:rPr>
                  <w:rFonts w:cs="Arial"/>
                  <w:noProof/>
                </w:rPr>
                <w:delText>32</w:delText>
              </w:r>
            </w:del>
            <w:r w:rsidRPr="008D0F1E">
              <w:rPr>
                <w:rFonts w:cs="Arial"/>
              </w:rPr>
              <w:fldChar w:fldCharType="end"/>
            </w:r>
            <w:r w:rsidRPr="008D0F1E">
              <w:rPr>
                <w:rFonts w:eastAsia="Arial" w:cs="Arial"/>
              </w:rPr>
              <w:t xml:space="preserve">: </w:t>
            </w:r>
            <w:r w:rsidRPr="008D0F1E">
              <w:rPr>
                <w:rFonts w:eastAsia="Arial,Calibri" w:cs="Arial"/>
                <w:b/>
                <w:bCs/>
              </w:rPr>
              <w:t>Vysvětlení v kontextu architektury komunikační infrastruktury úřadu</w:t>
            </w:r>
            <w:bookmarkEnd w:id="523"/>
            <w:bookmarkEnd w:id="524"/>
          </w:p>
        </w:tc>
      </w:tr>
      <w:tr w:rsidR="00AF4DD9" w:rsidRPr="008D0F1E" w14:paraId="2DE08ABB" w14:textId="77777777" w:rsidTr="55E026C1">
        <w:tc>
          <w:tcPr>
            <w:tcW w:w="5000" w:type="pct"/>
            <w:shd w:val="clear" w:color="auto" w:fill="D9D9D9" w:themeFill="background1" w:themeFillShade="D9"/>
          </w:tcPr>
          <w:p w14:paraId="59C6776E" w14:textId="77777777" w:rsidR="00AF4DD9" w:rsidRPr="008D0F1E" w:rsidRDefault="00AF4DD9" w:rsidP="00C309AC">
            <w:pPr>
              <w:pStyle w:val="Odstavecseseznamem"/>
              <w:keepNext/>
              <w:numPr>
                <w:ilvl w:val="0"/>
                <w:numId w:val="7"/>
              </w:numPr>
              <w:spacing w:before="40" w:after="40"/>
              <w:jc w:val="left"/>
              <w:rPr>
                <w:rFonts w:eastAsia="Arial" w:cs="Arial"/>
              </w:rPr>
            </w:pPr>
            <w:r w:rsidRPr="008D0F1E">
              <w:rPr>
                <w:rFonts w:eastAsia="Arial,Calibri" w:cs="Arial"/>
                <w:b/>
              </w:rPr>
              <w:t>jaké k projektu existují či vznikají duplicity a proč?</w:t>
            </w:r>
          </w:p>
        </w:tc>
      </w:tr>
      <w:tr w:rsidR="00AF4DD9" w:rsidRPr="008D0F1E" w14:paraId="4BB915B0" w14:textId="77777777" w:rsidTr="55E026C1">
        <w:tc>
          <w:tcPr>
            <w:tcW w:w="5000" w:type="pct"/>
            <w:shd w:val="clear" w:color="auto" w:fill="auto"/>
          </w:tcPr>
          <w:p w14:paraId="1A37049F" w14:textId="77777777" w:rsidR="00AF4DD9" w:rsidRPr="008D0F1E" w:rsidRDefault="00AF4DD9" w:rsidP="00C37272">
            <w:pPr>
              <w:spacing w:before="40" w:after="40"/>
              <w:jc w:val="left"/>
              <w:rPr>
                <w:rFonts w:eastAsia="Calibri" w:cs="Arial"/>
                <w:b/>
                <w:szCs w:val="20"/>
              </w:rPr>
            </w:pPr>
          </w:p>
        </w:tc>
      </w:tr>
      <w:tr w:rsidR="00AF4DD9" w:rsidRPr="008D0F1E" w14:paraId="0E28DC2D" w14:textId="77777777" w:rsidTr="00C309AC">
        <w:tc>
          <w:tcPr>
            <w:tcW w:w="5000" w:type="pct"/>
            <w:tcBorders>
              <w:bottom w:val="single" w:sz="4" w:space="0" w:color="auto"/>
            </w:tcBorders>
            <w:shd w:val="clear" w:color="auto" w:fill="D9D9D9" w:themeFill="background1" w:themeFillShade="D9"/>
          </w:tcPr>
          <w:p w14:paraId="1681D72F" w14:textId="77777777" w:rsidR="00AF4DD9" w:rsidRPr="008D0F1E" w:rsidRDefault="00AF4DD9" w:rsidP="00C309AC">
            <w:pPr>
              <w:pStyle w:val="Odstavecseseznamem"/>
              <w:keepNext/>
              <w:numPr>
                <w:ilvl w:val="0"/>
                <w:numId w:val="7"/>
              </w:numPr>
              <w:spacing w:before="40" w:after="40"/>
              <w:jc w:val="left"/>
              <w:rPr>
                <w:rFonts w:eastAsia="Arial,Calibri" w:cs="Arial"/>
                <w:b/>
              </w:rPr>
            </w:pPr>
            <w:r w:rsidRPr="008D0F1E">
              <w:rPr>
                <w:rFonts w:eastAsia="Arial,Calibri" w:cs="Arial"/>
                <w:b/>
              </w:rPr>
              <w:t>jsou využity všechny sdílené služby?</w:t>
            </w:r>
          </w:p>
        </w:tc>
      </w:tr>
      <w:tr w:rsidR="00AF4DD9" w:rsidRPr="008D0F1E" w14:paraId="4157EFC1" w14:textId="77777777" w:rsidTr="55E026C1">
        <w:tc>
          <w:tcPr>
            <w:tcW w:w="5000" w:type="pct"/>
            <w:shd w:val="clear" w:color="auto" w:fill="auto"/>
          </w:tcPr>
          <w:p w14:paraId="5093635E" w14:textId="77777777" w:rsidR="00AF4DD9" w:rsidRPr="008D0F1E" w:rsidRDefault="00AF4DD9" w:rsidP="00C37272">
            <w:pPr>
              <w:keepNext/>
              <w:spacing w:before="40" w:after="40"/>
              <w:jc w:val="left"/>
              <w:rPr>
                <w:rFonts w:eastAsia="Calibri" w:cs="Arial"/>
                <w:b/>
              </w:rPr>
            </w:pPr>
          </w:p>
        </w:tc>
      </w:tr>
      <w:tr w:rsidR="00AF4DD9" w:rsidRPr="008D0F1E" w14:paraId="375317BA" w14:textId="77777777" w:rsidTr="55E026C1">
        <w:tc>
          <w:tcPr>
            <w:tcW w:w="5000" w:type="pct"/>
            <w:shd w:val="clear" w:color="auto" w:fill="D9D9D9" w:themeFill="background1" w:themeFillShade="D9"/>
          </w:tcPr>
          <w:p w14:paraId="65959A73"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architektury komunikační infrastruktury </w:t>
            </w:r>
            <w:r w:rsidRPr="008D0F1E">
              <w:rPr>
                <w:rFonts w:eastAsia="Arial" w:cs="Arial"/>
                <w:b/>
                <w:bCs/>
              </w:rPr>
              <w:t>projektu</w:t>
            </w:r>
            <w:r w:rsidRPr="008D0F1E">
              <w:rPr>
                <w:rFonts w:eastAsia="Arial,Calibri" w:cs="Arial"/>
                <w:b/>
                <w:bCs/>
              </w:rPr>
              <w:t>:</w:t>
            </w:r>
          </w:p>
        </w:tc>
      </w:tr>
      <w:tr w:rsidR="00AF4DD9" w:rsidRPr="008D0F1E" w14:paraId="74AA1C6B" w14:textId="77777777" w:rsidTr="55E026C1">
        <w:tc>
          <w:tcPr>
            <w:tcW w:w="5000" w:type="pct"/>
          </w:tcPr>
          <w:p w14:paraId="06C37FBE" w14:textId="77777777" w:rsidR="00AF4DD9" w:rsidRPr="008D0F1E" w:rsidRDefault="00AF4DD9" w:rsidP="00C37272">
            <w:pPr>
              <w:spacing w:before="40" w:after="40"/>
              <w:jc w:val="left"/>
              <w:rPr>
                <w:rFonts w:eastAsia="Calibri" w:cs="Arial"/>
                <w:szCs w:val="20"/>
              </w:rPr>
            </w:pPr>
          </w:p>
          <w:p w14:paraId="09C20E45" w14:textId="04E2AAEA" w:rsidR="00252B81" w:rsidRPr="008D0F1E" w:rsidRDefault="00252B81" w:rsidP="00C37272">
            <w:pPr>
              <w:spacing w:before="40" w:after="40"/>
              <w:jc w:val="left"/>
              <w:rPr>
                <w:rFonts w:eastAsia="Calibri" w:cs="Arial"/>
                <w:szCs w:val="20"/>
              </w:rPr>
            </w:pPr>
          </w:p>
        </w:tc>
      </w:tr>
    </w:tbl>
    <w:p w14:paraId="3D112D48" w14:textId="77777777" w:rsidR="00AF4DD9" w:rsidRPr="008D0F1E" w:rsidRDefault="00AF4DD9" w:rsidP="00E75A06">
      <w:pPr>
        <w:pStyle w:val="MVHeading3"/>
      </w:pPr>
      <w:bookmarkStart w:id="527" w:name="_Toc465074593"/>
      <w:bookmarkStart w:id="528" w:name="_Toc22220538"/>
      <w:r w:rsidRPr="008D0F1E">
        <w:t>Bezpečnostní architektura</w:t>
      </w:r>
      <w:bookmarkEnd w:id="512"/>
      <w:bookmarkEnd w:id="527"/>
      <w:bookmarkEnd w:id="528"/>
    </w:p>
    <w:tbl>
      <w:tblPr>
        <w:tblStyle w:val="Style1"/>
        <w:tblW w:w="5000" w:type="pct"/>
        <w:tblLook w:val="0620" w:firstRow="1" w:lastRow="0" w:firstColumn="0" w:lastColumn="0" w:noHBand="1" w:noVBand="1"/>
      </w:tblPr>
      <w:tblGrid>
        <w:gridCol w:w="3954"/>
        <w:gridCol w:w="3354"/>
        <w:gridCol w:w="4020"/>
      </w:tblGrid>
      <w:tr w:rsidR="00AF4DD9" w:rsidRPr="008D0F1E" w14:paraId="281B1B09"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3"/>
          </w:tcPr>
          <w:p w14:paraId="5702F919" w14:textId="3ACC0E4D" w:rsidR="00AF4DD9" w:rsidRPr="008D0F1E" w:rsidRDefault="00AF4DD9" w:rsidP="00C309AC">
            <w:pPr>
              <w:keepNext/>
              <w:keepLines/>
              <w:spacing w:before="40" w:after="40"/>
              <w:contextualSpacing w:val="0"/>
              <w:rPr>
                <w:rFonts w:eastAsia="Arial" w:cs="Arial"/>
                <w:b w:val="0"/>
                <w:bCs w:val="0"/>
              </w:rPr>
            </w:pPr>
            <w:bookmarkStart w:id="529" w:name="_Toc509581685"/>
            <w:bookmarkStart w:id="530" w:name="_Toc513797155"/>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531" w:author="Tomáš Šedivec" w:date="2023-07-27T16:35:00Z">
              <w:r w:rsidR="003B7E6C">
                <w:rPr>
                  <w:rFonts w:cs="Arial"/>
                  <w:b w:val="0"/>
                  <w:noProof/>
                </w:rPr>
                <w:t>36</w:t>
              </w:r>
            </w:ins>
            <w:del w:id="532" w:author="Tomáš Šedivec" w:date="2023-06-30T14:05:00Z">
              <w:r w:rsidR="006A3BBA" w:rsidDel="00871156">
                <w:rPr>
                  <w:rFonts w:cs="Arial"/>
                  <w:b w:val="0"/>
                  <w:noProof/>
                </w:rPr>
                <w:delText>33</w:delText>
              </w:r>
            </w:del>
            <w:r w:rsidRPr="008D0F1E">
              <w:rPr>
                <w:rFonts w:cs="Arial"/>
              </w:rPr>
              <w:fldChar w:fldCharType="end"/>
            </w:r>
            <w:r w:rsidRPr="008D0F1E">
              <w:rPr>
                <w:rFonts w:eastAsia="Arial" w:cs="Arial"/>
                <w:b w:val="0"/>
              </w:rPr>
              <w:t>:</w:t>
            </w:r>
            <w:r w:rsidRPr="008D0F1E">
              <w:rPr>
                <w:rFonts w:eastAsia="Arial" w:cs="Arial"/>
              </w:rPr>
              <w:t xml:space="preserve"> Katalog bezpečnostní architektury projektu</w:t>
            </w:r>
            <w:bookmarkEnd w:id="529"/>
            <w:bookmarkEnd w:id="530"/>
          </w:p>
        </w:tc>
      </w:tr>
      <w:tr w:rsidR="00AF4DD9" w:rsidRPr="008D0F1E" w14:paraId="1C77D9F2"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Pr>
          <w:p w14:paraId="32E8F1C6" w14:textId="77777777" w:rsidR="00AF4DD9" w:rsidRPr="008D0F1E" w:rsidRDefault="00AF4DD9">
            <w:pPr>
              <w:keepNext/>
              <w:keepLines/>
              <w:jc w:val="left"/>
              <w:rPr>
                <w:rFonts w:eastAsia="Arial" w:cs="Arial"/>
              </w:rPr>
            </w:pPr>
            <w:r w:rsidRPr="008D0F1E">
              <w:rPr>
                <w:rFonts w:eastAsia="Arial" w:cs="Arial"/>
              </w:rPr>
              <w:t>Dotčený nebo bezpečnostní prvek</w:t>
            </w:r>
          </w:p>
        </w:tc>
        <w:tc>
          <w:tcPr>
            <w:tcW w:w="0" w:type="pct"/>
          </w:tcPr>
          <w:p w14:paraId="2D901A0A"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 xml:space="preserve">Hrozba / riziko </w:t>
            </w:r>
          </w:p>
        </w:tc>
        <w:tc>
          <w:tcPr>
            <w:tcW w:w="0" w:type="pct"/>
          </w:tcPr>
          <w:p w14:paraId="0C43B4B2"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Vysvětlení způsobu zmírnění hrozby / rizika prvkem architektury včetně technických a organizačních opatření</w:t>
            </w:r>
          </w:p>
        </w:tc>
      </w:tr>
      <w:tr w:rsidR="00AF4DD9" w:rsidRPr="008D0F1E" w14:paraId="0D5ABC79" w14:textId="77777777" w:rsidTr="00C309AC">
        <w:tc>
          <w:tcPr>
            <w:tcW w:w="0" w:type="pct"/>
            <w:shd w:val="clear" w:color="auto" w:fill="auto"/>
          </w:tcPr>
          <w:p w14:paraId="3CF0E51E" w14:textId="77777777" w:rsidR="00AF4DD9" w:rsidRPr="008D0F1E" w:rsidRDefault="00AF4DD9" w:rsidP="00C37272">
            <w:pPr>
              <w:jc w:val="left"/>
              <w:rPr>
                <w:rFonts w:cs="Arial"/>
              </w:rPr>
            </w:pPr>
          </w:p>
        </w:tc>
        <w:tc>
          <w:tcPr>
            <w:tcW w:w="0" w:type="pct"/>
            <w:shd w:val="clear" w:color="auto" w:fill="auto"/>
          </w:tcPr>
          <w:p w14:paraId="00927F54"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0F2B5B50" w14:textId="77777777" w:rsidR="00AF4DD9" w:rsidRPr="008D0F1E" w:rsidRDefault="00AF4DD9" w:rsidP="00C37272">
            <w:pPr>
              <w:spacing w:before="40" w:after="40"/>
              <w:contextualSpacing w:val="0"/>
              <w:jc w:val="left"/>
              <w:rPr>
                <w:rFonts w:cs="Arial"/>
              </w:rPr>
            </w:pPr>
          </w:p>
        </w:tc>
      </w:tr>
      <w:tr w:rsidR="00AF4DD9" w:rsidRPr="008D0F1E" w14:paraId="5B3C3D4B" w14:textId="77777777" w:rsidTr="00C309AC">
        <w:tc>
          <w:tcPr>
            <w:tcW w:w="0" w:type="pct"/>
            <w:shd w:val="clear" w:color="auto" w:fill="auto"/>
          </w:tcPr>
          <w:p w14:paraId="6CFD139B" w14:textId="77777777" w:rsidR="00AF4DD9" w:rsidRPr="008D0F1E" w:rsidRDefault="00AF4DD9" w:rsidP="00C37272">
            <w:pPr>
              <w:jc w:val="left"/>
              <w:rPr>
                <w:rFonts w:cs="Arial"/>
              </w:rPr>
            </w:pPr>
          </w:p>
        </w:tc>
        <w:tc>
          <w:tcPr>
            <w:tcW w:w="0" w:type="pct"/>
            <w:shd w:val="clear" w:color="auto" w:fill="auto"/>
          </w:tcPr>
          <w:p w14:paraId="43E618DB"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6D546F3C" w14:textId="77777777" w:rsidR="00AF4DD9" w:rsidRPr="008D0F1E" w:rsidRDefault="00AF4DD9" w:rsidP="00C37272">
            <w:pPr>
              <w:spacing w:before="40" w:after="40"/>
              <w:contextualSpacing w:val="0"/>
              <w:jc w:val="left"/>
              <w:rPr>
                <w:rFonts w:cs="Arial"/>
              </w:rPr>
            </w:pPr>
          </w:p>
        </w:tc>
      </w:tr>
    </w:tbl>
    <w:p w14:paraId="310840B0" w14:textId="79F5D92A" w:rsidR="00AF4DD9" w:rsidRPr="008D0F1E" w:rsidRDefault="00AF4DD9" w:rsidP="00AF4DD9">
      <w:pPr>
        <w:rPr>
          <w:rFonts w:cs="Arial"/>
        </w:rPr>
      </w:pPr>
      <w:bookmarkStart w:id="533" w:name="_Toc437417898"/>
    </w:p>
    <w:tbl>
      <w:tblPr>
        <w:tblStyle w:val="Mkatabulky"/>
        <w:tblW w:w="11335" w:type="dxa"/>
        <w:tblLook w:val="04A0" w:firstRow="1" w:lastRow="0" w:firstColumn="1" w:lastColumn="0" w:noHBand="0" w:noVBand="1"/>
      </w:tblPr>
      <w:tblGrid>
        <w:gridCol w:w="2547"/>
        <w:gridCol w:w="4678"/>
        <w:gridCol w:w="4110"/>
      </w:tblGrid>
      <w:tr w:rsidR="00052693" w:rsidRPr="008D0F1E" w14:paraId="035E1F18" w14:textId="77777777" w:rsidTr="00C309AC">
        <w:trPr>
          <w:trHeight w:val="274"/>
        </w:trPr>
        <w:tc>
          <w:tcPr>
            <w:tcW w:w="11335" w:type="dxa"/>
            <w:gridSpan w:val="3"/>
            <w:shd w:val="clear" w:color="auto" w:fill="B6DDE8" w:themeFill="accent5" w:themeFillTint="66"/>
          </w:tcPr>
          <w:p w14:paraId="6D417623" w14:textId="3861E32C" w:rsidR="00052693" w:rsidRPr="008D0F1E" w:rsidRDefault="00052693">
            <w:pPr>
              <w:rPr>
                <w:rFonts w:eastAsia="Arial" w:cs="Arial"/>
              </w:rPr>
            </w:pPr>
            <w:bookmarkStart w:id="534" w:name="_Hlk7230970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535" w:author="Tomáš Šedivec" w:date="2023-07-27T16:35:00Z">
              <w:r w:rsidR="003B7E6C">
                <w:rPr>
                  <w:rFonts w:cs="Arial"/>
                  <w:noProof/>
                </w:rPr>
                <w:t>37</w:t>
              </w:r>
            </w:ins>
            <w:del w:id="536" w:author="Tomáš Šedivec" w:date="2023-06-30T14:05:00Z">
              <w:r w:rsidR="006A3BBA" w:rsidDel="00871156">
                <w:rPr>
                  <w:rFonts w:cs="Arial"/>
                  <w:noProof/>
                </w:rPr>
                <w:delText>34</w:delText>
              </w:r>
            </w:del>
            <w:r w:rsidRPr="008D0F1E">
              <w:rPr>
                <w:rFonts w:cs="Arial"/>
              </w:rPr>
              <w:fldChar w:fldCharType="end"/>
            </w:r>
            <w:r w:rsidRPr="008D0F1E">
              <w:rPr>
                <w:rFonts w:eastAsia="Arial" w:cs="Arial"/>
              </w:rPr>
              <w:t xml:space="preserve">: </w:t>
            </w:r>
            <w:r w:rsidRPr="008D0F1E">
              <w:rPr>
                <w:rFonts w:eastAsia="Arial" w:cs="Arial"/>
                <w:b/>
                <w:bCs/>
              </w:rPr>
              <w:t>Dopady narušení bezpečnosti informací v systému</w:t>
            </w:r>
          </w:p>
        </w:tc>
      </w:tr>
      <w:tr w:rsidR="00052693" w:rsidRPr="008D0F1E" w14:paraId="26F17A12" w14:textId="77777777" w:rsidTr="00C309AC">
        <w:trPr>
          <w:trHeight w:val="1134"/>
        </w:trPr>
        <w:tc>
          <w:tcPr>
            <w:tcW w:w="2547" w:type="dxa"/>
            <w:shd w:val="clear" w:color="auto" w:fill="D9D9D9" w:themeFill="background1" w:themeFillShade="D9"/>
          </w:tcPr>
          <w:p w14:paraId="4CDB914B" w14:textId="7BD2EB16" w:rsidR="00052693" w:rsidRPr="008D0F1E" w:rsidRDefault="00052693">
            <w:pPr>
              <w:rPr>
                <w:rFonts w:eastAsia="Arial" w:cs="Arial"/>
                <w:b/>
                <w:bCs/>
              </w:rPr>
            </w:pPr>
            <w:r w:rsidRPr="008D0F1E">
              <w:rPr>
                <w:rFonts w:eastAsia="Arial" w:cs="Arial"/>
                <w:b/>
                <w:bCs/>
              </w:rPr>
              <w:t xml:space="preserve">Možné dopady v případě narušení dostupnosti </w:t>
            </w:r>
          </w:p>
        </w:tc>
        <w:tc>
          <w:tcPr>
            <w:tcW w:w="8788" w:type="dxa"/>
            <w:gridSpan w:val="2"/>
          </w:tcPr>
          <w:p w14:paraId="1E61BF38" w14:textId="234A642A" w:rsidR="00052693" w:rsidRPr="008D0F1E" w:rsidRDefault="00D26B50">
            <w:pPr>
              <w:rPr>
                <w:rFonts w:eastAsia="Arial" w:cs="Arial"/>
              </w:rPr>
            </w:pPr>
            <w:r w:rsidRPr="008D0F1E">
              <w:rPr>
                <w:rFonts w:eastAsia="Arial" w:cs="Arial"/>
                <w:i/>
                <w:iCs/>
                <w:color w:val="FF0000"/>
              </w:rPr>
              <w:t>&lt;Vyplňte např.: „V případě narušení dostupnosti informací v systému bude omezeno vykonávání agendy dle zákona č. 134/2016 Sb. o zadávání veřejných zakázek.  Tato nedostupnost by se teoreticky mohla dotknout až 5000 uživatelů předmětného systému. V konečném důsledku by mohlo dojít k výraznému zdržení zadávacích řízení vedených naší organizací. “&gt;</w:t>
            </w:r>
          </w:p>
        </w:tc>
      </w:tr>
      <w:tr w:rsidR="00052693" w:rsidRPr="008D0F1E" w14:paraId="32F38FAD" w14:textId="77777777" w:rsidTr="00C309AC">
        <w:trPr>
          <w:trHeight w:val="1134"/>
        </w:trPr>
        <w:tc>
          <w:tcPr>
            <w:tcW w:w="2547" w:type="dxa"/>
            <w:shd w:val="clear" w:color="auto" w:fill="D9D9D9" w:themeFill="background1" w:themeFillShade="D9"/>
          </w:tcPr>
          <w:p w14:paraId="18E4DD42" w14:textId="5A059768" w:rsidR="00052693" w:rsidRPr="008D0F1E" w:rsidRDefault="00052693">
            <w:pPr>
              <w:rPr>
                <w:rFonts w:eastAsia="Arial" w:cs="Arial"/>
                <w:b/>
                <w:bCs/>
              </w:rPr>
            </w:pPr>
            <w:r w:rsidRPr="008D0F1E">
              <w:rPr>
                <w:rFonts w:eastAsia="Arial" w:cs="Arial"/>
                <w:b/>
                <w:bCs/>
              </w:rPr>
              <w:t>Možné dopady v pří</w:t>
            </w:r>
            <w:r w:rsidR="00D26B50" w:rsidRPr="008D0F1E">
              <w:rPr>
                <w:rFonts w:eastAsia="Arial" w:cs="Arial"/>
                <w:b/>
                <w:bCs/>
              </w:rPr>
              <w:t xml:space="preserve">padě narušení důvěrnosti </w:t>
            </w:r>
          </w:p>
        </w:tc>
        <w:tc>
          <w:tcPr>
            <w:tcW w:w="8788" w:type="dxa"/>
            <w:gridSpan w:val="2"/>
          </w:tcPr>
          <w:p w14:paraId="1F08E2DA" w14:textId="7716F220" w:rsidR="00052693" w:rsidRPr="008D0F1E" w:rsidRDefault="00D26B50">
            <w:pPr>
              <w:rPr>
                <w:rFonts w:eastAsia="Arial" w:cs="Arial"/>
              </w:rPr>
            </w:pPr>
            <w:r w:rsidRPr="008D0F1E">
              <w:rPr>
                <w:rFonts w:eastAsia="Arial" w:cs="Arial"/>
                <w:i/>
                <w:iCs/>
                <w:color w:val="FF0000"/>
              </w:rPr>
              <w:t>&lt;Vyplňte např.: „Narušení důvěrnosti informací v systému může mít dopad na snížení důvěryhodnosti organizace vůči veřejnosti a ostatním partnerským organizacím. V posuzovaném systému jsou zpracovávány osobní údaje zhruba 10 000 osob, přičemž nejsou zpracovávány zvláštní kategorie osobních údajů (citlivé osobní údaje).“&gt;</w:t>
            </w:r>
          </w:p>
        </w:tc>
      </w:tr>
      <w:tr w:rsidR="00D26B50" w:rsidRPr="008D0F1E" w14:paraId="057D2536" w14:textId="77777777" w:rsidTr="00C309AC">
        <w:trPr>
          <w:trHeight w:val="1134"/>
        </w:trPr>
        <w:tc>
          <w:tcPr>
            <w:tcW w:w="2547" w:type="dxa"/>
            <w:shd w:val="clear" w:color="auto" w:fill="D9D9D9" w:themeFill="background1" w:themeFillShade="D9"/>
          </w:tcPr>
          <w:p w14:paraId="44DBA874" w14:textId="70EE2D99" w:rsidR="00D26B50" w:rsidRPr="008D0F1E" w:rsidRDefault="00D26B50">
            <w:pPr>
              <w:rPr>
                <w:rFonts w:eastAsia="Arial" w:cs="Arial"/>
                <w:b/>
                <w:bCs/>
              </w:rPr>
            </w:pPr>
            <w:r w:rsidRPr="008D0F1E">
              <w:rPr>
                <w:rFonts w:eastAsia="Arial" w:cs="Arial"/>
                <w:b/>
                <w:bCs/>
              </w:rPr>
              <w:t xml:space="preserve">Možné dopady v případě narušení integrity </w:t>
            </w:r>
          </w:p>
        </w:tc>
        <w:tc>
          <w:tcPr>
            <w:tcW w:w="8788" w:type="dxa"/>
            <w:gridSpan w:val="2"/>
          </w:tcPr>
          <w:p w14:paraId="39DA445B" w14:textId="1EDA9195" w:rsidR="00D26B50" w:rsidRPr="008D0F1E" w:rsidRDefault="00D26B50">
            <w:pPr>
              <w:rPr>
                <w:rFonts w:eastAsia="Arial" w:cs="Arial"/>
              </w:rPr>
            </w:pPr>
            <w:r w:rsidRPr="008D0F1E">
              <w:rPr>
                <w:rFonts w:eastAsia="Arial" w:cs="Arial"/>
                <w:i/>
                <w:iCs/>
                <w:color w:val="FF0000"/>
              </w:rPr>
              <w:t>&lt;Vyplňte např.: „Při narušení integrity informací v systému může dojít ke změně údajů v tomto systému, v důsledku čehož bude rozhodováno podle chybných informací a budou probíhat operace nezávisle na vůli organizace. Takovéto narušení navíc nemusí být ihned patrné, v důsledku čehož může dojít k následným omezením, které budou mít dopad na poskytování služeb. Dopady zde mohou být závažnější než v případě nedostupnosti služby.“&gt;</w:t>
            </w:r>
          </w:p>
        </w:tc>
      </w:tr>
      <w:tr w:rsidR="00D26B50" w:rsidRPr="008D0F1E" w14:paraId="52E40076" w14:textId="77777777" w:rsidTr="00C309AC">
        <w:trPr>
          <w:trHeight w:val="450"/>
        </w:trPr>
        <w:tc>
          <w:tcPr>
            <w:tcW w:w="7225" w:type="dxa"/>
            <w:gridSpan w:val="2"/>
            <w:shd w:val="clear" w:color="auto" w:fill="D9D9D9" w:themeFill="background1" w:themeFillShade="D9"/>
          </w:tcPr>
          <w:p w14:paraId="2D094D67" w14:textId="77777777" w:rsidR="00D26B50" w:rsidRPr="008D0F1E" w:rsidRDefault="00D26B50">
            <w:pPr>
              <w:rPr>
                <w:rFonts w:eastAsia="Arial" w:cs="Arial"/>
                <w:b/>
                <w:bCs/>
              </w:rPr>
            </w:pPr>
            <w:r w:rsidRPr="008D0F1E">
              <w:rPr>
                <w:rFonts w:eastAsia="Arial" w:cs="Arial"/>
                <w:b/>
                <w:bCs/>
              </w:rPr>
              <w:t>Je v rámci Vaší organizace určen jakýkoliv prvek kritické infrastruktury?</w:t>
            </w:r>
          </w:p>
        </w:tc>
        <w:sdt>
          <w:sdtPr>
            <w:rPr>
              <w:rFonts w:cs="Arial"/>
            </w:rPr>
            <w:id w:val="505403019"/>
            <w:showingPlcHdr/>
            <w:comboBox>
              <w:listItem w:displayText="Ano" w:value="Ano"/>
              <w:listItem w:displayText="Ne" w:value="Ne"/>
            </w:comboBox>
          </w:sdtPr>
          <w:sdtEndPr/>
          <w:sdtContent>
            <w:tc>
              <w:tcPr>
                <w:tcW w:w="4110" w:type="dxa"/>
                <w:vAlign w:val="center"/>
              </w:tcPr>
              <w:p w14:paraId="58EB3884" w14:textId="001FD00F" w:rsidR="00D26B50" w:rsidRPr="008D0F1E" w:rsidRDefault="00C309AC">
                <w:pPr>
                  <w:rPr>
                    <w:rFonts w:eastAsia="Arial" w:cs="Arial"/>
                  </w:rPr>
                </w:pPr>
                <w:r w:rsidRPr="008D0F1E">
                  <w:rPr>
                    <w:rStyle w:val="Zstupntext"/>
                    <w:rFonts w:cs="Arial"/>
                    <w:i/>
                    <w:color w:val="FF0000"/>
                  </w:rPr>
                  <w:t>Zvolte položku.</w:t>
                </w:r>
              </w:p>
            </w:tc>
          </w:sdtContent>
        </w:sdt>
      </w:tr>
      <w:tr w:rsidR="00D26B50" w:rsidRPr="008D0F1E" w14:paraId="1BA0969D" w14:textId="77777777" w:rsidTr="00C309AC">
        <w:trPr>
          <w:trHeight w:val="1136"/>
        </w:trPr>
        <w:tc>
          <w:tcPr>
            <w:tcW w:w="2547" w:type="dxa"/>
            <w:shd w:val="clear" w:color="auto" w:fill="D9D9D9" w:themeFill="background1" w:themeFillShade="D9"/>
          </w:tcPr>
          <w:p w14:paraId="0FF286E9" w14:textId="77777777" w:rsidR="00D26B50" w:rsidRPr="008D0F1E" w:rsidRDefault="00D26B50">
            <w:pPr>
              <w:rPr>
                <w:rFonts w:eastAsia="Arial" w:cs="Arial"/>
                <w:b/>
                <w:bCs/>
              </w:rPr>
            </w:pPr>
            <w:r w:rsidRPr="008D0F1E">
              <w:rPr>
                <w:rFonts w:eastAsia="Arial" w:cs="Arial"/>
                <w:b/>
                <w:bCs/>
              </w:rPr>
              <w:t>Případně specifikujte ty určené prvky KI, jejichž činnost významně nebo zcela ovlivňuje tento posuzovaný informační systém:</w:t>
            </w:r>
          </w:p>
        </w:tc>
        <w:tc>
          <w:tcPr>
            <w:tcW w:w="8788" w:type="dxa"/>
            <w:gridSpan w:val="2"/>
          </w:tcPr>
          <w:p w14:paraId="662E5C87" w14:textId="77777777" w:rsidR="00D26B50" w:rsidRPr="008D0F1E" w:rsidRDefault="00D26B50" w:rsidP="00D26B50">
            <w:pPr>
              <w:rPr>
                <w:rFonts w:cs="Arial"/>
              </w:rPr>
            </w:pPr>
          </w:p>
        </w:tc>
      </w:tr>
      <w:bookmarkEnd w:id="534"/>
    </w:tbl>
    <w:p w14:paraId="6799222E" w14:textId="63F9B668" w:rsidR="00052693" w:rsidRDefault="00052693" w:rsidP="00AF4DD9">
      <w:pPr>
        <w:rPr>
          <w:rFonts w:cs="Arial"/>
        </w:rPr>
      </w:pPr>
    </w:p>
    <w:tbl>
      <w:tblPr>
        <w:tblStyle w:val="Mkatabulky"/>
        <w:tblW w:w="5000" w:type="pct"/>
        <w:tblLook w:val="04A0" w:firstRow="1" w:lastRow="0" w:firstColumn="1" w:lastColumn="0" w:noHBand="0" w:noVBand="1"/>
      </w:tblPr>
      <w:tblGrid>
        <w:gridCol w:w="4384"/>
        <w:gridCol w:w="1636"/>
        <w:gridCol w:w="5308"/>
      </w:tblGrid>
      <w:tr w:rsidR="006233F2" w:rsidRPr="00600818" w14:paraId="7F2954E6" w14:textId="77777777" w:rsidTr="006233F2">
        <w:tc>
          <w:tcPr>
            <w:tcW w:w="5000" w:type="pct"/>
            <w:gridSpan w:val="3"/>
            <w:shd w:val="clear" w:color="auto" w:fill="B6DDE8" w:themeFill="accent5" w:themeFillTint="66"/>
            <w:vAlign w:val="center"/>
          </w:tcPr>
          <w:p w14:paraId="0BEF8761" w14:textId="61AE55EE" w:rsidR="006233F2" w:rsidRPr="00600818" w:rsidRDefault="006233F2" w:rsidP="000764FE">
            <w:pPr>
              <w:keepNext/>
              <w:spacing w:before="40" w:after="40"/>
              <w:rPr>
                <w:rFonts w:cs="Arial"/>
                <w:b/>
                <w:szCs w:val="20"/>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537" w:author="Tomáš Šedivec" w:date="2023-07-27T16:35:00Z">
              <w:r w:rsidR="003B7E6C">
                <w:rPr>
                  <w:rFonts w:cs="Arial"/>
                  <w:noProof/>
                </w:rPr>
                <w:t>38</w:t>
              </w:r>
            </w:ins>
            <w:del w:id="538" w:author="Tomáš Šedivec" w:date="2023-06-30T14:05:00Z">
              <w:r w:rsidR="006A3BBA" w:rsidDel="00871156">
                <w:rPr>
                  <w:rFonts w:cs="Arial"/>
                  <w:noProof/>
                </w:rPr>
                <w:delText>35</w:delText>
              </w:r>
            </w:del>
            <w:r w:rsidRPr="008D0F1E">
              <w:rPr>
                <w:rFonts w:cs="Arial"/>
              </w:rPr>
              <w:fldChar w:fldCharType="end"/>
            </w:r>
            <w:r w:rsidRPr="008D0F1E">
              <w:rPr>
                <w:rFonts w:eastAsia="Arial" w:cs="Arial"/>
              </w:rPr>
              <w:t xml:space="preserve">: </w:t>
            </w:r>
            <w:r w:rsidRPr="00600818">
              <w:rPr>
                <w:rFonts w:cs="Arial"/>
                <w:b/>
                <w:szCs w:val="20"/>
              </w:rPr>
              <w:t>Bezpeč</w:t>
            </w:r>
            <w:r>
              <w:rPr>
                <w:rFonts w:cs="Arial"/>
                <w:b/>
                <w:szCs w:val="20"/>
              </w:rPr>
              <w:t>nostní</w:t>
            </w:r>
            <w:r w:rsidRPr="00600818">
              <w:rPr>
                <w:rFonts w:cs="Arial"/>
                <w:b/>
                <w:szCs w:val="20"/>
              </w:rPr>
              <w:t xml:space="preserve"> opatření a zohlednění principu „security by design“</w:t>
            </w:r>
          </w:p>
        </w:tc>
      </w:tr>
      <w:tr w:rsidR="006233F2" w:rsidRPr="00600818" w14:paraId="726640B1" w14:textId="77777777" w:rsidTr="006233F2">
        <w:trPr>
          <w:trHeight w:val="882"/>
        </w:trPr>
        <w:tc>
          <w:tcPr>
            <w:tcW w:w="1935" w:type="pct"/>
            <w:shd w:val="clear" w:color="auto" w:fill="B6DDE8" w:themeFill="accent5" w:themeFillTint="66"/>
            <w:vAlign w:val="center"/>
          </w:tcPr>
          <w:p w14:paraId="6FAAF263" w14:textId="0583F803" w:rsidR="006233F2" w:rsidRPr="00600818" w:rsidRDefault="006233F2" w:rsidP="000764FE">
            <w:pPr>
              <w:rPr>
                <w:rFonts w:cs="Arial"/>
                <w:szCs w:val="20"/>
              </w:rPr>
            </w:pPr>
            <w:r w:rsidRPr="00600818">
              <w:rPr>
                <w:rFonts w:cs="Arial"/>
                <w:b/>
                <w:szCs w:val="20"/>
              </w:rPr>
              <w:t xml:space="preserve">Bezpečnostní opatření dle </w:t>
            </w:r>
            <w:r w:rsidR="00117191">
              <w:fldChar w:fldCharType="begin"/>
            </w:r>
            <w:ins w:id="539" w:author="Tomáš Šedivec" w:date="2023-06-29T14:39:00Z">
              <w:r w:rsidR="004008B9">
                <w:instrText>HYPERLINK "https://nukib.cz/download/publikace/podpurne_materialy/minimalni-bezpecnostni-standard_v1.2.pdf"</w:instrText>
              </w:r>
            </w:ins>
            <w:del w:id="540" w:author="Tomáš Šedivec" w:date="2023-06-29T14:39:00Z">
              <w:r w:rsidR="00117191" w:rsidDel="004008B9">
                <w:delInstrText xml:space="preserve"> HYPERLINK "https://www.nukib.cz/download/publikace/podpurne_materialy/2020-07-17_Minimalni-bezpecnostni-standard_v1.0.pdf" </w:delInstrText>
              </w:r>
            </w:del>
            <w:r w:rsidR="00117191">
              <w:fldChar w:fldCharType="separate"/>
            </w:r>
            <w:r w:rsidRPr="00600818">
              <w:rPr>
                <w:rStyle w:val="Hypertextovodkaz"/>
                <w:rFonts w:cs="Arial"/>
                <w:b/>
                <w:szCs w:val="20"/>
              </w:rPr>
              <w:t>Minimálního bezpečnostního standardu NÚKIB</w:t>
            </w:r>
            <w:r w:rsidR="00117191">
              <w:rPr>
                <w:rStyle w:val="Hypertextovodkaz"/>
                <w:rFonts w:cs="Arial"/>
                <w:b/>
                <w:szCs w:val="20"/>
              </w:rPr>
              <w:fldChar w:fldCharType="end"/>
            </w:r>
            <w:r w:rsidRPr="00600818">
              <w:rPr>
                <w:rStyle w:val="Hypertextovodkaz"/>
                <w:rFonts w:cs="Arial"/>
                <w:color w:val="auto"/>
                <w:szCs w:val="20"/>
              </w:rPr>
              <w:t xml:space="preserve"> (dále jen „</w:t>
            </w:r>
            <w:r w:rsidRPr="00600818">
              <w:rPr>
                <w:rStyle w:val="Hypertextovodkaz"/>
                <w:rFonts w:cs="Arial"/>
                <w:b/>
                <w:color w:val="auto"/>
                <w:szCs w:val="20"/>
              </w:rPr>
              <w:t>MBS</w:t>
            </w:r>
            <w:r w:rsidRPr="00600818">
              <w:rPr>
                <w:rStyle w:val="Hypertextovodkaz"/>
                <w:rFonts w:cs="Arial"/>
                <w:color w:val="auto"/>
                <w:szCs w:val="20"/>
              </w:rPr>
              <w:t>“)</w:t>
            </w:r>
          </w:p>
        </w:tc>
        <w:tc>
          <w:tcPr>
            <w:tcW w:w="722" w:type="pct"/>
            <w:shd w:val="clear" w:color="auto" w:fill="B6DDE8" w:themeFill="accent5" w:themeFillTint="66"/>
            <w:vAlign w:val="center"/>
          </w:tcPr>
          <w:p w14:paraId="0C21C378" w14:textId="77777777" w:rsidR="006233F2" w:rsidRPr="00600818" w:rsidRDefault="006233F2" w:rsidP="000764FE">
            <w:pPr>
              <w:rPr>
                <w:rFonts w:cs="Arial"/>
                <w:b/>
                <w:szCs w:val="20"/>
              </w:rPr>
            </w:pPr>
            <w:r w:rsidRPr="00600818">
              <w:rPr>
                <w:rFonts w:cs="Arial"/>
                <w:b/>
                <w:szCs w:val="20"/>
              </w:rPr>
              <w:t>Odpověď</w:t>
            </w:r>
          </w:p>
        </w:tc>
        <w:tc>
          <w:tcPr>
            <w:tcW w:w="2343" w:type="pct"/>
            <w:shd w:val="clear" w:color="auto" w:fill="B6DDE8" w:themeFill="accent5" w:themeFillTint="66"/>
            <w:vAlign w:val="center"/>
          </w:tcPr>
          <w:p w14:paraId="06547DAE" w14:textId="77777777" w:rsidR="006233F2" w:rsidRPr="00600818" w:rsidRDefault="006233F2" w:rsidP="000764FE">
            <w:pPr>
              <w:keepNext/>
              <w:spacing w:before="40" w:after="40"/>
              <w:rPr>
                <w:rFonts w:cs="Arial"/>
                <w:b/>
                <w:szCs w:val="20"/>
              </w:rPr>
            </w:pPr>
            <w:r w:rsidRPr="00600818">
              <w:rPr>
                <w:rFonts w:cs="Arial"/>
                <w:b/>
                <w:szCs w:val="20"/>
              </w:rPr>
              <w:t>Popis realizace, případně odůvodnění nezavedení</w:t>
            </w:r>
          </w:p>
        </w:tc>
      </w:tr>
      <w:tr w:rsidR="006233F2" w:rsidRPr="00600818" w14:paraId="6604D351" w14:textId="77777777" w:rsidTr="006233F2">
        <w:tc>
          <w:tcPr>
            <w:tcW w:w="5000" w:type="pct"/>
            <w:gridSpan w:val="3"/>
            <w:shd w:val="clear" w:color="auto" w:fill="B6DDE8" w:themeFill="accent5" w:themeFillTint="66"/>
          </w:tcPr>
          <w:p w14:paraId="57CCC740" w14:textId="77777777" w:rsidR="006233F2" w:rsidRPr="00600818" w:rsidRDefault="006233F2" w:rsidP="000764FE">
            <w:pPr>
              <w:rPr>
                <w:rFonts w:cs="Arial"/>
                <w:b/>
                <w:szCs w:val="20"/>
              </w:rPr>
            </w:pPr>
            <w:r w:rsidRPr="00600818">
              <w:rPr>
                <w:rFonts w:cs="Arial"/>
                <w:b/>
                <w:szCs w:val="20"/>
              </w:rPr>
              <w:t>Organizační opatření</w:t>
            </w:r>
          </w:p>
        </w:tc>
      </w:tr>
      <w:tr w:rsidR="006233F2" w:rsidRPr="00600818" w14:paraId="0F03EADE" w14:textId="77777777" w:rsidTr="006233F2">
        <w:tc>
          <w:tcPr>
            <w:tcW w:w="1935" w:type="pct"/>
          </w:tcPr>
          <w:p w14:paraId="622BA7EF" w14:textId="77777777" w:rsidR="006233F2" w:rsidRPr="00600818" w:rsidRDefault="006233F2" w:rsidP="006233F2">
            <w:pPr>
              <w:jc w:val="left"/>
              <w:rPr>
                <w:rFonts w:cs="Arial"/>
                <w:szCs w:val="20"/>
              </w:rPr>
            </w:pPr>
            <w:r w:rsidRPr="00600818">
              <w:rPr>
                <w:rFonts w:cs="Arial"/>
                <w:szCs w:val="20"/>
              </w:rPr>
              <w:t>Plán zavádění bezpečnostních opatření (kapitola 2.1 MBS)</w:t>
            </w:r>
          </w:p>
        </w:tc>
        <w:tc>
          <w:tcPr>
            <w:tcW w:w="722" w:type="pct"/>
            <w:vAlign w:val="center"/>
          </w:tcPr>
          <w:p w14:paraId="3FD6700A" w14:textId="77777777" w:rsidR="006233F2" w:rsidRPr="00600818" w:rsidRDefault="00B96987" w:rsidP="000764FE">
            <w:pPr>
              <w:jc w:val="center"/>
              <w:rPr>
                <w:rFonts w:cs="Arial"/>
                <w:b/>
                <w:szCs w:val="20"/>
              </w:rPr>
            </w:pPr>
            <w:sdt>
              <w:sdtPr>
                <w:rPr>
                  <w:rFonts w:cs="Arial"/>
                  <w:szCs w:val="20"/>
                </w:rPr>
                <w:id w:val="-2144035406"/>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2094FEE9" w14:textId="77777777" w:rsidR="006233F2" w:rsidRPr="00600818" w:rsidRDefault="006233F2" w:rsidP="000764FE">
            <w:pPr>
              <w:rPr>
                <w:rFonts w:cs="Arial"/>
                <w:b/>
                <w:szCs w:val="20"/>
              </w:rPr>
            </w:pPr>
          </w:p>
        </w:tc>
      </w:tr>
      <w:tr w:rsidR="006233F2" w:rsidRPr="00600818" w14:paraId="4335BC37" w14:textId="77777777" w:rsidTr="006233F2">
        <w:tc>
          <w:tcPr>
            <w:tcW w:w="1935" w:type="pct"/>
          </w:tcPr>
          <w:p w14:paraId="2455FF4C" w14:textId="77777777" w:rsidR="006233F2" w:rsidRPr="00600818" w:rsidRDefault="006233F2" w:rsidP="006233F2">
            <w:pPr>
              <w:jc w:val="left"/>
              <w:rPr>
                <w:rFonts w:cs="Arial"/>
                <w:szCs w:val="20"/>
              </w:rPr>
            </w:pPr>
            <w:r w:rsidRPr="00600818">
              <w:rPr>
                <w:rFonts w:cs="Arial"/>
                <w:szCs w:val="20"/>
              </w:rPr>
              <w:t>Klasifikace a ochrana informací</w:t>
            </w:r>
            <w:r>
              <w:rPr>
                <w:rFonts w:cs="Arial"/>
                <w:szCs w:val="20"/>
              </w:rPr>
              <w:t xml:space="preserve"> </w:t>
            </w:r>
            <w:r w:rsidRPr="00600818">
              <w:rPr>
                <w:rFonts w:cs="Arial"/>
                <w:szCs w:val="20"/>
              </w:rPr>
              <w:t>(kapitola 3 MBS)</w:t>
            </w:r>
          </w:p>
        </w:tc>
        <w:tc>
          <w:tcPr>
            <w:tcW w:w="722" w:type="pct"/>
            <w:vAlign w:val="center"/>
          </w:tcPr>
          <w:p w14:paraId="122FC660" w14:textId="77777777" w:rsidR="006233F2" w:rsidRPr="00600818" w:rsidRDefault="00B96987" w:rsidP="000764FE">
            <w:pPr>
              <w:jc w:val="center"/>
              <w:rPr>
                <w:rFonts w:cs="Arial"/>
                <w:b/>
                <w:szCs w:val="20"/>
              </w:rPr>
            </w:pPr>
            <w:sdt>
              <w:sdtPr>
                <w:rPr>
                  <w:rFonts w:cs="Arial"/>
                  <w:szCs w:val="20"/>
                </w:rPr>
                <w:id w:val="1060435639"/>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4DDA1A74" w14:textId="77777777" w:rsidR="006233F2" w:rsidRPr="00600818" w:rsidRDefault="006233F2" w:rsidP="000764FE">
            <w:pPr>
              <w:rPr>
                <w:rFonts w:cs="Arial"/>
                <w:b/>
                <w:szCs w:val="20"/>
              </w:rPr>
            </w:pPr>
          </w:p>
        </w:tc>
      </w:tr>
      <w:tr w:rsidR="006233F2" w:rsidRPr="00600818" w14:paraId="486A0D98" w14:textId="77777777" w:rsidTr="006233F2">
        <w:tc>
          <w:tcPr>
            <w:tcW w:w="1935" w:type="pct"/>
          </w:tcPr>
          <w:p w14:paraId="7F826F48" w14:textId="2C446B9C" w:rsidR="006233F2" w:rsidRPr="00600818" w:rsidRDefault="006233F2" w:rsidP="00444762">
            <w:pPr>
              <w:jc w:val="left"/>
              <w:rPr>
                <w:rFonts w:cs="Arial"/>
                <w:szCs w:val="20"/>
              </w:rPr>
            </w:pPr>
            <w:r w:rsidRPr="00600818">
              <w:rPr>
                <w:rFonts w:cs="Arial"/>
                <w:szCs w:val="20"/>
              </w:rPr>
              <w:lastRenderedPageBreak/>
              <w:t>Řízení dodavatelů</w:t>
            </w:r>
            <w:r w:rsidR="00444762">
              <w:rPr>
                <w:rFonts w:cs="Arial"/>
                <w:szCs w:val="20"/>
              </w:rPr>
              <w:t xml:space="preserve"> </w:t>
            </w:r>
            <w:r w:rsidRPr="00600818">
              <w:rPr>
                <w:rFonts w:cs="Arial"/>
                <w:szCs w:val="20"/>
              </w:rPr>
              <w:t>(kapitola 4 MBS)</w:t>
            </w:r>
          </w:p>
        </w:tc>
        <w:tc>
          <w:tcPr>
            <w:tcW w:w="722" w:type="pct"/>
            <w:vAlign w:val="center"/>
          </w:tcPr>
          <w:p w14:paraId="49F40D2C" w14:textId="77777777" w:rsidR="006233F2" w:rsidRPr="00600818" w:rsidRDefault="00B96987" w:rsidP="000764FE">
            <w:pPr>
              <w:jc w:val="center"/>
              <w:rPr>
                <w:rFonts w:cs="Arial"/>
                <w:b/>
                <w:szCs w:val="20"/>
              </w:rPr>
            </w:pPr>
            <w:sdt>
              <w:sdtPr>
                <w:rPr>
                  <w:rFonts w:cs="Arial"/>
                  <w:szCs w:val="20"/>
                </w:rPr>
                <w:id w:val="1234436597"/>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32AA401B" w14:textId="77777777" w:rsidR="006233F2" w:rsidRPr="00600818" w:rsidRDefault="006233F2" w:rsidP="000764FE">
            <w:pPr>
              <w:rPr>
                <w:rFonts w:cs="Arial"/>
                <w:b/>
                <w:szCs w:val="20"/>
              </w:rPr>
            </w:pPr>
          </w:p>
        </w:tc>
      </w:tr>
      <w:tr w:rsidR="006233F2" w:rsidRPr="00600818" w14:paraId="3C34C7C6" w14:textId="77777777" w:rsidTr="006233F2">
        <w:tc>
          <w:tcPr>
            <w:tcW w:w="1935" w:type="pct"/>
          </w:tcPr>
          <w:p w14:paraId="27986C7E" w14:textId="2FC9C4D2" w:rsidR="006233F2" w:rsidRPr="00600818" w:rsidRDefault="006233F2" w:rsidP="00444762">
            <w:pPr>
              <w:jc w:val="left"/>
              <w:rPr>
                <w:rFonts w:cs="Arial"/>
                <w:szCs w:val="20"/>
              </w:rPr>
            </w:pPr>
            <w:r w:rsidRPr="00600818">
              <w:rPr>
                <w:rFonts w:cs="Arial"/>
                <w:szCs w:val="20"/>
              </w:rPr>
              <w:t>Řízení lidských zdrojů</w:t>
            </w:r>
            <w:r w:rsidR="00444762">
              <w:rPr>
                <w:rFonts w:cs="Arial"/>
                <w:szCs w:val="20"/>
              </w:rPr>
              <w:t xml:space="preserve"> </w:t>
            </w:r>
            <w:r w:rsidRPr="00600818">
              <w:rPr>
                <w:rFonts w:cs="Arial"/>
                <w:szCs w:val="20"/>
              </w:rPr>
              <w:t>(kapitola 5 MBS)</w:t>
            </w:r>
          </w:p>
        </w:tc>
        <w:tc>
          <w:tcPr>
            <w:tcW w:w="722" w:type="pct"/>
            <w:vAlign w:val="center"/>
          </w:tcPr>
          <w:p w14:paraId="1D86E34F" w14:textId="77777777" w:rsidR="006233F2" w:rsidRPr="00600818" w:rsidRDefault="00B96987" w:rsidP="000764FE">
            <w:pPr>
              <w:jc w:val="center"/>
              <w:rPr>
                <w:rFonts w:cs="Arial"/>
                <w:b/>
                <w:szCs w:val="20"/>
              </w:rPr>
            </w:pPr>
            <w:sdt>
              <w:sdtPr>
                <w:rPr>
                  <w:rFonts w:cs="Arial"/>
                  <w:szCs w:val="20"/>
                </w:rPr>
                <w:id w:val="-887871320"/>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5ACB16C1" w14:textId="77777777" w:rsidR="006233F2" w:rsidRPr="00600818" w:rsidRDefault="006233F2" w:rsidP="000764FE">
            <w:pPr>
              <w:rPr>
                <w:rFonts w:cs="Arial"/>
                <w:b/>
                <w:szCs w:val="20"/>
              </w:rPr>
            </w:pPr>
          </w:p>
        </w:tc>
      </w:tr>
      <w:tr w:rsidR="006233F2" w:rsidRPr="00600818" w14:paraId="6A56C1FE" w14:textId="77777777" w:rsidTr="006233F2">
        <w:tc>
          <w:tcPr>
            <w:tcW w:w="1935" w:type="pct"/>
          </w:tcPr>
          <w:p w14:paraId="7F00A3DF" w14:textId="62F01779" w:rsidR="006233F2" w:rsidRPr="00600818" w:rsidRDefault="006233F2" w:rsidP="00444762">
            <w:pPr>
              <w:jc w:val="left"/>
              <w:rPr>
                <w:rFonts w:cs="Arial"/>
                <w:szCs w:val="20"/>
              </w:rPr>
            </w:pPr>
            <w:r w:rsidRPr="00600818">
              <w:rPr>
                <w:rFonts w:cs="Arial"/>
                <w:szCs w:val="20"/>
              </w:rPr>
              <w:t>Řízení změn</w:t>
            </w:r>
            <w:r w:rsidR="00444762">
              <w:rPr>
                <w:rFonts w:cs="Arial"/>
                <w:szCs w:val="20"/>
              </w:rPr>
              <w:t xml:space="preserve"> </w:t>
            </w:r>
            <w:r w:rsidRPr="00600818">
              <w:rPr>
                <w:rFonts w:cs="Arial"/>
                <w:szCs w:val="20"/>
              </w:rPr>
              <w:t>(kapitola 6 MBS)</w:t>
            </w:r>
          </w:p>
        </w:tc>
        <w:tc>
          <w:tcPr>
            <w:tcW w:w="722" w:type="pct"/>
            <w:vAlign w:val="center"/>
          </w:tcPr>
          <w:p w14:paraId="569BA9B5" w14:textId="77777777" w:rsidR="006233F2" w:rsidRPr="00600818" w:rsidRDefault="00B96987" w:rsidP="000764FE">
            <w:pPr>
              <w:jc w:val="center"/>
              <w:rPr>
                <w:rFonts w:cs="Arial"/>
                <w:b/>
                <w:szCs w:val="20"/>
              </w:rPr>
            </w:pPr>
            <w:sdt>
              <w:sdtPr>
                <w:rPr>
                  <w:rFonts w:cs="Arial"/>
                  <w:szCs w:val="20"/>
                </w:rPr>
                <w:id w:val="100915466"/>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2CCA5CCC" w14:textId="77777777" w:rsidR="006233F2" w:rsidRPr="00600818" w:rsidRDefault="006233F2" w:rsidP="000764FE">
            <w:pPr>
              <w:rPr>
                <w:rFonts w:cs="Arial"/>
                <w:b/>
                <w:szCs w:val="20"/>
              </w:rPr>
            </w:pPr>
          </w:p>
        </w:tc>
      </w:tr>
      <w:tr w:rsidR="006233F2" w:rsidRPr="00600818" w14:paraId="3377C162" w14:textId="77777777" w:rsidTr="006233F2">
        <w:tc>
          <w:tcPr>
            <w:tcW w:w="1935" w:type="pct"/>
          </w:tcPr>
          <w:p w14:paraId="18284FB5" w14:textId="2E65B6B7" w:rsidR="006233F2" w:rsidRPr="00600818" w:rsidRDefault="006233F2" w:rsidP="00444762">
            <w:pPr>
              <w:jc w:val="left"/>
              <w:rPr>
                <w:rFonts w:cs="Arial"/>
                <w:szCs w:val="20"/>
              </w:rPr>
            </w:pPr>
            <w:r w:rsidRPr="00600818">
              <w:rPr>
                <w:rFonts w:cs="Arial"/>
                <w:szCs w:val="20"/>
              </w:rPr>
              <w:t>Řízení kontinuity činností</w:t>
            </w:r>
            <w:r w:rsidR="00444762">
              <w:rPr>
                <w:rFonts w:cs="Arial"/>
                <w:szCs w:val="20"/>
              </w:rPr>
              <w:t xml:space="preserve"> </w:t>
            </w:r>
            <w:r w:rsidRPr="00600818">
              <w:rPr>
                <w:rFonts w:cs="Arial"/>
                <w:szCs w:val="20"/>
              </w:rPr>
              <w:t>(kapitola 7 MBS)</w:t>
            </w:r>
          </w:p>
        </w:tc>
        <w:tc>
          <w:tcPr>
            <w:tcW w:w="722" w:type="pct"/>
            <w:vAlign w:val="center"/>
          </w:tcPr>
          <w:p w14:paraId="5D867FEF" w14:textId="77777777" w:rsidR="006233F2" w:rsidRPr="00600818" w:rsidRDefault="00B96987" w:rsidP="000764FE">
            <w:pPr>
              <w:jc w:val="center"/>
              <w:rPr>
                <w:rFonts w:cs="Arial"/>
                <w:b/>
                <w:szCs w:val="20"/>
              </w:rPr>
            </w:pPr>
            <w:sdt>
              <w:sdtPr>
                <w:rPr>
                  <w:rFonts w:cs="Arial"/>
                  <w:szCs w:val="20"/>
                </w:rPr>
                <w:id w:val="-1795363779"/>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0BE6E1F9" w14:textId="77777777" w:rsidR="006233F2" w:rsidRPr="00600818" w:rsidRDefault="006233F2" w:rsidP="000764FE">
            <w:pPr>
              <w:rPr>
                <w:rFonts w:cs="Arial"/>
                <w:b/>
                <w:szCs w:val="20"/>
              </w:rPr>
            </w:pPr>
          </w:p>
        </w:tc>
      </w:tr>
      <w:tr w:rsidR="006233F2" w:rsidRPr="00600818" w14:paraId="78DE0708" w14:textId="77777777" w:rsidTr="006233F2">
        <w:trPr>
          <w:trHeight w:val="70"/>
        </w:trPr>
        <w:tc>
          <w:tcPr>
            <w:tcW w:w="1935" w:type="pct"/>
          </w:tcPr>
          <w:p w14:paraId="1442A1B9" w14:textId="77777777" w:rsidR="006233F2" w:rsidRPr="00600818" w:rsidRDefault="006233F2" w:rsidP="006233F2">
            <w:pPr>
              <w:jc w:val="left"/>
              <w:rPr>
                <w:rFonts w:cs="Arial"/>
                <w:szCs w:val="20"/>
              </w:rPr>
            </w:pPr>
            <w:r w:rsidRPr="00600818">
              <w:rPr>
                <w:rFonts w:cs="Arial"/>
                <w:szCs w:val="20"/>
              </w:rPr>
              <w:t>Audit kybernetické bezpečnosti</w:t>
            </w:r>
            <w:r>
              <w:rPr>
                <w:rFonts w:cs="Arial"/>
                <w:szCs w:val="20"/>
              </w:rPr>
              <w:t xml:space="preserve"> </w:t>
            </w:r>
            <w:r w:rsidRPr="00600818">
              <w:rPr>
                <w:rFonts w:cs="Arial"/>
                <w:szCs w:val="20"/>
              </w:rPr>
              <w:t>(kapitola 8 MBS)</w:t>
            </w:r>
          </w:p>
        </w:tc>
        <w:tc>
          <w:tcPr>
            <w:tcW w:w="722" w:type="pct"/>
            <w:vAlign w:val="center"/>
          </w:tcPr>
          <w:p w14:paraId="5B42F6DE" w14:textId="77777777" w:rsidR="006233F2" w:rsidRPr="00600818" w:rsidRDefault="00B96987" w:rsidP="000764FE">
            <w:pPr>
              <w:jc w:val="center"/>
              <w:rPr>
                <w:rFonts w:cs="Arial"/>
                <w:b/>
                <w:szCs w:val="20"/>
              </w:rPr>
            </w:pPr>
            <w:sdt>
              <w:sdtPr>
                <w:rPr>
                  <w:rFonts w:cs="Arial"/>
                  <w:szCs w:val="20"/>
                </w:rPr>
                <w:id w:val="2078467621"/>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3305997C" w14:textId="77777777" w:rsidR="006233F2" w:rsidRPr="00600818" w:rsidRDefault="006233F2" w:rsidP="000764FE">
            <w:pPr>
              <w:rPr>
                <w:rFonts w:cs="Arial"/>
                <w:b/>
                <w:szCs w:val="20"/>
              </w:rPr>
            </w:pPr>
          </w:p>
        </w:tc>
      </w:tr>
      <w:tr w:rsidR="006233F2" w:rsidRPr="00600818" w14:paraId="6D6C0563" w14:textId="77777777" w:rsidTr="006233F2">
        <w:trPr>
          <w:trHeight w:val="70"/>
        </w:trPr>
        <w:tc>
          <w:tcPr>
            <w:tcW w:w="1935" w:type="pct"/>
          </w:tcPr>
          <w:p w14:paraId="78C0A7B4" w14:textId="77777777" w:rsidR="006233F2" w:rsidRPr="00600818" w:rsidRDefault="006233F2" w:rsidP="006233F2">
            <w:pPr>
              <w:jc w:val="left"/>
              <w:rPr>
                <w:rFonts w:cs="Arial"/>
                <w:szCs w:val="20"/>
              </w:rPr>
            </w:pPr>
            <w:r>
              <w:rPr>
                <w:rFonts w:cs="Arial"/>
                <w:szCs w:val="20"/>
              </w:rPr>
              <w:t>Další</w:t>
            </w:r>
            <w:r w:rsidRPr="00600818">
              <w:rPr>
                <w:rFonts w:cs="Arial"/>
                <w:szCs w:val="20"/>
              </w:rPr>
              <w:t xml:space="preserve"> opatření</w:t>
            </w:r>
          </w:p>
        </w:tc>
        <w:tc>
          <w:tcPr>
            <w:tcW w:w="722" w:type="pct"/>
            <w:vAlign w:val="center"/>
          </w:tcPr>
          <w:p w14:paraId="11EE9084" w14:textId="77777777" w:rsidR="006233F2" w:rsidRPr="00600818" w:rsidRDefault="00B96987" w:rsidP="000764FE">
            <w:pPr>
              <w:jc w:val="center"/>
              <w:rPr>
                <w:rFonts w:cs="Arial"/>
                <w:szCs w:val="20"/>
              </w:rPr>
            </w:pPr>
            <w:sdt>
              <w:sdtPr>
                <w:rPr>
                  <w:rFonts w:cs="Arial"/>
                  <w:szCs w:val="20"/>
                </w:rPr>
                <w:id w:val="1317613959"/>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082ACFA1" w14:textId="77777777" w:rsidR="006233F2" w:rsidRPr="00600818" w:rsidRDefault="006233F2" w:rsidP="000764FE">
            <w:pPr>
              <w:rPr>
                <w:rFonts w:cs="Arial"/>
                <w:b/>
                <w:szCs w:val="20"/>
              </w:rPr>
            </w:pPr>
          </w:p>
        </w:tc>
      </w:tr>
      <w:tr w:rsidR="006233F2" w:rsidRPr="00600818" w14:paraId="7A4CB02D" w14:textId="77777777" w:rsidTr="006233F2">
        <w:trPr>
          <w:trHeight w:val="70"/>
        </w:trPr>
        <w:tc>
          <w:tcPr>
            <w:tcW w:w="5000" w:type="pct"/>
            <w:gridSpan w:val="3"/>
            <w:shd w:val="clear" w:color="auto" w:fill="B6DDE8" w:themeFill="accent5" w:themeFillTint="66"/>
          </w:tcPr>
          <w:p w14:paraId="6417A61E" w14:textId="77777777" w:rsidR="006233F2" w:rsidRPr="00600818" w:rsidRDefault="006233F2" w:rsidP="006233F2">
            <w:pPr>
              <w:jc w:val="left"/>
              <w:rPr>
                <w:rFonts w:cs="Arial"/>
                <w:b/>
                <w:szCs w:val="20"/>
              </w:rPr>
            </w:pPr>
            <w:r w:rsidRPr="00600818">
              <w:rPr>
                <w:rFonts w:cs="Arial"/>
                <w:b/>
                <w:szCs w:val="20"/>
              </w:rPr>
              <w:t>Technická opatření</w:t>
            </w:r>
          </w:p>
        </w:tc>
      </w:tr>
      <w:tr w:rsidR="006233F2" w:rsidRPr="00600818" w14:paraId="42D67614" w14:textId="77777777" w:rsidTr="006233F2">
        <w:trPr>
          <w:trHeight w:val="70"/>
        </w:trPr>
        <w:tc>
          <w:tcPr>
            <w:tcW w:w="1935" w:type="pct"/>
          </w:tcPr>
          <w:p w14:paraId="51C81E7E" w14:textId="249414B6" w:rsidR="006233F2" w:rsidRPr="00600818" w:rsidRDefault="006233F2" w:rsidP="00444762">
            <w:pPr>
              <w:jc w:val="left"/>
              <w:rPr>
                <w:rFonts w:cs="Arial"/>
                <w:szCs w:val="20"/>
              </w:rPr>
            </w:pPr>
            <w:r w:rsidRPr="00600818">
              <w:rPr>
                <w:rFonts w:cs="Arial"/>
                <w:szCs w:val="20"/>
              </w:rPr>
              <w:t>Fyzická bezpečnost</w:t>
            </w:r>
            <w:r w:rsidR="00444762">
              <w:rPr>
                <w:rFonts w:cs="Arial"/>
                <w:szCs w:val="20"/>
              </w:rPr>
              <w:t xml:space="preserve"> </w:t>
            </w:r>
            <w:r w:rsidRPr="00600818">
              <w:rPr>
                <w:rFonts w:cs="Arial"/>
                <w:szCs w:val="20"/>
              </w:rPr>
              <w:t>(kapitola 9 MBS)</w:t>
            </w:r>
          </w:p>
        </w:tc>
        <w:tc>
          <w:tcPr>
            <w:tcW w:w="722" w:type="pct"/>
            <w:vAlign w:val="center"/>
          </w:tcPr>
          <w:p w14:paraId="05469EEB" w14:textId="77777777" w:rsidR="006233F2" w:rsidRPr="00600818" w:rsidRDefault="00B96987" w:rsidP="000764FE">
            <w:pPr>
              <w:jc w:val="center"/>
              <w:rPr>
                <w:rFonts w:cs="Arial"/>
                <w:szCs w:val="20"/>
              </w:rPr>
            </w:pPr>
            <w:sdt>
              <w:sdtPr>
                <w:rPr>
                  <w:rFonts w:cs="Arial"/>
                  <w:szCs w:val="20"/>
                </w:rPr>
                <w:id w:val="2133044062"/>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014B5A5E" w14:textId="77777777" w:rsidR="006233F2" w:rsidRPr="00600818" w:rsidRDefault="006233F2" w:rsidP="000764FE">
            <w:pPr>
              <w:rPr>
                <w:rFonts w:cs="Arial"/>
                <w:b/>
                <w:szCs w:val="20"/>
              </w:rPr>
            </w:pPr>
          </w:p>
        </w:tc>
      </w:tr>
      <w:tr w:rsidR="006233F2" w:rsidRPr="00600818" w14:paraId="72828013" w14:textId="77777777" w:rsidTr="006233F2">
        <w:trPr>
          <w:trHeight w:val="70"/>
        </w:trPr>
        <w:tc>
          <w:tcPr>
            <w:tcW w:w="1935" w:type="pct"/>
          </w:tcPr>
          <w:p w14:paraId="387CC45E" w14:textId="77777777" w:rsidR="006233F2" w:rsidRPr="00600818" w:rsidRDefault="006233F2" w:rsidP="006233F2">
            <w:pPr>
              <w:jc w:val="left"/>
              <w:rPr>
                <w:rFonts w:cs="Arial"/>
                <w:szCs w:val="20"/>
              </w:rPr>
            </w:pPr>
            <w:r w:rsidRPr="00600818">
              <w:rPr>
                <w:rFonts w:cs="Arial"/>
                <w:szCs w:val="20"/>
              </w:rPr>
              <w:t>Řízení přístupů</w:t>
            </w:r>
          </w:p>
          <w:p w14:paraId="25862D0E" w14:textId="77777777" w:rsidR="006233F2" w:rsidRPr="00600818" w:rsidRDefault="006233F2" w:rsidP="006233F2">
            <w:pPr>
              <w:jc w:val="left"/>
              <w:rPr>
                <w:rFonts w:cs="Arial"/>
                <w:szCs w:val="20"/>
              </w:rPr>
            </w:pPr>
            <w:r w:rsidRPr="00600818">
              <w:rPr>
                <w:rFonts w:cs="Arial"/>
                <w:szCs w:val="20"/>
              </w:rPr>
              <w:t>(kapitola 10 MBS)</w:t>
            </w:r>
          </w:p>
        </w:tc>
        <w:tc>
          <w:tcPr>
            <w:tcW w:w="722" w:type="pct"/>
            <w:vAlign w:val="center"/>
          </w:tcPr>
          <w:p w14:paraId="277B42EF" w14:textId="77777777" w:rsidR="006233F2" w:rsidRPr="00600818" w:rsidRDefault="00B96987" w:rsidP="000764FE">
            <w:pPr>
              <w:jc w:val="center"/>
              <w:rPr>
                <w:rFonts w:cs="Arial"/>
                <w:szCs w:val="20"/>
              </w:rPr>
            </w:pPr>
            <w:sdt>
              <w:sdtPr>
                <w:rPr>
                  <w:rFonts w:cs="Arial"/>
                  <w:szCs w:val="20"/>
                </w:rPr>
                <w:id w:val="1710528143"/>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3EC3A44A" w14:textId="77777777" w:rsidR="006233F2" w:rsidRPr="00600818" w:rsidRDefault="006233F2" w:rsidP="000764FE">
            <w:pPr>
              <w:rPr>
                <w:rFonts w:cs="Arial"/>
                <w:b/>
                <w:szCs w:val="20"/>
              </w:rPr>
            </w:pPr>
          </w:p>
        </w:tc>
      </w:tr>
      <w:tr w:rsidR="006233F2" w:rsidRPr="00600818" w14:paraId="50F4EFDB" w14:textId="77777777" w:rsidTr="006233F2">
        <w:trPr>
          <w:trHeight w:val="70"/>
        </w:trPr>
        <w:tc>
          <w:tcPr>
            <w:tcW w:w="1935" w:type="pct"/>
          </w:tcPr>
          <w:p w14:paraId="137846E6" w14:textId="77777777" w:rsidR="006233F2" w:rsidRPr="00600818" w:rsidRDefault="006233F2" w:rsidP="006233F2">
            <w:pPr>
              <w:jc w:val="left"/>
              <w:rPr>
                <w:rFonts w:cs="Arial"/>
                <w:szCs w:val="20"/>
              </w:rPr>
            </w:pPr>
            <w:r w:rsidRPr="00600818">
              <w:rPr>
                <w:rFonts w:cs="Arial"/>
                <w:szCs w:val="20"/>
              </w:rPr>
              <w:t>Ochrana před škodlivým kódem (kapitola 11 MBS)</w:t>
            </w:r>
          </w:p>
        </w:tc>
        <w:tc>
          <w:tcPr>
            <w:tcW w:w="722" w:type="pct"/>
            <w:vAlign w:val="center"/>
          </w:tcPr>
          <w:p w14:paraId="0844B1E9" w14:textId="77777777" w:rsidR="006233F2" w:rsidRPr="00600818" w:rsidRDefault="00B96987" w:rsidP="000764FE">
            <w:pPr>
              <w:jc w:val="center"/>
              <w:rPr>
                <w:rFonts w:cs="Arial"/>
                <w:szCs w:val="20"/>
              </w:rPr>
            </w:pPr>
            <w:sdt>
              <w:sdtPr>
                <w:rPr>
                  <w:rFonts w:cs="Arial"/>
                  <w:szCs w:val="20"/>
                </w:rPr>
                <w:id w:val="1428850351"/>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4E69EEA4" w14:textId="77777777" w:rsidR="006233F2" w:rsidRPr="00600818" w:rsidRDefault="006233F2" w:rsidP="000764FE">
            <w:pPr>
              <w:rPr>
                <w:rFonts w:cs="Arial"/>
                <w:b/>
                <w:szCs w:val="20"/>
              </w:rPr>
            </w:pPr>
          </w:p>
        </w:tc>
      </w:tr>
      <w:tr w:rsidR="006233F2" w:rsidRPr="00600818" w14:paraId="57243546" w14:textId="77777777" w:rsidTr="006233F2">
        <w:trPr>
          <w:trHeight w:val="70"/>
        </w:trPr>
        <w:tc>
          <w:tcPr>
            <w:tcW w:w="1935" w:type="pct"/>
          </w:tcPr>
          <w:p w14:paraId="777EC4BC" w14:textId="08B00293" w:rsidR="006233F2" w:rsidRPr="00600818" w:rsidRDefault="006233F2" w:rsidP="00444762">
            <w:pPr>
              <w:jc w:val="left"/>
              <w:rPr>
                <w:rFonts w:cs="Arial"/>
                <w:szCs w:val="20"/>
              </w:rPr>
            </w:pPr>
            <w:r w:rsidRPr="00600818">
              <w:rPr>
                <w:rFonts w:cs="Arial"/>
                <w:szCs w:val="20"/>
              </w:rPr>
              <w:t>Řešení kyberbezpečnostních událostí a incidentů</w:t>
            </w:r>
            <w:r w:rsidR="00444762">
              <w:rPr>
                <w:rFonts w:cs="Arial"/>
                <w:szCs w:val="20"/>
              </w:rPr>
              <w:t xml:space="preserve"> </w:t>
            </w:r>
            <w:r w:rsidRPr="00600818">
              <w:rPr>
                <w:rFonts w:cs="Arial"/>
                <w:szCs w:val="20"/>
              </w:rPr>
              <w:t>(kapitola 12 MBS)</w:t>
            </w:r>
          </w:p>
        </w:tc>
        <w:tc>
          <w:tcPr>
            <w:tcW w:w="722" w:type="pct"/>
            <w:vAlign w:val="center"/>
          </w:tcPr>
          <w:p w14:paraId="554E4659" w14:textId="77777777" w:rsidR="006233F2" w:rsidRPr="00600818" w:rsidRDefault="00B96987" w:rsidP="000764FE">
            <w:pPr>
              <w:jc w:val="center"/>
              <w:rPr>
                <w:rFonts w:cs="Arial"/>
                <w:szCs w:val="20"/>
              </w:rPr>
            </w:pPr>
            <w:sdt>
              <w:sdtPr>
                <w:rPr>
                  <w:rFonts w:cs="Arial"/>
                  <w:szCs w:val="20"/>
                </w:rPr>
                <w:id w:val="1160109500"/>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36EDAD75" w14:textId="77777777" w:rsidR="006233F2" w:rsidRPr="00600818" w:rsidRDefault="006233F2" w:rsidP="000764FE">
            <w:pPr>
              <w:rPr>
                <w:rFonts w:cs="Arial"/>
                <w:b/>
                <w:szCs w:val="20"/>
              </w:rPr>
            </w:pPr>
          </w:p>
        </w:tc>
      </w:tr>
      <w:tr w:rsidR="006233F2" w:rsidRPr="00600818" w14:paraId="6AF05A0D" w14:textId="77777777" w:rsidTr="006233F2">
        <w:trPr>
          <w:trHeight w:val="70"/>
        </w:trPr>
        <w:tc>
          <w:tcPr>
            <w:tcW w:w="1935" w:type="pct"/>
          </w:tcPr>
          <w:p w14:paraId="1B779BD4" w14:textId="6F7105A7" w:rsidR="006233F2" w:rsidRPr="00600818" w:rsidRDefault="006233F2" w:rsidP="00444762">
            <w:pPr>
              <w:jc w:val="left"/>
              <w:rPr>
                <w:rFonts w:cs="Arial"/>
                <w:szCs w:val="20"/>
              </w:rPr>
            </w:pPr>
            <w:r w:rsidRPr="00600818">
              <w:rPr>
                <w:rFonts w:cs="Arial"/>
                <w:szCs w:val="20"/>
              </w:rPr>
              <w:t>Aplikační bezpečnost</w:t>
            </w:r>
            <w:r w:rsidR="00444762">
              <w:rPr>
                <w:rFonts w:cs="Arial"/>
                <w:szCs w:val="20"/>
              </w:rPr>
              <w:t xml:space="preserve"> </w:t>
            </w:r>
            <w:r w:rsidRPr="00600818">
              <w:rPr>
                <w:rFonts w:cs="Arial"/>
                <w:szCs w:val="20"/>
              </w:rPr>
              <w:t>(kapitola 13 MBS)</w:t>
            </w:r>
          </w:p>
        </w:tc>
        <w:tc>
          <w:tcPr>
            <w:tcW w:w="722" w:type="pct"/>
            <w:vAlign w:val="center"/>
          </w:tcPr>
          <w:p w14:paraId="56A1C3E5" w14:textId="77777777" w:rsidR="006233F2" w:rsidRPr="00600818" w:rsidRDefault="00B96987" w:rsidP="000764FE">
            <w:pPr>
              <w:jc w:val="center"/>
              <w:rPr>
                <w:rFonts w:cs="Arial"/>
                <w:szCs w:val="20"/>
              </w:rPr>
            </w:pPr>
            <w:sdt>
              <w:sdtPr>
                <w:rPr>
                  <w:rFonts w:cs="Arial"/>
                  <w:szCs w:val="20"/>
                </w:rPr>
                <w:id w:val="237364984"/>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16E504A8" w14:textId="77777777" w:rsidR="006233F2" w:rsidRPr="00600818" w:rsidRDefault="006233F2" w:rsidP="000764FE">
            <w:pPr>
              <w:rPr>
                <w:rFonts w:cs="Arial"/>
                <w:b/>
                <w:szCs w:val="20"/>
              </w:rPr>
            </w:pPr>
          </w:p>
        </w:tc>
      </w:tr>
      <w:tr w:rsidR="006233F2" w:rsidRPr="00600818" w14:paraId="3BD5006F" w14:textId="77777777" w:rsidTr="006233F2">
        <w:trPr>
          <w:trHeight w:val="70"/>
        </w:trPr>
        <w:tc>
          <w:tcPr>
            <w:tcW w:w="1935" w:type="pct"/>
          </w:tcPr>
          <w:p w14:paraId="32437CDB" w14:textId="0946995A" w:rsidR="006233F2" w:rsidRPr="00600818" w:rsidRDefault="006233F2" w:rsidP="00444762">
            <w:pPr>
              <w:jc w:val="left"/>
              <w:rPr>
                <w:rFonts w:cs="Arial"/>
                <w:szCs w:val="20"/>
              </w:rPr>
            </w:pPr>
            <w:r w:rsidRPr="00600818">
              <w:rPr>
                <w:rFonts w:cs="Arial"/>
                <w:szCs w:val="20"/>
              </w:rPr>
              <w:t>Kryptografické prostředky</w:t>
            </w:r>
            <w:r w:rsidR="00444762">
              <w:rPr>
                <w:rFonts w:cs="Arial"/>
                <w:szCs w:val="20"/>
              </w:rPr>
              <w:t xml:space="preserve"> </w:t>
            </w:r>
            <w:r w:rsidRPr="00600818">
              <w:rPr>
                <w:rFonts w:cs="Arial"/>
                <w:szCs w:val="20"/>
              </w:rPr>
              <w:t>(kapitola 14 MBS)</w:t>
            </w:r>
          </w:p>
        </w:tc>
        <w:tc>
          <w:tcPr>
            <w:tcW w:w="722" w:type="pct"/>
            <w:vAlign w:val="center"/>
          </w:tcPr>
          <w:p w14:paraId="6219A124" w14:textId="77777777" w:rsidR="006233F2" w:rsidRPr="00600818" w:rsidRDefault="00B96987" w:rsidP="000764FE">
            <w:pPr>
              <w:jc w:val="center"/>
              <w:rPr>
                <w:rFonts w:cs="Arial"/>
                <w:szCs w:val="20"/>
              </w:rPr>
            </w:pPr>
            <w:sdt>
              <w:sdtPr>
                <w:rPr>
                  <w:rFonts w:cs="Arial"/>
                  <w:szCs w:val="20"/>
                </w:rPr>
                <w:id w:val="-1184662088"/>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0C47DC24" w14:textId="77777777" w:rsidR="006233F2" w:rsidRPr="00600818" w:rsidRDefault="006233F2" w:rsidP="000764FE">
            <w:pPr>
              <w:rPr>
                <w:rFonts w:cs="Arial"/>
                <w:b/>
                <w:szCs w:val="20"/>
              </w:rPr>
            </w:pPr>
          </w:p>
        </w:tc>
      </w:tr>
      <w:tr w:rsidR="006233F2" w:rsidRPr="00600818" w14:paraId="6A49A312" w14:textId="77777777" w:rsidTr="006233F2">
        <w:trPr>
          <w:trHeight w:val="70"/>
        </w:trPr>
        <w:tc>
          <w:tcPr>
            <w:tcW w:w="1935" w:type="pct"/>
          </w:tcPr>
          <w:p w14:paraId="757E745E" w14:textId="77777777" w:rsidR="006233F2" w:rsidRPr="00600818" w:rsidRDefault="006233F2" w:rsidP="006233F2">
            <w:pPr>
              <w:jc w:val="left"/>
              <w:rPr>
                <w:rFonts w:cs="Arial"/>
                <w:szCs w:val="20"/>
              </w:rPr>
            </w:pPr>
            <w:r w:rsidRPr="00600818">
              <w:rPr>
                <w:rFonts w:cs="Arial"/>
                <w:szCs w:val="20"/>
              </w:rPr>
              <w:t>Zajišťování úrovně dostupnosti informací (kapitola 15 MBS)</w:t>
            </w:r>
          </w:p>
        </w:tc>
        <w:tc>
          <w:tcPr>
            <w:tcW w:w="722" w:type="pct"/>
            <w:vAlign w:val="center"/>
          </w:tcPr>
          <w:p w14:paraId="0F433662" w14:textId="77777777" w:rsidR="006233F2" w:rsidRPr="00600818" w:rsidRDefault="00B96987" w:rsidP="000764FE">
            <w:pPr>
              <w:jc w:val="center"/>
              <w:rPr>
                <w:rFonts w:cs="Arial"/>
                <w:szCs w:val="20"/>
              </w:rPr>
            </w:pPr>
            <w:sdt>
              <w:sdtPr>
                <w:rPr>
                  <w:rFonts w:cs="Arial"/>
                  <w:szCs w:val="20"/>
                </w:rPr>
                <w:id w:val="-353725818"/>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208A0760" w14:textId="77777777" w:rsidR="006233F2" w:rsidRPr="00600818" w:rsidRDefault="006233F2" w:rsidP="000764FE">
            <w:pPr>
              <w:rPr>
                <w:rFonts w:cs="Arial"/>
                <w:b/>
                <w:szCs w:val="20"/>
              </w:rPr>
            </w:pPr>
          </w:p>
        </w:tc>
      </w:tr>
      <w:tr w:rsidR="006233F2" w:rsidRPr="00600818" w14:paraId="670F98A9" w14:textId="77777777" w:rsidTr="006233F2">
        <w:trPr>
          <w:trHeight w:val="70"/>
        </w:trPr>
        <w:tc>
          <w:tcPr>
            <w:tcW w:w="1935" w:type="pct"/>
          </w:tcPr>
          <w:p w14:paraId="2601E865" w14:textId="77777777" w:rsidR="006233F2" w:rsidRPr="00600818" w:rsidRDefault="006233F2" w:rsidP="006233F2">
            <w:pPr>
              <w:jc w:val="left"/>
              <w:rPr>
                <w:rFonts w:cs="Arial"/>
                <w:szCs w:val="20"/>
              </w:rPr>
            </w:pPr>
            <w:r w:rsidRPr="00600818">
              <w:rPr>
                <w:rFonts w:cs="Arial"/>
                <w:szCs w:val="20"/>
              </w:rPr>
              <w:t>Požadavky v oblasti cloudových</w:t>
            </w:r>
            <w:r>
              <w:rPr>
                <w:rFonts w:cs="Arial"/>
                <w:szCs w:val="20"/>
              </w:rPr>
              <w:t xml:space="preserve"> </w:t>
            </w:r>
            <w:r w:rsidRPr="00600818">
              <w:rPr>
                <w:rFonts w:cs="Arial"/>
                <w:szCs w:val="20"/>
              </w:rPr>
              <w:t>služeb (kapitola 16 MBS)</w:t>
            </w:r>
          </w:p>
        </w:tc>
        <w:tc>
          <w:tcPr>
            <w:tcW w:w="722" w:type="pct"/>
            <w:vAlign w:val="center"/>
          </w:tcPr>
          <w:p w14:paraId="323D3206" w14:textId="77777777" w:rsidR="006233F2" w:rsidRPr="00600818" w:rsidRDefault="00B96987" w:rsidP="000764FE">
            <w:pPr>
              <w:jc w:val="center"/>
              <w:rPr>
                <w:rFonts w:cs="Arial"/>
                <w:szCs w:val="20"/>
              </w:rPr>
            </w:pPr>
            <w:sdt>
              <w:sdtPr>
                <w:rPr>
                  <w:rFonts w:cs="Arial"/>
                  <w:szCs w:val="20"/>
                </w:rPr>
                <w:id w:val="1638297807"/>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70B4E705" w14:textId="77777777" w:rsidR="006233F2" w:rsidRPr="00600818" w:rsidRDefault="006233F2" w:rsidP="000764FE">
            <w:pPr>
              <w:rPr>
                <w:rFonts w:cs="Arial"/>
                <w:b/>
                <w:szCs w:val="20"/>
              </w:rPr>
            </w:pPr>
          </w:p>
        </w:tc>
      </w:tr>
      <w:tr w:rsidR="006233F2" w:rsidRPr="00600818" w14:paraId="1BB873DC" w14:textId="77777777" w:rsidTr="006233F2">
        <w:trPr>
          <w:trHeight w:val="70"/>
        </w:trPr>
        <w:tc>
          <w:tcPr>
            <w:tcW w:w="1935" w:type="pct"/>
          </w:tcPr>
          <w:p w14:paraId="5C607052" w14:textId="77777777" w:rsidR="006233F2" w:rsidRPr="00600818" w:rsidRDefault="006233F2" w:rsidP="006233F2">
            <w:pPr>
              <w:jc w:val="left"/>
              <w:rPr>
                <w:rFonts w:cs="Arial"/>
                <w:szCs w:val="20"/>
              </w:rPr>
            </w:pPr>
            <w:r w:rsidRPr="00600818">
              <w:rPr>
                <w:rFonts w:cs="Arial"/>
                <w:szCs w:val="20"/>
              </w:rPr>
              <w:t>Řízení výjimek běhu, chyb a hlášení (kapitola 17.1 MBS)</w:t>
            </w:r>
          </w:p>
        </w:tc>
        <w:tc>
          <w:tcPr>
            <w:tcW w:w="722" w:type="pct"/>
            <w:vAlign w:val="center"/>
          </w:tcPr>
          <w:p w14:paraId="7AC1ED53" w14:textId="77777777" w:rsidR="006233F2" w:rsidRPr="00600818" w:rsidRDefault="00B96987" w:rsidP="000764FE">
            <w:pPr>
              <w:jc w:val="center"/>
              <w:rPr>
                <w:rFonts w:cs="Arial"/>
                <w:szCs w:val="20"/>
              </w:rPr>
            </w:pPr>
            <w:sdt>
              <w:sdtPr>
                <w:rPr>
                  <w:rFonts w:cs="Arial"/>
                  <w:szCs w:val="20"/>
                </w:rPr>
                <w:id w:val="1756546186"/>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7CBA8CCC" w14:textId="77777777" w:rsidR="006233F2" w:rsidRPr="00600818" w:rsidRDefault="006233F2" w:rsidP="000764FE">
            <w:pPr>
              <w:rPr>
                <w:rFonts w:cs="Arial"/>
                <w:b/>
                <w:szCs w:val="20"/>
              </w:rPr>
            </w:pPr>
          </w:p>
        </w:tc>
      </w:tr>
      <w:tr w:rsidR="006233F2" w:rsidRPr="00600818" w14:paraId="36AD0F03" w14:textId="77777777" w:rsidTr="006233F2">
        <w:trPr>
          <w:trHeight w:val="70"/>
        </w:trPr>
        <w:tc>
          <w:tcPr>
            <w:tcW w:w="1935" w:type="pct"/>
          </w:tcPr>
          <w:p w14:paraId="0121B578" w14:textId="0FD01C33" w:rsidR="006233F2" w:rsidRPr="00600818" w:rsidRDefault="006233F2" w:rsidP="00444762">
            <w:pPr>
              <w:jc w:val="left"/>
              <w:rPr>
                <w:rFonts w:cs="Arial"/>
                <w:szCs w:val="20"/>
              </w:rPr>
            </w:pPr>
            <w:r w:rsidRPr="00600818">
              <w:rPr>
                <w:rFonts w:cs="Arial"/>
                <w:szCs w:val="20"/>
              </w:rPr>
              <w:t>Ochrana webových aplikací</w:t>
            </w:r>
            <w:r w:rsidR="00444762">
              <w:rPr>
                <w:rFonts w:cs="Arial"/>
                <w:szCs w:val="20"/>
              </w:rPr>
              <w:t xml:space="preserve"> </w:t>
            </w:r>
            <w:r w:rsidRPr="00600818">
              <w:rPr>
                <w:rFonts w:cs="Arial"/>
                <w:szCs w:val="20"/>
              </w:rPr>
              <w:t>(kapitola 17.2 MBS)</w:t>
            </w:r>
          </w:p>
        </w:tc>
        <w:tc>
          <w:tcPr>
            <w:tcW w:w="722" w:type="pct"/>
            <w:vAlign w:val="center"/>
          </w:tcPr>
          <w:p w14:paraId="053B7C10" w14:textId="77777777" w:rsidR="006233F2" w:rsidRPr="00600818" w:rsidRDefault="00B96987" w:rsidP="000764FE">
            <w:pPr>
              <w:jc w:val="center"/>
              <w:rPr>
                <w:rFonts w:cs="Arial"/>
                <w:szCs w:val="20"/>
              </w:rPr>
            </w:pPr>
            <w:sdt>
              <w:sdtPr>
                <w:rPr>
                  <w:rFonts w:cs="Arial"/>
                  <w:szCs w:val="20"/>
                </w:rPr>
                <w:id w:val="-1899664123"/>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56131F85" w14:textId="77777777" w:rsidR="006233F2" w:rsidRPr="00600818" w:rsidRDefault="006233F2" w:rsidP="000764FE">
            <w:pPr>
              <w:rPr>
                <w:rFonts w:cs="Arial"/>
                <w:b/>
                <w:szCs w:val="20"/>
              </w:rPr>
            </w:pPr>
          </w:p>
        </w:tc>
      </w:tr>
      <w:tr w:rsidR="006233F2" w:rsidRPr="00600818" w14:paraId="7B0EFDD6" w14:textId="77777777" w:rsidTr="006233F2">
        <w:trPr>
          <w:trHeight w:val="70"/>
        </w:trPr>
        <w:tc>
          <w:tcPr>
            <w:tcW w:w="1935" w:type="pct"/>
          </w:tcPr>
          <w:p w14:paraId="480DA3FE" w14:textId="3DFFC040" w:rsidR="006233F2" w:rsidRPr="00600818" w:rsidRDefault="006233F2" w:rsidP="00444762">
            <w:pPr>
              <w:jc w:val="left"/>
              <w:rPr>
                <w:rFonts w:cs="Arial"/>
                <w:szCs w:val="20"/>
              </w:rPr>
            </w:pPr>
            <w:r w:rsidRPr="00600818">
              <w:rPr>
                <w:rFonts w:cs="Arial"/>
                <w:szCs w:val="20"/>
              </w:rPr>
              <w:t>Zabezpečení komunikace s externími systémy</w:t>
            </w:r>
            <w:r w:rsidR="00444762">
              <w:rPr>
                <w:rFonts w:cs="Arial"/>
                <w:szCs w:val="20"/>
              </w:rPr>
              <w:t xml:space="preserve"> </w:t>
            </w:r>
            <w:r w:rsidRPr="00600818">
              <w:rPr>
                <w:rFonts w:cs="Arial"/>
                <w:szCs w:val="20"/>
              </w:rPr>
              <w:t>(kapitola 17.4 MBS)</w:t>
            </w:r>
          </w:p>
        </w:tc>
        <w:tc>
          <w:tcPr>
            <w:tcW w:w="722" w:type="pct"/>
            <w:vAlign w:val="center"/>
          </w:tcPr>
          <w:p w14:paraId="4E5911E7" w14:textId="77777777" w:rsidR="006233F2" w:rsidRPr="00600818" w:rsidRDefault="00B96987" w:rsidP="000764FE">
            <w:pPr>
              <w:jc w:val="center"/>
              <w:rPr>
                <w:rFonts w:cs="Arial"/>
                <w:szCs w:val="20"/>
              </w:rPr>
            </w:pPr>
            <w:sdt>
              <w:sdtPr>
                <w:rPr>
                  <w:rFonts w:cs="Arial"/>
                  <w:szCs w:val="20"/>
                </w:rPr>
                <w:id w:val="497928281"/>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4A10A176" w14:textId="77777777" w:rsidR="006233F2" w:rsidRPr="00600818" w:rsidRDefault="006233F2" w:rsidP="000764FE">
            <w:pPr>
              <w:rPr>
                <w:rFonts w:cs="Arial"/>
                <w:b/>
                <w:szCs w:val="20"/>
              </w:rPr>
            </w:pPr>
          </w:p>
        </w:tc>
      </w:tr>
      <w:tr w:rsidR="006233F2" w:rsidRPr="00600818" w14:paraId="6251DE9D" w14:textId="77777777" w:rsidTr="006233F2">
        <w:trPr>
          <w:trHeight w:val="70"/>
        </w:trPr>
        <w:tc>
          <w:tcPr>
            <w:tcW w:w="1935" w:type="pct"/>
          </w:tcPr>
          <w:p w14:paraId="092CF002" w14:textId="77777777" w:rsidR="006233F2" w:rsidRPr="00600818" w:rsidRDefault="006233F2" w:rsidP="006233F2">
            <w:pPr>
              <w:jc w:val="left"/>
              <w:rPr>
                <w:rFonts w:cs="Arial"/>
                <w:szCs w:val="20"/>
              </w:rPr>
            </w:pPr>
            <w:r>
              <w:rPr>
                <w:rFonts w:cs="Arial"/>
                <w:szCs w:val="20"/>
              </w:rPr>
              <w:t>Další</w:t>
            </w:r>
            <w:r w:rsidRPr="00600818">
              <w:rPr>
                <w:rFonts w:cs="Arial"/>
                <w:szCs w:val="20"/>
              </w:rPr>
              <w:t xml:space="preserve"> opatření</w:t>
            </w:r>
          </w:p>
        </w:tc>
        <w:tc>
          <w:tcPr>
            <w:tcW w:w="722" w:type="pct"/>
            <w:vAlign w:val="center"/>
          </w:tcPr>
          <w:p w14:paraId="1C003A8C" w14:textId="77777777" w:rsidR="006233F2" w:rsidRPr="00600818" w:rsidRDefault="00B96987" w:rsidP="000764FE">
            <w:pPr>
              <w:jc w:val="center"/>
              <w:rPr>
                <w:rFonts w:cs="Arial"/>
                <w:szCs w:val="20"/>
              </w:rPr>
            </w:pPr>
            <w:sdt>
              <w:sdtPr>
                <w:rPr>
                  <w:rFonts w:cs="Arial"/>
                  <w:szCs w:val="20"/>
                </w:rPr>
                <w:id w:val="-1870591412"/>
                <w:showingPlcHdr/>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6233F2" w:rsidRPr="009E7732">
                  <w:rPr>
                    <w:rStyle w:val="Zstupntext"/>
                    <w:rFonts w:cs="Arial"/>
                    <w:color w:val="FF0000"/>
                    <w:szCs w:val="20"/>
                  </w:rPr>
                  <w:t>Zvolte položku.</w:t>
                </w:r>
              </w:sdtContent>
            </w:sdt>
          </w:p>
        </w:tc>
        <w:tc>
          <w:tcPr>
            <w:tcW w:w="2343" w:type="pct"/>
          </w:tcPr>
          <w:p w14:paraId="4FD2BAB7" w14:textId="77777777" w:rsidR="006233F2" w:rsidRPr="00600818" w:rsidRDefault="006233F2" w:rsidP="000764FE">
            <w:pPr>
              <w:rPr>
                <w:rFonts w:cs="Arial"/>
                <w:b/>
                <w:szCs w:val="20"/>
              </w:rPr>
            </w:pPr>
          </w:p>
        </w:tc>
      </w:tr>
    </w:tbl>
    <w:p w14:paraId="7DD78E24" w14:textId="77777777" w:rsidR="006233F2" w:rsidRPr="008D0F1E" w:rsidRDefault="006233F2"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1D3C6B46" w14:textId="77777777" w:rsidTr="55E026C1">
        <w:trPr>
          <w:tblHeader/>
        </w:trPr>
        <w:tc>
          <w:tcPr>
            <w:tcW w:w="5000" w:type="pct"/>
            <w:shd w:val="clear" w:color="auto" w:fill="CEEBF3"/>
          </w:tcPr>
          <w:p w14:paraId="24A65CA2" w14:textId="19BBF86B" w:rsidR="00AF4DD9" w:rsidRPr="008D0F1E" w:rsidRDefault="00AF4DD9" w:rsidP="00C309AC">
            <w:pPr>
              <w:keepNext/>
              <w:spacing w:before="40" w:after="40"/>
              <w:jc w:val="left"/>
              <w:rPr>
                <w:rFonts w:eastAsia="Arial,Calibri" w:cs="Arial"/>
              </w:rPr>
            </w:pPr>
            <w:bookmarkStart w:id="541" w:name="_Toc509581687"/>
            <w:bookmarkStart w:id="542" w:name="_Toc51379715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543" w:author="Tomáš Šedivec" w:date="2023-07-27T16:35:00Z">
              <w:r w:rsidR="003B7E6C">
                <w:rPr>
                  <w:rFonts w:cs="Arial"/>
                  <w:noProof/>
                </w:rPr>
                <w:t>39</w:t>
              </w:r>
            </w:ins>
            <w:del w:id="544" w:author="Tomáš Šedivec" w:date="2023-06-30T14:05:00Z">
              <w:r w:rsidR="006A3BBA" w:rsidDel="00871156">
                <w:rPr>
                  <w:rFonts w:cs="Arial"/>
                  <w:noProof/>
                </w:rPr>
                <w:delText>36</w:delText>
              </w:r>
            </w:del>
            <w:r w:rsidRPr="008D0F1E">
              <w:rPr>
                <w:rFonts w:cs="Arial"/>
              </w:rPr>
              <w:fldChar w:fldCharType="end"/>
            </w:r>
            <w:r w:rsidRPr="008D0F1E">
              <w:rPr>
                <w:rFonts w:eastAsia="Arial" w:cs="Arial"/>
              </w:rPr>
              <w:t xml:space="preserve">: </w:t>
            </w:r>
            <w:r w:rsidRPr="008D0F1E">
              <w:rPr>
                <w:rFonts w:eastAsia="Arial,Calibri" w:cs="Arial"/>
                <w:b/>
                <w:bCs/>
              </w:rPr>
              <w:t>Vysvětlení bezpečnostní architektury projektu</w:t>
            </w:r>
            <w:bookmarkEnd w:id="541"/>
            <w:bookmarkEnd w:id="542"/>
          </w:p>
        </w:tc>
      </w:tr>
      <w:tr w:rsidR="00AF4DD9" w:rsidRPr="008D0F1E" w14:paraId="4CA0359C" w14:textId="77777777" w:rsidTr="55E026C1">
        <w:tc>
          <w:tcPr>
            <w:tcW w:w="5000" w:type="pct"/>
          </w:tcPr>
          <w:p w14:paraId="1E973E99" w14:textId="77777777" w:rsidR="00AF4DD9" w:rsidRPr="008D0F1E" w:rsidRDefault="00AF4DD9" w:rsidP="00C37272">
            <w:pPr>
              <w:spacing w:before="40" w:after="40"/>
              <w:jc w:val="left"/>
              <w:rPr>
                <w:rFonts w:eastAsia="Calibri" w:cs="Arial"/>
                <w:szCs w:val="20"/>
              </w:rPr>
            </w:pPr>
          </w:p>
          <w:p w14:paraId="31EC2DA7" w14:textId="248F0A9F" w:rsidR="00792F42" w:rsidRPr="008D0F1E" w:rsidRDefault="00792F42" w:rsidP="00C37272">
            <w:pPr>
              <w:spacing w:before="40" w:after="40"/>
              <w:jc w:val="left"/>
              <w:rPr>
                <w:rFonts w:eastAsia="Calibri" w:cs="Arial"/>
                <w:szCs w:val="20"/>
              </w:rPr>
            </w:pPr>
          </w:p>
        </w:tc>
      </w:tr>
    </w:tbl>
    <w:p w14:paraId="393588A0" w14:textId="77777777" w:rsidR="00AF4DD9" w:rsidRPr="008D0F1E" w:rsidRDefault="00AF4DD9" w:rsidP="00E75A06">
      <w:pPr>
        <w:pStyle w:val="MVHeading3"/>
      </w:pPr>
      <w:bookmarkStart w:id="545" w:name="_Toc465074594"/>
      <w:bookmarkStart w:id="546" w:name="_Toc22220539"/>
      <w:r w:rsidRPr="008D0F1E">
        <w:t>Shoda s pravidly, standardizace a dlouhodobá udržitelnost</w:t>
      </w:r>
      <w:bookmarkEnd w:id="533"/>
      <w:bookmarkEnd w:id="545"/>
      <w:bookmarkEnd w:id="546"/>
    </w:p>
    <w:tbl>
      <w:tblPr>
        <w:tblStyle w:val="Mkatabulky"/>
        <w:tblW w:w="5000" w:type="pct"/>
        <w:tblLook w:val="06A0" w:firstRow="1" w:lastRow="0" w:firstColumn="1" w:lastColumn="0" w:noHBand="1" w:noVBand="1"/>
      </w:tblPr>
      <w:tblGrid>
        <w:gridCol w:w="4065"/>
        <w:gridCol w:w="1742"/>
        <w:gridCol w:w="5521"/>
      </w:tblGrid>
      <w:tr w:rsidR="00AF4DD9" w:rsidRPr="008D0F1E" w14:paraId="54E1A098" w14:textId="77777777" w:rsidTr="00C309AC">
        <w:trPr>
          <w:tblHeader/>
        </w:trPr>
        <w:tc>
          <w:tcPr>
            <w:tcW w:w="5000" w:type="pct"/>
            <w:gridSpan w:val="3"/>
            <w:shd w:val="clear" w:color="auto" w:fill="CEEBF3"/>
          </w:tcPr>
          <w:p w14:paraId="55C72BA1" w14:textId="28B5E619" w:rsidR="00AF4DD9" w:rsidRPr="008D0F1E" w:rsidRDefault="00AF4DD9" w:rsidP="00C309AC">
            <w:pPr>
              <w:keepNext/>
              <w:spacing w:before="40" w:after="40"/>
              <w:jc w:val="left"/>
              <w:rPr>
                <w:rFonts w:eastAsia="Arial,Calibri" w:cs="Arial"/>
              </w:rPr>
            </w:pPr>
            <w:bookmarkStart w:id="547" w:name="_Toc509581688"/>
            <w:bookmarkStart w:id="548" w:name="_Toc513797158"/>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549" w:author="Tomáš Šedivec" w:date="2023-07-27T16:35:00Z">
              <w:r w:rsidR="003B7E6C">
                <w:rPr>
                  <w:rFonts w:cs="Arial"/>
                  <w:noProof/>
                </w:rPr>
                <w:t>40</w:t>
              </w:r>
            </w:ins>
            <w:del w:id="550" w:author="Tomáš Šedivec" w:date="2023-06-30T14:05:00Z">
              <w:r w:rsidR="006A3BBA" w:rsidDel="00871156">
                <w:rPr>
                  <w:rFonts w:cs="Arial"/>
                  <w:noProof/>
                </w:rPr>
                <w:delText>37</w:delText>
              </w:r>
            </w:del>
            <w:r w:rsidRPr="008D0F1E">
              <w:rPr>
                <w:rFonts w:cs="Arial"/>
              </w:rPr>
              <w:fldChar w:fldCharType="end"/>
            </w:r>
            <w:r w:rsidRPr="008D0F1E">
              <w:rPr>
                <w:rFonts w:eastAsia="Arial" w:cs="Arial"/>
              </w:rPr>
              <w:t xml:space="preserve">: </w:t>
            </w:r>
            <w:r w:rsidRPr="008D0F1E">
              <w:rPr>
                <w:rFonts w:eastAsia="Arial,Calibri" w:cs="Arial"/>
                <w:b/>
                <w:bCs/>
              </w:rPr>
              <w:t>Uveďte, které licence standardizovaných SW produktů nebo HW produktů budete pořizovat formou centrálních rámcových smluv zajištěných Ministerstve</w:t>
            </w:r>
            <w:r w:rsidR="00792F42" w:rsidRPr="008D0F1E">
              <w:rPr>
                <w:rFonts w:eastAsia="Arial,Calibri" w:cs="Arial"/>
                <w:b/>
                <w:bCs/>
              </w:rPr>
              <w:t>m vnitra. Pokud tuto formu</w:t>
            </w:r>
            <w:r w:rsidRPr="008D0F1E">
              <w:rPr>
                <w:rFonts w:eastAsia="Arial,Calibri" w:cs="Arial"/>
                <w:b/>
                <w:bCs/>
              </w:rPr>
              <w:t xml:space="preserve"> nevyužijete, vysvětlete proč:</w:t>
            </w:r>
            <w:bookmarkEnd w:id="547"/>
            <w:bookmarkEnd w:id="548"/>
          </w:p>
        </w:tc>
      </w:tr>
      <w:tr w:rsidR="00AF4DD9" w:rsidRPr="008D0F1E" w14:paraId="5B831338" w14:textId="77777777" w:rsidTr="00C309AC">
        <w:tc>
          <w:tcPr>
            <w:tcW w:w="5000" w:type="pct"/>
            <w:gridSpan w:val="3"/>
          </w:tcPr>
          <w:p w14:paraId="4CB63C57" w14:textId="77777777" w:rsidR="00AF4DD9" w:rsidRPr="008D0F1E" w:rsidRDefault="00AF4DD9" w:rsidP="00C37272">
            <w:pPr>
              <w:spacing w:before="40" w:after="40"/>
              <w:jc w:val="left"/>
              <w:rPr>
                <w:rFonts w:eastAsia="Calibri" w:cs="Arial"/>
                <w:szCs w:val="20"/>
              </w:rPr>
            </w:pPr>
          </w:p>
          <w:p w14:paraId="6EDAD0A4" w14:textId="00A81EE7" w:rsidR="00792F42" w:rsidRPr="008D0F1E" w:rsidRDefault="00792F42" w:rsidP="00C37272">
            <w:pPr>
              <w:spacing w:before="40" w:after="40"/>
              <w:jc w:val="left"/>
              <w:rPr>
                <w:rFonts w:eastAsia="Calibri" w:cs="Arial"/>
                <w:szCs w:val="20"/>
              </w:rPr>
            </w:pPr>
          </w:p>
        </w:tc>
      </w:tr>
      <w:tr w:rsidR="00AF4DD9" w:rsidRPr="008D0F1E" w14:paraId="0488B0D7" w14:textId="77777777" w:rsidTr="55E026C1">
        <w:tc>
          <w:tcPr>
            <w:tcW w:w="1794" w:type="pct"/>
            <w:shd w:val="clear" w:color="auto" w:fill="D9D9D9" w:themeFill="background1" w:themeFillShade="D9"/>
          </w:tcPr>
          <w:p w14:paraId="4E853E0F" w14:textId="77777777" w:rsidR="00AF4DD9" w:rsidRPr="008D0F1E" w:rsidRDefault="00AF4DD9" w:rsidP="00C309AC">
            <w:pPr>
              <w:keepNext/>
              <w:spacing w:before="40" w:after="40"/>
              <w:jc w:val="left"/>
              <w:rPr>
                <w:rFonts w:eastAsia="Arial" w:cs="Arial"/>
              </w:rPr>
            </w:pPr>
            <w:r w:rsidRPr="008D0F1E">
              <w:rPr>
                <w:rFonts w:eastAsia="Arial,Times New Roman" w:cs="Arial"/>
                <w:b/>
                <w:bCs/>
                <w:lang w:eastAsia="ja-JP"/>
              </w:rPr>
              <w:t>Rámec</w:t>
            </w:r>
          </w:p>
        </w:tc>
        <w:tc>
          <w:tcPr>
            <w:tcW w:w="769" w:type="pct"/>
            <w:shd w:val="clear" w:color="auto" w:fill="D9D9D9" w:themeFill="background1" w:themeFillShade="D9"/>
          </w:tcPr>
          <w:p w14:paraId="68AAA2CF" w14:textId="77777777" w:rsidR="00AF4DD9" w:rsidRPr="008D0F1E" w:rsidRDefault="00AF4DD9" w:rsidP="00C309AC">
            <w:pPr>
              <w:keepNext/>
              <w:spacing w:before="40" w:after="40"/>
              <w:jc w:val="left"/>
              <w:rPr>
                <w:rFonts w:eastAsia="Arial,Times New Roman" w:cs="Arial"/>
                <w:b/>
                <w:bCs/>
                <w:lang w:eastAsia="ja-JP"/>
              </w:rPr>
            </w:pPr>
            <w:r w:rsidRPr="008D0F1E">
              <w:rPr>
                <w:rFonts w:eastAsia="Arial,Times New Roman" w:cs="Arial"/>
                <w:b/>
                <w:bCs/>
                <w:lang w:eastAsia="ja-JP"/>
              </w:rPr>
              <w:t>Odpověď</w:t>
            </w:r>
          </w:p>
        </w:tc>
        <w:tc>
          <w:tcPr>
            <w:tcW w:w="2437" w:type="pct"/>
            <w:shd w:val="clear" w:color="auto" w:fill="D9D9D9" w:themeFill="background1" w:themeFillShade="D9"/>
          </w:tcPr>
          <w:p w14:paraId="7534C579" w14:textId="77777777" w:rsidR="00AF4DD9" w:rsidRPr="008D0F1E" w:rsidRDefault="00AF4DD9" w:rsidP="00C309AC">
            <w:pPr>
              <w:keepNext/>
              <w:spacing w:before="40" w:after="40"/>
              <w:jc w:val="left"/>
              <w:rPr>
                <w:rFonts w:eastAsia="Arial,Times New Roman" w:cs="Arial"/>
                <w:b/>
                <w:bCs/>
                <w:lang w:eastAsia="ja-JP"/>
              </w:rPr>
            </w:pPr>
            <w:r w:rsidRPr="008D0F1E">
              <w:rPr>
                <w:rFonts w:eastAsia="Arial,Times New Roman" w:cs="Arial"/>
                <w:b/>
                <w:bCs/>
                <w:lang w:eastAsia="ja-JP"/>
              </w:rPr>
              <w:t>Vysvětlení důvodů nepoužití</w:t>
            </w:r>
          </w:p>
        </w:tc>
      </w:tr>
      <w:tr w:rsidR="00AF4DD9" w:rsidRPr="008D0F1E" w14:paraId="5829FDCE" w14:textId="77777777" w:rsidTr="55E026C1">
        <w:tc>
          <w:tcPr>
            <w:tcW w:w="1794" w:type="pct"/>
          </w:tcPr>
          <w:p w14:paraId="0AF4E194" w14:textId="3D3CB8E6" w:rsidR="00AF4DD9" w:rsidRPr="008D0F1E" w:rsidRDefault="003B7E6C" w:rsidP="00C37272">
            <w:pPr>
              <w:shd w:val="clear" w:color="auto" w:fill="FFFFFF"/>
              <w:spacing w:after="0"/>
              <w:rPr>
                <w:rFonts w:eastAsia="Calibri" w:cs="Arial"/>
                <w:szCs w:val="20"/>
              </w:rPr>
            </w:pPr>
            <w:hyperlink r:id="rId65" w:history="1">
              <w:r w:rsidR="00AF4DD9" w:rsidRPr="008D0F1E">
                <w:rPr>
                  <w:rStyle w:val="Hypertextovodkaz"/>
                  <w:rFonts w:eastAsia="Calibri" w:cs="Arial"/>
                  <w:szCs w:val="20"/>
                </w:rPr>
                <w:t>Centrální nákup produktů Cisco Systems</w:t>
              </w:r>
            </w:hyperlink>
          </w:p>
        </w:tc>
        <w:sdt>
          <w:sdtPr>
            <w:rPr>
              <w:rFonts w:cs="Arial"/>
            </w:rPr>
            <w:id w:val="-2140485441"/>
            <w:showingPlcHdr/>
            <w:comboBox>
              <w:listItem w:displayText="Ano" w:value="Ano"/>
              <w:listItem w:displayText="Ne" w:value="Ne"/>
            </w:comboBox>
          </w:sdtPr>
          <w:sdtEndPr/>
          <w:sdtContent>
            <w:tc>
              <w:tcPr>
                <w:tcW w:w="769" w:type="pct"/>
                <w:shd w:val="clear" w:color="auto" w:fill="FFFFFF" w:themeFill="background1"/>
              </w:tcPr>
              <w:p w14:paraId="6F7EAA74"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695E0D1D" w14:textId="77777777" w:rsidR="00AF4DD9" w:rsidRPr="008D0F1E" w:rsidRDefault="00AF4DD9" w:rsidP="00C37272">
            <w:pPr>
              <w:spacing w:before="40" w:after="40"/>
              <w:jc w:val="left"/>
              <w:rPr>
                <w:rFonts w:eastAsia="Calibri" w:cs="Arial"/>
                <w:szCs w:val="20"/>
              </w:rPr>
            </w:pPr>
          </w:p>
        </w:tc>
      </w:tr>
      <w:tr w:rsidR="00AF4DD9" w:rsidRPr="008D0F1E" w14:paraId="72D00CFE" w14:textId="77777777" w:rsidTr="55E026C1">
        <w:tc>
          <w:tcPr>
            <w:tcW w:w="1794" w:type="pct"/>
          </w:tcPr>
          <w:p w14:paraId="5DFAB3BB" w14:textId="2E6740F0" w:rsidR="00AF4DD9" w:rsidRPr="008D0F1E" w:rsidRDefault="003B7E6C" w:rsidP="00C37272">
            <w:pPr>
              <w:shd w:val="clear" w:color="auto" w:fill="FFFFFF"/>
              <w:spacing w:after="0"/>
              <w:rPr>
                <w:rFonts w:eastAsia="Calibri" w:cs="Arial"/>
                <w:szCs w:val="20"/>
              </w:rPr>
            </w:pPr>
            <w:hyperlink r:id="rId66" w:history="1">
              <w:r w:rsidR="00AF4DD9" w:rsidRPr="008D0F1E">
                <w:rPr>
                  <w:rStyle w:val="Hypertextovodkaz"/>
                  <w:rFonts w:eastAsia="Calibri" w:cs="Arial"/>
                  <w:szCs w:val="20"/>
                </w:rPr>
                <w:t>Centrální nákup produktů IBM</w:t>
              </w:r>
            </w:hyperlink>
          </w:p>
        </w:tc>
        <w:sdt>
          <w:sdtPr>
            <w:rPr>
              <w:rFonts w:cs="Arial"/>
            </w:rPr>
            <w:id w:val="779220288"/>
            <w:showingPlcHdr/>
            <w:comboBox>
              <w:listItem w:displayText="Ano" w:value="Ano"/>
              <w:listItem w:displayText="Ne" w:value="Ne"/>
            </w:comboBox>
          </w:sdtPr>
          <w:sdtEndPr/>
          <w:sdtContent>
            <w:tc>
              <w:tcPr>
                <w:tcW w:w="769" w:type="pct"/>
                <w:shd w:val="clear" w:color="auto" w:fill="FFFFFF" w:themeFill="background1"/>
              </w:tcPr>
              <w:p w14:paraId="75CDFC59"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7A56E65A" w14:textId="77777777" w:rsidR="00AF4DD9" w:rsidRPr="008D0F1E" w:rsidRDefault="00AF4DD9" w:rsidP="00C37272">
            <w:pPr>
              <w:spacing w:before="40" w:after="40"/>
              <w:jc w:val="left"/>
              <w:rPr>
                <w:rFonts w:eastAsia="Calibri" w:cs="Arial"/>
                <w:szCs w:val="20"/>
              </w:rPr>
            </w:pPr>
          </w:p>
        </w:tc>
      </w:tr>
      <w:tr w:rsidR="00AF4DD9" w:rsidRPr="008D0F1E" w14:paraId="1B7A06E6" w14:textId="77777777" w:rsidTr="55E026C1">
        <w:tc>
          <w:tcPr>
            <w:tcW w:w="1794" w:type="pct"/>
          </w:tcPr>
          <w:p w14:paraId="328F67AE" w14:textId="23521487" w:rsidR="00AF4DD9" w:rsidRPr="008D0F1E" w:rsidRDefault="003B7E6C" w:rsidP="00C37272">
            <w:pPr>
              <w:shd w:val="clear" w:color="auto" w:fill="FFFFFF"/>
              <w:spacing w:after="0"/>
              <w:rPr>
                <w:rFonts w:eastAsia="Calibri" w:cs="Arial"/>
                <w:szCs w:val="20"/>
              </w:rPr>
            </w:pPr>
            <w:hyperlink r:id="rId67" w:history="1">
              <w:r w:rsidR="00AF4DD9" w:rsidRPr="008D0F1E">
                <w:rPr>
                  <w:rStyle w:val="Hypertextovodkaz"/>
                  <w:rFonts w:eastAsia="Calibri" w:cs="Arial"/>
                  <w:szCs w:val="20"/>
                </w:rPr>
                <w:t>Centrální nákup produktů Microsoft</w:t>
              </w:r>
            </w:hyperlink>
          </w:p>
        </w:tc>
        <w:sdt>
          <w:sdtPr>
            <w:rPr>
              <w:rFonts w:cs="Arial"/>
            </w:rPr>
            <w:id w:val="1085422127"/>
            <w:showingPlcHdr/>
            <w:comboBox>
              <w:listItem w:displayText="Ano" w:value="Ano"/>
              <w:listItem w:displayText="Ne" w:value="Ne"/>
            </w:comboBox>
          </w:sdtPr>
          <w:sdtEndPr/>
          <w:sdtContent>
            <w:tc>
              <w:tcPr>
                <w:tcW w:w="769" w:type="pct"/>
                <w:shd w:val="clear" w:color="auto" w:fill="FFFFFF" w:themeFill="background1"/>
              </w:tcPr>
              <w:p w14:paraId="42895E58"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2AF53188" w14:textId="77777777" w:rsidR="00AF4DD9" w:rsidRPr="008D0F1E" w:rsidRDefault="00AF4DD9" w:rsidP="00C37272">
            <w:pPr>
              <w:spacing w:before="40" w:after="40"/>
              <w:jc w:val="left"/>
              <w:rPr>
                <w:rFonts w:eastAsia="Calibri" w:cs="Arial"/>
                <w:szCs w:val="20"/>
              </w:rPr>
            </w:pPr>
          </w:p>
        </w:tc>
      </w:tr>
      <w:tr w:rsidR="00AF4DD9" w:rsidRPr="008D0F1E" w14:paraId="40573E7D" w14:textId="77777777" w:rsidTr="55E026C1">
        <w:tc>
          <w:tcPr>
            <w:tcW w:w="1794" w:type="pct"/>
          </w:tcPr>
          <w:p w14:paraId="33676CE3" w14:textId="1DC87A24" w:rsidR="00AF4DD9" w:rsidRPr="008D0F1E" w:rsidRDefault="003B7E6C" w:rsidP="00C37272">
            <w:pPr>
              <w:shd w:val="clear" w:color="auto" w:fill="FFFFFF"/>
              <w:spacing w:after="0"/>
              <w:rPr>
                <w:rFonts w:eastAsia="Calibri" w:cs="Arial"/>
                <w:szCs w:val="20"/>
              </w:rPr>
            </w:pPr>
            <w:hyperlink r:id="rId68" w:history="1">
              <w:r w:rsidR="00AF4DD9" w:rsidRPr="008D0F1E">
                <w:rPr>
                  <w:rStyle w:val="Hypertextovodkaz"/>
                  <w:rFonts w:eastAsia="Calibri" w:cs="Arial"/>
                  <w:szCs w:val="20"/>
                </w:rPr>
                <w:t>Centrální nákup produktů Oracle</w:t>
              </w:r>
            </w:hyperlink>
          </w:p>
        </w:tc>
        <w:sdt>
          <w:sdtPr>
            <w:rPr>
              <w:rFonts w:cs="Arial"/>
            </w:rPr>
            <w:id w:val="1713226099"/>
            <w:showingPlcHdr/>
            <w:comboBox>
              <w:listItem w:displayText="Ano" w:value="Ano"/>
              <w:listItem w:displayText="Ne" w:value="Ne"/>
            </w:comboBox>
          </w:sdtPr>
          <w:sdtEndPr/>
          <w:sdtContent>
            <w:tc>
              <w:tcPr>
                <w:tcW w:w="769" w:type="pct"/>
                <w:shd w:val="clear" w:color="auto" w:fill="FFFFFF" w:themeFill="background1"/>
              </w:tcPr>
              <w:p w14:paraId="21C9174F"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3A8FF92E" w14:textId="77777777" w:rsidR="00AF4DD9" w:rsidRPr="008D0F1E" w:rsidRDefault="00AF4DD9" w:rsidP="00C37272">
            <w:pPr>
              <w:spacing w:before="40" w:after="40"/>
              <w:jc w:val="left"/>
              <w:rPr>
                <w:rFonts w:eastAsia="Calibri" w:cs="Arial"/>
                <w:szCs w:val="20"/>
              </w:rPr>
            </w:pPr>
          </w:p>
        </w:tc>
      </w:tr>
      <w:tr w:rsidR="00AF4DD9" w:rsidRPr="008D0F1E" w14:paraId="7520D38D" w14:textId="77777777" w:rsidTr="55E026C1">
        <w:tc>
          <w:tcPr>
            <w:tcW w:w="1794" w:type="pct"/>
          </w:tcPr>
          <w:p w14:paraId="6E052703" w14:textId="0C230B3A" w:rsidR="00AF4DD9" w:rsidRPr="008D0F1E" w:rsidRDefault="003B7E6C" w:rsidP="00C37272">
            <w:pPr>
              <w:shd w:val="clear" w:color="auto" w:fill="FFFFFF"/>
              <w:spacing w:after="0"/>
              <w:rPr>
                <w:rFonts w:eastAsia="Calibri" w:cs="Arial"/>
                <w:szCs w:val="20"/>
              </w:rPr>
            </w:pPr>
            <w:hyperlink r:id="rId69" w:history="1">
              <w:r w:rsidR="00AF4DD9" w:rsidRPr="008D0F1E">
                <w:rPr>
                  <w:rStyle w:val="Hypertextovodkaz"/>
                  <w:rFonts w:eastAsia="Calibri" w:cs="Arial"/>
                  <w:szCs w:val="20"/>
                </w:rPr>
                <w:t>Centrální nákup produktů VMware</w:t>
              </w:r>
            </w:hyperlink>
          </w:p>
        </w:tc>
        <w:sdt>
          <w:sdtPr>
            <w:rPr>
              <w:rFonts w:cs="Arial"/>
            </w:rPr>
            <w:id w:val="-380938419"/>
            <w:showingPlcHdr/>
            <w:comboBox>
              <w:listItem w:displayText="Ano" w:value="Ano"/>
              <w:listItem w:displayText="Ne" w:value="Ne"/>
            </w:comboBox>
          </w:sdtPr>
          <w:sdtEndPr/>
          <w:sdtContent>
            <w:tc>
              <w:tcPr>
                <w:tcW w:w="769" w:type="pct"/>
                <w:shd w:val="clear" w:color="auto" w:fill="FFFFFF" w:themeFill="background1"/>
              </w:tcPr>
              <w:p w14:paraId="56B6839E"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32E42309" w14:textId="77777777" w:rsidR="00AF4DD9" w:rsidRPr="008D0F1E" w:rsidRDefault="00AF4DD9" w:rsidP="00C37272">
            <w:pPr>
              <w:spacing w:before="40" w:after="40"/>
              <w:jc w:val="left"/>
              <w:rPr>
                <w:rFonts w:eastAsia="Calibri" w:cs="Arial"/>
                <w:szCs w:val="20"/>
              </w:rPr>
            </w:pPr>
          </w:p>
        </w:tc>
      </w:tr>
      <w:tr w:rsidR="000764FE" w:rsidRPr="008D0F1E" w14:paraId="34EC5FD0" w14:textId="77777777" w:rsidTr="55E026C1">
        <w:tc>
          <w:tcPr>
            <w:tcW w:w="1794" w:type="pct"/>
          </w:tcPr>
          <w:p w14:paraId="4510380E" w14:textId="38791984" w:rsidR="000764FE" w:rsidRDefault="003B7E6C" w:rsidP="000764FE">
            <w:pPr>
              <w:shd w:val="clear" w:color="auto" w:fill="FFFFFF"/>
              <w:spacing w:after="0"/>
            </w:pPr>
            <w:hyperlink r:id="rId70" w:history="1">
              <w:r w:rsidR="000764FE" w:rsidRPr="000764FE">
                <w:rPr>
                  <w:rStyle w:val="Hypertextovodkaz"/>
                </w:rPr>
                <w:t>Centrální nákup CITRIX</w:t>
              </w:r>
            </w:hyperlink>
          </w:p>
        </w:tc>
        <w:sdt>
          <w:sdtPr>
            <w:rPr>
              <w:rFonts w:cs="Arial"/>
            </w:rPr>
            <w:id w:val="-1281717045"/>
            <w:showingPlcHdr/>
            <w:comboBox>
              <w:listItem w:displayText="Ano" w:value="Ano"/>
              <w:listItem w:displayText="Ne" w:value="Ne"/>
            </w:comboBox>
          </w:sdtPr>
          <w:sdtEndPr/>
          <w:sdtContent>
            <w:tc>
              <w:tcPr>
                <w:tcW w:w="769" w:type="pct"/>
                <w:shd w:val="clear" w:color="auto" w:fill="FFFFFF" w:themeFill="background1"/>
              </w:tcPr>
              <w:p w14:paraId="1A434010" w14:textId="77F807A0" w:rsidR="000764FE" w:rsidRDefault="000764FE" w:rsidP="000764FE">
                <w:pPr>
                  <w:spacing w:before="40" w:after="40"/>
                  <w:jc w:val="left"/>
                  <w:rPr>
                    <w:rFonts w:cs="Arial"/>
                  </w:rPr>
                </w:pPr>
                <w:r w:rsidRPr="008D0F1E">
                  <w:rPr>
                    <w:rStyle w:val="Zstupntext"/>
                    <w:rFonts w:cs="Arial"/>
                    <w:i/>
                    <w:color w:val="FF0000"/>
                  </w:rPr>
                  <w:t>Zvolte položku.</w:t>
                </w:r>
              </w:p>
            </w:tc>
          </w:sdtContent>
        </w:sdt>
        <w:tc>
          <w:tcPr>
            <w:tcW w:w="2437" w:type="pct"/>
            <w:shd w:val="clear" w:color="auto" w:fill="FFFFFF" w:themeFill="background1"/>
          </w:tcPr>
          <w:p w14:paraId="20FD6A86" w14:textId="77777777" w:rsidR="000764FE" w:rsidRPr="008D0F1E" w:rsidRDefault="000764FE" w:rsidP="000764FE">
            <w:pPr>
              <w:spacing w:before="40" w:after="40"/>
              <w:jc w:val="left"/>
              <w:rPr>
                <w:rFonts w:eastAsia="Calibri" w:cs="Arial"/>
                <w:szCs w:val="20"/>
              </w:rPr>
            </w:pPr>
          </w:p>
        </w:tc>
      </w:tr>
      <w:tr w:rsidR="000764FE" w:rsidRPr="008D0F1E" w14:paraId="130DE362" w14:textId="77777777" w:rsidTr="55E026C1">
        <w:tc>
          <w:tcPr>
            <w:tcW w:w="1794" w:type="pct"/>
          </w:tcPr>
          <w:p w14:paraId="0760CCC6" w14:textId="34E54ADD" w:rsidR="000764FE" w:rsidRPr="008D0F1E" w:rsidRDefault="003B7E6C" w:rsidP="000764FE">
            <w:pPr>
              <w:shd w:val="clear" w:color="auto" w:fill="FFFFFF"/>
              <w:spacing w:after="0"/>
              <w:rPr>
                <w:rFonts w:eastAsia="Calibri" w:cs="Arial"/>
                <w:szCs w:val="20"/>
              </w:rPr>
            </w:pPr>
            <w:hyperlink r:id="rId71" w:history="1">
              <w:r w:rsidR="000764FE" w:rsidRPr="008D0F1E">
                <w:rPr>
                  <w:rStyle w:val="Hypertextovodkaz"/>
                  <w:rFonts w:eastAsia="Calibri" w:cs="Arial"/>
                  <w:szCs w:val="20"/>
                </w:rPr>
                <w:t>Centrální nákup ICT komodit</w:t>
              </w:r>
            </w:hyperlink>
          </w:p>
        </w:tc>
        <w:sdt>
          <w:sdtPr>
            <w:rPr>
              <w:rFonts w:cs="Arial"/>
            </w:rPr>
            <w:id w:val="1039862229"/>
            <w:showingPlcHdr/>
            <w:comboBox>
              <w:listItem w:displayText="Ano" w:value="Ano"/>
              <w:listItem w:displayText="Ne" w:value="Ne"/>
            </w:comboBox>
          </w:sdtPr>
          <w:sdtEndPr/>
          <w:sdtContent>
            <w:tc>
              <w:tcPr>
                <w:tcW w:w="769" w:type="pct"/>
                <w:shd w:val="clear" w:color="auto" w:fill="FFFFFF" w:themeFill="background1"/>
              </w:tcPr>
              <w:p w14:paraId="279C87D8" w14:textId="77777777" w:rsidR="000764FE" w:rsidRPr="008D0F1E" w:rsidRDefault="000764FE" w:rsidP="000764FE">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3B1440FC" w14:textId="77777777" w:rsidR="000764FE" w:rsidRPr="008D0F1E" w:rsidRDefault="000764FE" w:rsidP="000764FE">
            <w:pPr>
              <w:spacing w:before="40" w:after="40"/>
              <w:jc w:val="left"/>
              <w:rPr>
                <w:rFonts w:eastAsia="Calibri" w:cs="Arial"/>
                <w:szCs w:val="20"/>
              </w:rPr>
            </w:pPr>
          </w:p>
        </w:tc>
      </w:tr>
      <w:tr w:rsidR="000764FE" w:rsidRPr="008D0F1E" w14:paraId="7ADC2F0A" w14:textId="77777777" w:rsidTr="55E026C1">
        <w:tc>
          <w:tcPr>
            <w:tcW w:w="1794" w:type="pct"/>
          </w:tcPr>
          <w:p w14:paraId="16D8E64B" w14:textId="549C7F85" w:rsidR="000764FE" w:rsidRPr="008D0F1E" w:rsidRDefault="003B7E6C" w:rsidP="000764FE">
            <w:pPr>
              <w:shd w:val="clear" w:color="auto" w:fill="FFFFFF"/>
              <w:spacing w:after="0"/>
              <w:rPr>
                <w:rFonts w:cs="Arial"/>
              </w:rPr>
            </w:pPr>
            <w:hyperlink r:id="rId72" w:history="1">
              <w:r w:rsidR="000764FE" w:rsidRPr="008D0F1E">
                <w:rPr>
                  <w:rStyle w:val="Hypertextovodkaz"/>
                  <w:rFonts w:cs="Arial"/>
                </w:rPr>
                <w:t>Centrální soutěžení KIVS</w:t>
              </w:r>
            </w:hyperlink>
          </w:p>
        </w:tc>
        <w:sdt>
          <w:sdtPr>
            <w:rPr>
              <w:rFonts w:cs="Arial"/>
            </w:rPr>
            <w:id w:val="914133815"/>
            <w:showingPlcHdr/>
            <w:comboBox>
              <w:listItem w:displayText="Ano" w:value="Ano"/>
              <w:listItem w:displayText="Ne" w:value="Ne"/>
            </w:comboBox>
          </w:sdtPr>
          <w:sdtEndPr/>
          <w:sdtContent>
            <w:tc>
              <w:tcPr>
                <w:tcW w:w="769" w:type="pct"/>
                <w:shd w:val="clear" w:color="auto" w:fill="FFFFFF" w:themeFill="background1"/>
              </w:tcPr>
              <w:p w14:paraId="1A078DDC" w14:textId="77777777" w:rsidR="000764FE" w:rsidRPr="008D0F1E" w:rsidRDefault="000764FE" w:rsidP="000764FE">
                <w:pPr>
                  <w:spacing w:before="40" w:after="40"/>
                  <w:jc w:val="left"/>
                  <w:rPr>
                    <w:rFonts w:cs="Arial"/>
                  </w:rPr>
                </w:pPr>
                <w:r w:rsidRPr="008D0F1E">
                  <w:rPr>
                    <w:rStyle w:val="Zstupntext"/>
                    <w:rFonts w:cs="Arial"/>
                    <w:i/>
                    <w:color w:val="FF0000"/>
                  </w:rPr>
                  <w:t>Zvolte položku.</w:t>
                </w:r>
              </w:p>
            </w:tc>
          </w:sdtContent>
        </w:sdt>
        <w:tc>
          <w:tcPr>
            <w:tcW w:w="2437" w:type="pct"/>
            <w:shd w:val="clear" w:color="auto" w:fill="FFFFFF" w:themeFill="background1"/>
          </w:tcPr>
          <w:p w14:paraId="2ED9F6C2" w14:textId="77777777" w:rsidR="000764FE" w:rsidRPr="008D0F1E" w:rsidRDefault="000764FE" w:rsidP="000764FE">
            <w:pPr>
              <w:spacing w:before="40" w:after="40"/>
              <w:jc w:val="left"/>
              <w:rPr>
                <w:rFonts w:cs="Arial"/>
              </w:rPr>
            </w:pPr>
          </w:p>
        </w:tc>
      </w:tr>
    </w:tbl>
    <w:p w14:paraId="6C05862B" w14:textId="4957A202" w:rsidR="00AF4DD9" w:rsidRPr="008D0F1E" w:rsidRDefault="00AF4DD9" w:rsidP="00AF4DD9">
      <w:pPr>
        <w:rPr>
          <w:rFonts w:cs="Arial"/>
        </w:rPr>
      </w:pPr>
    </w:p>
    <w:tbl>
      <w:tblPr>
        <w:tblStyle w:val="Style1"/>
        <w:tblW w:w="5000" w:type="pct"/>
        <w:tblLook w:val="06A0" w:firstRow="1" w:lastRow="0" w:firstColumn="1" w:lastColumn="0" w:noHBand="1" w:noVBand="1"/>
      </w:tblPr>
      <w:tblGrid>
        <w:gridCol w:w="4658"/>
        <w:gridCol w:w="1434"/>
        <w:gridCol w:w="5236"/>
      </w:tblGrid>
      <w:tr w:rsidR="0006551E" w:rsidRPr="008D0F1E" w14:paraId="0ECD65C3"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127788F2" w14:textId="78224736" w:rsidR="0006551E" w:rsidRPr="008D0F1E" w:rsidRDefault="0006551E" w:rsidP="00C309AC">
            <w:pPr>
              <w:keepNext/>
              <w:spacing w:before="40" w:after="40"/>
              <w:contextualSpacing w:val="0"/>
              <w:rPr>
                <w:rFonts w:eastAsia="Arial" w:cs="Arial"/>
                <w:b w:val="0"/>
                <w:bCs w:val="0"/>
              </w:rPr>
            </w:pPr>
            <w:r w:rsidRPr="008D0F1E">
              <w:rPr>
                <w:rFonts w:eastAsia="Arial" w:cs="Arial"/>
                <w:b w:val="0"/>
              </w:rPr>
              <w:lastRenderedPageBreak/>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551" w:author="Tomáš Šedivec" w:date="2023-07-27T16:35:00Z">
              <w:r w:rsidR="003B7E6C">
                <w:rPr>
                  <w:rFonts w:cs="Arial"/>
                  <w:b w:val="0"/>
                  <w:noProof/>
                </w:rPr>
                <w:t>41</w:t>
              </w:r>
            </w:ins>
            <w:del w:id="552" w:author="Tomáš Šedivec" w:date="2023-06-30T14:05:00Z">
              <w:r w:rsidR="006A3BBA" w:rsidDel="00871156">
                <w:rPr>
                  <w:rFonts w:cs="Arial"/>
                  <w:b w:val="0"/>
                  <w:noProof/>
                </w:rPr>
                <w:delText>38</w:delText>
              </w:r>
            </w:del>
            <w:r w:rsidRPr="008D0F1E">
              <w:rPr>
                <w:rFonts w:cs="Arial"/>
              </w:rPr>
              <w:fldChar w:fldCharType="end"/>
            </w:r>
            <w:r w:rsidRPr="008D0F1E">
              <w:rPr>
                <w:rFonts w:eastAsia="Arial" w:cs="Arial"/>
              </w:rPr>
              <w:t>: Cloud Computing</w:t>
            </w:r>
          </w:p>
        </w:tc>
      </w:tr>
      <w:tr w:rsidR="00F45D72" w:rsidRPr="008D0F1E" w14:paraId="0403BF91"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56" w:type="pct"/>
          </w:tcPr>
          <w:p w14:paraId="78C5A601" w14:textId="77777777" w:rsidR="00F45D72" w:rsidRPr="008D0F1E" w:rsidRDefault="00F45D72" w:rsidP="00C309AC">
            <w:pPr>
              <w:keepNext/>
              <w:spacing w:before="40" w:after="40"/>
              <w:contextualSpacing w:val="0"/>
              <w:rPr>
                <w:rFonts w:eastAsia="Arial" w:cs="Arial"/>
              </w:rPr>
            </w:pPr>
            <w:r w:rsidRPr="008D0F1E">
              <w:rPr>
                <w:rFonts w:eastAsia="Arial" w:cs="Arial"/>
              </w:rPr>
              <w:t>Požadavek</w:t>
            </w:r>
          </w:p>
        </w:tc>
        <w:tc>
          <w:tcPr>
            <w:tcW w:w="633" w:type="pct"/>
          </w:tcPr>
          <w:p w14:paraId="517E6F18" w14:textId="77777777" w:rsidR="00F45D72" w:rsidRPr="008D0F1E" w:rsidRDefault="00F45D72"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12" w:type="pct"/>
          </w:tcPr>
          <w:p w14:paraId="094DAD73" w14:textId="1B511B96" w:rsidR="00F45D72" w:rsidRPr="008D0F1E" w:rsidRDefault="00F45D72"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F45D72" w:rsidRPr="008D0F1E" w14:paraId="29406F40" w14:textId="77777777" w:rsidTr="00C309AC">
        <w:tc>
          <w:tcPr>
            <w:cnfStyle w:val="001000000000" w:firstRow="0" w:lastRow="0" w:firstColumn="1" w:lastColumn="0" w:oddVBand="0" w:evenVBand="0" w:oddHBand="0" w:evenHBand="0" w:firstRowFirstColumn="0" w:firstRowLastColumn="0" w:lastRowFirstColumn="0" w:lastRowLastColumn="0"/>
            <w:tcW w:w="2056" w:type="pct"/>
            <w:shd w:val="clear" w:color="auto" w:fill="D9D9D9" w:themeFill="background1" w:themeFillShade="D9"/>
          </w:tcPr>
          <w:p w14:paraId="4DB7B88C" w14:textId="2A444A51" w:rsidR="00F45D72" w:rsidRPr="008D0F1E" w:rsidRDefault="00F45D72" w:rsidP="00C309AC">
            <w:pPr>
              <w:spacing w:before="40" w:after="40"/>
              <w:contextualSpacing w:val="0"/>
              <w:jc w:val="left"/>
              <w:rPr>
                <w:rFonts w:eastAsia="Arial" w:cs="Arial"/>
              </w:rPr>
            </w:pPr>
            <w:r w:rsidRPr="008D0F1E">
              <w:rPr>
                <w:rFonts w:eastAsia="Arial" w:cs="Arial"/>
              </w:rPr>
              <w:t>Bude pro řešení využito služeb cloud computingu dle výsledku ekonomické výhodnosti provozu?</w:t>
            </w:r>
          </w:p>
        </w:tc>
        <w:sdt>
          <w:sdtPr>
            <w:rPr>
              <w:rFonts w:cs="Arial"/>
            </w:rPr>
            <w:id w:val="-1260603012"/>
            <w:showingPlcHdr/>
            <w:comboBox>
              <w:listItem w:displayText="Ano" w:value="Ano"/>
              <w:listItem w:displayText="Ne" w:value="Ne"/>
            </w:comboBox>
          </w:sdtPr>
          <w:sdtEndPr/>
          <w:sdtContent>
            <w:tc>
              <w:tcPr>
                <w:tcW w:w="633" w:type="pct"/>
                <w:shd w:val="clear" w:color="auto" w:fill="auto"/>
              </w:tcPr>
              <w:p w14:paraId="1C2FBCF6" w14:textId="77777777" w:rsidR="00F45D72" w:rsidRPr="008D0F1E" w:rsidRDefault="00F45D72" w:rsidP="00D26B50">
                <w:pPr>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2312" w:type="pct"/>
            <w:shd w:val="clear" w:color="auto" w:fill="auto"/>
          </w:tcPr>
          <w:p w14:paraId="7C000EB0" w14:textId="77777777" w:rsidR="00F45D72" w:rsidRPr="008D0F1E" w:rsidRDefault="00F45D72">
            <w:pPr>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&lt;vypište příslušné jednotlivé dílčí cíle, které budou řešením naplňovány&gt;</w:t>
            </w:r>
          </w:p>
        </w:tc>
      </w:tr>
      <w:tr w:rsidR="00F45D72" w:rsidRPr="008D0F1E" w14:paraId="78219596" w14:textId="77777777" w:rsidTr="00C309AC">
        <w:tc>
          <w:tcPr>
            <w:cnfStyle w:val="001000000000" w:firstRow="0" w:lastRow="0" w:firstColumn="1" w:lastColumn="0" w:oddVBand="0" w:evenVBand="0" w:oddHBand="0" w:evenHBand="0" w:firstRowFirstColumn="0" w:firstRowLastColumn="0" w:lastRowFirstColumn="0" w:lastRowLastColumn="0"/>
            <w:tcW w:w="2688" w:type="pct"/>
            <w:gridSpan w:val="2"/>
            <w:shd w:val="clear" w:color="auto" w:fill="D9D9D9" w:themeFill="background1" w:themeFillShade="D9"/>
          </w:tcPr>
          <w:p w14:paraId="157C2859" w14:textId="707FA7B1" w:rsidR="00F45D72" w:rsidRPr="008D0F1E" w:rsidRDefault="00F45D72" w:rsidP="00C309AC">
            <w:pPr>
              <w:spacing w:before="40" w:after="40"/>
              <w:contextualSpacing w:val="0"/>
              <w:jc w:val="left"/>
              <w:rPr>
                <w:rFonts w:eastAsia="Arial" w:cs="Arial"/>
              </w:rPr>
            </w:pPr>
            <w:r w:rsidRPr="008D0F1E">
              <w:rPr>
                <w:rFonts w:eastAsia="Arial" w:cs="Arial"/>
              </w:rPr>
              <w:t>Uveďte odkaz na poptávku, nabídku nebo využívání z katalogu cloud computingu</w:t>
            </w:r>
          </w:p>
        </w:tc>
        <w:tc>
          <w:tcPr>
            <w:tcW w:w="2312" w:type="pct"/>
            <w:shd w:val="clear" w:color="auto" w:fill="auto"/>
          </w:tcPr>
          <w:p w14:paraId="30C10675" w14:textId="03B59CEF" w:rsidR="00F45D72" w:rsidRPr="008D0F1E" w:rsidRDefault="00F45D72"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&lt;např. https://www.mvcr.cz/soubor/nabidka-cloud-computingu-iaas-paas-saas-c-1-2021-spolecnosti-alef-nula-a-s.aspx &gt;</w:t>
            </w:r>
          </w:p>
        </w:tc>
      </w:tr>
    </w:tbl>
    <w:p w14:paraId="41EF115A" w14:textId="22C752F0" w:rsidR="0006551E" w:rsidRDefault="0006551E" w:rsidP="00AF4DD9">
      <w:pPr>
        <w:rPr>
          <w:ins w:id="553" w:author="Tomáš Šedivec" w:date="2023-06-29T15:57:00Z"/>
          <w:rFonts w:cs="Arial"/>
        </w:rPr>
      </w:pPr>
    </w:p>
    <w:tbl>
      <w:tblPr>
        <w:tblStyle w:val="Style1"/>
        <w:tblW w:w="5000" w:type="pct"/>
        <w:tblLook w:val="06A0" w:firstRow="1" w:lastRow="0" w:firstColumn="1" w:lastColumn="0" w:noHBand="1" w:noVBand="1"/>
      </w:tblPr>
      <w:tblGrid>
        <w:gridCol w:w="278"/>
        <w:gridCol w:w="4253"/>
        <w:gridCol w:w="1699"/>
        <w:gridCol w:w="1421"/>
        <w:gridCol w:w="3677"/>
        <w:tblGridChange w:id="554">
          <w:tblGrid>
            <w:gridCol w:w="278"/>
            <w:gridCol w:w="1987"/>
            <w:gridCol w:w="2266"/>
            <w:gridCol w:w="1699"/>
            <w:gridCol w:w="1421"/>
            <w:gridCol w:w="3677"/>
          </w:tblGrid>
        </w:tblGridChange>
      </w:tblGrid>
      <w:tr w:rsidR="00CD3D5A" w:rsidRPr="008D0F1E" w14:paraId="2E097BEB" w14:textId="77777777" w:rsidTr="003B2FDB">
        <w:trPr>
          <w:cnfStyle w:val="100000000000" w:firstRow="1" w:lastRow="0" w:firstColumn="0" w:lastColumn="0" w:oddVBand="0" w:evenVBand="0" w:oddHBand="0" w:evenHBand="0" w:firstRowFirstColumn="0" w:firstRowLastColumn="0" w:lastRowFirstColumn="0" w:lastRowLastColumn="0"/>
          <w:tblHeader/>
          <w:ins w:id="555" w:author="Tomáš Šedivec" w:date="2023-06-29T15:57:00Z"/>
        </w:trPr>
        <w:tc>
          <w:tcPr>
            <w:cnfStyle w:val="001000000000" w:firstRow="0" w:lastRow="0" w:firstColumn="1" w:lastColumn="0" w:oddVBand="0" w:evenVBand="0" w:oddHBand="0" w:evenHBand="0" w:firstRowFirstColumn="0" w:firstRowLastColumn="0" w:lastRowFirstColumn="0" w:lastRowLastColumn="0"/>
            <w:tcW w:w="5000" w:type="pct"/>
            <w:gridSpan w:val="5"/>
          </w:tcPr>
          <w:p w14:paraId="283FAE2B" w14:textId="6C92B230" w:rsidR="00CD3D5A" w:rsidRPr="008D0F1E" w:rsidRDefault="00CD3D5A" w:rsidP="003B2FDB">
            <w:pPr>
              <w:keepNext/>
              <w:spacing w:before="40" w:after="40"/>
              <w:contextualSpacing w:val="0"/>
              <w:rPr>
                <w:ins w:id="556" w:author="Tomáš Šedivec" w:date="2023-06-29T15:57:00Z"/>
                <w:rFonts w:eastAsia="Arial" w:cs="Arial"/>
                <w:b w:val="0"/>
                <w:bCs w:val="0"/>
              </w:rPr>
            </w:pPr>
            <w:bookmarkStart w:id="557" w:name="_Hlk140216391"/>
            <w:ins w:id="558" w:author="Tomáš Šedivec" w:date="2023-06-29T15:57:00Z">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ns w:id="559" w:author="Tomáš Šedivec" w:date="2023-07-27T16:35:00Z">
              <w:r w:rsidR="003B7E6C">
                <w:rPr>
                  <w:rFonts w:cs="Arial"/>
                  <w:b w:val="0"/>
                  <w:noProof/>
                </w:rPr>
                <w:t>42</w:t>
              </w:r>
            </w:ins>
            <w:ins w:id="560" w:author="Tomáš Šedivec" w:date="2023-06-29T15:57:00Z">
              <w:r w:rsidRPr="008D0F1E">
                <w:rPr>
                  <w:rFonts w:cs="Arial"/>
                </w:rPr>
                <w:fldChar w:fldCharType="end"/>
              </w:r>
              <w:r w:rsidRPr="008D0F1E">
                <w:rPr>
                  <w:rFonts w:eastAsia="Arial" w:cs="Arial"/>
                  <w:b w:val="0"/>
                </w:rPr>
                <w:t>:</w:t>
              </w:r>
              <w:r w:rsidRPr="008D0F1E">
                <w:rPr>
                  <w:rFonts w:eastAsia="Arial" w:cs="Arial"/>
                </w:rPr>
                <w:t xml:space="preserve"> </w:t>
              </w:r>
              <w:r>
                <w:rPr>
                  <w:rFonts w:eastAsia="Arial" w:cs="Arial"/>
                </w:rPr>
                <w:t>UX/UI uživatelský zážitek a uživatelské rozhraní</w:t>
              </w:r>
            </w:ins>
          </w:p>
        </w:tc>
      </w:tr>
      <w:tr w:rsidR="00CD3D5A" w:rsidRPr="008D0F1E" w14:paraId="7DE0203E" w14:textId="77777777" w:rsidTr="003B2FDB">
        <w:trPr>
          <w:cnfStyle w:val="100000000000" w:firstRow="1" w:lastRow="0" w:firstColumn="0" w:lastColumn="0" w:oddVBand="0" w:evenVBand="0" w:oddHBand="0" w:evenHBand="0" w:firstRowFirstColumn="0" w:firstRowLastColumn="0" w:lastRowFirstColumn="0" w:lastRowLastColumn="0"/>
          <w:tblHeader/>
          <w:ins w:id="561" w:author="Tomáš Šedivec" w:date="2023-06-29T15:57:00Z"/>
        </w:trPr>
        <w:tc>
          <w:tcPr>
            <w:cnfStyle w:val="001000000000" w:firstRow="0" w:lastRow="0" w:firstColumn="1" w:lastColumn="0" w:oddVBand="0" w:evenVBand="0" w:oddHBand="0" w:evenHBand="0" w:firstRowFirstColumn="0" w:firstRowLastColumn="0" w:lastRowFirstColumn="0" w:lastRowLastColumn="0"/>
            <w:tcW w:w="2000" w:type="pct"/>
            <w:gridSpan w:val="2"/>
          </w:tcPr>
          <w:p w14:paraId="3CE3A71C" w14:textId="77777777" w:rsidR="00CD3D5A" w:rsidRPr="008D0F1E" w:rsidRDefault="00CD3D5A" w:rsidP="003B2FDB">
            <w:pPr>
              <w:keepNext/>
              <w:spacing w:before="40" w:after="40"/>
              <w:contextualSpacing w:val="0"/>
              <w:rPr>
                <w:ins w:id="562" w:author="Tomáš Šedivec" w:date="2023-06-29T15:57:00Z"/>
                <w:rFonts w:eastAsia="Arial" w:cs="Arial"/>
              </w:rPr>
            </w:pPr>
            <w:ins w:id="563" w:author="Tomáš Šedivec" w:date="2023-06-29T15:57:00Z">
              <w:r w:rsidRPr="008D0F1E">
                <w:rPr>
                  <w:rFonts w:eastAsia="Arial" w:cs="Arial"/>
                </w:rPr>
                <w:t>Požadavek</w:t>
              </w:r>
            </w:ins>
          </w:p>
        </w:tc>
        <w:tc>
          <w:tcPr>
            <w:tcW w:w="750" w:type="pct"/>
          </w:tcPr>
          <w:p w14:paraId="048EB49E" w14:textId="77777777" w:rsidR="00CD3D5A" w:rsidRPr="008D0F1E" w:rsidRDefault="00CD3D5A" w:rsidP="003B2FDB">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ins w:id="564" w:author="Tomáš Šedivec" w:date="2023-06-29T15:57:00Z"/>
                <w:rFonts w:eastAsia="Arial" w:cs="Arial"/>
              </w:rPr>
            </w:pPr>
            <w:ins w:id="565" w:author="Tomáš Šedivec" w:date="2023-06-29T15:57:00Z">
              <w:r w:rsidRPr="008D0F1E">
                <w:rPr>
                  <w:rFonts w:eastAsia="Arial" w:cs="Arial"/>
                </w:rPr>
                <w:t>Odpověď</w:t>
              </w:r>
            </w:ins>
          </w:p>
        </w:tc>
        <w:tc>
          <w:tcPr>
            <w:tcW w:w="627" w:type="pct"/>
          </w:tcPr>
          <w:p w14:paraId="71B3C3E6" w14:textId="77777777" w:rsidR="00CD3D5A" w:rsidRPr="008D0F1E" w:rsidRDefault="00CD3D5A" w:rsidP="003B2FDB">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ins w:id="566" w:author="Tomáš Šedivec" w:date="2023-06-29T15:57:00Z"/>
                <w:rFonts w:eastAsia="Arial" w:cs="Arial"/>
              </w:rPr>
            </w:pPr>
            <w:ins w:id="567" w:author="Tomáš Šedivec" w:date="2023-06-29T15:57:00Z">
              <w:r w:rsidRPr="008D0F1E">
                <w:rPr>
                  <w:rFonts w:eastAsia="Arial" w:cs="Arial"/>
                </w:rPr>
                <w:t>Číslo žádosti o výjimku</w:t>
              </w:r>
            </w:ins>
          </w:p>
        </w:tc>
        <w:tc>
          <w:tcPr>
            <w:tcW w:w="1623" w:type="pct"/>
          </w:tcPr>
          <w:p w14:paraId="186F38BB" w14:textId="77777777" w:rsidR="00CD3D5A" w:rsidRPr="008D0F1E" w:rsidRDefault="00CD3D5A" w:rsidP="003B2FDB">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ins w:id="568" w:author="Tomáš Šedivec" w:date="2023-06-29T15:57:00Z"/>
                <w:rFonts w:eastAsia="Arial" w:cs="Arial"/>
              </w:rPr>
            </w:pPr>
            <w:ins w:id="569" w:author="Tomáš Šedivec" w:date="2023-06-29T15:57:00Z">
              <w:r w:rsidRPr="008D0F1E">
                <w:rPr>
                  <w:rFonts w:eastAsia="Arial" w:cs="Arial"/>
                </w:rPr>
                <w:t>Vysvětlení</w:t>
              </w:r>
            </w:ins>
          </w:p>
        </w:tc>
      </w:tr>
      <w:tr w:rsidR="00E56479" w:rsidRPr="008D0F1E" w14:paraId="4B007DDD" w14:textId="77777777" w:rsidTr="00E56479">
        <w:trPr>
          <w:ins w:id="570" w:author="Tomáš Šedivec" w:date="2023-06-29T15:57:00Z"/>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7010AE6D" w14:textId="5BA5D8AA" w:rsidR="00E56479" w:rsidRPr="008D0F1E" w:rsidRDefault="00E56479" w:rsidP="00E56479">
            <w:pPr>
              <w:keepNext/>
              <w:spacing w:before="40" w:after="40"/>
              <w:contextualSpacing w:val="0"/>
              <w:jc w:val="left"/>
              <w:rPr>
                <w:ins w:id="571" w:author="Tomáš Šedivec" w:date="2023-06-29T15:57:00Z"/>
                <w:rFonts w:eastAsia="Arial" w:cs="Arial"/>
              </w:rPr>
            </w:pPr>
            <w:bookmarkStart w:id="572" w:name="_Hlk138947593"/>
            <w:ins w:id="573" w:author="Tomáš Šedivec" w:date="2023-06-29T15:58:00Z">
              <w:r>
                <w:rPr>
                  <w:rFonts w:eastAsia="Arial" w:cs="Arial"/>
                </w:rPr>
                <w:t xml:space="preserve">Bude pro řešení zajištěno měření </w:t>
              </w:r>
            </w:ins>
            <w:ins w:id="574" w:author="Tomáš Šedivec" w:date="2023-06-29T15:59:00Z">
              <w:r>
                <w:rPr>
                  <w:rFonts w:eastAsia="Arial" w:cs="Arial"/>
                </w:rPr>
                <w:t>uživatelského zážitku (UX)?</w:t>
              </w:r>
            </w:ins>
          </w:p>
        </w:tc>
      </w:tr>
      <w:tr w:rsidR="00E56479" w:rsidRPr="008D0F1E" w14:paraId="2AC81BB4" w14:textId="77777777" w:rsidTr="00E56479">
        <w:tblPrEx>
          <w:tblW w:w="5000" w:type="pct"/>
          <w:tblLook w:val="06A0" w:firstRow="1" w:lastRow="0" w:firstColumn="1" w:lastColumn="0" w:noHBand="1" w:noVBand="1"/>
          <w:tblPrExChange w:id="575" w:author="Tomáš Šedivec" w:date="2023-06-29T16:11:00Z">
            <w:tblPrEx>
              <w:tblW w:w="5000" w:type="pct"/>
              <w:tblLook w:val="06A0" w:firstRow="1" w:lastRow="0" w:firstColumn="1" w:lastColumn="0" w:noHBand="1" w:noVBand="1"/>
            </w:tblPrEx>
          </w:tblPrExChange>
        </w:tblPrEx>
        <w:trPr>
          <w:ins w:id="576" w:author="Tomáš Šedivec" w:date="2023-06-29T16:04: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Change w:id="577" w:author="Tomáš Šedivec" w:date="2023-06-29T16:11:00Z">
              <w:tcPr>
                <w:tcW w:w="1000" w:type="pct"/>
                <w:gridSpan w:val="2"/>
                <w:shd w:val="clear" w:color="auto" w:fill="D9D9D9" w:themeFill="background1" w:themeFillShade="D9"/>
              </w:tcPr>
            </w:tcPrChange>
          </w:tcPr>
          <w:p w14:paraId="62ACFBA8" w14:textId="59635335" w:rsidR="00E56479" w:rsidRPr="008D0F1E" w:rsidRDefault="00E56479">
            <w:pPr>
              <w:keepNext/>
              <w:spacing w:before="40" w:after="40"/>
              <w:jc w:val="left"/>
              <w:rPr>
                <w:ins w:id="578" w:author="Tomáš Šedivec" w:date="2023-06-29T15:57:00Z"/>
                <w:rFonts w:eastAsia="Arial" w:cs="Arial"/>
              </w:rPr>
              <w:pPrChange w:id="579" w:author="Tomáš Šedivec" w:date="2023-06-29T16:10:00Z">
                <w:pPr>
                  <w:spacing w:before="40" w:after="40"/>
                  <w:jc w:val="left"/>
                </w:pPr>
              </w:pPrChange>
            </w:pPr>
          </w:p>
        </w:tc>
        <w:tc>
          <w:tcPr>
            <w:tcW w:w="1877" w:type="pct"/>
            <w:shd w:val="clear" w:color="auto" w:fill="D9D9D9" w:themeFill="background1" w:themeFillShade="D9"/>
            <w:tcPrChange w:id="580" w:author="Tomáš Šedivec" w:date="2023-06-29T16:11:00Z">
              <w:tcPr>
                <w:tcW w:w="1000" w:type="pct"/>
                <w:shd w:val="clear" w:color="auto" w:fill="D9D9D9" w:themeFill="background1" w:themeFillShade="D9"/>
              </w:tcPr>
            </w:tcPrChange>
          </w:tcPr>
          <w:p w14:paraId="3B85FF44" w14:textId="7D1093A2" w:rsidR="00E56479" w:rsidRPr="006A3BBA" w:rsidRDefault="00E56479">
            <w:pPr>
              <w:keepNext/>
              <w:spacing w:before="40" w:after="40"/>
              <w:jc w:val="left"/>
              <w:cnfStyle w:val="000000000000" w:firstRow="0" w:lastRow="0" w:firstColumn="0" w:lastColumn="0" w:oddVBand="0" w:evenVBand="0" w:oddHBand="0" w:evenHBand="0" w:firstRowFirstColumn="0" w:firstRowLastColumn="0" w:lastRowFirstColumn="0" w:lastRowLastColumn="0"/>
              <w:rPr>
                <w:ins w:id="581" w:author="Tomáš Šedivec" w:date="2023-06-29T16:04:00Z"/>
                <w:rFonts w:eastAsia="Arial" w:cs="Arial"/>
              </w:rPr>
              <w:pPrChange w:id="582" w:author="Tomáš Šedivec" w:date="2023-06-29T16:10:00Z">
                <w:pPr>
                  <w:spacing w:before="40" w:after="40"/>
                  <w:jc w:val="left"/>
                  <w:cnfStyle w:val="000000000000" w:firstRow="0" w:lastRow="0" w:firstColumn="0" w:lastColumn="0" w:oddVBand="0" w:evenVBand="0" w:oddHBand="0" w:evenHBand="0" w:firstRowFirstColumn="0" w:firstRowLastColumn="0" w:lastRowFirstColumn="0" w:lastRowLastColumn="0"/>
                </w:pPr>
              </w:pPrChange>
            </w:pPr>
            <w:ins w:id="583" w:author="Tomáš Šedivec" w:date="2023-06-29T16:10:00Z">
              <w:r>
                <w:rPr>
                  <w:rFonts w:eastAsia="Arial" w:cs="Arial"/>
                </w:rPr>
                <w:t>Budete provádět A/A testování?</w:t>
              </w:r>
            </w:ins>
          </w:p>
        </w:tc>
        <w:customXmlInsRangeStart w:id="584" w:author="Tomáš Šedivec" w:date="2023-06-29T16:10:00Z"/>
        <w:sdt>
          <w:sdtPr>
            <w:rPr>
              <w:rFonts w:cs="Arial"/>
            </w:rPr>
            <w:id w:val="1013808374"/>
            <w:showingPlcHdr/>
            <w:comboBox>
              <w:listItem w:displayText="Ano" w:value="Ano"/>
              <w:listItem w:displayText="Ne, žádám o výjimku" w:value="Ne, žádám o výjimku"/>
              <w:listItem w:displayText="Nerelevantní" w:value="Nerelevantní"/>
            </w:comboBox>
          </w:sdtPr>
          <w:sdtEndPr/>
          <w:sdtContent>
            <w:customXmlInsRangeEnd w:id="584"/>
            <w:tc>
              <w:tcPr>
                <w:tcW w:w="0" w:type="pct"/>
                <w:shd w:val="clear" w:color="auto" w:fill="auto"/>
                <w:tcPrChange w:id="585" w:author="Tomáš Šedivec" w:date="2023-06-29T16:11:00Z">
                  <w:tcPr>
                    <w:tcW w:w="750" w:type="pct"/>
                    <w:shd w:val="clear" w:color="auto" w:fill="auto"/>
                  </w:tcPr>
                </w:tcPrChange>
              </w:tcPr>
              <w:p w14:paraId="1E9E9784" w14:textId="2A4828AB" w:rsidR="00E56479" w:rsidRDefault="00E56479" w:rsidP="003B2FDB">
                <w:pPr>
                  <w:keepNext/>
                  <w:spacing w:before="40" w:after="40"/>
                  <w:jc w:val="left"/>
                  <w:cnfStyle w:val="000000000000" w:firstRow="0" w:lastRow="0" w:firstColumn="0" w:lastColumn="0" w:oddVBand="0" w:evenVBand="0" w:oddHBand="0" w:evenHBand="0" w:firstRowFirstColumn="0" w:firstRowLastColumn="0" w:lastRowFirstColumn="0" w:lastRowLastColumn="0"/>
                  <w:rPr>
                    <w:ins w:id="586" w:author="Tomáš Šedivec" w:date="2023-06-29T16:04:00Z"/>
                    <w:rFonts w:cs="Arial"/>
                  </w:rPr>
                </w:pPr>
                <w:ins w:id="587" w:author="Tomáš Šedivec" w:date="2023-06-29T16:10:00Z">
                  <w:r w:rsidRPr="008D0F1E">
                    <w:rPr>
                      <w:rStyle w:val="Zstupntext"/>
                      <w:rFonts w:cs="Arial"/>
                      <w:i/>
                      <w:color w:val="FF0000"/>
                    </w:rPr>
                    <w:t>Zvolte položku.</w:t>
                  </w:r>
                </w:ins>
              </w:p>
            </w:tc>
            <w:customXmlInsRangeStart w:id="588" w:author="Tomáš Šedivec" w:date="2023-06-29T16:10:00Z"/>
          </w:sdtContent>
        </w:sdt>
        <w:customXmlInsRangeEnd w:id="588"/>
        <w:tc>
          <w:tcPr>
            <w:tcW w:w="0" w:type="pct"/>
            <w:shd w:val="clear" w:color="auto" w:fill="auto"/>
            <w:tcPrChange w:id="589" w:author="Tomáš Šedivec" w:date="2023-06-29T16:11:00Z">
              <w:tcPr>
                <w:tcW w:w="627" w:type="pct"/>
                <w:shd w:val="clear" w:color="auto" w:fill="auto"/>
              </w:tcPr>
            </w:tcPrChange>
          </w:tcPr>
          <w:p w14:paraId="45276531" w14:textId="77777777" w:rsidR="00E56479" w:rsidRPr="008D0F1E" w:rsidRDefault="00E56479" w:rsidP="003B2FDB">
            <w:pPr>
              <w:keepNext/>
              <w:spacing w:before="40" w:after="40"/>
              <w:jc w:val="left"/>
              <w:cnfStyle w:val="000000000000" w:firstRow="0" w:lastRow="0" w:firstColumn="0" w:lastColumn="0" w:oddVBand="0" w:evenVBand="0" w:oddHBand="0" w:evenHBand="0" w:firstRowFirstColumn="0" w:firstRowLastColumn="0" w:lastRowFirstColumn="0" w:lastRowLastColumn="0"/>
              <w:rPr>
                <w:ins w:id="590" w:author="Tomáš Šedivec" w:date="2023-06-29T16:04:00Z"/>
                <w:rFonts w:cs="Arial"/>
                <w:b/>
                <w:bCs/>
              </w:rPr>
            </w:pPr>
          </w:p>
        </w:tc>
        <w:tc>
          <w:tcPr>
            <w:tcW w:w="0" w:type="pct"/>
            <w:shd w:val="clear" w:color="auto" w:fill="auto"/>
            <w:tcPrChange w:id="591" w:author="Tomáš Šedivec" w:date="2023-06-29T16:11:00Z">
              <w:tcPr>
                <w:tcW w:w="1623" w:type="pct"/>
                <w:shd w:val="clear" w:color="auto" w:fill="auto"/>
              </w:tcPr>
            </w:tcPrChange>
          </w:tcPr>
          <w:p w14:paraId="1361D229" w14:textId="77777777" w:rsidR="00E56479" w:rsidRPr="008D0F1E" w:rsidRDefault="00E56479" w:rsidP="003B2FDB">
            <w:pPr>
              <w:keepNext/>
              <w:spacing w:before="40" w:after="40"/>
              <w:jc w:val="left"/>
              <w:cnfStyle w:val="000000000000" w:firstRow="0" w:lastRow="0" w:firstColumn="0" w:lastColumn="0" w:oddVBand="0" w:evenVBand="0" w:oddHBand="0" w:evenHBand="0" w:firstRowFirstColumn="0" w:firstRowLastColumn="0" w:lastRowFirstColumn="0" w:lastRowLastColumn="0"/>
              <w:rPr>
                <w:ins w:id="592" w:author="Tomáš Šedivec" w:date="2023-06-29T16:04:00Z"/>
                <w:rFonts w:eastAsia="Arial" w:cs="Arial"/>
                <w:color w:val="FF0000"/>
              </w:rPr>
            </w:pPr>
          </w:p>
        </w:tc>
      </w:tr>
      <w:tr w:rsidR="00E56479" w:rsidRPr="008D0F1E" w14:paraId="32322890" w14:textId="77777777" w:rsidTr="00E56479">
        <w:tblPrEx>
          <w:tblW w:w="5000" w:type="pct"/>
          <w:tblLook w:val="06A0" w:firstRow="1" w:lastRow="0" w:firstColumn="1" w:lastColumn="0" w:noHBand="1" w:noVBand="1"/>
          <w:tblPrExChange w:id="593" w:author="Tomáš Šedivec" w:date="2023-06-29T16:11:00Z">
            <w:tblPrEx>
              <w:tblW w:w="5000" w:type="pct"/>
              <w:tblLook w:val="06A0" w:firstRow="1" w:lastRow="0" w:firstColumn="1" w:lastColumn="0" w:noHBand="1" w:noVBand="1"/>
            </w:tblPrEx>
          </w:tblPrExChange>
        </w:tblPrEx>
        <w:trPr>
          <w:ins w:id="594" w:author="Tomáš Šedivec" w:date="2023-06-29T15:57: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Change w:id="595" w:author="Tomáš Šedivec" w:date="2023-06-29T16:11:00Z">
              <w:tcPr>
                <w:tcW w:w="1000" w:type="pct"/>
                <w:gridSpan w:val="2"/>
                <w:shd w:val="clear" w:color="auto" w:fill="D9D9D9" w:themeFill="background1" w:themeFillShade="D9"/>
              </w:tcPr>
            </w:tcPrChange>
          </w:tcPr>
          <w:p w14:paraId="1B916FE9" w14:textId="77777777" w:rsidR="00E56479" w:rsidRPr="008D0F1E" w:rsidRDefault="00E56479" w:rsidP="003B2FDB">
            <w:pPr>
              <w:spacing w:before="40" w:after="40"/>
              <w:jc w:val="left"/>
              <w:rPr>
                <w:ins w:id="596" w:author="Tomáš Šedivec" w:date="2023-06-29T15:57:00Z"/>
                <w:rFonts w:eastAsia="Arial" w:cs="Arial"/>
                <w:b w:val="0"/>
                <w:bCs w:val="0"/>
              </w:rPr>
            </w:pPr>
          </w:p>
        </w:tc>
        <w:tc>
          <w:tcPr>
            <w:tcW w:w="1877" w:type="pct"/>
            <w:shd w:val="clear" w:color="auto" w:fill="D9D9D9" w:themeFill="background1" w:themeFillShade="D9"/>
            <w:tcPrChange w:id="597" w:author="Tomáš Šedivec" w:date="2023-06-29T16:11:00Z">
              <w:tcPr>
                <w:tcW w:w="1000" w:type="pct"/>
                <w:shd w:val="clear" w:color="auto" w:fill="D9D9D9" w:themeFill="background1" w:themeFillShade="D9"/>
              </w:tcPr>
            </w:tcPrChange>
          </w:tcPr>
          <w:p w14:paraId="6CE96146" w14:textId="148F3971" w:rsidR="00E56479" w:rsidRPr="008D0F1E" w:rsidRDefault="00E56479"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598" w:author="Tomáš Šedivec" w:date="2023-06-29T15:57:00Z"/>
                <w:rFonts w:eastAsia="Arial" w:cs="Arial"/>
              </w:rPr>
            </w:pPr>
            <w:ins w:id="599" w:author="Tomáš Šedivec" w:date="2023-06-29T16:11:00Z">
              <w:r>
                <w:rPr>
                  <w:rFonts w:eastAsia="Arial" w:cs="Arial"/>
                </w:rPr>
                <w:t>Budete provádět A/B testování?</w:t>
              </w:r>
            </w:ins>
          </w:p>
        </w:tc>
        <w:customXmlInsRangeStart w:id="600" w:author="Tomáš Šedivec" w:date="2023-06-29T15:57:00Z"/>
        <w:sdt>
          <w:sdtPr>
            <w:rPr>
              <w:rFonts w:cs="Arial"/>
            </w:rPr>
            <w:id w:val="1053048496"/>
            <w:showingPlcHdr/>
            <w:comboBox>
              <w:listItem w:displayText="Ano" w:value="Ano"/>
              <w:listItem w:displayText="Ne, žádám o výjimku" w:value="Ne, žádám o výjimku"/>
              <w:listItem w:displayText="Nerelevantní" w:value="Nerelevantní"/>
            </w:comboBox>
          </w:sdtPr>
          <w:sdtEndPr/>
          <w:sdtContent>
            <w:customXmlInsRangeEnd w:id="600"/>
            <w:tc>
              <w:tcPr>
                <w:tcW w:w="0" w:type="pct"/>
                <w:shd w:val="clear" w:color="auto" w:fill="auto"/>
                <w:tcPrChange w:id="601" w:author="Tomáš Šedivec" w:date="2023-06-29T16:11:00Z">
                  <w:tcPr>
                    <w:tcW w:w="750" w:type="pct"/>
                    <w:shd w:val="clear" w:color="auto" w:fill="auto"/>
                  </w:tcPr>
                </w:tcPrChange>
              </w:tcPr>
              <w:p w14:paraId="50459A0A" w14:textId="77777777" w:rsidR="00E56479" w:rsidRPr="008D0F1E" w:rsidRDefault="00E56479" w:rsidP="003B2FDB">
                <w:pPr>
                  <w:cnfStyle w:val="000000000000" w:firstRow="0" w:lastRow="0" w:firstColumn="0" w:lastColumn="0" w:oddVBand="0" w:evenVBand="0" w:oddHBand="0" w:evenHBand="0" w:firstRowFirstColumn="0" w:firstRowLastColumn="0" w:lastRowFirstColumn="0" w:lastRowLastColumn="0"/>
                  <w:rPr>
                    <w:ins w:id="602" w:author="Tomáš Šedivec" w:date="2023-06-29T15:57:00Z"/>
                    <w:rFonts w:cs="Arial"/>
                  </w:rPr>
                </w:pPr>
                <w:ins w:id="603" w:author="Tomáš Šedivec" w:date="2023-06-29T15:57:00Z">
                  <w:r w:rsidRPr="008D0F1E">
                    <w:rPr>
                      <w:rStyle w:val="Zstupntext"/>
                      <w:rFonts w:cs="Arial"/>
                      <w:i/>
                      <w:color w:val="FF0000"/>
                    </w:rPr>
                    <w:t>Zvolte položku.</w:t>
                  </w:r>
                </w:ins>
              </w:p>
            </w:tc>
            <w:customXmlInsRangeStart w:id="604" w:author="Tomáš Šedivec" w:date="2023-06-29T15:57:00Z"/>
          </w:sdtContent>
        </w:sdt>
        <w:customXmlInsRangeEnd w:id="604"/>
        <w:tc>
          <w:tcPr>
            <w:tcW w:w="0" w:type="pct"/>
            <w:shd w:val="clear" w:color="auto" w:fill="auto"/>
            <w:tcPrChange w:id="605" w:author="Tomáš Šedivec" w:date="2023-06-29T16:11:00Z">
              <w:tcPr>
                <w:tcW w:w="627" w:type="pct"/>
                <w:shd w:val="clear" w:color="auto" w:fill="auto"/>
              </w:tcPr>
            </w:tcPrChange>
          </w:tcPr>
          <w:p w14:paraId="193342C8" w14:textId="77777777" w:rsidR="00E56479" w:rsidRPr="008D0F1E" w:rsidRDefault="00E56479"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606" w:author="Tomáš Šedivec" w:date="2023-06-29T15:57:00Z"/>
                <w:rFonts w:cs="Arial"/>
              </w:rPr>
            </w:pPr>
          </w:p>
        </w:tc>
        <w:tc>
          <w:tcPr>
            <w:tcW w:w="0" w:type="pct"/>
            <w:shd w:val="clear" w:color="auto" w:fill="auto"/>
            <w:tcPrChange w:id="607" w:author="Tomáš Šedivec" w:date="2023-06-29T16:11:00Z">
              <w:tcPr>
                <w:tcW w:w="1623" w:type="pct"/>
                <w:shd w:val="clear" w:color="auto" w:fill="auto"/>
              </w:tcPr>
            </w:tcPrChange>
          </w:tcPr>
          <w:p w14:paraId="5E95C1A1" w14:textId="205B0C90" w:rsidR="00E56479" w:rsidRPr="008D0F1E" w:rsidRDefault="00E56479" w:rsidP="003B2FDB">
            <w:pPr>
              <w:cnfStyle w:val="000000000000" w:firstRow="0" w:lastRow="0" w:firstColumn="0" w:lastColumn="0" w:oddVBand="0" w:evenVBand="0" w:oddHBand="0" w:evenHBand="0" w:firstRowFirstColumn="0" w:firstRowLastColumn="0" w:lastRowFirstColumn="0" w:lastRowLastColumn="0"/>
              <w:rPr>
                <w:ins w:id="608" w:author="Tomáš Šedivec" w:date="2023-06-29T15:57:00Z"/>
                <w:rFonts w:eastAsia="Arial" w:cs="Arial"/>
                <w:color w:val="FF0000"/>
              </w:rPr>
            </w:pPr>
          </w:p>
        </w:tc>
      </w:tr>
      <w:tr w:rsidR="002D61D2" w:rsidRPr="008D0F1E" w14:paraId="656465F1" w14:textId="77777777" w:rsidTr="00E56479">
        <w:trPr>
          <w:ins w:id="609" w:author="Tomáš Šedivec" w:date="2023-06-29T16:17: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
          <w:p w14:paraId="63F5A749" w14:textId="77777777" w:rsidR="002D61D2" w:rsidRPr="008D0F1E" w:rsidRDefault="002D61D2" w:rsidP="003B2FDB">
            <w:pPr>
              <w:spacing w:before="40" w:after="40"/>
              <w:jc w:val="left"/>
              <w:rPr>
                <w:ins w:id="610" w:author="Tomáš Šedivec" w:date="2023-06-29T16:17:00Z"/>
                <w:rFonts w:eastAsia="Arial" w:cs="Arial"/>
                <w:b w:val="0"/>
                <w:bCs w:val="0"/>
              </w:rPr>
            </w:pPr>
          </w:p>
        </w:tc>
        <w:tc>
          <w:tcPr>
            <w:tcW w:w="1877" w:type="pct"/>
            <w:shd w:val="clear" w:color="auto" w:fill="D9D9D9" w:themeFill="background1" w:themeFillShade="D9"/>
          </w:tcPr>
          <w:p w14:paraId="621F9547" w14:textId="025F63D4" w:rsidR="002D61D2" w:rsidRDefault="002D61D2"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11" w:author="Tomáš Šedivec" w:date="2023-06-29T16:17:00Z"/>
                <w:rFonts w:eastAsia="Arial" w:cs="Arial"/>
              </w:rPr>
            </w:pPr>
            <w:ins w:id="612" w:author="Tomáš Šedivec" w:date="2023-06-29T16:17:00Z">
              <w:r>
                <w:rPr>
                  <w:rFonts w:eastAsia="Arial" w:cs="Arial"/>
                </w:rPr>
                <w:t>M</w:t>
              </w:r>
            </w:ins>
            <w:ins w:id="613" w:author="Tomáš Šedivec" w:date="2023-06-29T16:18:00Z">
              <w:r>
                <w:rPr>
                  <w:rFonts w:eastAsia="Arial" w:cs="Arial"/>
                </w:rPr>
                <w:t>áte zavedeny procesy změn v reakci na výsledky A/A či A/B testování?</w:t>
              </w:r>
            </w:ins>
          </w:p>
        </w:tc>
        <w:customXmlInsRangeStart w:id="614" w:author="Tomáš Šedivec" w:date="2023-06-29T16:18:00Z"/>
        <w:sdt>
          <w:sdtPr>
            <w:rPr>
              <w:rFonts w:cs="Arial"/>
            </w:rPr>
            <w:id w:val="911359413"/>
            <w:showingPlcHdr/>
            <w:comboBox>
              <w:listItem w:displayText="Ano" w:value="Ano"/>
              <w:listItem w:displayText="Ne, žádám o výjimku" w:value="Ne, žádám o výjimku"/>
              <w:listItem w:displayText="Nerelevantní" w:value="Nerelevantní"/>
            </w:comboBox>
          </w:sdtPr>
          <w:sdtEndPr/>
          <w:sdtContent>
            <w:customXmlInsRangeEnd w:id="614"/>
            <w:tc>
              <w:tcPr>
                <w:tcW w:w="750" w:type="pct"/>
                <w:shd w:val="clear" w:color="auto" w:fill="auto"/>
              </w:tcPr>
              <w:p w14:paraId="70AEA500" w14:textId="55FE7B51" w:rsidR="002D61D2" w:rsidRDefault="002D61D2" w:rsidP="003B2FDB">
                <w:pPr>
                  <w:cnfStyle w:val="000000000000" w:firstRow="0" w:lastRow="0" w:firstColumn="0" w:lastColumn="0" w:oddVBand="0" w:evenVBand="0" w:oddHBand="0" w:evenHBand="0" w:firstRowFirstColumn="0" w:firstRowLastColumn="0" w:lastRowFirstColumn="0" w:lastRowLastColumn="0"/>
                  <w:rPr>
                    <w:ins w:id="615" w:author="Tomáš Šedivec" w:date="2023-06-29T16:17:00Z"/>
                    <w:rFonts w:cs="Arial"/>
                  </w:rPr>
                </w:pPr>
                <w:ins w:id="616" w:author="Tomáš Šedivec" w:date="2023-06-29T16:18:00Z">
                  <w:r w:rsidRPr="008D0F1E">
                    <w:rPr>
                      <w:rStyle w:val="Zstupntext"/>
                      <w:rFonts w:cs="Arial"/>
                      <w:i/>
                      <w:color w:val="FF0000"/>
                    </w:rPr>
                    <w:t>Zvolte položku.</w:t>
                  </w:r>
                </w:ins>
              </w:p>
            </w:tc>
            <w:customXmlInsRangeStart w:id="617" w:author="Tomáš Šedivec" w:date="2023-06-29T16:18:00Z"/>
          </w:sdtContent>
        </w:sdt>
        <w:customXmlInsRangeEnd w:id="617"/>
        <w:tc>
          <w:tcPr>
            <w:tcW w:w="627" w:type="pct"/>
            <w:shd w:val="clear" w:color="auto" w:fill="auto"/>
          </w:tcPr>
          <w:p w14:paraId="76FCD387" w14:textId="77777777" w:rsidR="002D61D2" w:rsidRPr="008D0F1E" w:rsidRDefault="002D61D2"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18" w:author="Tomáš Šedivec" w:date="2023-06-29T16:17:00Z"/>
                <w:rFonts w:cs="Arial"/>
              </w:rPr>
            </w:pPr>
          </w:p>
        </w:tc>
        <w:tc>
          <w:tcPr>
            <w:tcW w:w="1623" w:type="pct"/>
            <w:shd w:val="clear" w:color="auto" w:fill="auto"/>
          </w:tcPr>
          <w:p w14:paraId="5C4BDCD9" w14:textId="77777777" w:rsidR="002D61D2" w:rsidRPr="008D0F1E" w:rsidRDefault="002D61D2" w:rsidP="003B2FDB">
            <w:pPr>
              <w:cnfStyle w:val="000000000000" w:firstRow="0" w:lastRow="0" w:firstColumn="0" w:lastColumn="0" w:oddVBand="0" w:evenVBand="0" w:oddHBand="0" w:evenHBand="0" w:firstRowFirstColumn="0" w:firstRowLastColumn="0" w:lastRowFirstColumn="0" w:lastRowLastColumn="0"/>
              <w:rPr>
                <w:ins w:id="619" w:author="Tomáš Šedivec" w:date="2023-06-29T16:17:00Z"/>
                <w:rFonts w:eastAsia="Arial" w:cs="Arial"/>
                <w:color w:val="FF0000"/>
              </w:rPr>
            </w:pPr>
          </w:p>
        </w:tc>
      </w:tr>
      <w:tr w:rsidR="00E56479" w:rsidRPr="008D0F1E" w14:paraId="68F432F9" w14:textId="77777777" w:rsidTr="00E56479">
        <w:tblPrEx>
          <w:tblW w:w="5000" w:type="pct"/>
          <w:tblLook w:val="06A0" w:firstRow="1" w:lastRow="0" w:firstColumn="1" w:lastColumn="0" w:noHBand="1" w:noVBand="1"/>
          <w:tblPrExChange w:id="620" w:author="Tomáš Šedivec" w:date="2023-06-29T16:11:00Z">
            <w:tblPrEx>
              <w:tblW w:w="5000" w:type="pct"/>
              <w:tblLook w:val="06A0" w:firstRow="1" w:lastRow="0" w:firstColumn="1" w:lastColumn="0" w:noHBand="1" w:noVBand="1"/>
            </w:tblPrEx>
          </w:tblPrExChange>
        </w:tblPrEx>
        <w:trPr>
          <w:ins w:id="621" w:author="Tomáš Šedivec" w:date="2023-06-29T15:57: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Change w:id="622" w:author="Tomáš Šedivec" w:date="2023-06-29T16:11:00Z">
              <w:tcPr>
                <w:tcW w:w="1000" w:type="pct"/>
                <w:gridSpan w:val="2"/>
                <w:shd w:val="clear" w:color="auto" w:fill="D9D9D9" w:themeFill="background1" w:themeFillShade="D9"/>
              </w:tcPr>
            </w:tcPrChange>
          </w:tcPr>
          <w:p w14:paraId="3B8CB2EE" w14:textId="77777777" w:rsidR="00E56479" w:rsidRPr="008D0F1E" w:rsidRDefault="00E56479" w:rsidP="003B2FDB">
            <w:pPr>
              <w:spacing w:before="40" w:after="40"/>
              <w:jc w:val="left"/>
              <w:rPr>
                <w:ins w:id="623" w:author="Tomáš Šedivec" w:date="2023-06-29T15:57:00Z"/>
                <w:rFonts w:cs="Arial"/>
                <w:b w:val="0"/>
                <w:bCs w:val="0"/>
              </w:rPr>
            </w:pPr>
          </w:p>
        </w:tc>
        <w:tc>
          <w:tcPr>
            <w:tcW w:w="1877" w:type="pct"/>
            <w:shd w:val="clear" w:color="auto" w:fill="D9D9D9" w:themeFill="background1" w:themeFillShade="D9"/>
            <w:tcPrChange w:id="624" w:author="Tomáš Šedivec" w:date="2023-06-29T16:11:00Z">
              <w:tcPr>
                <w:tcW w:w="1000" w:type="pct"/>
                <w:shd w:val="clear" w:color="auto" w:fill="D9D9D9" w:themeFill="background1" w:themeFillShade="D9"/>
              </w:tcPr>
            </w:tcPrChange>
          </w:tcPr>
          <w:p w14:paraId="595104AE" w14:textId="0AFA0359" w:rsidR="00E56479" w:rsidRPr="008D0F1E" w:rsidRDefault="00871156"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625" w:author="Tomáš Šedivec" w:date="2023-06-29T15:57:00Z"/>
                <w:rFonts w:cs="Arial"/>
              </w:rPr>
            </w:pPr>
            <w:ins w:id="626" w:author="Tomáš Šedivec" w:date="2023-06-30T13:58:00Z">
              <w:r>
                <w:rPr>
                  <w:rFonts w:cs="Arial"/>
                </w:rPr>
                <w:t>Řešíte</w:t>
              </w:r>
            </w:ins>
            <w:ins w:id="627" w:author="Tomáš Šedivec" w:date="2023-06-29T16:12:00Z">
              <w:r w:rsidR="00E56479">
                <w:rPr>
                  <w:rFonts w:cs="Arial"/>
                </w:rPr>
                <w:t xml:space="preserve"> uživatelsk</w:t>
              </w:r>
            </w:ins>
            <w:ins w:id="628" w:author="Tomáš Šedivec" w:date="2023-06-30T13:58:00Z">
              <w:r>
                <w:rPr>
                  <w:rFonts w:cs="Arial"/>
                </w:rPr>
                <w:t>ý</w:t>
              </w:r>
            </w:ins>
            <w:ins w:id="629" w:author="Tomáš Šedivec" w:date="2023-06-29T16:12:00Z">
              <w:r w:rsidR="00E56479">
                <w:rPr>
                  <w:rFonts w:cs="Arial"/>
                </w:rPr>
                <w:t xml:space="preserve"> </w:t>
              </w:r>
            </w:ins>
            <w:ins w:id="630" w:author="Tomáš Šedivec" w:date="2023-06-30T13:58:00Z">
              <w:r>
                <w:rPr>
                  <w:rFonts w:cs="Arial"/>
                </w:rPr>
                <w:t>zážitek</w:t>
              </w:r>
            </w:ins>
            <w:ins w:id="631" w:author="Tomáš Šedivec" w:date="2023-06-29T16:12:00Z">
              <w:r w:rsidR="00E56479">
                <w:rPr>
                  <w:rFonts w:cs="Arial"/>
                </w:rPr>
                <w:t xml:space="preserve"> i mimo t</w:t>
              </w:r>
            </w:ins>
            <w:ins w:id="632" w:author="Tomáš Šedivec" w:date="2023-06-30T13:58:00Z">
              <w:r>
                <w:rPr>
                  <w:rFonts w:cs="Arial"/>
                </w:rPr>
                <w:t>ento</w:t>
              </w:r>
            </w:ins>
            <w:ins w:id="633" w:author="Tomáš Šedivec" w:date="2023-06-29T16:12:00Z">
              <w:r w:rsidR="00E56479">
                <w:rPr>
                  <w:rFonts w:cs="Arial"/>
                </w:rPr>
                <w:t xml:space="preserve"> </w:t>
              </w:r>
            </w:ins>
            <w:ins w:id="634" w:author="Tomáš Šedivec" w:date="2023-06-30T13:58:00Z">
              <w:r>
                <w:rPr>
                  <w:rFonts w:cs="Arial"/>
                </w:rPr>
                <w:t>projekt</w:t>
              </w:r>
            </w:ins>
            <w:ins w:id="635" w:author="Tomáš Šedivec" w:date="2023-06-29T16:12:00Z">
              <w:r w:rsidR="00E56479">
                <w:rPr>
                  <w:rFonts w:cs="Arial"/>
                </w:rPr>
                <w:t>?</w:t>
              </w:r>
            </w:ins>
          </w:p>
        </w:tc>
        <w:customXmlInsRangeStart w:id="636" w:author="Tomáš Šedivec" w:date="2023-06-29T15:57:00Z"/>
        <w:sdt>
          <w:sdtPr>
            <w:rPr>
              <w:rFonts w:cs="Arial"/>
            </w:rPr>
            <w:id w:val="987977474"/>
            <w:showingPlcHdr/>
            <w:comboBox>
              <w:listItem w:displayText="Ano" w:value="Ano"/>
              <w:listItem w:displayText="Ne, žádám o výjimku" w:value="Ne, žádám o výjimku"/>
              <w:listItem w:displayText="Nerelevantní" w:value="Nerelevantní"/>
            </w:comboBox>
          </w:sdtPr>
          <w:sdtEndPr/>
          <w:sdtContent>
            <w:customXmlInsRangeEnd w:id="636"/>
            <w:tc>
              <w:tcPr>
                <w:tcW w:w="0" w:type="pct"/>
                <w:tcPrChange w:id="637" w:author="Tomáš Šedivec" w:date="2023-06-29T16:11:00Z">
                  <w:tcPr>
                    <w:tcW w:w="750" w:type="pct"/>
                  </w:tcPr>
                </w:tcPrChange>
              </w:tcPr>
              <w:p w14:paraId="142D5EE1" w14:textId="77777777" w:rsidR="00E56479" w:rsidRPr="008D0F1E" w:rsidRDefault="00E56479"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638" w:author="Tomáš Šedivec" w:date="2023-06-29T15:57:00Z"/>
                    <w:rFonts w:cs="Arial"/>
                  </w:rPr>
                </w:pPr>
                <w:ins w:id="639" w:author="Tomáš Šedivec" w:date="2023-06-29T15:57:00Z">
                  <w:r w:rsidRPr="008D0F1E">
                    <w:rPr>
                      <w:rStyle w:val="Zstupntext"/>
                      <w:rFonts w:cs="Arial"/>
                      <w:i/>
                      <w:color w:val="FF0000"/>
                    </w:rPr>
                    <w:t>Zvolte položku.</w:t>
                  </w:r>
                </w:ins>
              </w:p>
            </w:tc>
            <w:customXmlInsRangeStart w:id="640" w:author="Tomáš Šedivec" w:date="2023-06-29T15:57:00Z"/>
          </w:sdtContent>
        </w:sdt>
        <w:customXmlInsRangeEnd w:id="640"/>
        <w:tc>
          <w:tcPr>
            <w:tcW w:w="0" w:type="pct"/>
            <w:shd w:val="clear" w:color="auto" w:fill="auto"/>
            <w:tcPrChange w:id="641" w:author="Tomáš Šedivec" w:date="2023-06-29T16:11:00Z">
              <w:tcPr>
                <w:tcW w:w="627" w:type="pct"/>
                <w:shd w:val="clear" w:color="auto" w:fill="auto"/>
              </w:tcPr>
            </w:tcPrChange>
          </w:tcPr>
          <w:p w14:paraId="2B9DA526" w14:textId="77777777" w:rsidR="00E56479" w:rsidRPr="008D0F1E" w:rsidRDefault="00E56479"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642" w:author="Tomáš Šedivec" w:date="2023-06-29T15:57:00Z"/>
                <w:rFonts w:cs="Arial"/>
              </w:rPr>
            </w:pPr>
          </w:p>
        </w:tc>
        <w:tc>
          <w:tcPr>
            <w:tcW w:w="0" w:type="pct"/>
            <w:shd w:val="clear" w:color="auto" w:fill="auto"/>
            <w:tcPrChange w:id="643" w:author="Tomáš Šedivec" w:date="2023-06-29T16:11:00Z">
              <w:tcPr>
                <w:tcW w:w="1623" w:type="pct"/>
                <w:shd w:val="clear" w:color="auto" w:fill="auto"/>
              </w:tcPr>
            </w:tcPrChange>
          </w:tcPr>
          <w:p w14:paraId="59D55A40" w14:textId="5FFDBE29" w:rsidR="00E56479" w:rsidRPr="008D0F1E" w:rsidRDefault="00E56479"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644" w:author="Tomáš Šedivec" w:date="2023-06-29T15:57:00Z"/>
                <w:rFonts w:eastAsia="Arial" w:cs="Arial"/>
              </w:rPr>
            </w:pPr>
          </w:p>
        </w:tc>
      </w:tr>
      <w:tr w:rsidR="001B6828" w:rsidRPr="008D0F1E" w14:paraId="76BEDB9B" w14:textId="77777777" w:rsidTr="00E56479">
        <w:trPr>
          <w:ins w:id="645" w:author="Tomáš Šedivec" w:date="2023-07-04T14:12: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
          <w:p w14:paraId="0DC87B1F" w14:textId="77777777" w:rsidR="001B6828" w:rsidRPr="008D0F1E" w:rsidRDefault="001B6828" w:rsidP="003B2FDB">
            <w:pPr>
              <w:spacing w:before="40" w:after="40"/>
              <w:jc w:val="left"/>
              <w:rPr>
                <w:ins w:id="646" w:author="Tomáš Šedivec" w:date="2023-07-04T14:12:00Z"/>
                <w:rFonts w:cs="Arial"/>
                <w:b w:val="0"/>
                <w:bCs w:val="0"/>
              </w:rPr>
            </w:pPr>
          </w:p>
        </w:tc>
        <w:tc>
          <w:tcPr>
            <w:tcW w:w="1877" w:type="pct"/>
            <w:shd w:val="clear" w:color="auto" w:fill="D9D9D9" w:themeFill="background1" w:themeFillShade="D9"/>
          </w:tcPr>
          <w:p w14:paraId="5F2804D0" w14:textId="36259D1A" w:rsidR="001B6828" w:rsidRDefault="001B6828"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47" w:author="Tomáš Šedivec" w:date="2023-07-04T14:12:00Z"/>
                <w:rFonts w:cs="Arial"/>
              </w:rPr>
            </w:pPr>
            <w:ins w:id="648" w:author="Tomáš Šedivec" w:date="2023-07-04T14:12:00Z">
              <w:r>
                <w:rPr>
                  <w:rFonts w:cs="Arial"/>
                </w:rPr>
                <w:t>Bude požadavek na měření uživatelského zážitku součástí zadávací dokumentace?</w:t>
              </w:r>
            </w:ins>
          </w:p>
        </w:tc>
        <w:customXmlInsRangeStart w:id="649" w:author="Tomáš Šedivec" w:date="2023-07-04T14:12:00Z"/>
        <w:sdt>
          <w:sdtPr>
            <w:rPr>
              <w:rFonts w:cs="Arial"/>
            </w:rPr>
            <w:id w:val="1991826391"/>
            <w:showingPlcHdr/>
            <w:comboBox>
              <w:listItem w:displayText="Ano" w:value="Ano"/>
              <w:listItem w:displayText="Ne, žádám o výjimku" w:value="Ne, žádám o výjimku"/>
              <w:listItem w:displayText="Nerelevantní" w:value="Nerelevantní"/>
            </w:comboBox>
          </w:sdtPr>
          <w:sdtEndPr/>
          <w:sdtContent>
            <w:customXmlInsRangeEnd w:id="649"/>
            <w:tc>
              <w:tcPr>
                <w:tcW w:w="0" w:type="pct"/>
              </w:tcPr>
              <w:p w14:paraId="1D4D9461" w14:textId="20B45A37" w:rsidR="001B6828" w:rsidRDefault="001B6828"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50" w:author="Tomáš Šedivec" w:date="2023-07-04T14:12:00Z"/>
                    <w:rFonts w:cs="Arial"/>
                  </w:rPr>
                </w:pPr>
                <w:ins w:id="651" w:author="Tomáš Šedivec" w:date="2023-07-04T14:12:00Z">
                  <w:r w:rsidRPr="008D0F1E">
                    <w:rPr>
                      <w:rStyle w:val="Zstupntext"/>
                      <w:rFonts w:cs="Arial"/>
                      <w:i/>
                      <w:color w:val="FF0000"/>
                    </w:rPr>
                    <w:t>Zvolte položku.</w:t>
                  </w:r>
                </w:ins>
              </w:p>
            </w:tc>
            <w:customXmlInsRangeStart w:id="652" w:author="Tomáš Šedivec" w:date="2023-07-04T14:12:00Z"/>
          </w:sdtContent>
        </w:sdt>
        <w:customXmlInsRangeEnd w:id="652"/>
        <w:tc>
          <w:tcPr>
            <w:tcW w:w="0" w:type="pct"/>
            <w:shd w:val="clear" w:color="auto" w:fill="auto"/>
          </w:tcPr>
          <w:p w14:paraId="44420788" w14:textId="77777777" w:rsidR="001B6828" w:rsidRPr="008D0F1E" w:rsidRDefault="001B6828"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53" w:author="Tomáš Šedivec" w:date="2023-07-04T14:12:00Z"/>
                <w:rFonts w:cs="Arial"/>
              </w:rPr>
            </w:pPr>
          </w:p>
        </w:tc>
        <w:tc>
          <w:tcPr>
            <w:tcW w:w="0" w:type="pct"/>
            <w:shd w:val="clear" w:color="auto" w:fill="auto"/>
          </w:tcPr>
          <w:p w14:paraId="3427D262" w14:textId="77777777" w:rsidR="001B6828" w:rsidRPr="008D0F1E" w:rsidRDefault="001B6828"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54" w:author="Tomáš Šedivec" w:date="2023-07-04T14:12:00Z"/>
                <w:rFonts w:eastAsia="Arial" w:cs="Arial"/>
              </w:rPr>
            </w:pPr>
          </w:p>
        </w:tc>
      </w:tr>
      <w:tr w:rsidR="00871156" w:rsidRPr="008D0F1E" w14:paraId="04DF2A9A" w14:textId="77777777" w:rsidTr="00E56479">
        <w:trPr>
          <w:ins w:id="655" w:author="Tomáš Šedivec" w:date="2023-06-30T13:59: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
          <w:p w14:paraId="674BD236" w14:textId="77777777" w:rsidR="00871156" w:rsidRPr="008D0F1E" w:rsidRDefault="00871156" w:rsidP="003B2FDB">
            <w:pPr>
              <w:spacing w:before="40" w:after="40"/>
              <w:jc w:val="left"/>
              <w:rPr>
                <w:ins w:id="656" w:author="Tomáš Šedivec" w:date="2023-06-30T13:59:00Z"/>
                <w:rFonts w:cs="Arial"/>
                <w:b w:val="0"/>
                <w:bCs w:val="0"/>
              </w:rPr>
            </w:pPr>
          </w:p>
        </w:tc>
        <w:tc>
          <w:tcPr>
            <w:tcW w:w="1877" w:type="pct"/>
            <w:shd w:val="clear" w:color="auto" w:fill="D9D9D9" w:themeFill="background1" w:themeFillShade="D9"/>
          </w:tcPr>
          <w:p w14:paraId="62CC554E" w14:textId="33A3DCF8" w:rsidR="00871156" w:rsidRDefault="00871156"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57" w:author="Tomáš Šedivec" w:date="2023-06-30T13:59:00Z"/>
                <w:rFonts w:cs="Arial"/>
              </w:rPr>
            </w:pPr>
            <w:ins w:id="658" w:author="Tomáš Šedivec" w:date="2023-06-30T13:59:00Z">
              <w:r>
                <w:rPr>
                  <w:rFonts w:cs="Arial"/>
                </w:rPr>
                <w:t>Bude výsledek projektu (služba) testován nejvyššími předs</w:t>
              </w:r>
            </w:ins>
            <w:ins w:id="659" w:author="Tomáš Šedivec" w:date="2023-06-30T14:00:00Z">
              <w:r>
                <w:rPr>
                  <w:rFonts w:cs="Arial"/>
                </w:rPr>
                <w:t>taviteli organizace žadatele?</w:t>
              </w:r>
            </w:ins>
          </w:p>
        </w:tc>
        <w:customXmlInsRangeStart w:id="660" w:author="Tomáš Šedivec" w:date="2023-06-30T14:00:00Z"/>
        <w:sdt>
          <w:sdtPr>
            <w:rPr>
              <w:rFonts w:cs="Arial"/>
            </w:rPr>
            <w:id w:val="1961753161"/>
            <w:showingPlcHdr/>
            <w:comboBox>
              <w:listItem w:displayText="Ano" w:value="Ano"/>
              <w:listItem w:displayText="Ne, žádám o výjimku" w:value="Ne, žádám o výjimku"/>
              <w:listItem w:displayText="Nerelevantní" w:value="Nerelevantní"/>
            </w:comboBox>
          </w:sdtPr>
          <w:sdtEndPr/>
          <w:sdtContent>
            <w:customXmlInsRangeEnd w:id="660"/>
            <w:tc>
              <w:tcPr>
                <w:tcW w:w="0" w:type="pct"/>
              </w:tcPr>
              <w:p w14:paraId="53F17C8F" w14:textId="1D0EAFBB" w:rsidR="00871156" w:rsidRDefault="00871156"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61" w:author="Tomáš Šedivec" w:date="2023-06-30T13:59:00Z"/>
                    <w:rFonts w:cs="Arial"/>
                  </w:rPr>
                </w:pPr>
                <w:ins w:id="662" w:author="Tomáš Šedivec" w:date="2023-06-30T14:00:00Z">
                  <w:r w:rsidRPr="008D0F1E">
                    <w:rPr>
                      <w:rStyle w:val="Zstupntext"/>
                      <w:rFonts w:cs="Arial"/>
                      <w:i/>
                      <w:color w:val="FF0000"/>
                    </w:rPr>
                    <w:t>Zvolte položku.</w:t>
                  </w:r>
                </w:ins>
              </w:p>
            </w:tc>
            <w:customXmlInsRangeStart w:id="663" w:author="Tomáš Šedivec" w:date="2023-06-30T14:00:00Z"/>
          </w:sdtContent>
        </w:sdt>
        <w:customXmlInsRangeEnd w:id="663"/>
        <w:tc>
          <w:tcPr>
            <w:tcW w:w="0" w:type="pct"/>
            <w:shd w:val="clear" w:color="auto" w:fill="auto"/>
          </w:tcPr>
          <w:p w14:paraId="72445103" w14:textId="77777777" w:rsidR="00871156" w:rsidRPr="008D0F1E" w:rsidRDefault="00871156"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64" w:author="Tomáš Šedivec" w:date="2023-06-30T13:59:00Z"/>
                <w:rFonts w:cs="Arial"/>
              </w:rPr>
            </w:pPr>
          </w:p>
        </w:tc>
        <w:tc>
          <w:tcPr>
            <w:tcW w:w="0" w:type="pct"/>
            <w:shd w:val="clear" w:color="auto" w:fill="auto"/>
          </w:tcPr>
          <w:p w14:paraId="41E4E2D7" w14:textId="77777777" w:rsidR="00871156" w:rsidRPr="008D0F1E" w:rsidRDefault="00871156"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65" w:author="Tomáš Šedivec" w:date="2023-06-30T13:59:00Z"/>
                <w:rFonts w:eastAsia="Arial" w:cs="Arial"/>
              </w:rPr>
            </w:pPr>
          </w:p>
        </w:tc>
      </w:tr>
      <w:bookmarkEnd w:id="572"/>
      <w:tr w:rsidR="00E56479" w:rsidRPr="008D0F1E" w14:paraId="59EF4257" w14:textId="77777777" w:rsidTr="003B2FDB">
        <w:trPr>
          <w:ins w:id="666" w:author="Tomáš Šedivec" w:date="2023-06-29T16:13:00Z"/>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580BDB77" w14:textId="2A2F7821" w:rsidR="00E56479" w:rsidRPr="008D0F1E" w:rsidRDefault="00E56479" w:rsidP="003B2FDB">
            <w:pPr>
              <w:keepNext/>
              <w:spacing w:before="40" w:after="40"/>
              <w:contextualSpacing w:val="0"/>
              <w:jc w:val="left"/>
              <w:rPr>
                <w:ins w:id="667" w:author="Tomáš Šedivec" w:date="2023-06-29T16:13:00Z"/>
                <w:rFonts w:eastAsia="Arial" w:cs="Arial"/>
              </w:rPr>
            </w:pPr>
            <w:ins w:id="668" w:author="Tomáš Šedivec" w:date="2023-06-29T16:13:00Z">
              <w:r>
                <w:rPr>
                  <w:rFonts w:eastAsia="Arial" w:cs="Arial"/>
                </w:rPr>
                <w:t>Parametry uživat</w:t>
              </w:r>
            </w:ins>
            <w:ins w:id="669" w:author="Tomáš Šedivec" w:date="2023-06-29T16:14:00Z">
              <w:r>
                <w:rPr>
                  <w:rFonts w:eastAsia="Arial" w:cs="Arial"/>
                </w:rPr>
                <w:t>elského rozhraní</w:t>
              </w:r>
            </w:ins>
          </w:p>
        </w:tc>
      </w:tr>
      <w:tr w:rsidR="00E56479" w:rsidRPr="008D0F1E" w14:paraId="559780CE" w14:textId="77777777" w:rsidTr="003B2FDB">
        <w:trPr>
          <w:ins w:id="670" w:author="Tomáš Šedivec" w:date="2023-06-29T16:13: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
          <w:p w14:paraId="4AD0E2D7" w14:textId="77777777" w:rsidR="00E56479" w:rsidRPr="008D0F1E" w:rsidRDefault="00E56479" w:rsidP="003B2FDB">
            <w:pPr>
              <w:keepNext/>
              <w:spacing w:before="40" w:after="40"/>
              <w:jc w:val="left"/>
              <w:rPr>
                <w:ins w:id="671" w:author="Tomáš Šedivec" w:date="2023-06-29T16:13:00Z"/>
                <w:rFonts w:eastAsia="Arial" w:cs="Arial"/>
              </w:rPr>
            </w:pPr>
          </w:p>
        </w:tc>
        <w:tc>
          <w:tcPr>
            <w:tcW w:w="1877" w:type="pct"/>
            <w:shd w:val="clear" w:color="auto" w:fill="D9D9D9" w:themeFill="background1" w:themeFillShade="D9"/>
          </w:tcPr>
          <w:p w14:paraId="4A9B26C6" w14:textId="4B89D20D" w:rsidR="00E56479" w:rsidRPr="003B2FDB" w:rsidRDefault="00E56479" w:rsidP="003B2FDB">
            <w:pPr>
              <w:keepNext/>
              <w:spacing w:before="40" w:after="40"/>
              <w:jc w:val="left"/>
              <w:cnfStyle w:val="000000000000" w:firstRow="0" w:lastRow="0" w:firstColumn="0" w:lastColumn="0" w:oddVBand="0" w:evenVBand="0" w:oddHBand="0" w:evenHBand="0" w:firstRowFirstColumn="0" w:firstRowLastColumn="0" w:lastRowFirstColumn="0" w:lastRowLastColumn="0"/>
              <w:rPr>
                <w:ins w:id="672" w:author="Tomáš Šedivec" w:date="2023-06-29T16:13:00Z"/>
                <w:rFonts w:eastAsia="Arial" w:cs="Arial"/>
                <w:b/>
                <w:bCs/>
              </w:rPr>
            </w:pPr>
            <w:ins w:id="673" w:author="Tomáš Šedivec" w:date="2023-06-29T16:15:00Z">
              <w:r>
                <w:rPr>
                  <w:rFonts w:eastAsia="Arial" w:cs="Arial"/>
                </w:rPr>
                <w:t>Bude už</w:t>
              </w:r>
            </w:ins>
            <w:ins w:id="674" w:author="Tomáš Šedivec" w:date="2023-06-29T16:16:00Z">
              <w:r>
                <w:rPr>
                  <w:rFonts w:eastAsia="Arial" w:cs="Arial"/>
                </w:rPr>
                <w:t xml:space="preserve">ivatelské rozhraní </w:t>
              </w:r>
            </w:ins>
            <w:ins w:id="675" w:author="Tomáš Šedivec" w:date="2023-06-29T16:15:00Z">
              <w:r w:rsidRPr="008D0F1E">
                <w:rPr>
                  <w:rFonts w:eastAsia="Arial" w:cs="Arial"/>
                </w:rPr>
                <w:t>využív</w:t>
              </w:r>
            </w:ins>
            <w:ins w:id="676" w:author="Tomáš Šedivec" w:date="2023-06-29T16:16:00Z">
              <w:r>
                <w:rPr>
                  <w:rFonts w:eastAsia="Arial" w:cs="Arial"/>
                </w:rPr>
                <w:t>at</w:t>
              </w:r>
            </w:ins>
            <w:ins w:id="677" w:author="Tomáš Šedivec" w:date="2023-06-29T16:15:00Z">
              <w:r w:rsidRPr="008D0F1E">
                <w:rPr>
                  <w:rFonts w:eastAsia="Arial" w:cs="Arial"/>
                </w:rPr>
                <w:t xml:space="preserve"> design dle </w:t>
              </w:r>
              <w:r>
                <w:rPr>
                  <w:rFonts w:eastAsiaTheme="minorHAnsi" w:cstheme="minorBidi"/>
                </w:rPr>
                <w:fldChar w:fldCharType="begin"/>
              </w:r>
              <w:r>
                <w:instrText xml:space="preserve"> HYPERLINK "https://designsystem.gov.cz/" </w:instrText>
              </w:r>
              <w:r>
                <w:rPr>
                  <w:rFonts w:eastAsiaTheme="minorHAnsi" w:cstheme="minorBidi"/>
                </w:rPr>
                <w:fldChar w:fldCharType="separate"/>
              </w:r>
              <w:r w:rsidRPr="008D0F1E">
                <w:rPr>
                  <w:rStyle w:val="Hypertextovodkaz"/>
                  <w:rFonts w:eastAsia="Arial" w:cs="Arial"/>
                </w:rPr>
                <w:t>https://designsystem.gov.cz/</w:t>
              </w:r>
              <w:r>
                <w:rPr>
                  <w:rStyle w:val="Hypertextovodkaz"/>
                  <w:rFonts w:eastAsia="Arial" w:cs="Arial"/>
                </w:rPr>
                <w:fldChar w:fldCharType="end"/>
              </w:r>
            </w:ins>
            <w:ins w:id="678" w:author="Tomáš Šedivec" w:date="2023-06-29T16:16:00Z">
              <w:r>
                <w:rPr>
                  <w:rStyle w:val="Hypertextovodkaz"/>
                  <w:rFonts w:eastAsia="Arial" w:cs="Arial"/>
                </w:rPr>
                <w:t>?</w:t>
              </w:r>
            </w:ins>
          </w:p>
        </w:tc>
        <w:customXmlInsRangeStart w:id="679" w:author="Tomáš Šedivec" w:date="2023-06-29T16:13:00Z"/>
        <w:sdt>
          <w:sdtPr>
            <w:rPr>
              <w:rFonts w:cs="Arial"/>
            </w:rPr>
            <w:id w:val="-1550448612"/>
            <w:showingPlcHdr/>
            <w:comboBox>
              <w:listItem w:displayText="Ano" w:value="Ano"/>
              <w:listItem w:displayText="Ne, žádám o výjimku" w:value="Ne, žádám o výjimku"/>
              <w:listItem w:displayText="Nerelevantní" w:value="Nerelevantní"/>
            </w:comboBox>
          </w:sdtPr>
          <w:sdtEndPr/>
          <w:sdtContent>
            <w:customXmlInsRangeEnd w:id="679"/>
            <w:tc>
              <w:tcPr>
                <w:tcW w:w="750" w:type="pct"/>
                <w:shd w:val="clear" w:color="auto" w:fill="auto"/>
              </w:tcPr>
              <w:p w14:paraId="3D2B5D83" w14:textId="77777777" w:rsidR="00E56479" w:rsidRDefault="00E56479" w:rsidP="003B2FDB">
                <w:pPr>
                  <w:keepNext/>
                  <w:spacing w:before="40" w:after="40"/>
                  <w:jc w:val="left"/>
                  <w:cnfStyle w:val="000000000000" w:firstRow="0" w:lastRow="0" w:firstColumn="0" w:lastColumn="0" w:oddVBand="0" w:evenVBand="0" w:oddHBand="0" w:evenHBand="0" w:firstRowFirstColumn="0" w:firstRowLastColumn="0" w:lastRowFirstColumn="0" w:lastRowLastColumn="0"/>
                  <w:rPr>
                    <w:ins w:id="680" w:author="Tomáš Šedivec" w:date="2023-06-29T16:13:00Z"/>
                    <w:rFonts w:cs="Arial"/>
                  </w:rPr>
                </w:pPr>
                <w:ins w:id="681" w:author="Tomáš Šedivec" w:date="2023-06-29T16:13:00Z">
                  <w:r w:rsidRPr="008D0F1E">
                    <w:rPr>
                      <w:rStyle w:val="Zstupntext"/>
                      <w:rFonts w:cs="Arial"/>
                      <w:i/>
                      <w:color w:val="FF0000"/>
                    </w:rPr>
                    <w:t>Zvolte položku.</w:t>
                  </w:r>
                </w:ins>
              </w:p>
            </w:tc>
            <w:customXmlInsRangeStart w:id="682" w:author="Tomáš Šedivec" w:date="2023-06-29T16:13:00Z"/>
          </w:sdtContent>
        </w:sdt>
        <w:customXmlInsRangeEnd w:id="682"/>
        <w:tc>
          <w:tcPr>
            <w:tcW w:w="627" w:type="pct"/>
            <w:shd w:val="clear" w:color="auto" w:fill="auto"/>
          </w:tcPr>
          <w:p w14:paraId="43AF2D6D" w14:textId="77777777" w:rsidR="00E56479" w:rsidRPr="008D0F1E" w:rsidRDefault="00E56479" w:rsidP="003B2FDB">
            <w:pPr>
              <w:keepNext/>
              <w:spacing w:before="40" w:after="40"/>
              <w:jc w:val="left"/>
              <w:cnfStyle w:val="000000000000" w:firstRow="0" w:lastRow="0" w:firstColumn="0" w:lastColumn="0" w:oddVBand="0" w:evenVBand="0" w:oddHBand="0" w:evenHBand="0" w:firstRowFirstColumn="0" w:firstRowLastColumn="0" w:lastRowFirstColumn="0" w:lastRowLastColumn="0"/>
              <w:rPr>
                <w:ins w:id="683" w:author="Tomáš Šedivec" w:date="2023-06-29T16:13:00Z"/>
                <w:rFonts w:cs="Arial"/>
                <w:b/>
                <w:bCs/>
              </w:rPr>
            </w:pPr>
          </w:p>
        </w:tc>
        <w:tc>
          <w:tcPr>
            <w:tcW w:w="1623" w:type="pct"/>
            <w:shd w:val="clear" w:color="auto" w:fill="auto"/>
          </w:tcPr>
          <w:p w14:paraId="326E8956" w14:textId="77777777" w:rsidR="00E56479" w:rsidRPr="008D0F1E" w:rsidRDefault="00E56479" w:rsidP="003B2FDB">
            <w:pPr>
              <w:keepNext/>
              <w:spacing w:before="40" w:after="40"/>
              <w:jc w:val="left"/>
              <w:cnfStyle w:val="000000000000" w:firstRow="0" w:lastRow="0" w:firstColumn="0" w:lastColumn="0" w:oddVBand="0" w:evenVBand="0" w:oddHBand="0" w:evenHBand="0" w:firstRowFirstColumn="0" w:firstRowLastColumn="0" w:lastRowFirstColumn="0" w:lastRowLastColumn="0"/>
              <w:rPr>
                <w:ins w:id="684" w:author="Tomáš Šedivec" w:date="2023-06-29T16:13:00Z"/>
                <w:rFonts w:eastAsia="Arial" w:cs="Arial"/>
                <w:color w:val="FF0000"/>
              </w:rPr>
            </w:pPr>
          </w:p>
        </w:tc>
      </w:tr>
      <w:tr w:rsidR="00E56479" w:rsidRPr="008D0F1E" w14:paraId="45D809AC" w14:textId="77777777" w:rsidTr="003B2FDB">
        <w:trPr>
          <w:ins w:id="685" w:author="Tomáš Šedivec" w:date="2023-06-29T16:13: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
          <w:p w14:paraId="30355380" w14:textId="77777777" w:rsidR="00E56479" w:rsidRPr="008D0F1E" w:rsidRDefault="00E56479" w:rsidP="003B2FDB">
            <w:pPr>
              <w:spacing w:before="40" w:after="40"/>
              <w:jc w:val="left"/>
              <w:rPr>
                <w:ins w:id="686" w:author="Tomáš Šedivec" w:date="2023-06-29T16:13:00Z"/>
                <w:rFonts w:eastAsia="Arial" w:cs="Arial"/>
                <w:b w:val="0"/>
                <w:bCs w:val="0"/>
              </w:rPr>
            </w:pPr>
          </w:p>
        </w:tc>
        <w:tc>
          <w:tcPr>
            <w:tcW w:w="1877" w:type="pct"/>
            <w:shd w:val="clear" w:color="auto" w:fill="D9D9D9" w:themeFill="background1" w:themeFillShade="D9"/>
          </w:tcPr>
          <w:p w14:paraId="08D12839" w14:textId="5FF8F940" w:rsidR="00E56479" w:rsidRPr="008D0F1E" w:rsidRDefault="00E56479" w:rsidP="003B2FDB">
            <w:pPr>
              <w:spacing w:before="40" w:after="40"/>
              <w:jc w:val="left"/>
              <w:cnfStyle w:val="000000000000" w:firstRow="0" w:lastRow="0" w:firstColumn="0" w:lastColumn="0" w:oddVBand="0" w:evenVBand="0" w:oddHBand="0" w:evenHBand="0" w:firstRowFirstColumn="0" w:firstRowLastColumn="0" w:lastRowFirstColumn="0" w:lastRowLastColumn="0"/>
              <w:rPr>
                <w:ins w:id="687" w:author="Tomáš Šedivec" w:date="2023-06-29T16:13:00Z"/>
                <w:rFonts w:eastAsia="Arial" w:cs="Arial"/>
              </w:rPr>
            </w:pPr>
            <w:ins w:id="688" w:author="Tomáš Šedivec" w:date="2023-06-29T16:13:00Z">
              <w:r>
                <w:rPr>
                  <w:rFonts w:eastAsia="Arial" w:cs="Arial"/>
                </w:rPr>
                <w:t xml:space="preserve">Budete </w:t>
              </w:r>
            </w:ins>
            <w:ins w:id="689" w:author="Tomáš Šedivec" w:date="2023-06-29T16:17:00Z">
              <w:r>
                <w:rPr>
                  <w:rFonts w:eastAsia="Arial" w:cs="Arial"/>
                </w:rPr>
                <w:t xml:space="preserve">požadovat nové komponenty </w:t>
              </w:r>
              <w:r w:rsidR="002D61D2">
                <w:rPr>
                  <w:rFonts w:eastAsia="Arial" w:cs="Arial"/>
                </w:rPr>
                <w:t xml:space="preserve">do </w:t>
              </w:r>
              <w:r w:rsidR="002D61D2">
                <w:rPr>
                  <w:rFonts w:eastAsiaTheme="minorHAnsi" w:cstheme="minorBidi"/>
                </w:rPr>
                <w:fldChar w:fldCharType="begin"/>
              </w:r>
              <w:r w:rsidR="002D61D2">
                <w:instrText xml:space="preserve"> HYPERLINK "https://designsystem.gov.cz/" </w:instrText>
              </w:r>
              <w:r w:rsidR="002D61D2">
                <w:rPr>
                  <w:rFonts w:eastAsiaTheme="minorHAnsi" w:cstheme="minorBidi"/>
                </w:rPr>
                <w:fldChar w:fldCharType="separate"/>
              </w:r>
              <w:r w:rsidR="002D61D2" w:rsidRPr="008D0F1E">
                <w:rPr>
                  <w:rStyle w:val="Hypertextovodkaz"/>
                  <w:rFonts w:eastAsia="Arial" w:cs="Arial"/>
                </w:rPr>
                <w:t>https://designsystem.gov.cz/</w:t>
              </w:r>
              <w:r w:rsidR="002D61D2">
                <w:rPr>
                  <w:rStyle w:val="Hypertextovodkaz"/>
                  <w:rFonts w:eastAsia="Arial" w:cs="Arial"/>
                </w:rPr>
                <w:fldChar w:fldCharType="end"/>
              </w:r>
            </w:ins>
            <w:ins w:id="690" w:author="Tomáš Šedivec" w:date="2023-06-29T16:13:00Z">
              <w:r>
                <w:rPr>
                  <w:rFonts w:eastAsia="Arial" w:cs="Arial"/>
                </w:rPr>
                <w:t>?</w:t>
              </w:r>
            </w:ins>
          </w:p>
        </w:tc>
        <w:customXmlInsRangeStart w:id="691" w:author="Tomáš Šedivec" w:date="2023-06-29T16:13:00Z"/>
        <w:sdt>
          <w:sdtPr>
            <w:rPr>
              <w:rFonts w:cs="Arial"/>
            </w:rPr>
            <w:id w:val="1997062803"/>
            <w:showingPlcHdr/>
            <w:comboBox>
              <w:listItem w:displayText="Ano" w:value="Ano"/>
              <w:listItem w:displayText="Ne, žádám o výjimku" w:value="Ne, žádám o výjimku"/>
              <w:listItem w:displayText="Nerelevantní" w:value="Nerelevantní"/>
            </w:comboBox>
          </w:sdtPr>
          <w:sdtEndPr/>
          <w:sdtContent>
            <w:customXmlInsRangeEnd w:id="691"/>
            <w:tc>
              <w:tcPr>
                <w:tcW w:w="750" w:type="pct"/>
                <w:shd w:val="clear" w:color="auto" w:fill="auto"/>
              </w:tcPr>
              <w:p w14:paraId="5B00DA90" w14:textId="77777777" w:rsidR="00E56479" w:rsidRPr="008D0F1E" w:rsidRDefault="00E56479" w:rsidP="003B2FDB">
                <w:pPr>
                  <w:cnfStyle w:val="000000000000" w:firstRow="0" w:lastRow="0" w:firstColumn="0" w:lastColumn="0" w:oddVBand="0" w:evenVBand="0" w:oddHBand="0" w:evenHBand="0" w:firstRowFirstColumn="0" w:firstRowLastColumn="0" w:lastRowFirstColumn="0" w:lastRowLastColumn="0"/>
                  <w:rPr>
                    <w:ins w:id="692" w:author="Tomáš Šedivec" w:date="2023-06-29T16:13:00Z"/>
                    <w:rFonts w:cs="Arial"/>
                  </w:rPr>
                </w:pPr>
                <w:ins w:id="693" w:author="Tomáš Šedivec" w:date="2023-06-29T16:13:00Z">
                  <w:r w:rsidRPr="008D0F1E">
                    <w:rPr>
                      <w:rStyle w:val="Zstupntext"/>
                      <w:rFonts w:cs="Arial"/>
                      <w:i/>
                      <w:color w:val="FF0000"/>
                    </w:rPr>
                    <w:t>Zvolte položku.</w:t>
                  </w:r>
                </w:ins>
              </w:p>
            </w:tc>
            <w:customXmlInsRangeStart w:id="694" w:author="Tomáš Šedivec" w:date="2023-06-29T16:13:00Z"/>
          </w:sdtContent>
        </w:sdt>
        <w:customXmlInsRangeEnd w:id="694"/>
        <w:tc>
          <w:tcPr>
            <w:tcW w:w="627" w:type="pct"/>
            <w:shd w:val="clear" w:color="auto" w:fill="auto"/>
          </w:tcPr>
          <w:p w14:paraId="4ACDA792" w14:textId="77777777" w:rsidR="00E56479" w:rsidRPr="008D0F1E" w:rsidRDefault="00E56479"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695" w:author="Tomáš Šedivec" w:date="2023-06-29T16:13:00Z"/>
                <w:rFonts w:cs="Arial"/>
              </w:rPr>
            </w:pPr>
          </w:p>
        </w:tc>
        <w:tc>
          <w:tcPr>
            <w:tcW w:w="1623" w:type="pct"/>
            <w:shd w:val="clear" w:color="auto" w:fill="auto"/>
          </w:tcPr>
          <w:p w14:paraId="4EA25D09" w14:textId="77777777" w:rsidR="00E56479" w:rsidRPr="008D0F1E" w:rsidRDefault="00E56479" w:rsidP="003B2FDB">
            <w:pPr>
              <w:cnfStyle w:val="000000000000" w:firstRow="0" w:lastRow="0" w:firstColumn="0" w:lastColumn="0" w:oddVBand="0" w:evenVBand="0" w:oddHBand="0" w:evenHBand="0" w:firstRowFirstColumn="0" w:firstRowLastColumn="0" w:lastRowFirstColumn="0" w:lastRowLastColumn="0"/>
              <w:rPr>
                <w:ins w:id="696" w:author="Tomáš Šedivec" w:date="2023-06-29T16:13:00Z"/>
                <w:rFonts w:eastAsia="Arial" w:cs="Arial"/>
                <w:color w:val="FF0000"/>
              </w:rPr>
            </w:pPr>
          </w:p>
        </w:tc>
      </w:tr>
      <w:tr w:rsidR="00E56479" w:rsidRPr="008D0F1E" w14:paraId="4AF94303" w14:textId="77777777" w:rsidTr="003B2FDB">
        <w:trPr>
          <w:ins w:id="697" w:author="Tomáš Šedivec" w:date="2023-06-29T16:13:00Z"/>
        </w:trPr>
        <w:tc>
          <w:tcPr>
            <w:cnfStyle w:val="001000000000" w:firstRow="0" w:lastRow="0" w:firstColumn="1" w:lastColumn="0" w:oddVBand="0" w:evenVBand="0" w:oddHBand="0" w:evenHBand="0" w:firstRowFirstColumn="0" w:firstRowLastColumn="0" w:lastRowFirstColumn="0" w:lastRowLastColumn="0"/>
            <w:tcW w:w="123" w:type="pct"/>
            <w:shd w:val="clear" w:color="auto" w:fill="D9D9D9" w:themeFill="background1" w:themeFillShade="D9"/>
          </w:tcPr>
          <w:p w14:paraId="0BF7D870" w14:textId="77777777" w:rsidR="00E56479" w:rsidRPr="008D0F1E" w:rsidRDefault="00E56479" w:rsidP="003B2FDB">
            <w:pPr>
              <w:spacing w:before="40" w:after="40"/>
              <w:jc w:val="left"/>
              <w:rPr>
                <w:ins w:id="698" w:author="Tomáš Šedivec" w:date="2023-06-29T16:13:00Z"/>
                <w:rFonts w:cs="Arial"/>
                <w:b w:val="0"/>
                <w:bCs w:val="0"/>
              </w:rPr>
            </w:pPr>
          </w:p>
        </w:tc>
        <w:tc>
          <w:tcPr>
            <w:tcW w:w="1877" w:type="pct"/>
            <w:shd w:val="clear" w:color="auto" w:fill="D9D9D9" w:themeFill="background1" w:themeFillShade="D9"/>
          </w:tcPr>
          <w:p w14:paraId="3E370912" w14:textId="12626D3E" w:rsidR="00E56479" w:rsidRPr="008D0F1E" w:rsidRDefault="00871156"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699" w:author="Tomáš Šedivec" w:date="2023-06-29T16:13:00Z"/>
                <w:rFonts w:cs="Arial"/>
              </w:rPr>
            </w:pPr>
            <w:ins w:id="700" w:author="Tomáš Šedivec" w:date="2023-06-30T13:58:00Z">
              <w:r>
                <w:rPr>
                  <w:rFonts w:cs="Arial"/>
                </w:rPr>
                <w:t>Řešíte</w:t>
              </w:r>
            </w:ins>
            <w:ins w:id="701" w:author="Tomáš Šedivec" w:date="2023-06-29T16:13:00Z">
              <w:r w:rsidR="00E56479">
                <w:rPr>
                  <w:rFonts w:cs="Arial"/>
                </w:rPr>
                <w:t xml:space="preserve"> uživatelskou přívětivost i mimo toto </w:t>
              </w:r>
            </w:ins>
            <w:ins w:id="702" w:author="Tomáš Šedivec" w:date="2023-06-30T13:59:00Z">
              <w:r>
                <w:rPr>
                  <w:rFonts w:cs="Arial"/>
                </w:rPr>
                <w:t>projekt</w:t>
              </w:r>
            </w:ins>
            <w:ins w:id="703" w:author="Tomáš Šedivec" w:date="2023-06-29T16:13:00Z">
              <w:r w:rsidR="00E56479">
                <w:rPr>
                  <w:rFonts w:cs="Arial"/>
                </w:rPr>
                <w:t>?</w:t>
              </w:r>
            </w:ins>
          </w:p>
        </w:tc>
        <w:customXmlInsRangeStart w:id="704" w:author="Tomáš Šedivec" w:date="2023-06-29T16:13:00Z"/>
        <w:sdt>
          <w:sdtPr>
            <w:rPr>
              <w:rFonts w:cs="Arial"/>
            </w:rPr>
            <w:id w:val="-395821429"/>
            <w:showingPlcHdr/>
            <w:comboBox>
              <w:listItem w:displayText="Ano" w:value="Ano"/>
              <w:listItem w:displayText="Ne, žádám o výjimku" w:value="Ne, žádám o výjimku"/>
              <w:listItem w:displayText="Nerelevantní" w:value="Nerelevantní"/>
            </w:comboBox>
          </w:sdtPr>
          <w:sdtEndPr/>
          <w:sdtContent>
            <w:customXmlInsRangeEnd w:id="704"/>
            <w:tc>
              <w:tcPr>
                <w:tcW w:w="750" w:type="pct"/>
              </w:tcPr>
              <w:p w14:paraId="6063BCD9" w14:textId="77777777" w:rsidR="00E56479" w:rsidRPr="008D0F1E" w:rsidRDefault="00E56479"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705" w:author="Tomáš Šedivec" w:date="2023-06-29T16:13:00Z"/>
                    <w:rFonts w:cs="Arial"/>
                  </w:rPr>
                </w:pPr>
                <w:ins w:id="706" w:author="Tomáš Šedivec" w:date="2023-06-29T16:13:00Z">
                  <w:r w:rsidRPr="008D0F1E">
                    <w:rPr>
                      <w:rStyle w:val="Zstupntext"/>
                      <w:rFonts w:cs="Arial"/>
                      <w:i/>
                      <w:color w:val="FF0000"/>
                    </w:rPr>
                    <w:t>Zvolte položku.</w:t>
                  </w:r>
                </w:ins>
              </w:p>
            </w:tc>
            <w:customXmlInsRangeStart w:id="707" w:author="Tomáš Šedivec" w:date="2023-06-29T16:13:00Z"/>
          </w:sdtContent>
        </w:sdt>
        <w:customXmlInsRangeEnd w:id="707"/>
        <w:tc>
          <w:tcPr>
            <w:tcW w:w="627" w:type="pct"/>
            <w:shd w:val="clear" w:color="auto" w:fill="auto"/>
          </w:tcPr>
          <w:p w14:paraId="6D50AB58" w14:textId="77777777" w:rsidR="00E56479" w:rsidRPr="008D0F1E" w:rsidRDefault="00E56479"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708" w:author="Tomáš Šedivec" w:date="2023-06-29T16:13:00Z"/>
                <w:rFonts w:cs="Arial"/>
              </w:rPr>
            </w:pPr>
          </w:p>
        </w:tc>
        <w:tc>
          <w:tcPr>
            <w:tcW w:w="1623" w:type="pct"/>
            <w:shd w:val="clear" w:color="auto" w:fill="auto"/>
          </w:tcPr>
          <w:p w14:paraId="4ACA38FE" w14:textId="77777777" w:rsidR="00E56479" w:rsidRPr="008D0F1E" w:rsidRDefault="00E56479" w:rsidP="003B2FDB">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ins w:id="709" w:author="Tomáš Šedivec" w:date="2023-06-29T16:13:00Z"/>
                <w:rFonts w:eastAsia="Arial" w:cs="Arial"/>
              </w:rPr>
            </w:pPr>
          </w:p>
        </w:tc>
      </w:tr>
      <w:bookmarkEnd w:id="557"/>
    </w:tbl>
    <w:p w14:paraId="52E152F5" w14:textId="77777777" w:rsidR="00CD3D5A" w:rsidRPr="008D0F1E" w:rsidRDefault="00CD3D5A" w:rsidP="00AF4DD9">
      <w:pPr>
        <w:rPr>
          <w:rFonts w:cs="Arial"/>
        </w:rPr>
      </w:pPr>
    </w:p>
    <w:p w14:paraId="53C57FD4" w14:textId="77777777" w:rsidR="0006551E" w:rsidRPr="008D0F1E" w:rsidRDefault="0006551E" w:rsidP="00AF4DD9">
      <w:pPr>
        <w:rPr>
          <w:rFonts w:cs="Arial"/>
        </w:rPr>
      </w:pPr>
    </w:p>
    <w:tbl>
      <w:tblPr>
        <w:tblStyle w:val="Style1"/>
        <w:tblW w:w="5000" w:type="pct"/>
        <w:tblLook w:val="06A0" w:firstRow="1" w:lastRow="0" w:firstColumn="1" w:lastColumn="0" w:noHBand="1" w:noVBand="1"/>
      </w:tblPr>
      <w:tblGrid>
        <w:gridCol w:w="4531"/>
        <w:gridCol w:w="1699"/>
        <w:gridCol w:w="1421"/>
        <w:gridCol w:w="3677"/>
      </w:tblGrid>
      <w:tr w:rsidR="00AF4DD9" w:rsidRPr="008D0F1E" w14:paraId="32D0AD31"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2AF9236C" w14:textId="387B92D3" w:rsidR="00AF4DD9" w:rsidRPr="008D0F1E" w:rsidRDefault="00AF4DD9" w:rsidP="00C309AC">
            <w:pPr>
              <w:keepNext/>
              <w:spacing w:before="40" w:after="40"/>
              <w:contextualSpacing w:val="0"/>
              <w:rPr>
                <w:rFonts w:eastAsia="Arial" w:cs="Arial"/>
                <w:b w:val="0"/>
                <w:bCs w:val="0"/>
              </w:rPr>
            </w:pPr>
            <w:bookmarkStart w:id="710" w:name="_Toc509581689"/>
            <w:bookmarkStart w:id="711" w:name="_Toc513797159"/>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712" w:author="Tomáš Šedivec" w:date="2023-07-27T16:35:00Z">
              <w:r w:rsidR="003B7E6C">
                <w:rPr>
                  <w:rFonts w:cs="Arial"/>
                  <w:b w:val="0"/>
                  <w:noProof/>
                </w:rPr>
                <w:t>43</w:t>
              </w:r>
            </w:ins>
            <w:del w:id="713" w:author="Tomáš Šedivec" w:date="2023-06-29T16:23:00Z">
              <w:r w:rsidR="00C74015" w:rsidDel="006A3BBA">
                <w:rPr>
                  <w:rFonts w:cs="Arial"/>
                  <w:b w:val="0"/>
                  <w:noProof/>
                </w:rPr>
                <w:delText>39</w:delText>
              </w:r>
            </w:del>
            <w:r w:rsidRPr="008D0F1E">
              <w:rPr>
                <w:rFonts w:cs="Arial"/>
              </w:rPr>
              <w:fldChar w:fldCharType="end"/>
            </w:r>
            <w:r w:rsidRPr="008D0F1E">
              <w:rPr>
                <w:rFonts w:eastAsia="Arial" w:cs="Arial"/>
                <w:b w:val="0"/>
              </w:rPr>
              <w:t>:</w:t>
            </w:r>
            <w:bookmarkEnd w:id="710"/>
            <w:r w:rsidRPr="008D0F1E">
              <w:rPr>
                <w:rFonts w:eastAsia="Arial" w:cs="Arial"/>
              </w:rPr>
              <w:t xml:space="preserve"> Shoda se strategickými dokumenty</w:t>
            </w:r>
            <w:bookmarkEnd w:id="711"/>
          </w:p>
        </w:tc>
      </w:tr>
      <w:tr w:rsidR="00AF4DD9" w:rsidRPr="008D0F1E" w14:paraId="50EBDE2C"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00" w:type="pct"/>
          </w:tcPr>
          <w:p w14:paraId="0A910B2B" w14:textId="77777777" w:rsidR="00AF4DD9" w:rsidRPr="008D0F1E" w:rsidRDefault="00AF4DD9" w:rsidP="00C309AC">
            <w:pPr>
              <w:keepNext/>
              <w:spacing w:before="40" w:after="40"/>
              <w:contextualSpacing w:val="0"/>
              <w:rPr>
                <w:rFonts w:eastAsia="Arial" w:cs="Arial"/>
              </w:rPr>
            </w:pPr>
            <w:r w:rsidRPr="008D0F1E">
              <w:rPr>
                <w:rFonts w:eastAsia="Arial" w:cs="Arial"/>
              </w:rPr>
              <w:t>Požadavek</w:t>
            </w:r>
          </w:p>
        </w:tc>
        <w:tc>
          <w:tcPr>
            <w:tcW w:w="750" w:type="pct"/>
          </w:tcPr>
          <w:p w14:paraId="79662657"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627" w:type="pct"/>
          </w:tcPr>
          <w:p w14:paraId="5ED9E0DF" w14:textId="2B76A03A" w:rsidR="00AF4DD9" w:rsidRPr="008D0F1E" w:rsidRDefault="00792F42"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Číslo</w:t>
            </w:r>
            <w:r w:rsidR="00AF4DD9" w:rsidRPr="008D0F1E">
              <w:rPr>
                <w:rFonts w:eastAsia="Arial" w:cs="Arial"/>
              </w:rPr>
              <w:t xml:space="preserve"> žádosti o</w:t>
            </w:r>
            <w:r w:rsidRPr="008D0F1E">
              <w:rPr>
                <w:rFonts w:eastAsia="Arial" w:cs="Arial"/>
              </w:rPr>
              <w:t> </w:t>
            </w:r>
            <w:r w:rsidR="00AF4DD9" w:rsidRPr="008D0F1E">
              <w:rPr>
                <w:rFonts w:eastAsia="Arial" w:cs="Arial"/>
              </w:rPr>
              <w:t>výjimku</w:t>
            </w:r>
          </w:p>
        </w:tc>
        <w:tc>
          <w:tcPr>
            <w:tcW w:w="1623" w:type="pct"/>
          </w:tcPr>
          <w:p w14:paraId="6794C238"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7F01C324" w14:textId="77777777" w:rsidTr="008D0F1E">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03B7132F"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Je řešení v souladu s Informační koncepcí úřadu?</w:t>
            </w:r>
          </w:p>
          <w:p w14:paraId="21679358" w14:textId="77777777" w:rsidR="00AF4DD9" w:rsidRPr="008D0F1E" w:rsidRDefault="00AF4DD9" w:rsidP="00C37272">
            <w:pPr>
              <w:keepNext/>
              <w:spacing w:before="40" w:after="40"/>
              <w:contextualSpacing w:val="0"/>
              <w:jc w:val="left"/>
              <w:rPr>
                <w:rFonts w:cs="Arial"/>
              </w:rPr>
            </w:pPr>
          </w:p>
        </w:tc>
        <w:sdt>
          <w:sdtPr>
            <w:rPr>
              <w:rFonts w:cs="Arial"/>
            </w:rPr>
            <w:id w:val="-1499269670"/>
            <w:showingPlcHdr/>
            <w:comboBox>
              <w:listItem w:displayText="Ano" w:value="Ano"/>
              <w:listItem w:displayText="Ne, žádám o výjimku" w:value="Ne, žádám o výjimku"/>
              <w:listItem w:displayText="Nerelevantní" w:value="Nerelevantní"/>
            </w:comboBox>
          </w:sdtPr>
          <w:sdtEndPr/>
          <w:sdtContent>
            <w:tc>
              <w:tcPr>
                <w:tcW w:w="750" w:type="pct"/>
                <w:shd w:val="clear" w:color="auto" w:fill="auto"/>
              </w:tcPr>
              <w:p w14:paraId="1D8C6353" w14:textId="77777777" w:rsidR="00AF4DD9" w:rsidRPr="008D0F1E" w:rsidRDefault="00AF4DD9" w:rsidP="00C37272">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627" w:type="pct"/>
            <w:shd w:val="clear" w:color="auto" w:fill="auto"/>
          </w:tcPr>
          <w:p w14:paraId="2DCB1E27" w14:textId="77777777" w:rsidR="00AF4DD9" w:rsidRPr="008D0F1E" w:rsidRDefault="00AF4DD9" w:rsidP="00C37272">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1623" w:type="pct"/>
            <w:shd w:val="clear" w:color="auto" w:fill="auto"/>
          </w:tcPr>
          <w:p w14:paraId="64507E14" w14:textId="77777777" w:rsidR="00AF4DD9" w:rsidRPr="008D0F1E" w:rsidRDefault="00AF4DD9" w:rsidP="00C309AC">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&lt;uveďte odkaz na identifikovaný projekt / balíček práce z IK a text aktuálního znění koncepce jako přílohu žádosti&gt;</w:t>
            </w:r>
          </w:p>
        </w:tc>
      </w:tr>
      <w:tr w:rsidR="00AF4DD9" w:rsidRPr="008D0F1E" w14:paraId="2F37575A" w14:textId="77777777" w:rsidTr="008D0F1E">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01A84247" w14:textId="77777777" w:rsidR="00AF4DD9" w:rsidRPr="008D0F1E" w:rsidRDefault="00AF4DD9" w:rsidP="00C309AC">
            <w:pPr>
              <w:spacing w:before="40" w:after="40"/>
              <w:contextualSpacing w:val="0"/>
              <w:jc w:val="left"/>
              <w:rPr>
                <w:rFonts w:eastAsia="Arial" w:cs="Arial"/>
              </w:rPr>
            </w:pPr>
            <w:r w:rsidRPr="008D0F1E">
              <w:rPr>
                <w:rFonts w:eastAsia="Arial" w:cs="Arial"/>
              </w:rPr>
              <w:t>Je řešení v souladu s Informační koncepcí ČR a cíli či principy Digitálního Česka?</w:t>
            </w:r>
          </w:p>
        </w:tc>
        <w:sdt>
          <w:sdtPr>
            <w:rPr>
              <w:rFonts w:cs="Arial"/>
            </w:rPr>
            <w:id w:val="757797887"/>
            <w:showingPlcHdr/>
            <w:comboBox>
              <w:listItem w:displayText="Ano" w:value="Ano"/>
              <w:listItem w:displayText="Ne, žádám o výjimku" w:value="Ne, žádám o výjimku"/>
              <w:listItem w:displayText="Nerelevantní" w:value="Nerelevantní"/>
            </w:comboBox>
          </w:sdtPr>
          <w:sdtEndPr/>
          <w:sdtContent>
            <w:tc>
              <w:tcPr>
                <w:tcW w:w="750" w:type="pct"/>
                <w:shd w:val="clear" w:color="auto" w:fill="auto"/>
              </w:tcPr>
              <w:p w14:paraId="2F035D8F" w14:textId="77777777" w:rsidR="00AF4DD9" w:rsidRPr="008D0F1E" w:rsidRDefault="00AF4DD9" w:rsidP="00C37272">
                <w:pPr>
                  <w:cnfStyle w:val="000000000000" w:firstRow="0" w:lastRow="0" w:firstColumn="0" w:lastColumn="0" w:oddVBand="0" w:evenVBand="0" w:oddHBand="0" w:evenHBand="0" w:firstRowFirstColumn="0" w:firstRowLastColumn="0" w:lastRowFirstColumn="0" w:lastRowLastColumn="0"/>
                  <w:rPr>
                    <w:rFonts w:cs="Arial"/>
                  </w:rPr>
                </w:pPr>
                <w:r w:rsidRPr="008D0F1E">
                  <w:rPr>
                    <w:rStyle w:val="Zstupntext"/>
                    <w:rFonts w:cs="Arial"/>
                    <w:i/>
                    <w:color w:val="FF0000"/>
                  </w:rPr>
                  <w:t>Zvolte položku.</w:t>
                </w:r>
              </w:p>
            </w:tc>
          </w:sdtContent>
        </w:sdt>
        <w:tc>
          <w:tcPr>
            <w:tcW w:w="627" w:type="pct"/>
            <w:shd w:val="clear" w:color="auto" w:fill="auto"/>
          </w:tcPr>
          <w:p w14:paraId="2F290088"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shd w:val="clear" w:color="auto" w:fill="auto"/>
          </w:tcPr>
          <w:p w14:paraId="53062E9E" w14:textId="08627689" w:rsidR="00AF4DD9" w:rsidRPr="008D0F1E" w:rsidRDefault="00AF4DD9">
            <w:pPr>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 xml:space="preserve">&lt;vypište </w:t>
            </w:r>
            <w:r w:rsidR="00792F42" w:rsidRPr="008D0F1E">
              <w:rPr>
                <w:rFonts w:eastAsia="Arial" w:cs="Arial"/>
                <w:color w:val="FF0000"/>
              </w:rPr>
              <w:t xml:space="preserve">příslušné </w:t>
            </w:r>
            <w:r w:rsidRPr="008D0F1E">
              <w:rPr>
                <w:rFonts w:eastAsia="Arial" w:cs="Arial"/>
                <w:color w:val="FF0000"/>
              </w:rPr>
              <w:t>jednotlivé dílčí cíle, které budou řešením naplňovány&gt;</w:t>
            </w:r>
          </w:p>
        </w:tc>
      </w:tr>
      <w:tr w:rsidR="00AF4DD9" w:rsidRPr="008D0F1E" w:rsidDel="008C2CDD" w14:paraId="60CB6567" w14:textId="0A399333" w:rsidTr="008D0F1E">
        <w:trPr>
          <w:del w:id="714" w:author="Tomáš Šedivec" w:date="2023-07-28T09:55:00Z"/>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30C661BB" w14:textId="32C6DFD5" w:rsidR="00AF4DD9" w:rsidRPr="008D0F1E" w:rsidDel="008C2CDD" w:rsidRDefault="00AF4DD9" w:rsidP="00C37272">
            <w:pPr>
              <w:spacing w:before="40" w:after="40"/>
              <w:contextualSpacing w:val="0"/>
              <w:jc w:val="left"/>
              <w:rPr>
                <w:del w:id="715" w:author="Tomáš Šedivec" w:date="2023-07-28T09:55:00Z"/>
                <w:rFonts w:eastAsia="Arial" w:cs="Arial"/>
              </w:rPr>
            </w:pPr>
            <w:del w:id="716" w:author="Tomáš Šedivec" w:date="2023-07-28T09:55:00Z">
              <w:r w:rsidRPr="008D0F1E" w:rsidDel="008C2CDD">
                <w:rPr>
                  <w:rFonts w:eastAsia="Arial" w:cs="Arial"/>
                </w:rPr>
                <w:delText>Je řešení v souladu s NAP?</w:delText>
              </w:r>
            </w:del>
          </w:p>
          <w:p w14:paraId="45A00F96" w14:textId="1285C8D2" w:rsidR="00AF4DD9" w:rsidRPr="008D0F1E" w:rsidDel="008C2CDD" w:rsidRDefault="00AF4DD9" w:rsidP="00C37272">
            <w:pPr>
              <w:spacing w:before="40" w:after="40"/>
              <w:contextualSpacing w:val="0"/>
              <w:jc w:val="left"/>
              <w:rPr>
                <w:del w:id="717" w:author="Tomáš Šedivec" w:date="2023-07-28T09:55:00Z"/>
                <w:rFonts w:cs="Arial"/>
              </w:rPr>
            </w:pPr>
          </w:p>
        </w:tc>
        <w:customXmlDelRangeStart w:id="718" w:author="Tomáš Šedivec" w:date="2023-07-28T09:55:00Z"/>
        <w:sdt>
          <w:sdtPr>
            <w:rPr>
              <w:rFonts w:cs="Arial"/>
            </w:rPr>
            <w:id w:val="-1668782558"/>
            <w:comboBox>
              <w:listItem w:displayText="Ano" w:value="Ano"/>
              <w:listItem w:displayText="Ne, žádám o výjimku" w:value="Ne, žádám o výjimku"/>
              <w:listItem w:displayText="Nerelevantní" w:value="Nerelevantní"/>
            </w:comboBox>
          </w:sdtPr>
          <w:sdtEndPr/>
          <w:sdtContent>
            <w:customXmlDelRangeEnd w:id="718"/>
            <w:tc>
              <w:tcPr>
                <w:tcW w:w="750" w:type="pct"/>
              </w:tcPr>
              <w:p w14:paraId="2882C05D" w14:textId="5381882D" w:rsidR="00AF4DD9" w:rsidRPr="008D0F1E" w:rsidDel="008C2CDD"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del w:id="719" w:author="Tomáš Šedivec" w:date="2023-07-28T09:55:00Z"/>
                    <w:rFonts w:cs="Arial"/>
                  </w:rPr>
                </w:pPr>
              </w:p>
            </w:tc>
            <w:customXmlDelRangeStart w:id="720" w:author="Tomáš Šedivec" w:date="2023-07-28T09:55:00Z"/>
          </w:sdtContent>
        </w:sdt>
        <w:customXmlDelRangeEnd w:id="720"/>
        <w:tc>
          <w:tcPr>
            <w:tcW w:w="627" w:type="pct"/>
            <w:shd w:val="clear" w:color="auto" w:fill="auto"/>
          </w:tcPr>
          <w:p w14:paraId="3B1A8594" w14:textId="2B51F6D2" w:rsidR="00AF4DD9" w:rsidRPr="008D0F1E" w:rsidDel="008C2CDD"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del w:id="721" w:author="Tomáš Šedivec" w:date="2023-07-28T09:55:00Z"/>
                <w:rFonts w:cs="Arial"/>
              </w:rPr>
            </w:pPr>
          </w:p>
        </w:tc>
        <w:tc>
          <w:tcPr>
            <w:tcW w:w="1623" w:type="pct"/>
            <w:shd w:val="clear" w:color="auto" w:fill="auto"/>
          </w:tcPr>
          <w:p w14:paraId="038357C9" w14:textId="1EC86E3B" w:rsidR="00AF4DD9" w:rsidRPr="008D0F1E" w:rsidDel="008C2CDD"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del w:id="722" w:author="Tomáš Šedivec" w:date="2023-07-28T09:55:00Z"/>
                <w:rFonts w:eastAsia="Arial" w:cs="Arial"/>
              </w:rPr>
            </w:pPr>
            <w:del w:id="723" w:author="Tomáš Šedivec" w:date="2023-07-28T09:55:00Z">
              <w:r w:rsidRPr="008D0F1E" w:rsidDel="008C2CDD">
                <w:rPr>
                  <w:rFonts w:eastAsia="Arial" w:cs="Arial"/>
                  <w:color w:val="FF0000"/>
                </w:rPr>
                <w:delText>&lt;viz kapitola 2.3&gt;</w:delText>
              </w:r>
            </w:del>
          </w:p>
        </w:tc>
      </w:tr>
    </w:tbl>
    <w:p w14:paraId="75FE00C6"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9035"/>
        <w:gridCol w:w="2293"/>
      </w:tblGrid>
      <w:tr w:rsidR="00AF4DD9" w:rsidRPr="008D0F1E" w14:paraId="772CC141" w14:textId="77777777" w:rsidTr="00C309AC">
        <w:trPr>
          <w:tblHeader/>
        </w:trPr>
        <w:tc>
          <w:tcPr>
            <w:tcW w:w="5000" w:type="pct"/>
            <w:gridSpan w:val="2"/>
            <w:shd w:val="clear" w:color="auto" w:fill="CEEBF3"/>
          </w:tcPr>
          <w:p w14:paraId="2C709C66" w14:textId="2184FC15" w:rsidR="00AF4DD9" w:rsidRPr="008D0F1E" w:rsidRDefault="00AF4DD9" w:rsidP="00C309AC">
            <w:pPr>
              <w:keepNext/>
              <w:spacing w:before="40" w:after="40"/>
              <w:jc w:val="left"/>
              <w:rPr>
                <w:rFonts w:eastAsia="Arial" w:cs="Arial"/>
              </w:rPr>
            </w:pPr>
            <w:bookmarkStart w:id="724" w:name="_Toc509581711"/>
            <w:bookmarkStart w:id="725" w:name="_Toc513797181"/>
            <w:r w:rsidRPr="008D0F1E">
              <w:rPr>
                <w:rFonts w:eastAsia="Arial" w:cs="Arial"/>
              </w:rPr>
              <w:lastRenderedPageBreak/>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726" w:author="Tomáš Šedivec" w:date="2023-07-27T16:35:00Z">
              <w:r w:rsidR="003B7E6C">
                <w:rPr>
                  <w:rFonts w:cs="Arial"/>
                  <w:noProof/>
                </w:rPr>
                <w:t>44</w:t>
              </w:r>
            </w:ins>
            <w:del w:id="727" w:author="Tomáš Šedivec" w:date="2023-06-29T16:23:00Z">
              <w:r w:rsidR="00C74015" w:rsidDel="006A3BBA">
                <w:rPr>
                  <w:rFonts w:cs="Arial"/>
                  <w:noProof/>
                </w:rPr>
                <w:delText>40</w:delText>
              </w:r>
            </w:del>
            <w:r w:rsidRPr="008D0F1E">
              <w:rPr>
                <w:rFonts w:cs="Arial"/>
              </w:rPr>
              <w:fldChar w:fldCharType="end"/>
            </w:r>
            <w:r w:rsidRPr="008D0F1E">
              <w:rPr>
                <w:rFonts w:eastAsia="Arial" w:cs="Arial"/>
              </w:rPr>
              <w:t xml:space="preserve">: </w:t>
            </w:r>
            <w:r w:rsidRPr="008D0F1E">
              <w:rPr>
                <w:rFonts w:eastAsia="Arial" w:cs="Arial"/>
                <w:b/>
                <w:bCs/>
              </w:rPr>
              <w:t>Legislativní update</w:t>
            </w:r>
            <w:bookmarkEnd w:id="724"/>
            <w:bookmarkEnd w:id="725"/>
          </w:p>
        </w:tc>
      </w:tr>
      <w:tr w:rsidR="00AF4DD9" w:rsidRPr="008D0F1E" w14:paraId="03EE3DA7" w14:textId="77777777" w:rsidTr="55E026C1">
        <w:trPr>
          <w:tblHeader/>
        </w:trPr>
        <w:tc>
          <w:tcPr>
            <w:tcW w:w="3988" w:type="pct"/>
            <w:shd w:val="clear" w:color="auto" w:fill="DAEEF3" w:themeFill="accent5" w:themeFillTint="33"/>
          </w:tcPr>
          <w:p w14:paraId="0AFED067" w14:textId="77777777" w:rsidR="00AF4DD9" w:rsidRPr="008D0F1E" w:rsidRDefault="00AF4DD9" w:rsidP="00C309AC">
            <w:pPr>
              <w:keepNext/>
              <w:spacing w:before="40" w:after="40"/>
              <w:jc w:val="left"/>
              <w:rPr>
                <w:rFonts w:eastAsia="Arial" w:cs="Arial"/>
                <w:b/>
                <w:bCs/>
              </w:rPr>
            </w:pPr>
            <w:r w:rsidRPr="008D0F1E">
              <w:rPr>
                <w:rFonts w:eastAsia="Arial" w:cs="Arial"/>
                <w:b/>
                <w:bCs/>
              </w:rPr>
              <w:t>Bude podpora zahrnovat rovněž udržování řešení v souladu s novými právními předpisy</w:t>
            </w:r>
            <w:r w:rsidRPr="008D0F1E">
              <w:rPr>
                <w:rFonts w:eastAsia="Arial" w:cs="Arial"/>
              </w:rPr>
              <w:t xml:space="preserve"> (tzv. legislativní update)</w:t>
            </w:r>
            <w:r w:rsidRPr="008D0F1E">
              <w:rPr>
                <w:rFonts w:eastAsia="Arial" w:cs="Arial"/>
                <w:b/>
                <w:bCs/>
              </w:rPr>
              <w:t>?</w:t>
            </w:r>
          </w:p>
          <w:p w14:paraId="6C8DC792" w14:textId="77777777" w:rsidR="00AF4DD9" w:rsidRPr="008D0F1E" w:rsidRDefault="00AF4DD9" w:rsidP="00C309AC">
            <w:pPr>
              <w:keepNext/>
              <w:spacing w:before="40" w:after="40"/>
              <w:jc w:val="left"/>
              <w:rPr>
                <w:rFonts w:eastAsia="Arial,Calibri" w:cs="Arial"/>
                <w:b/>
                <w:bCs/>
              </w:rPr>
            </w:pPr>
            <w:r w:rsidRPr="008D0F1E">
              <w:rPr>
                <w:rFonts w:eastAsia="Arial" w:cs="Arial"/>
                <w:b/>
                <w:bCs/>
              </w:rPr>
              <w:t>Vysvětlete, v jakém rozsahu</w:t>
            </w:r>
            <w:r w:rsidRPr="008D0F1E">
              <w:rPr>
                <w:rFonts w:eastAsia="Arial,Calibri" w:cs="Arial"/>
                <w:b/>
                <w:bCs/>
              </w:rPr>
              <w:t>:</w:t>
            </w:r>
          </w:p>
        </w:tc>
        <w:tc>
          <w:tcPr>
            <w:tcW w:w="1012" w:type="pct"/>
            <w:shd w:val="clear" w:color="auto" w:fill="DAEEF3" w:themeFill="accent5" w:themeFillTint="33"/>
          </w:tcPr>
          <w:p w14:paraId="162E292C" w14:textId="77777777" w:rsidR="00AF4DD9" w:rsidRPr="008D0F1E" w:rsidRDefault="00AF4DD9" w:rsidP="00C309AC">
            <w:pPr>
              <w:keepNext/>
              <w:spacing w:before="40" w:after="40"/>
              <w:jc w:val="left"/>
              <w:rPr>
                <w:rFonts w:eastAsia="Arial" w:cs="Arial"/>
                <w:b/>
                <w:bCs/>
              </w:rPr>
            </w:pPr>
            <w:r w:rsidRPr="008D0F1E">
              <w:rPr>
                <w:rFonts w:eastAsia="Arial" w:cs="Arial"/>
                <w:b/>
                <w:bCs/>
              </w:rPr>
              <w:t>Jakým způsobem bude legislativní update hrazen?</w:t>
            </w:r>
          </w:p>
        </w:tc>
      </w:tr>
      <w:tr w:rsidR="00AF4DD9" w:rsidRPr="008D0F1E" w14:paraId="18F779C8" w14:textId="77777777" w:rsidTr="55E026C1">
        <w:tc>
          <w:tcPr>
            <w:tcW w:w="3988" w:type="pct"/>
          </w:tcPr>
          <w:p w14:paraId="65BFD9C7" w14:textId="77777777" w:rsidR="00AF4DD9" w:rsidRPr="008D0F1E" w:rsidRDefault="00AF4DD9" w:rsidP="00C37272">
            <w:pPr>
              <w:spacing w:before="40" w:after="40"/>
              <w:jc w:val="left"/>
              <w:rPr>
                <w:rFonts w:eastAsia="Calibri" w:cs="Arial"/>
              </w:rPr>
            </w:pPr>
          </w:p>
          <w:p w14:paraId="3ACD86E3" w14:textId="77777777" w:rsidR="00AF4DD9" w:rsidRPr="008D0F1E" w:rsidRDefault="00AF4DD9" w:rsidP="00C37272">
            <w:pPr>
              <w:spacing w:before="40" w:after="40"/>
              <w:jc w:val="left"/>
              <w:rPr>
                <w:rFonts w:eastAsia="Calibri" w:cs="Arial"/>
              </w:rPr>
            </w:pPr>
          </w:p>
          <w:p w14:paraId="6BD1F5C7" w14:textId="77777777" w:rsidR="00E10A0E" w:rsidRPr="008D0F1E" w:rsidRDefault="00E10A0E" w:rsidP="00C37272">
            <w:pPr>
              <w:spacing w:before="40" w:after="40"/>
              <w:jc w:val="left"/>
              <w:rPr>
                <w:rFonts w:eastAsia="Calibri" w:cs="Arial"/>
              </w:rPr>
            </w:pPr>
          </w:p>
          <w:p w14:paraId="3D698198" w14:textId="10FA4266" w:rsidR="00E10A0E" w:rsidRPr="008D0F1E" w:rsidRDefault="00E10A0E" w:rsidP="00C37272">
            <w:pPr>
              <w:spacing w:before="40" w:after="40"/>
              <w:jc w:val="left"/>
              <w:rPr>
                <w:rFonts w:eastAsia="Calibri" w:cs="Arial"/>
              </w:rPr>
            </w:pPr>
          </w:p>
        </w:tc>
        <w:tc>
          <w:tcPr>
            <w:tcW w:w="1012" w:type="pct"/>
          </w:tcPr>
          <w:p w14:paraId="139D69FB" w14:textId="77777777" w:rsidR="00AF4DD9" w:rsidRPr="008D0F1E" w:rsidRDefault="00B96987" w:rsidP="00C309AC">
            <w:pPr>
              <w:spacing w:before="40" w:after="40"/>
              <w:jc w:val="left"/>
              <w:rPr>
                <w:rFonts w:eastAsia="Arial,Calibri" w:cs="Arial"/>
              </w:rPr>
            </w:pPr>
            <w:sdt>
              <w:sdtPr>
                <w:rPr>
                  <w:rFonts w:cs="Arial"/>
                </w:rPr>
                <w:id w:val="-841536954"/>
                <w:showingPlcHdr/>
                <w:comboBox>
                  <w:listItem w:displayText="Změnové MD navíc" w:value="Změnové MD navíc"/>
                  <w:listItem w:displayText="Součást smlouvy o provozu a podpoře" w:value="Součást smlouvy o provozu a podpoře"/>
                </w:comboBox>
              </w:sdtPr>
              <w:sdtEndPr/>
              <w:sdtContent>
                <w:r w:rsidR="00AF4DD9" w:rsidRPr="008D0F1E">
                  <w:rPr>
                    <w:rStyle w:val="Zstupntext"/>
                    <w:rFonts w:cs="Arial"/>
                    <w:i/>
                    <w:color w:val="FF0000"/>
                  </w:rPr>
                  <w:t>Zvolte položku.</w:t>
                </w:r>
              </w:sdtContent>
            </w:sdt>
          </w:p>
        </w:tc>
      </w:tr>
    </w:tbl>
    <w:p w14:paraId="6907BEF4"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429ECB0E" w14:textId="77777777" w:rsidTr="55E026C1">
        <w:trPr>
          <w:tblHeader/>
        </w:trPr>
        <w:tc>
          <w:tcPr>
            <w:tcW w:w="5000" w:type="pct"/>
            <w:shd w:val="clear" w:color="auto" w:fill="CEEBF3"/>
          </w:tcPr>
          <w:p w14:paraId="6935738D" w14:textId="4F388C5A" w:rsidR="00AF4DD9" w:rsidRPr="008D0F1E" w:rsidRDefault="00AF4DD9" w:rsidP="00C309AC">
            <w:pPr>
              <w:keepNext/>
              <w:spacing w:before="40" w:after="40"/>
              <w:jc w:val="left"/>
              <w:rPr>
                <w:rFonts w:eastAsia="Arial,Calibri" w:cs="Arial"/>
              </w:rPr>
            </w:pPr>
            <w:bookmarkStart w:id="728" w:name="_Toc509581713"/>
            <w:bookmarkStart w:id="729" w:name="_Toc51379718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730" w:author="Tomáš Šedivec" w:date="2023-07-27T16:35:00Z">
              <w:r w:rsidR="003B7E6C">
                <w:rPr>
                  <w:rFonts w:cs="Arial"/>
                  <w:noProof/>
                </w:rPr>
                <w:t>45</w:t>
              </w:r>
            </w:ins>
            <w:del w:id="731" w:author="Tomáš Šedivec" w:date="2023-06-29T16:23:00Z">
              <w:r w:rsidR="00C74015" w:rsidDel="006A3BBA">
                <w:rPr>
                  <w:rFonts w:cs="Arial"/>
                  <w:noProof/>
                </w:rPr>
                <w:delText>41</w:delText>
              </w:r>
            </w:del>
            <w:r w:rsidRPr="008D0F1E">
              <w:rPr>
                <w:rFonts w:cs="Arial"/>
              </w:rPr>
              <w:fldChar w:fldCharType="end"/>
            </w:r>
            <w:r w:rsidRPr="008D0F1E">
              <w:rPr>
                <w:rFonts w:eastAsia="Arial" w:cs="Arial"/>
              </w:rPr>
              <w:t xml:space="preserve">: </w:t>
            </w:r>
            <w:r w:rsidR="000A31E2" w:rsidRPr="008D0F1E">
              <w:rPr>
                <w:rFonts w:eastAsia="Arial" w:cs="Arial"/>
                <w:b/>
                <w:bCs/>
              </w:rPr>
              <w:t xml:space="preserve">Jak je zajištěno </w:t>
            </w:r>
            <w:r w:rsidR="000A31E2" w:rsidRPr="008D0F1E">
              <w:rPr>
                <w:rFonts w:eastAsia="Arial,Calibri" w:cs="Arial"/>
                <w:b/>
                <w:bCs/>
              </w:rPr>
              <w:t>ř</w:t>
            </w:r>
            <w:r w:rsidRPr="008D0F1E">
              <w:rPr>
                <w:rFonts w:eastAsia="Arial,Calibri" w:cs="Arial"/>
                <w:b/>
                <w:bCs/>
              </w:rPr>
              <w:t>ízené ukončení životnosti jednotlivých výstupů projektu</w:t>
            </w:r>
            <w:r w:rsidRPr="008D0F1E">
              <w:rPr>
                <w:rFonts w:eastAsia="Arial" w:cs="Arial"/>
                <w:b/>
                <w:bCs/>
              </w:rPr>
              <w:t xml:space="preserve"> a případný přechod na další řešení, či případná výměna dodavatele nad stejným řešením</w:t>
            </w:r>
            <w:r w:rsidRPr="008D0F1E">
              <w:rPr>
                <w:rFonts w:eastAsia="Arial" w:cs="Arial"/>
              </w:rPr>
              <w:t xml:space="preserve"> (tzv. Exit strategie)</w:t>
            </w:r>
            <w:bookmarkEnd w:id="728"/>
            <w:r w:rsidRPr="008D0F1E">
              <w:rPr>
                <w:rFonts w:eastAsia="Arial" w:cs="Arial"/>
              </w:rPr>
              <w:t>:</w:t>
            </w:r>
            <w:bookmarkEnd w:id="729"/>
          </w:p>
        </w:tc>
      </w:tr>
      <w:tr w:rsidR="00AF4DD9" w:rsidRPr="008D0F1E" w14:paraId="496A220A" w14:textId="77777777" w:rsidTr="55E026C1">
        <w:tc>
          <w:tcPr>
            <w:tcW w:w="5000" w:type="pct"/>
          </w:tcPr>
          <w:p w14:paraId="60E0A1F7" w14:textId="77777777" w:rsidR="00AF4DD9" w:rsidRPr="008D0F1E" w:rsidRDefault="00AF4DD9" w:rsidP="00C37272">
            <w:pPr>
              <w:spacing w:before="40" w:after="40"/>
              <w:jc w:val="left"/>
              <w:rPr>
                <w:rFonts w:eastAsia="Calibri" w:cs="Arial"/>
              </w:rPr>
            </w:pPr>
          </w:p>
          <w:p w14:paraId="0DAE92D6" w14:textId="77777777" w:rsidR="000A31E2" w:rsidRPr="008D0F1E" w:rsidRDefault="000A31E2" w:rsidP="00C37272">
            <w:pPr>
              <w:spacing w:before="40" w:after="40"/>
              <w:jc w:val="left"/>
              <w:rPr>
                <w:rFonts w:eastAsia="Calibri" w:cs="Arial"/>
              </w:rPr>
            </w:pPr>
          </w:p>
          <w:p w14:paraId="53ABEC8D" w14:textId="77777777" w:rsidR="000A31E2" w:rsidRPr="008D0F1E" w:rsidRDefault="000A31E2" w:rsidP="00C37272">
            <w:pPr>
              <w:spacing w:before="40" w:after="40"/>
              <w:jc w:val="left"/>
              <w:rPr>
                <w:rFonts w:eastAsia="Calibri" w:cs="Arial"/>
              </w:rPr>
            </w:pPr>
          </w:p>
          <w:p w14:paraId="69D91E3E" w14:textId="77777777" w:rsidR="00AF4DD9" w:rsidRPr="008D0F1E" w:rsidRDefault="00AF4DD9" w:rsidP="00C37272">
            <w:pPr>
              <w:spacing w:before="40" w:after="40"/>
              <w:jc w:val="left"/>
              <w:rPr>
                <w:rFonts w:eastAsia="Calibri" w:cs="Arial"/>
              </w:rPr>
            </w:pPr>
          </w:p>
        </w:tc>
      </w:tr>
    </w:tbl>
    <w:p w14:paraId="07A8BA98" w14:textId="77777777" w:rsidR="00AF4DD9" w:rsidRPr="008D0F1E" w:rsidRDefault="00AF4DD9" w:rsidP="00AF4DD9">
      <w:pPr>
        <w:rPr>
          <w:rFonts w:cs="Arial"/>
          <w:b/>
        </w:rPr>
      </w:pPr>
    </w:p>
    <w:tbl>
      <w:tblPr>
        <w:tblStyle w:val="Mkatabulky"/>
        <w:tblW w:w="5000" w:type="pct"/>
        <w:tblLook w:val="06A0" w:firstRow="1" w:lastRow="0" w:firstColumn="1" w:lastColumn="0" w:noHBand="1" w:noVBand="1"/>
      </w:tblPr>
      <w:tblGrid>
        <w:gridCol w:w="11328"/>
      </w:tblGrid>
      <w:tr w:rsidR="00AF4DD9" w:rsidRPr="008D0F1E" w14:paraId="1632177E" w14:textId="77777777" w:rsidTr="55E026C1">
        <w:trPr>
          <w:tblHeader/>
        </w:trPr>
        <w:tc>
          <w:tcPr>
            <w:tcW w:w="5000" w:type="pct"/>
            <w:shd w:val="clear" w:color="auto" w:fill="CEEBF3"/>
          </w:tcPr>
          <w:p w14:paraId="6F0B0E57" w14:textId="636CD3C7" w:rsidR="00AF4DD9" w:rsidRPr="008D0F1E" w:rsidRDefault="00AF4DD9" w:rsidP="00C309AC">
            <w:pPr>
              <w:keepNext/>
              <w:spacing w:before="40" w:after="40"/>
              <w:jc w:val="left"/>
              <w:rPr>
                <w:rFonts w:eastAsia="Arial,Calibri" w:cs="Arial"/>
              </w:rPr>
            </w:pPr>
            <w:bookmarkStart w:id="732" w:name="_Toc509581691"/>
            <w:bookmarkStart w:id="733" w:name="_Toc51379716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734" w:author="Tomáš Šedivec" w:date="2023-07-27T16:35:00Z">
              <w:r w:rsidR="003B7E6C">
                <w:rPr>
                  <w:rFonts w:cs="Arial"/>
                  <w:noProof/>
                </w:rPr>
                <w:t>46</w:t>
              </w:r>
            </w:ins>
            <w:del w:id="735" w:author="Tomáš Šedivec" w:date="2023-06-29T16:23:00Z">
              <w:r w:rsidR="00C74015" w:rsidDel="006A3BBA">
                <w:rPr>
                  <w:rFonts w:cs="Arial"/>
                  <w:noProof/>
                </w:rPr>
                <w:delText>42</w:delText>
              </w:r>
            </w:del>
            <w:r w:rsidRPr="008D0F1E">
              <w:rPr>
                <w:rFonts w:cs="Arial"/>
              </w:rPr>
              <w:fldChar w:fldCharType="end"/>
            </w:r>
            <w:r w:rsidRPr="008D0F1E">
              <w:rPr>
                <w:rFonts w:eastAsia="Arial" w:cs="Arial"/>
              </w:rPr>
              <w:t xml:space="preserve">: </w:t>
            </w:r>
            <w:r w:rsidRPr="008D0F1E">
              <w:rPr>
                <w:rFonts w:eastAsia="Arial,Calibri" w:cs="Arial"/>
                <w:b/>
                <w:bCs/>
              </w:rPr>
              <w:t>Vysvětlení standardizace a udržitelnosti architektury projektu</w:t>
            </w:r>
            <w:bookmarkEnd w:id="732"/>
            <w:bookmarkEnd w:id="733"/>
          </w:p>
        </w:tc>
      </w:tr>
      <w:tr w:rsidR="00AF4DD9" w:rsidRPr="008D0F1E" w14:paraId="53AF2DBC" w14:textId="77777777" w:rsidTr="55E026C1">
        <w:tc>
          <w:tcPr>
            <w:tcW w:w="5000" w:type="pct"/>
          </w:tcPr>
          <w:p w14:paraId="1EC350F2" w14:textId="12F86F82" w:rsidR="000A31E2" w:rsidRPr="008D0F1E" w:rsidRDefault="000A31E2" w:rsidP="00C37272">
            <w:pPr>
              <w:spacing w:before="40" w:after="40"/>
              <w:jc w:val="left"/>
              <w:rPr>
                <w:rFonts w:eastAsia="Calibri" w:cs="Arial"/>
                <w:szCs w:val="20"/>
              </w:rPr>
            </w:pPr>
          </w:p>
          <w:p w14:paraId="58A93528" w14:textId="77777777" w:rsidR="000A31E2" w:rsidRPr="008D0F1E" w:rsidRDefault="000A31E2" w:rsidP="00C37272">
            <w:pPr>
              <w:spacing w:before="40" w:after="40"/>
              <w:jc w:val="left"/>
              <w:rPr>
                <w:rFonts w:eastAsia="Calibri" w:cs="Arial"/>
                <w:szCs w:val="20"/>
              </w:rPr>
            </w:pPr>
          </w:p>
          <w:p w14:paraId="3A946F8A" w14:textId="77777777" w:rsidR="00AF4DD9" w:rsidRPr="008D0F1E" w:rsidRDefault="00AF4DD9" w:rsidP="00C37272">
            <w:pPr>
              <w:spacing w:before="40" w:after="40"/>
              <w:jc w:val="left"/>
              <w:rPr>
                <w:rFonts w:eastAsia="Calibri" w:cs="Arial"/>
                <w:szCs w:val="20"/>
              </w:rPr>
            </w:pPr>
          </w:p>
          <w:p w14:paraId="6B87CC22" w14:textId="77777777" w:rsidR="00AF4DD9" w:rsidRPr="008D0F1E" w:rsidRDefault="00AF4DD9" w:rsidP="00C37272">
            <w:pPr>
              <w:spacing w:before="40" w:after="40"/>
              <w:jc w:val="left"/>
              <w:rPr>
                <w:rFonts w:eastAsia="Calibri" w:cs="Arial"/>
                <w:szCs w:val="20"/>
              </w:rPr>
            </w:pPr>
          </w:p>
        </w:tc>
      </w:tr>
    </w:tbl>
    <w:p w14:paraId="027A6908" w14:textId="77777777" w:rsidR="00AF4DD9" w:rsidRPr="008D0F1E" w:rsidRDefault="00AF4DD9" w:rsidP="00AF4DD9">
      <w:pPr>
        <w:rPr>
          <w:rFonts w:cs="Arial"/>
        </w:rPr>
      </w:pPr>
      <w:bookmarkStart w:id="736" w:name="_Toc457999019"/>
      <w:bookmarkStart w:id="737" w:name="_Toc457999683"/>
      <w:bookmarkStart w:id="738" w:name="_Toc457999021"/>
      <w:bookmarkStart w:id="739" w:name="_Toc457999685"/>
      <w:bookmarkStart w:id="740" w:name="_Toc457999022"/>
      <w:bookmarkStart w:id="741" w:name="_Toc457999686"/>
      <w:bookmarkStart w:id="742" w:name="_Toc457999023"/>
      <w:bookmarkStart w:id="743" w:name="_Toc457999687"/>
      <w:bookmarkStart w:id="744" w:name="_Toc457999024"/>
      <w:bookmarkStart w:id="745" w:name="_Toc457999688"/>
      <w:bookmarkStart w:id="746" w:name="_Toc457999025"/>
      <w:bookmarkStart w:id="747" w:name="_Toc457999689"/>
      <w:bookmarkStart w:id="748" w:name="_Toc457999026"/>
      <w:bookmarkStart w:id="749" w:name="_Toc457999690"/>
      <w:bookmarkStart w:id="750" w:name="_Toc457999027"/>
      <w:bookmarkStart w:id="751" w:name="_Toc457999691"/>
      <w:bookmarkStart w:id="752" w:name="_Toc457999030"/>
      <w:bookmarkStart w:id="753" w:name="_Toc457999694"/>
      <w:bookmarkStart w:id="754" w:name="_Toc457999032"/>
      <w:bookmarkStart w:id="755" w:name="_Toc457999696"/>
      <w:bookmarkStart w:id="756" w:name="_Toc457999035"/>
      <w:bookmarkStart w:id="757" w:name="_Toc457999699"/>
      <w:bookmarkStart w:id="758" w:name="_Toc457999037"/>
      <w:bookmarkStart w:id="759" w:name="_Toc457999701"/>
      <w:bookmarkStart w:id="760" w:name="_Toc457999038"/>
      <w:bookmarkStart w:id="761" w:name="_Toc457999702"/>
      <w:bookmarkStart w:id="762" w:name="_Toc457999039"/>
      <w:bookmarkStart w:id="763" w:name="_Toc457999703"/>
      <w:bookmarkStart w:id="764" w:name="_Toc457999040"/>
      <w:bookmarkStart w:id="765" w:name="_Toc457999704"/>
      <w:bookmarkStart w:id="766" w:name="_Toc457999041"/>
      <w:bookmarkStart w:id="767" w:name="_Toc457999705"/>
      <w:bookmarkStart w:id="768" w:name="_Toc457999042"/>
      <w:bookmarkStart w:id="769" w:name="_Toc457999706"/>
      <w:bookmarkStart w:id="770" w:name="_Toc457999043"/>
      <w:bookmarkStart w:id="771" w:name="_Toc457999707"/>
      <w:bookmarkStart w:id="772" w:name="_Toc457999046"/>
      <w:bookmarkStart w:id="773" w:name="_Toc457999710"/>
      <w:bookmarkStart w:id="774" w:name="_Toc457999048"/>
      <w:bookmarkStart w:id="775" w:name="_Toc457999712"/>
      <w:bookmarkStart w:id="776" w:name="_Toc457999051"/>
      <w:bookmarkStart w:id="777" w:name="_Toc457999715"/>
      <w:bookmarkStart w:id="778" w:name="_Toc457999053"/>
      <w:bookmarkStart w:id="779" w:name="_Toc457999717"/>
      <w:bookmarkStart w:id="780" w:name="_Toc457999054"/>
      <w:bookmarkStart w:id="781" w:name="_Toc457999718"/>
      <w:bookmarkStart w:id="782" w:name="_Toc457999055"/>
      <w:bookmarkStart w:id="783" w:name="_Toc457999719"/>
      <w:bookmarkStart w:id="784" w:name="_Toc457999056"/>
      <w:bookmarkStart w:id="785" w:name="_Toc457999720"/>
      <w:bookmarkStart w:id="786" w:name="_Toc457999059"/>
      <w:bookmarkStart w:id="787" w:name="_Toc457999723"/>
      <w:bookmarkStart w:id="788" w:name="_Toc457999061"/>
      <w:bookmarkStart w:id="789" w:name="_Toc457999725"/>
      <w:bookmarkStart w:id="790" w:name="_Toc457999064"/>
      <w:bookmarkStart w:id="791" w:name="_Toc457999728"/>
      <w:bookmarkStart w:id="792" w:name="_Toc457999066"/>
      <w:bookmarkStart w:id="793" w:name="_Toc457999730"/>
      <w:bookmarkStart w:id="794" w:name="_Toc457999067"/>
      <w:bookmarkStart w:id="795" w:name="_Toc457999731"/>
      <w:bookmarkStart w:id="796" w:name="_Toc457999068"/>
      <w:bookmarkStart w:id="797" w:name="_Toc457999732"/>
      <w:bookmarkStart w:id="798" w:name="_Toc457999069"/>
      <w:bookmarkStart w:id="799" w:name="_Toc457999733"/>
      <w:bookmarkStart w:id="800" w:name="_Toc457999070"/>
      <w:bookmarkStart w:id="801" w:name="_Toc457999734"/>
      <w:bookmarkStart w:id="802" w:name="_Toc457999071"/>
      <w:bookmarkStart w:id="803" w:name="_Toc457999735"/>
      <w:bookmarkStart w:id="804" w:name="_Toc457999072"/>
      <w:bookmarkStart w:id="805" w:name="_Toc457999736"/>
      <w:bookmarkStart w:id="806" w:name="_Toc457999073"/>
      <w:bookmarkStart w:id="807" w:name="_Toc457999737"/>
      <w:bookmarkStart w:id="808" w:name="_Toc457999076"/>
      <w:bookmarkStart w:id="809" w:name="_Toc457999740"/>
      <w:bookmarkStart w:id="810" w:name="_Toc457999078"/>
      <w:bookmarkStart w:id="811" w:name="_Toc457999742"/>
      <w:bookmarkStart w:id="812" w:name="_Toc457999081"/>
      <w:bookmarkStart w:id="813" w:name="_Toc457999745"/>
      <w:bookmarkStart w:id="814" w:name="_Toc457999083"/>
      <w:bookmarkStart w:id="815" w:name="_Toc457999747"/>
      <w:bookmarkStart w:id="816" w:name="_Toc457999084"/>
      <w:bookmarkStart w:id="817" w:name="_Toc457999748"/>
      <w:bookmarkStart w:id="818" w:name="_Toc457999085"/>
      <w:bookmarkStart w:id="819" w:name="_Toc457999749"/>
      <w:bookmarkStart w:id="820" w:name="_Toc457999086"/>
      <w:bookmarkStart w:id="821" w:name="_Toc457999750"/>
      <w:bookmarkStart w:id="822" w:name="_Toc457999087"/>
      <w:bookmarkStart w:id="823" w:name="_Toc457999751"/>
      <w:bookmarkStart w:id="824" w:name="_Toc457999088"/>
      <w:bookmarkStart w:id="825" w:name="_Toc457999752"/>
      <w:bookmarkStart w:id="826" w:name="_Toc457999089"/>
      <w:bookmarkStart w:id="827" w:name="_Toc457999753"/>
      <w:bookmarkStart w:id="828" w:name="_Toc457999090"/>
      <w:bookmarkStart w:id="829" w:name="_Toc457999754"/>
      <w:bookmarkStart w:id="830" w:name="_Toc457999093"/>
      <w:bookmarkStart w:id="831" w:name="_Toc457999757"/>
      <w:bookmarkStart w:id="832" w:name="_Toc457999095"/>
      <w:bookmarkStart w:id="833" w:name="_Toc457999759"/>
      <w:bookmarkStart w:id="834" w:name="_Toc457999098"/>
      <w:bookmarkStart w:id="835" w:name="_Toc457999762"/>
      <w:bookmarkStart w:id="836" w:name="_Toc457999100"/>
      <w:bookmarkStart w:id="837" w:name="_Toc457999764"/>
      <w:bookmarkStart w:id="838" w:name="_Toc457999101"/>
      <w:bookmarkStart w:id="839" w:name="_Toc457999765"/>
      <w:bookmarkStart w:id="840" w:name="_Toc457999102"/>
      <w:bookmarkStart w:id="841" w:name="_Toc457999766"/>
      <w:bookmarkStart w:id="842" w:name="_Toc457999103"/>
      <w:bookmarkStart w:id="843" w:name="_Toc457999767"/>
      <w:bookmarkStart w:id="844" w:name="_Toc457999104"/>
      <w:bookmarkStart w:id="845" w:name="_Toc457999768"/>
      <w:bookmarkStart w:id="846" w:name="_Toc457999110"/>
      <w:bookmarkStart w:id="847" w:name="_Toc457999774"/>
      <w:bookmarkStart w:id="848" w:name="_Toc457999115"/>
      <w:bookmarkStart w:id="849" w:name="_Toc457999779"/>
      <w:bookmarkStart w:id="850" w:name="_Toc457999120"/>
      <w:bookmarkStart w:id="851" w:name="_Toc457999784"/>
      <w:bookmarkStart w:id="852" w:name="_Toc457999121"/>
      <w:bookmarkStart w:id="853" w:name="_Toc457999785"/>
      <w:bookmarkStart w:id="854" w:name="_Toc457999134"/>
      <w:bookmarkStart w:id="855" w:name="_Toc457999798"/>
      <w:bookmarkStart w:id="856" w:name="_Toc457999135"/>
      <w:bookmarkStart w:id="857" w:name="_Toc457999799"/>
      <w:bookmarkStart w:id="858" w:name="_Toc457999138"/>
      <w:bookmarkStart w:id="859" w:name="_Toc457999802"/>
      <w:bookmarkStart w:id="860" w:name="_Toc457999140"/>
      <w:bookmarkStart w:id="861" w:name="_Toc457999804"/>
      <w:bookmarkStart w:id="862" w:name="_Toc457999143"/>
      <w:bookmarkStart w:id="863" w:name="_Toc457999807"/>
      <w:bookmarkStart w:id="864" w:name="_Toc457999145"/>
      <w:bookmarkStart w:id="865" w:name="_Toc457999809"/>
      <w:bookmarkStart w:id="866" w:name="_Toc457999146"/>
      <w:bookmarkStart w:id="867" w:name="_Toc457999810"/>
      <w:bookmarkStart w:id="868" w:name="_Toc457999147"/>
      <w:bookmarkStart w:id="869" w:name="_Toc457999811"/>
      <w:bookmarkStart w:id="870" w:name="_Toc457999148"/>
      <w:bookmarkStart w:id="871" w:name="_Toc457999812"/>
      <w:bookmarkStart w:id="872" w:name="_Toc457999197"/>
      <w:bookmarkStart w:id="873" w:name="_Toc457999861"/>
      <w:bookmarkStart w:id="874" w:name="_Toc457999198"/>
      <w:bookmarkStart w:id="875" w:name="_Toc457999862"/>
      <w:bookmarkStart w:id="876" w:name="_Toc457999256"/>
      <w:bookmarkStart w:id="877" w:name="_Toc457999920"/>
      <w:bookmarkStart w:id="878" w:name="_Toc457999257"/>
      <w:bookmarkStart w:id="879" w:name="_Toc457999921"/>
      <w:bookmarkStart w:id="880" w:name="_Toc457999258"/>
      <w:bookmarkStart w:id="881" w:name="_Toc457999922"/>
      <w:bookmarkStart w:id="882" w:name="_Toc457999282"/>
      <w:bookmarkStart w:id="883" w:name="_Toc457999946"/>
      <w:bookmarkStart w:id="884" w:name="_Toc457999283"/>
      <w:bookmarkStart w:id="885" w:name="_Toc457999947"/>
      <w:bookmarkStart w:id="886" w:name="_Toc436637819"/>
      <w:bookmarkStart w:id="887" w:name="_Toc437417912"/>
      <w:bookmarkStart w:id="888" w:name="_Toc465074596"/>
      <w:bookmarkStart w:id="889" w:name="_Toc22220540"/>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14:paraId="2D1C0251" w14:textId="77777777" w:rsidR="00AF4DD9" w:rsidRPr="008D0F1E" w:rsidRDefault="00AF4DD9" w:rsidP="00AF4DD9">
      <w:pPr>
        <w:pStyle w:val="MVHeading2"/>
        <w:jc w:val="left"/>
        <w:rPr>
          <w:rFonts w:cs="Arial"/>
        </w:rPr>
      </w:pPr>
      <w:r w:rsidRPr="008D0F1E">
        <w:rPr>
          <w:rFonts w:cs="Arial"/>
        </w:rPr>
        <w:t>Kontrola shody architektury řešení projektu</w:t>
      </w:r>
      <w:bookmarkEnd w:id="886"/>
      <w:bookmarkEnd w:id="887"/>
      <w:r w:rsidRPr="008D0F1E">
        <w:rPr>
          <w:rFonts w:cs="Arial"/>
        </w:rPr>
        <w:t xml:space="preserve"> </w:t>
      </w:r>
      <w:bookmarkEnd w:id="888"/>
      <w:bookmarkEnd w:id="889"/>
      <w:r w:rsidRPr="008D0F1E">
        <w:rPr>
          <w:rFonts w:cs="Arial"/>
        </w:rPr>
        <w:t>s požadavky Národního architektonického plánu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9"/>
        <w:gridCol w:w="3403"/>
        <w:gridCol w:w="1135"/>
        <w:gridCol w:w="1137"/>
        <w:gridCol w:w="5374"/>
      </w:tblGrid>
      <w:tr w:rsidR="00AF4DD9" w:rsidRPr="008D0F1E" w14:paraId="3E16E10D" w14:textId="77777777" w:rsidTr="00C309AC">
        <w:trPr>
          <w:trHeight w:val="20"/>
          <w:tblHeader/>
        </w:trPr>
        <w:tc>
          <w:tcPr>
            <w:tcW w:w="5000" w:type="pct"/>
            <w:gridSpan w:val="5"/>
            <w:shd w:val="clear" w:color="auto" w:fill="CEEBF3"/>
            <w:noWrap/>
          </w:tcPr>
          <w:p w14:paraId="2691AFED" w14:textId="178B2C1D" w:rsidR="00AF4DD9" w:rsidRPr="008D0F1E" w:rsidRDefault="00AF4DD9" w:rsidP="00C309AC">
            <w:pPr>
              <w:keepNext/>
              <w:keepLines/>
              <w:spacing w:before="40" w:after="40"/>
              <w:jc w:val="left"/>
              <w:rPr>
                <w:rFonts w:eastAsia="Arial" w:cs="Arial"/>
              </w:rPr>
            </w:pPr>
            <w:bookmarkStart w:id="890" w:name="_Toc509581694"/>
            <w:bookmarkStart w:id="891" w:name="_Toc51379716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892" w:author="Tomáš Šedivec" w:date="2023-07-27T16:35:00Z">
              <w:r w:rsidR="003B7E6C">
                <w:rPr>
                  <w:rFonts w:cs="Arial"/>
                  <w:noProof/>
                </w:rPr>
                <w:t>47</w:t>
              </w:r>
            </w:ins>
            <w:del w:id="893" w:author="Tomáš Šedivec" w:date="2023-06-29T16:23:00Z">
              <w:r w:rsidR="00C74015" w:rsidDel="006A3BBA">
                <w:rPr>
                  <w:rFonts w:cs="Arial"/>
                  <w:noProof/>
                </w:rPr>
                <w:delText>43</w:delText>
              </w:r>
            </w:del>
            <w:r w:rsidRPr="008D0F1E">
              <w:rPr>
                <w:rFonts w:cs="Arial"/>
              </w:rPr>
              <w:fldChar w:fldCharType="end"/>
            </w:r>
            <w:r w:rsidRPr="008D0F1E">
              <w:rPr>
                <w:rFonts w:eastAsia="Arial" w:cs="Arial"/>
              </w:rPr>
              <w:t xml:space="preserve">: </w:t>
            </w:r>
            <w:r w:rsidRPr="008D0F1E">
              <w:rPr>
                <w:rFonts w:eastAsia="Arial" w:cs="Arial"/>
                <w:b/>
                <w:bCs/>
              </w:rPr>
              <w:t>Kontrola shody architektury řešení projektu se vzory sdílených služeb eGovernmentu</w:t>
            </w:r>
            <w:bookmarkEnd w:id="890"/>
            <w:bookmarkEnd w:id="891"/>
          </w:p>
        </w:tc>
      </w:tr>
      <w:tr w:rsidR="00AF4DD9" w:rsidRPr="008D0F1E" w14:paraId="6FF9DB06" w14:textId="77777777" w:rsidTr="00C309AC">
        <w:trPr>
          <w:trHeight w:val="20"/>
          <w:tblHeader/>
        </w:trPr>
        <w:tc>
          <w:tcPr>
            <w:tcW w:w="1625" w:type="pct"/>
            <w:gridSpan w:val="2"/>
            <w:shd w:val="clear" w:color="auto" w:fill="CEEBF3"/>
            <w:noWrap/>
            <w:hideMark/>
          </w:tcPr>
          <w:p w14:paraId="0EC49448"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Název architektonického vzoru eGovernmentu</w:t>
            </w:r>
          </w:p>
        </w:tc>
        <w:tc>
          <w:tcPr>
            <w:tcW w:w="501" w:type="pct"/>
            <w:shd w:val="clear" w:color="auto" w:fill="CEEBF3"/>
          </w:tcPr>
          <w:p w14:paraId="2679387E"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Byl dodržen vzor?</w:t>
            </w:r>
          </w:p>
        </w:tc>
        <w:tc>
          <w:tcPr>
            <w:tcW w:w="502" w:type="pct"/>
            <w:shd w:val="clear" w:color="auto" w:fill="CEEBF3"/>
          </w:tcPr>
          <w:p w14:paraId="1379054E"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Č. žádosti o výjimku</w:t>
            </w:r>
          </w:p>
        </w:tc>
        <w:tc>
          <w:tcPr>
            <w:tcW w:w="2373" w:type="pct"/>
            <w:shd w:val="clear" w:color="auto" w:fill="CEEBF3"/>
            <w:noWrap/>
            <w:hideMark/>
          </w:tcPr>
          <w:p w14:paraId="24CD3869"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Podrobný popis způsobu a míry dodržení vzorů návrhem řešení projektu</w:t>
            </w:r>
          </w:p>
        </w:tc>
      </w:tr>
      <w:tr w:rsidR="00AF4DD9" w:rsidRPr="008D0F1E" w14:paraId="4530CD78" w14:textId="77777777" w:rsidTr="00C309AC">
        <w:trPr>
          <w:trHeight w:val="20"/>
        </w:trPr>
        <w:tc>
          <w:tcPr>
            <w:tcW w:w="5000" w:type="pct"/>
            <w:gridSpan w:val="5"/>
            <w:shd w:val="clear" w:color="auto" w:fill="D9D9D9" w:themeFill="background1" w:themeFillShade="D9"/>
            <w:hideMark/>
          </w:tcPr>
          <w:p w14:paraId="5F546EF0" w14:textId="77777777" w:rsidR="00AF4DD9" w:rsidRPr="008D0F1E" w:rsidRDefault="00AF4DD9" w:rsidP="00C309AC">
            <w:pPr>
              <w:spacing w:before="40" w:after="40"/>
              <w:jc w:val="left"/>
              <w:rPr>
                <w:rFonts w:eastAsia="Arial" w:cs="Arial"/>
              </w:rPr>
            </w:pPr>
            <w:r w:rsidRPr="008D0F1E">
              <w:rPr>
                <w:rFonts w:eastAsia="Arial" w:cs="Arial"/>
                <w:b/>
                <w:bCs/>
              </w:rPr>
              <w:t>Centrální místo služeb</w:t>
            </w:r>
          </w:p>
        </w:tc>
      </w:tr>
      <w:tr w:rsidR="00AF4DD9" w:rsidRPr="008D0F1E" w14:paraId="6634056A" w14:textId="77777777" w:rsidTr="00C309AC">
        <w:trPr>
          <w:trHeight w:val="20"/>
        </w:trPr>
        <w:tc>
          <w:tcPr>
            <w:tcW w:w="123" w:type="pct"/>
            <w:vMerge w:val="restart"/>
            <w:shd w:val="clear" w:color="auto" w:fill="D9D9D9" w:themeFill="background1" w:themeFillShade="D9"/>
          </w:tcPr>
          <w:p w14:paraId="7C475E17"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58F18EF7" w14:textId="77777777" w:rsidR="00AF4DD9" w:rsidRPr="008D0F1E" w:rsidRDefault="00AF4DD9" w:rsidP="00C309AC">
            <w:pPr>
              <w:spacing w:before="40" w:after="40"/>
              <w:jc w:val="left"/>
              <w:rPr>
                <w:rFonts w:eastAsia="Arial" w:cs="Arial"/>
              </w:rPr>
            </w:pPr>
            <w:r w:rsidRPr="008D0F1E">
              <w:rPr>
                <w:rFonts w:eastAsia="Arial" w:cs="Arial"/>
              </w:rPr>
              <w:t>Publikujete aplikační služby řešené tímto projektem do CMS druhé generace?</w:t>
            </w:r>
          </w:p>
        </w:tc>
        <w:tc>
          <w:tcPr>
            <w:tcW w:w="501" w:type="pct"/>
          </w:tcPr>
          <w:p w14:paraId="46068840" w14:textId="77777777" w:rsidR="00AF4DD9" w:rsidRPr="008D0F1E" w:rsidRDefault="00B96987" w:rsidP="00C309AC">
            <w:pPr>
              <w:spacing w:before="40" w:after="40"/>
              <w:rPr>
                <w:rFonts w:eastAsia="Arial" w:cs="Arial"/>
              </w:rPr>
            </w:pPr>
            <w:sdt>
              <w:sdtPr>
                <w:rPr>
                  <w:rFonts w:cs="Arial"/>
                </w:rPr>
                <w:id w:val="-102962726"/>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03A5D605" w14:textId="77777777" w:rsidR="00AF4DD9" w:rsidRPr="008D0F1E" w:rsidRDefault="00AF4DD9" w:rsidP="00C37272">
            <w:pPr>
              <w:spacing w:before="40" w:after="40"/>
              <w:jc w:val="left"/>
              <w:rPr>
                <w:rFonts w:cs="Arial"/>
                <w:bCs/>
              </w:rPr>
            </w:pPr>
          </w:p>
        </w:tc>
        <w:tc>
          <w:tcPr>
            <w:tcW w:w="2373" w:type="pct"/>
            <w:shd w:val="clear" w:color="auto" w:fill="auto"/>
          </w:tcPr>
          <w:p w14:paraId="51606C22" w14:textId="77777777" w:rsidR="00AF4DD9" w:rsidRPr="008D0F1E" w:rsidRDefault="00AF4DD9" w:rsidP="00C37272">
            <w:pPr>
              <w:spacing w:before="40" w:after="40"/>
              <w:jc w:val="left"/>
              <w:rPr>
                <w:rFonts w:cs="Arial"/>
                <w:bCs/>
              </w:rPr>
            </w:pPr>
          </w:p>
          <w:p w14:paraId="31A42198" w14:textId="77777777" w:rsidR="00561D38" w:rsidRPr="008D0F1E" w:rsidRDefault="00561D38" w:rsidP="00C37272">
            <w:pPr>
              <w:spacing w:before="40" w:after="40"/>
              <w:jc w:val="left"/>
              <w:rPr>
                <w:rFonts w:cs="Arial"/>
                <w:bCs/>
              </w:rPr>
            </w:pPr>
          </w:p>
          <w:p w14:paraId="0C103E55" w14:textId="4BFC85C1" w:rsidR="00561D38" w:rsidRPr="008D0F1E" w:rsidRDefault="00561D38" w:rsidP="00C37272">
            <w:pPr>
              <w:spacing w:before="40" w:after="40"/>
              <w:jc w:val="left"/>
              <w:rPr>
                <w:rFonts w:cs="Arial"/>
                <w:bCs/>
              </w:rPr>
            </w:pPr>
          </w:p>
        </w:tc>
      </w:tr>
      <w:tr w:rsidR="00AF4DD9" w:rsidRPr="008D0F1E" w14:paraId="0A3A8696" w14:textId="77777777" w:rsidTr="55E026C1">
        <w:trPr>
          <w:trHeight w:val="20"/>
        </w:trPr>
        <w:tc>
          <w:tcPr>
            <w:tcW w:w="123" w:type="pct"/>
            <w:vMerge/>
            <w:shd w:val="clear" w:color="auto" w:fill="D9D9D9" w:themeFill="background1" w:themeFillShade="D9"/>
          </w:tcPr>
          <w:p w14:paraId="74C098BC"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BB04D59" w14:textId="77777777" w:rsidR="00AF4DD9" w:rsidRPr="008D0F1E" w:rsidRDefault="00AF4DD9" w:rsidP="00C309AC">
            <w:pPr>
              <w:tabs>
                <w:tab w:val="center" w:pos="993"/>
              </w:tabs>
              <w:spacing w:before="40" w:after="40"/>
              <w:jc w:val="left"/>
              <w:rPr>
                <w:rFonts w:eastAsia="Arial" w:cs="Arial"/>
              </w:rPr>
            </w:pPr>
            <w:r w:rsidRPr="008D0F1E">
              <w:rPr>
                <w:rFonts w:eastAsia="Arial" w:cs="Arial"/>
              </w:rPr>
              <w:t>Přistupujete ke službám jiných ISVS prostřednictvím CMS druhé generace?</w:t>
            </w:r>
          </w:p>
        </w:tc>
        <w:tc>
          <w:tcPr>
            <w:tcW w:w="501" w:type="pct"/>
          </w:tcPr>
          <w:p w14:paraId="55941C48" w14:textId="77777777" w:rsidR="00AF4DD9" w:rsidRPr="008D0F1E" w:rsidRDefault="00B96987" w:rsidP="00C309AC">
            <w:pPr>
              <w:spacing w:before="40" w:after="40"/>
              <w:rPr>
                <w:rFonts w:eastAsia="Arial" w:cs="Arial"/>
              </w:rPr>
            </w:pPr>
            <w:sdt>
              <w:sdtPr>
                <w:rPr>
                  <w:rFonts w:cs="Arial"/>
                </w:rPr>
                <w:id w:val="-690990855"/>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2E0DE4E7" w14:textId="77777777" w:rsidR="00AF4DD9" w:rsidRPr="008D0F1E" w:rsidRDefault="00AF4DD9" w:rsidP="00C37272">
            <w:pPr>
              <w:spacing w:before="40" w:after="40"/>
              <w:jc w:val="left"/>
              <w:rPr>
                <w:rFonts w:cs="Arial"/>
                <w:bCs/>
              </w:rPr>
            </w:pPr>
          </w:p>
        </w:tc>
        <w:tc>
          <w:tcPr>
            <w:tcW w:w="2373" w:type="pct"/>
            <w:shd w:val="clear" w:color="auto" w:fill="auto"/>
          </w:tcPr>
          <w:p w14:paraId="4EBE2E8A" w14:textId="77777777" w:rsidR="00AF4DD9" w:rsidRPr="008D0F1E" w:rsidRDefault="00AF4DD9" w:rsidP="00C37272">
            <w:pPr>
              <w:spacing w:before="40" w:after="40"/>
              <w:jc w:val="left"/>
              <w:rPr>
                <w:rFonts w:cs="Arial"/>
                <w:bCs/>
              </w:rPr>
            </w:pPr>
          </w:p>
          <w:p w14:paraId="1AC5994A" w14:textId="77777777" w:rsidR="00561D38" w:rsidRPr="008D0F1E" w:rsidRDefault="00561D38" w:rsidP="00C37272">
            <w:pPr>
              <w:spacing w:before="40" w:after="40"/>
              <w:jc w:val="left"/>
              <w:rPr>
                <w:rFonts w:cs="Arial"/>
                <w:bCs/>
              </w:rPr>
            </w:pPr>
          </w:p>
          <w:p w14:paraId="6613373A" w14:textId="3C7CCCB2" w:rsidR="00561D38" w:rsidRPr="008D0F1E" w:rsidRDefault="00561D38" w:rsidP="00C37272">
            <w:pPr>
              <w:spacing w:before="40" w:after="40"/>
              <w:jc w:val="left"/>
              <w:rPr>
                <w:rFonts w:cs="Arial"/>
                <w:bCs/>
              </w:rPr>
            </w:pPr>
          </w:p>
        </w:tc>
      </w:tr>
      <w:tr w:rsidR="00AF4DD9" w:rsidRPr="008D0F1E" w14:paraId="1DA15314" w14:textId="77777777" w:rsidTr="55E026C1">
        <w:trPr>
          <w:trHeight w:val="20"/>
        </w:trPr>
        <w:tc>
          <w:tcPr>
            <w:tcW w:w="123" w:type="pct"/>
            <w:vMerge/>
            <w:shd w:val="clear" w:color="auto" w:fill="D9D9D9" w:themeFill="background1" w:themeFillShade="D9"/>
          </w:tcPr>
          <w:p w14:paraId="0249EC28"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68F56ED4" w14:textId="77777777" w:rsidR="00AF4DD9" w:rsidRPr="008D0F1E" w:rsidRDefault="00AF4DD9" w:rsidP="00C309AC">
            <w:pPr>
              <w:spacing w:before="40" w:after="40"/>
              <w:jc w:val="left"/>
              <w:rPr>
                <w:rFonts w:eastAsia="Arial" w:cs="Arial"/>
              </w:rPr>
            </w:pPr>
            <w:r w:rsidRPr="008D0F1E">
              <w:rPr>
                <w:rFonts w:eastAsia="Arial" w:cs="Arial"/>
              </w:rPr>
              <w:t>Jakým způsobem přistupujete do CMS druhé generace?</w:t>
            </w:r>
          </w:p>
          <w:p w14:paraId="2AA9B2FB" w14:textId="77777777" w:rsidR="00AF4DD9" w:rsidRPr="008D0F1E" w:rsidRDefault="00AF4DD9" w:rsidP="00C37272">
            <w:pPr>
              <w:spacing w:before="40" w:after="40"/>
              <w:jc w:val="left"/>
              <w:rPr>
                <w:rFonts w:cs="Arial"/>
              </w:rPr>
            </w:pPr>
          </w:p>
        </w:tc>
        <w:tc>
          <w:tcPr>
            <w:tcW w:w="501" w:type="pct"/>
          </w:tcPr>
          <w:p w14:paraId="4B440A3E" w14:textId="77777777" w:rsidR="00AF4DD9" w:rsidRPr="008D0F1E" w:rsidRDefault="00B96987" w:rsidP="00C309AC">
            <w:pPr>
              <w:spacing w:before="40" w:after="40"/>
              <w:rPr>
                <w:rFonts w:eastAsia="Arial" w:cs="Arial"/>
              </w:rPr>
            </w:pPr>
            <w:sdt>
              <w:sdtPr>
                <w:rPr>
                  <w:rFonts w:cs="Arial"/>
                </w:rPr>
                <w:id w:val="1815058102"/>
                <w:showingPlcHdr/>
                <w:comboBox>
                  <w:listItem w:displayText="KIVS" w:value="KIVS"/>
                  <w:listItem w:displayText="IPSec" w:value="IPSec"/>
                  <w:listItem w:displayText="SSL VPN" w:value="SSL VPN"/>
                  <w:listItem w:displayText="NDC" w:value="NDC"/>
                </w:comboBox>
              </w:sdtPr>
              <w:sdtEndPr/>
              <w:sdtContent>
                <w:r w:rsidR="00AF4DD9" w:rsidRPr="008D0F1E">
                  <w:rPr>
                    <w:rStyle w:val="Zstupntext"/>
                    <w:rFonts w:cs="Arial"/>
                    <w:i/>
                    <w:color w:val="FF0000"/>
                  </w:rPr>
                  <w:t>Zvolte položku.</w:t>
                </w:r>
              </w:sdtContent>
            </w:sdt>
          </w:p>
        </w:tc>
        <w:tc>
          <w:tcPr>
            <w:tcW w:w="502" w:type="pct"/>
          </w:tcPr>
          <w:p w14:paraId="0C49DC2C" w14:textId="77777777" w:rsidR="00AF4DD9" w:rsidRPr="008D0F1E" w:rsidRDefault="00AF4DD9" w:rsidP="00C37272">
            <w:pPr>
              <w:spacing w:before="40" w:after="40"/>
              <w:jc w:val="left"/>
              <w:rPr>
                <w:rFonts w:cs="Arial"/>
                <w:bCs/>
              </w:rPr>
            </w:pPr>
          </w:p>
        </w:tc>
        <w:tc>
          <w:tcPr>
            <w:tcW w:w="2373" w:type="pct"/>
            <w:shd w:val="clear" w:color="auto" w:fill="auto"/>
          </w:tcPr>
          <w:p w14:paraId="2588981C" w14:textId="77777777" w:rsidR="00AF4DD9" w:rsidRPr="008D0F1E" w:rsidRDefault="00AF4DD9" w:rsidP="00C37272">
            <w:pPr>
              <w:spacing w:before="40" w:after="40"/>
              <w:jc w:val="left"/>
              <w:rPr>
                <w:rFonts w:cs="Arial"/>
                <w:bCs/>
              </w:rPr>
            </w:pPr>
          </w:p>
          <w:p w14:paraId="2744993C" w14:textId="77777777" w:rsidR="00561D38" w:rsidRPr="008D0F1E" w:rsidRDefault="00561D38" w:rsidP="00C37272">
            <w:pPr>
              <w:spacing w:before="40" w:after="40"/>
              <w:jc w:val="left"/>
              <w:rPr>
                <w:rFonts w:cs="Arial"/>
                <w:bCs/>
              </w:rPr>
            </w:pPr>
          </w:p>
          <w:p w14:paraId="089029D4" w14:textId="3B9A3DE0" w:rsidR="00561D38" w:rsidRPr="008D0F1E" w:rsidRDefault="00561D38" w:rsidP="00C37272">
            <w:pPr>
              <w:spacing w:before="40" w:after="40"/>
              <w:jc w:val="left"/>
              <w:rPr>
                <w:rFonts w:cs="Arial"/>
                <w:bCs/>
              </w:rPr>
            </w:pPr>
          </w:p>
        </w:tc>
      </w:tr>
      <w:tr w:rsidR="00AF4DD9" w:rsidRPr="008D0F1E" w14:paraId="3F83D66E" w14:textId="77777777" w:rsidTr="55E026C1">
        <w:trPr>
          <w:trHeight w:val="20"/>
        </w:trPr>
        <w:tc>
          <w:tcPr>
            <w:tcW w:w="123" w:type="pct"/>
            <w:vMerge/>
            <w:shd w:val="clear" w:color="auto" w:fill="D9D9D9" w:themeFill="background1" w:themeFillShade="D9"/>
          </w:tcPr>
          <w:p w14:paraId="50FCEE6C"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2537C01" w14:textId="77777777" w:rsidR="00AF4DD9" w:rsidRPr="008D0F1E" w:rsidRDefault="00AF4DD9" w:rsidP="00C309AC">
            <w:pPr>
              <w:spacing w:before="40" w:after="40"/>
              <w:jc w:val="left"/>
              <w:rPr>
                <w:rFonts w:eastAsia="Arial" w:cs="Arial"/>
              </w:rPr>
            </w:pPr>
            <w:r w:rsidRPr="008D0F1E">
              <w:rPr>
                <w:rFonts w:eastAsia="Arial" w:cs="Arial"/>
              </w:rPr>
              <w:t>Využíváte vlastní připojení do veřejného internetu?</w:t>
            </w:r>
          </w:p>
          <w:p w14:paraId="27C8F2E1" w14:textId="77777777" w:rsidR="00AF4DD9" w:rsidRPr="008D0F1E" w:rsidRDefault="00AF4DD9" w:rsidP="00C37272">
            <w:pPr>
              <w:spacing w:before="40" w:after="40"/>
              <w:jc w:val="left"/>
              <w:rPr>
                <w:rFonts w:cs="Arial"/>
              </w:rPr>
            </w:pPr>
          </w:p>
        </w:tc>
        <w:tc>
          <w:tcPr>
            <w:tcW w:w="501" w:type="pct"/>
          </w:tcPr>
          <w:p w14:paraId="631A6446" w14:textId="77777777" w:rsidR="00AF4DD9" w:rsidRPr="008D0F1E" w:rsidRDefault="00B96987" w:rsidP="00C309AC">
            <w:pPr>
              <w:spacing w:before="40" w:after="40"/>
              <w:rPr>
                <w:rFonts w:eastAsia="Arial" w:cs="Arial"/>
              </w:rPr>
            </w:pPr>
            <w:sdt>
              <w:sdtPr>
                <w:rPr>
                  <w:rFonts w:cs="Arial"/>
                </w:rPr>
                <w:id w:val="-520007237"/>
                <w:showingPlcHdr/>
                <w:comboBox>
                  <w:listItem w:displayText="Ano" w:value="Ano"/>
                  <w:listItem w:displayText="Nerelevantní" w:value="Nerelevantní"/>
                  <w:listItem w:displayText="Ne" w:value="Ne"/>
                </w:comboBox>
              </w:sdtPr>
              <w:sdtEndPr/>
              <w:sdtContent>
                <w:r w:rsidR="00AF4DD9" w:rsidRPr="008D0F1E">
                  <w:rPr>
                    <w:rStyle w:val="Zstupntext"/>
                    <w:rFonts w:cs="Arial"/>
                    <w:i/>
                    <w:color w:val="FF0000"/>
                  </w:rPr>
                  <w:t>Zvolte položku.</w:t>
                </w:r>
              </w:sdtContent>
            </w:sdt>
          </w:p>
        </w:tc>
        <w:tc>
          <w:tcPr>
            <w:tcW w:w="502" w:type="pct"/>
          </w:tcPr>
          <w:p w14:paraId="0685B6A9" w14:textId="77777777" w:rsidR="00AF4DD9" w:rsidRPr="008D0F1E" w:rsidRDefault="00AF4DD9" w:rsidP="00C37272">
            <w:pPr>
              <w:spacing w:before="40" w:after="40"/>
              <w:jc w:val="left"/>
              <w:rPr>
                <w:rFonts w:cs="Arial"/>
                <w:bCs/>
              </w:rPr>
            </w:pPr>
          </w:p>
        </w:tc>
        <w:tc>
          <w:tcPr>
            <w:tcW w:w="2373" w:type="pct"/>
            <w:shd w:val="clear" w:color="auto" w:fill="auto"/>
          </w:tcPr>
          <w:p w14:paraId="6C2FF8C1" w14:textId="77777777" w:rsidR="00AF4DD9" w:rsidRPr="008D0F1E" w:rsidRDefault="00AF4DD9" w:rsidP="00C37272">
            <w:pPr>
              <w:spacing w:before="40" w:after="40"/>
              <w:jc w:val="left"/>
              <w:rPr>
                <w:rFonts w:cs="Arial"/>
                <w:bCs/>
              </w:rPr>
            </w:pPr>
          </w:p>
          <w:p w14:paraId="21C10BD6" w14:textId="77777777" w:rsidR="00561D38" w:rsidRPr="008D0F1E" w:rsidRDefault="00561D38" w:rsidP="00C37272">
            <w:pPr>
              <w:spacing w:before="40" w:after="40"/>
              <w:jc w:val="left"/>
              <w:rPr>
                <w:rFonts w:cs="Arial"/>
                <w:bCs/>
              </w:rPr>
            </w:pPr>
          </w:p>
          <w:p w14:paraId="52BD3414" w14:textId="6E111E37" w:rsidR="00561D38" w:rsidRPr="008D0F1E" w:rsidRDefault="00561D38" w:rsidP="00C37272">
            <w:pPr>
              <w:spacing w:before="40" w:after="40"/>
              <w:jc w:val="left"/>
              <w:rPr>
                <w:rFonts w:cs="Arial"/>
                <w:bCs/>
              </w:rPr>
            </w:pPr>
          </w:p>
        </w:tc>
      </w:tr>
      <w:tr w:rsidR="00AF4DD9" w:rsidRPr="008D0F1E" w14:paraId="2DFDC51E" w14:textId="77777777" w:rsidTr="00C309AC">
        <w:trPr>
          <w:trHeight w:val="20"/>
        </w:trPr>
        <w:tc>
          <w:tcPr>
            <w:tcW w:w="5000" w:type="pct"/>
            <w:gridSpan w:val="5"/>
            <w:shd w:val="clear" w:color="auto" w:fill="D9D9D9" w:themeFill="background1" w:themeFillShade="D9"/>
            <w:hideMark/>
          </w:tcPr>
          <w:p w14:paraId="3FC61AC5" w14:textId="77777777" w:rsidR="00AF4DD9" w:rsidRPr="008D0F1E" w:rsidRDefault="00AF4DD9" w:rsidP="00C309AC">
            <w:pPr>
              <w:spacing w:before="40" w:after="40"/>
              <w:jc w:val="left"/>
              <w:rPr>
                <w:rFonts w:eastAsia="Arial" w:cs="Arial"/>
              </w:rPr>
            </w:pPr>
            <w:r w:rsidRPr="008D0F1E">
              <w:rPr>
                <w:rFonts w:eastAsia="Arial" w:cs="Arial"/>
                <w:b/>
                <w:bCs/>
              </w:rPr>
              <w:t>Univerzální kontaktní místo</w:t>
            </w:r>
          </w:p>
        </w:tc>
      </w:tr>
      <w:tr w:rsidR="00AF4DD9" w:rsidRPr="008D0F1E" w14:paraId="27109C2B" w14:textId="77777777" w:rsidTr="00C309AC">
        <w:trPr>
          <w:trHeight w:val="20"/>
        </w:trPr>
        <w:tc>
          <w:tcPr>
            <w:tcW w:w="123" w:type="pct"/>
            <w:vMerge w:val="restart"/>
            <w:shd w:val="clear" w:color="auto" w:fill="D9D9D9" w:themeFill="background1" w:themeFillShade="D9"/>
          </w:tcPr>
          <w:p w14:paraId="7B7FE9A9"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533E975" w14:textId="77777777" w:rsidR="00AF4DD9" w:rsidRPr="008D0F1E" w:rsidRDefault="00AF4DD9" w:rsidP="00C309AC">
            <w:pPr>
              <w:spacing w:before="40" w:after="40"/>
              <w:jc w:val="left"/>
              <w:rPr>
                <w:rFonts w:eastAsia="Arial" w:cs="Arial"/>
              </w:rPr>
            </w:pPr>
            <w:r w:rsidRPr="008D0F1E">
              <w:rPr>
                <w:rFonts w:eastAsia="Arial" w:cs="Arial"/>
              </w:rPr>
              <w:t xml:space="preserve">Publikujete na CzechPOINT všechny své samoobslužné služby tak, aby mohly být přístupné i asistovaně? </w:t>
            </w:r>
          </w:p>
        </w:tc>
        <w:tc>
          <w:tcPr>
            <w:tcW w:w="501" w:type="pct"/>
          </w:tcPr>
          <w:p w14:paraId="63903173" w14:textId="77777777" w:rsidR="00AF4DD9" w:rsidRPr="008D0F1E" w:rsidRDefault="00B96987" w:rsidP="00C309AC">
            <w:pPr>
              <w:spacing w:before="40" w:after="40"/>
              <w:rPr>
                <w:rFonts w:eastAsia="Arial" w:cs="Arial"/>
              </w:rPr>
            </w:pPr>
            <w:sdt>
              <w:sdtPr>
                <w:rPr>
                  <w:rFonts w:cs="Arial"/>
                </w:rPr>
                <w:id w:val="884445593"/>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2DC60409" w14:textId="77777777" w:rsidR="00AF4DD9" w:rsidRPr="008D0F1E" w:rsidRDefault="00AF4DD9" w:rsidP="00C37272">
            <w:pPr>
              <w:spacing w:before="40" w:after="40"/>
              <w:jc w:val="left"/>
              <w:rPr>
                <w:rFonts w:cs="Arial"/>
                <w:bCs/>
              </w:rPr>
            </w:pPr>
          </w:p>
        </w:tc>
        <w:tc>
          <w:tcPr>
            <w:tcW w:w="2373" w:type="pct"/>
            <w:shd w:val="clear" w:color="auto" w:fill="auto"/>
          </w:tcPr>
          <w:p w14:paraId="20959F65" w14:textId="77777777" w:rsidR="00AF4DD9" w:rsidRPr="008D0F1E" w:rsidRDefault="00AF4DD9" w:rsidP="00C37272">
            <w:pPr>
              <w:spacing w:before="40" w:after="40"/>
              <w:jc w:val="left"/>
              <w:rPr>
                <w:rFonts w:cs="Arial"/>
                <w:bCs/>
              </w:rPr>
            </w:pPr>
          </w:p>
        </w:tc>
      </w:tr>
      <w:tr w:rsidR="00AF4DD9" w:rsidRPr="008D0F1E" w14:paraId="6089C799" w14:textId="77777777" w:rsidTr="55E026C1">
        <w:trPr>
          <w:trHeight w:val="20"/>
        </w:trPr>
        <w:tc>
          <w:tcPr>
            <w:tcW w:w="123" w:type="pct"/>
            <w:vMerge/>
            <w:shd w:val="clear" w:color="auto" w:fill="D9D9D9" w:themeFill="background1" w:themeFillShade="D9"/>
          </w:tcPr>
          <w:p w14:paraId="4343D31F"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C071A44" w14:textId="77777777" w:rsidR="00AF4DD9" w:rsidRPr="008D0F1E" w:rsidRDefault="00AF4DD9" w:rsidP="00C309AC">
            <w:pPr>
              <w:spacing w:before="40" w:after="40"/>
              <w:jc w:val="left"/>
              <w:rPr>
                <w:rFonts w:eastAsia="Arial" w:cs="Arial"/>
              </w:rPr>
            </w:pPr>
            <w:r w:rsidRPr="008D0F1E">
              <w:rPr>
                <w:rFonts w:eastAsia="Arial" w:cs="Arial"/>
              </w:rPr>
              <w:t>Jste na centrálu CzechPOINT připojeni skrze systém CMS?</w:t>
            </w:r>
          </w:p>
          <w:p w14:paraId="5787598D" w14:textId="77777777" w:rsidR="00AF4DD9" w:rsidRPr="008D0F1E" w:rsidRDefault="00AF4DD9" w:rsidP="00C37272">
            <w:pPr>
              <w:spacing w:before="40" w:after="40"/>
              <w:jc w:val="left"/>
              <w:rPr>
                <w:rFonts w:cs="Arial"/>
              </w:rPr>
            </w:pPr>
          </w:p>
        </w:tc>
        <w:tc>
          <w:tcPr>
            <w:tcW w:w="501" w:type="pct"/>
          </w:tcPr>
          <w:p w14:paraId="7E834E8F" w14:textId="77777777" w:rsidR="00AF4DD9" w:rsidRPr="008D0F1E" w:rsidRDefault="00B96987" w:rsidP="00C309AC">
            <w:pPr>
              <w:spacing w:before="40" w:after="40"/>
              <w:rPr>
                <w:rFonts w:eastAsia="Arial" w:cs="Arial"/>
              </w:rPr>
            </w:pPr>
            <w:sdt>
              <w:sdtPr>
                <w:rPr>
                  <w:rFonts w:cs="Arial"/>
                </w:rPr>
                <w:id w:val="-1048682203"/>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0E69CA13" w14:textId="77777777" w:rsidR="00AF4DD9" w:rsidRPr="008D0F1E" w:rsidRDefault="00AF4DD9" w:rsidP="00C37272">
            <w:pPr>
              <w:spacing w:before="40" w:after="40"/>
              <w:jc w:val="left"/>
              <w:rPr>
                <w:rFonts w:cs="Arial"/>
                <w:bCs/>
              </w:rPr>
            </w:pPr>
          </w:p>
        </w:tc>
        <w:tc>
          <w:tcPr>
            <w:tcW w:w="2373" w:type="pct"/>
            <w:shd w:val="clear" w:color="auto" w:fill="auto"/>
          </w:tcPr>
          <w:p w14:paraId="05289F6F" w14:textId="77777777" w:rsidR="00AF4DD9" w:rsidRPr="008D0F1E" w:rsidRDefault="00AF4DD9" w:rsidP="00C37272">
            <w:pPr>
              <w:spacing w:before="40" w:after="40"/>
              <w:jc w:val="left"/>
              <w:rPr>
                <w:rFonts w:cs="Arial"/>
                <w:bCs/>
              </w:rPr>
            </w:pPr>
          </w:p>
          <w:p w14:paraId="0E0F55A2" w14:textId="77777777" w:rsidR="00561D38" w:rsidRPr="008D0F1E" w:rsidRDefault="00561D38" w:rsidP="00C37272">
            <w:pPr>
              <w:spacing w:before="40" w:after="40"/>
              <w:jc w:val="left"/>
              <w:rPr>
                <w:rFonts w:cs="Arial"/>
                <w:bCs/>
              </w:rPr>
            </w:pPr>
          </w:p>
          <w:p w14:paraId="0B79F3C7" w14:textId="413AF680" w:rsidR="00561D38" w:rsidRPr="008D0F1E" w:rsidRDefault="00561D38" w:rsidP="00C37272">
            <w:pPr>
              <w:spacing w:before="40" w:after="40"/>
              <w:jc w:val="left"/>
              <w:rPr>
                <w:rFonts w:cs="Arial"/>
                <w:bCs/>
              </w:rPr>
            </w:pPr>
          </w:p>
        </w:tc>
      </w:tr>
      <w:tr w:rsidR="00AF4DD9" w:rsidRPr="008D0F1E" w14:paraId="45343A18" w14:textId="77777777" w:rsidTr="00C309AC">
        <w:trPr>
          <w:trHeight w:val="20"/>
        </w:trPr>
        <w:tc>
          <w:tcPr>
            <w:tcW w:w="5000" w:type="pct"/>
            <w:gridSpan w:val="5"/>
            <w:shd w:val="clear" w:color="auto" w:fill="D9D9D9" w:themeFill="background1" w:themeFillShade="D9"/>
          </w:tcPr>
          <w:p w14:paraId="20BB1C2A" w14:textId="77777777" w:rsidR="00AF4DD9" w:rsidRPr="008D0F1E" w:rsidRDefault="00AF4DD9" w:rsidP="00C309AC">
            <w:pPr>
              <w:spacing w:before="40" w:after="40"/>
              <w:jc w:val="left"/>
              <w:rPr>
                <w:rFonts w:eastAsia="Arial" w:cs="Arial"/>
                <w:b/>
                <w:bCs/>
              </w:rPr>
            </w:pPr>
            <w:r w:rsidRPr="008D0F1E">
              <w:rPr>
                <w:rFonts w:eastAsia="Arial" w:cs="Arial"/>
                <w:b/>
                <w:bCs/>
              </w:rPr>
              <w:lastRenderedPageBreak/>
              <w:t>Rozšířený backoffice úředníka</w:t>
            </w:r>
          </w:p>
        </w:tc>
      </w:tr>
      <w:tr w:rsidR="00AF4DD9" w:rsidRPr="008D0F1E" w14:paraId="6A8674AC" w14:textId="77777777" w:rsidTr="00C309AC">
        <w:trPr>
          <w:trHeight w:val="20"/>
        </w:trPr>
        <w:tc>
          <w:tcPr>
            <w:tcW w:w="123" w:type="pct"/>
            <w:vMerge w:val="restart"/>
            <w:shd w:val="clear" w:color="auto" w:fill="D9D9D9" w:themeFill="background1" w:themeFillShade="D9"/>
          </w:tcPr>
          <w:p w14:paraId="7FA58574"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4ADF004" w14:textId="77777777" w:rsidR="00AF4DD9" w:rsidRPr="008D0F1E" w:rsidRDefault="00AF4DD9" w:rsidP="00C309AC">
            <w:pPr>
              <w:spacing w:before="40" w:after="40"/>
              <w:jc w:val="left"/>
              <w:rPr>
                <w:rFonts w:eastAsia="Arial" w:cs="Arial"/>
              </w:rPr>
            </w:pPr>
            <w:r w:rsidRPr="008D0F1E">
              <w:rPr>
                <w:rFonts w:eastAsia="Arial" w:cs="Arial"/>
              </w:rPr>
              <w:t>Máte služby CzechPOINT@office integrovány do svých systémů?</w:t>
            </w:r>
          </w:p>
          <w:p w14:paraId="0BFDB213" w14:textId="576C66BB" w:rsidR="000A31E2" w:rsidRPr="008D0F1E" w:rsidRDefault="000A31E2" w:rsidP="00C37272">
            <w:pPr>
              <w:spacing w:before="40" w:after="40"/>
              <w:jc w:val="left"/>
              <w:rPr>
                <w:rFonts w:cs="Arial"/>
              </w:rPr>
            </w:pPr>
          </w:p>
        </w:tc>
        <w:tc>
          <w:tcPr>
            <w:tcW w:w="501" w:type="pct"/>
            <w:shd w:val="clear" w:color="auto" w:fill="auto"/>
          </w:tcPr>
          <w:p w14:paraId="1EA52AFE" w14:textId="77777777" w:rsidR="00AF4DD9" w:rsidRPr="008D0F1E" w:rsidRDefault="00B96987" w:rsidP="00C309AC">
            <w:pPr>
              <w:spacing w:before="40" w:after="40"/>
              <w:rPr>
                <w:rFonts w:eastAsia="Arial" w:cs="Arial"/>
              </w:rPr>
            </w:pPr>
            <w:sdt>
              <w:sdtPr>
                <w:rPr>
                  <w:rFonts w:cs="Arial"/>
                </w:rPr>
                <w:id w:val="1551341803"/>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416F0C91" w14:textId="77777777" w:rsidR="00AF4DD9" w:rsidRPr="008D0F1E" w:rsidRDefault="00AF4DD9" w:rsidP="00C37272">
            <w:pPr>
              <w:spacing w:before="40" w:after="40"/>
              <w:jc w:val="left"/>
              <w:rPr>
                <w:rFonts w:cs="Arial"/>
                <w:bCs/>
              </w:rPr>
            </w:pPr>
          </w:p>
        </w:tc>
        <w:tc>
          <w:tcPr>
            <w:tcW w:w="2373" w:type="pct"/>
            <w:shd w:val="clear" w:color="auto" w:fill="auto"/>
          </w:tcPr>
          <w:p w14:paraId="7DBCB200" w14:textId="77777777" w:rsidR="00AF4DD9" w:rsidRPr="008D0F1E" w:rsidRDefault="00AF4DD9" w:rsidP="00C37272">
            <w:pPr>
              <w:spacing w:before="40" w:after="40"/>
              <w:jc w:val="left"/>
              <w:rPr>
                <w:rFonts w:cs="Arial"/>
                <w:bCs/>
              </w:rPr>
            </w:pPr>
          </w:p>
          <w:p w14:paraId="35ABCCCD" w14:textId="77777777" w:rsidR="00E10A0E" w:rsidRPr="008D0F1E" w:rsidRDefault="00E10A0E" w:rsidP="00C37272">
            <w:pPr>
              <w:spacing w:before="40" w:after="40"/>
              <w:jc w:val="left"/>
              <w:rPr>
                <w:rFonts w:cs="Arial"/>
                <w:bCs/>
              </w:rPr>
            </w:pPr>
          </w:p>
          <w:p w14:paraId="5C41FCA7" w14:textId="115332D6" w:rsidR="00E10A0E" w:rsidRPr="008D0F1E" w:rsidRDefault="00E10A0E" w:rsidP="00C37272">
            <w:pPr>
              <w:spacing w:before="40" w:after="40"/>
              <w:jc w:val="left"/>
              <w:rPr>
                <w:rFonts w:cs="Arial"/>
                <w:bCs/>
              </w:rPr>
            </w:pPr>
          </w:p>
        </w:tc>
      </w:tr>
      <w:tr w:rsidR="00AF4DD9" w:rsidRPr="008D0F1E" w14:paraId="2A7D11C8" w14:textId="77777777" w:rsidTr="55E026C1">
        <w:trPr>
          <w:trHeight w:val="20"/>
        </w:trPr>
        <w:tc>
          <w:tcPr>
            <w:tcW w:w="123" w:type="pct"/>
            <w:vMerge/>
            <w:shd w:val="clear" w:color="auto" w:fill="D9D9D9" w:themeFill="background1" w:themeFillShade="D9"/>
          </w:tcPr>
          <w:p w14:paraId="4336DACD"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66CE12A5" w14:textId="77777777" w:rsidR="00AF4DD9" w:rsidRPr="008D0F1E" w:rsidRDefault="00AF4DD9" w:rsidP="00C309AC">
            <w:pPr>
              <w:spacing w:before="40" w:after="40"/>
              <w:jc w:val="left"/>
              <w:rPr>
                <w:rFonts w:eastAsia="Arial" w:cs="Arial"/>
              </w:rPr>
            </w:pPr>
            <w:r w:rsidRPr="008D0F1E">
              <w:rPr>
                <w:rFonts w:eastAsia="Arial" w:cs="Arial"/>
              </w:rPr>
              <w:t>Budou všechny interní aplikace dostupné z intranetu úřadu/resortu?</w:t>
            </w:r>
          </w:p>
          <w:p w14:paraId="2A74CF07" w14:textId="0FDB3006" w:rsidR="000A31E2" w:rsidRPr="008D0F1E" w:rsidRDefault="000A31E2" w:rsidP="00C37272">
            <w:pPr>
              <w:spacing w:before="40" w:after="40"/>
              <w:jc w:val="left"/>
              <w:rPr>
                <w:rFonts w:cs="Arial"/>
              </w:rPr>
            </w:pPr>
          </w:p>
        </w:tc>
        <w:tc>
          <w:tcPr>
            <w:tcW w:w="501" w:type="pct"/>
            <w:shd w:val="clear" w:color="auto" w:fill="auto"/>
          </w:tcPr>
          <w:p w14:paraId="5E37103D" w14:textId="77777777" w:rsidR="00AF4DD9" w:rsidRPr="008D0F1E" w:rsidRDefault="00B96987" w:rsidP="00C309AC">
            <w:pPr>
              <w:spacing w:before="40" w:after="40"/>
              <w:rPr>
                <w:rFonts w:eastAsia="Arial" w:cs="Arial"/>
              </w:rPr>
            </w:pPr>
            <w:sdt>
              <w:sdtPr>
                <w:rPr>
                  <w:rFonts w:cs="Arial"/>
                </w:rPr>
                <w:id w:val="1544014623"/>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0176E60E" w14:textId="77777777" w:rsidR="00AF4DD9" w:rsidRPr="008D0F1E" w:rsidRDefault="00AF4DD9" w:rsidP="00C37272">
            <w:pPr>
              <w:spacing w:before="40" w:after="40"/>
              <w:jc w:val="left"/>
              <w:rPr>
                <w:rFonts w:cs="Arial"/>
                <w:bCs/>
              </w:rPr>
            </w:pPr>
          </w:p>
        </w:tc>
        <w:tc>
          <w:tcPr>
            <w:tcW w:w="2373" w:type="pct"/>
            <w:shd w:val="clear" w:color="auto" w:fill="auto"/>
          </w:tcPr>
          <w:p w14:paraId="5C238461" w14:textId="77777777" w:rsidR="00AF4DD9" w:rsidRPr="008D0F1E" w:rsidRDefault="00AF4DD9" w:rsidP="00C37272">
            <w:pPr>
              <w:spacing w:before="40" w:after="40"/>
              <w:jc w:val="left"/>
              <w:rPr>
                <w:rFonts w:cs="Arial"/>
                <w:bCs/>
              </w:rPr>
            </w:pPr>
          </w:p>
          <w:p w14:paraId="74048699" w14:textId="77777777" w:rsidR="00E10A0E" w:rsidRPr="008D0F1E" w:rsidRDefault="00E10A0E" w:rsidP="00C37272">
            <w:pPr>
              <w:spacing w:before="40" w:after="40"/>
              <w:jc w:val="left"/>
              <w:rPr>
                <w:rFonts w:cs="Arial"/>
                <w:bCs/>
              </w:rPr>
            </w:pPr>
          </w:p>
          <w:p w14:paraId="49645E28" w14:textId="1BFA7FC6" w:rsidR="00E10A0E" w:rsidRPr="008D0F1E" w:rsidRDefault="00E10A0E" w:rsidP="00C37272">
            <w:pPr>
              <w:spacing w:before="40" w:after="40"/>
              <w:jc w:val="left"/>
              <w:rPr>
                <w:rFonts w:cs="Arial"/>
                <w:bCs/>
              </w:rPr>
            </w:pPr>
          </w:p>
        </w:tc>
      </w:tr>
      <w:tr w:rsidR="00AF4DD9" w:rsidRPr="008D0F1E" w14:paraId="072C7437" w14:textId="77777777" w:rsidTr="55E026C1">
        <w:trPr>
          <w:trHeight w:val="20"/>
        </w:trPr>
        <w:tc>
          <w:tcPr>
            <w:tcW w:w="123" w:type="pct"/>
            <w:vMerge/>
            <w:shd w:val="clear" w:color="auto" w:fill="D9D9D9" w:themeFill="background1" w:themeFillShade="D9"/>
          </w:tcPr>
          <w:p w14:paraId="1B1FDE28"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6DA1AC63" w14:textId="77777777" w:rsidR="00AF4DD9" w:rsidRPr="008D0F1E" w:rsidRDefault="00AF4DD9" w:rsidP="00C309AC">
            <w:pPr>
              <w:spacing w:before="40" w:after="40"/>
              <w:jc w:val="left"/>
              <w:rPr>
                <w:rFonts w:eastAsia="Arial" w:cs="Arial"/>
              </w:rPr>
            </w:pPr>
            <w:r w:rsidRPr="008D0F1E">
              <w:rPr>
                <w:rFonts w:eastAsia="Arial" w:cs="Arial"/>
              </w:rPr>
              <w:t xml:space="preserve">Bude využito principu </w:t>
            </w:r>
            <w:r w:rsidRPr="008D0F1E">
              <w:rPr>
                <w:rFonts w:cs="Arial"/>
              </w:rPr>
              <w:br/>
            </w:r>
            <w:r w:rsidRPr="008D0F1E">
              <w:rPr>
                <w:rFonts w:eastAsia="Arial" w:cs="Arial"/>
              </w:rPr>
              <w:t>Single Sign-On?</w:t>
            </w:r>
          </w:p>
          <w:p w14:paraId="309A565C" w14:textId="17352A3A" w:rsidR="000A31E2" w:rsidRPr="008D0F1E" w:rsidRDefault="000A31E2" w:rsidP="00C37272">
            <w:pPr>
              <w:spacing w:before="40" w:after="40"/>
              <w:jc w:val="left"/>
              <w:rPr>
                <w:rFonts w:cs="Arial"/>
              </w:rPr>
            </w:pPr>
          </w:p>
        </w:tc>
        <w:tc>
          <w:tcPr>
            <w:tcW w:w="501" w:type="pct"/>
            <w:shd w:val="clear" w:color="auto" w:fill="auto"/>
          </w:tcPr>
          <w:p w14:paraId="2BEFD93F" w14:textId="77777777" w:rsidR="00AF4DD9" w:rsidRPr="008D0F1E" w:rsidRDefault="00B96987" w:rsidP="00C309AC">
            <w:pPr>
              <w:spacing w:before="40" w:after="40"/>
              <w:rPr>
                <w:rFonts w:eastAsia="Arial" w:cs="Arial"/>
              </w:rPr>
            </w:pPr>
            <w:sdt>
              <w:sdtPr>
                <w:rPr>
                  <w:rFonts w:cs="Arial"/>
                </w:rPr>
                <w:id w:val="689562948"/>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2B6E06DA" w14:textId="77777777" w:rsidR="00AF4DD9" w:rsidRPr="008D0F1E" w:rsidRDefault="00AF4DD9" w:rsidP="00C37272">
            <w:pPr>
              <w:spacing w:before="40" w:after="40"/>
              <w:jc w:val="left"/>
              <w:rPr>
                <w:rFonts w:cs="Arial"/>
                <w:bCs/>
              </w:rPr>
            </w:pPr>
          </w:p>
        </w:tc>
        <w:tc>
          <w:tcPr>
            <w:tcW w:w="2373" w:type="pct"/>
            <w:shd w:val="clear" w:color="auto" w:fill="auto"/>
          </w:tcPr>
          <w:p w14:paraId="21ACA8DF" w14:textId="77777777" w:rsidR="00AF4DD9" w:rsidRPr="008D0F1E" w:rsidRDefault="00AF4DD9" w:rsidP="00C37272">
            <w:pPr>
              <w:spacing w:before="40" w:after="40"/>
              <w:jc w:val="left"/>
              <w:rPr>
                <w:rFonts w:cs="Arial"/>
                <w:bCs/>
              </w:rPr>
            </w:pPr>
          </w:p>
          <w:p w14:paraId="7A28E8C0" w14:textId="77777777" w:rsidR="00E10A0E" w:rsidRPr="008D0F1E" w:rsidRDefault="00E10A0E" w:rsidP="00C37272">
            <w:pPr>
              <w:spacing w:before="40" w:after="40"/>
              <w:jc w:val="left"/>
              <w:rPr>
                <w:rFonts w:cs="Arial"/>
                <w:bCs/>
              </w:rPr>
            </w:pPr>
          </w:p>
          <w:p w14:paraId="37099F2E" w14:textId="5B76DDD4" w:rsidR="00E10A0E" w:rsidRPr="008D0F1E" w:rsidRDefault="00E10A0E" w:rsidP="00C37272">
            <w:pPr>
              <w:spacing w:before="40" w:after="40"/>
              <w:jc w:val="left"/>
              <w:rPr>
                <w:rFonts w:cs="Arial"/>
                <w:bCs/>
              </w:rPr>
            </w:pPr>
          </w:p>
        </w:tc>
      </w:tr>
      <w:tr w:rsidR="00AF4DD9" w:rsidRPr="008D0F1E" w14:paraId="0FA8BD0C" w14:textId="77777777" w:rsidTr="00C309AC">
        <w:trPr>
          <w:trHeight w:val="20"/>
        </w:trPr>
        <w:tc>
          <w:tcPr>
            <w:tcW w:w="5000" w:type="pct"/>
            <w:gridSpan w:val="5"/>
            <w:shd w:val="clear" w:color="auto" w:fill="D9D9D9" w:themeFill="background1" w:themeFillShade="D9"/>
          </w:tcPr>
          <w:p w14:paraId="4F7326EA" w14:textId="77777777" w:rsidR="00AF4DD9" w:rsidRPr="008D0F1E" w:rsidRDefault="00AF4DD9" w:rsidP="00C309AC">
            <w:pPr>
              <w:spacing w:before="40" w:after="40"/>
              <w:rPr>
                <w:rFonts w:eastAsia="Arial" w:cs="Arial"/>
                <w:b/>
                <w:bCs/>
              </w:rPr>
            </w:pPr>
            <w:r w:rsidRPr="008D0F1E">
              <w:rPr>
                <w:rFonts w:eastAsia="Arial" w:cs="Arial"/>
                <w:b/>
                <w:bCs/>
              </w:rPr>
              <w:t>ÚEP včetně eFakturace</w:t>
            </w:r>
          </w:p>
        </w:tc>
      </w:tr>
      <w:tr w:rsidR="00AF4DD9" w:rsidRPr="008D0F1E" w14:paraId="2AC46E17" w14:textId="77777777" w:rsidTr="00C309AC">
        <w:trPr>
          <w:trHeight w:val="20"/>
        </w:trPr>
        <w:tc>
          <w:tcPr>
            <w:tcW w:w="123" w:type="pct"/>
            <w:vMerge w:val="restart"/>
            <w:shd w:val="clear" w:color="auto" w:fill="D9D9D9" w:themeFill="background1" w:themeFillShade="D9"/>
          </w:tcPr>
          <w:p w14:paraId="57692743"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8140E20" w14:textId="77777777" w:rsidR="00AF4DD9" w:rsidRPr="008D0F1E" w:rsidRDefault="00AF4DD9" w:rsidP="00C309AC">
            <w:pPr>
              <w:spacing w:before="40" w:after="40"/>
              <w:jc w:val="left"/>
              <w:rPr>
                <w:rFonts w:eastAsia="Arial" w:cs="Arial"/>
              </w:rPr>
            </w:pPr>
            <w:r w:rsidRPr="008D0F1E">
              <w:rPr>
                <w:rFonts w:eastAsia="Arial" w:cs="Arial"/>
              </w:rPr>
              <w:t>Máte zajištěno předvyplňování formulářů ÚEP všemi státu známými údaji subjektu?</w:t>
            </w:r>
          </w:p>
        </w:tc>
        <w:tc>
          <w:tcPr>
            <w:tcW w:w="501" w:type="pct"/>
            <w:shd w:val="clear" w:color="auto" w:fill="auto"/>
          </w:tcPr>
          <w:p w14:paraId="346EEB32" w14:textId="77777777" w:rsidR="00AF4DD9" w:rsidRPr="008D0F1E" w:rsidRDefault="00B96987" w:rsidP="00C309AC">
            <w:pPr>
              <w:spacing w:before="40" w:after="40"/>
              <w:rPr>
                <w:rFonts w:eastAsia="Arial" w:cs="Arial"/>
              </w:rPr>
            </w:pPr>
            <w:sdt>
              <w:sdtPr>
                <w:rPr>
                  <w:rFonts w:cs="Arial"/>
                </w:rPr>
                <w:id w:val="1136764955"/>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1E41A386" w14:textId="77777777" w:rsidR="00AF4DD9" w:rsidRPr="008D0F1E" w:rsidRDefault="00AF4DD9" w:rsidP="00C37272">
            <w:pPr>
              <w:spacing w:before="40" w:after="40"/>
              <w:jc w:val="left"/>
              <w:rPr>
                <w:rFonts w:cs="Arial"/>
                <w:bCs/>
              </w:rPr>
            </w:pPr>
          </w:p>
        </w:tc>
        <w:tc>
          <w:tcPr>
            <w:tcW w:w="2373" w:type="pct"/>
            <w:shd w:val="clear" w:color="auto" w:fill="auto"/>
          </w:tcPr>
          <w:p w14:paraId="4E745C41" w14:textId="77777777" w:rsidR="00AF4DD9" w:rsidRPr="008D0F1E" w:rsidRDefault="00AF4DD9" w:rsidP="00C37272">
            <w:pPr>
              <w:spacing w:before="40" w:after="40"/>
              <w:jc w:val="left"/>
              <w:rPr>
                <w:rFonts w:cs="Arial"/>
              </w:rPr>
            </w:pPr>
          </w:p>
          <w:p w14:paraId="5BE99E99" w14:textId="77777777" w:rsidR="00561D38" w:rsidRPr="008D0F1E" w:rsidRDefault="00561D38" w:rsidP="00C37272">
            <w:pPr>
              <w:spacing w:before="40" w:after="40"/>
              <w:jc w:val="left"/>
              <w:rPr>
                <w:rFonts w:cs="Arial"/>
              </w:rPr>
            </w:pPr>
          </w:p>
          <w:p w14:paraId="572B14A9" w14:textId="508A1237" w:rsidR="00561D38" w:rsidRPr="008D0F1E" w:rsidRDefault="00561D38" w:rsidP="00C37272">
            <w:pPr>
              <w:spacing w:before="40" w:after="40"/>
              <w:jc w:val="left"/>
              <w:rPr>
                <w:rFonts w:cs="Arial"/>
              </w:rPr>
            </w:pPr>
          </w:p>
        </w:tc>
      </w:tr>
      <w:tr w:rsidR="00AF4DD9" w:rsidRPr="008D0F1E" w14:paraId="22DD98FE" w14:textId="77777777" w:rsidTr="55E026C1">
        <w:trPr>
          <w:trHeight w:val="20"/>
        </w:trPr>
        <w:tc>
          <w:tcPr>
            <w:tcW w:w="123" w:type="pct"/>
            <w:vMerge/>
            <w:shd w:val="clear" w:color="auto" w:fill="D9D9D9" w:themeFill="background1" w:themeFillShade="D9"/>
          </w:tcPr>
          <w:p w14:paraId="4CC021E6"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01E16194" w14:textId="77777777" w:rsidR="00AF4DD9" w:rsidRPr="008D0F1E" w:rsidRDefault="00AF4DD9" w:rsidP="00C309AC">
            <w:pPr>
              <w:spacing w:before="40" w:after="40"/>
              <w:jc w:val="left"/>
              <w:rPr>
                <w:rFonts w:eastAsia="Arial" w:cs="Arial"/>
              </w:rPr>
            </w:pPr>
            <w:r w:rsidRPr="008D0F1E">
              <w:rPr>
                <w:rFonts w:eastAsia="Arial" w:cs="Arial"/>
              </w:rPr>
              <w:t>Máte zajištěn příjem a zpracování elektronických faktur?</w:t>
            </w:r>
          </w:p>
          <w:p w14:paraId="3E692942" w14:textId="77777777" w:rsidR="00AF4DD9" w:rsidRPr="008D0F1E" w:rsidRDefault="00AF4DD9" w:rsidP="00C37272">
            <w:pPr>
              <w:spacing w:before="40" w:after="40"/>
              <w:jc w:val="left"/>
              <w:rPr>
                <w:rFonts w:cs="Arial"/>
              </w:rPr>
            </w:pPr>
          </w:p>
        </w:tc>
        <w:tc>
          <w:tcPr>
            <w:tcW w:w="501" w:type="pct"/>
            <w:shd w:val="clear" w:color="auto" w:fill="auto"/>
          </w:tcPr>
          <w:p w14:paraId="63608F2F" w14:textId="77777777" w:rsidR="00AF4DD9" w:rsidRPr="008D0F1E" w:rsidRDefault="00B96987" w:rsidP="00C309AC">
            <w:pPr>
              <w:spacing w:before="40" w:after="40"/>
              <w:rPr>
                <w:rFonts w:eastAsia="Arial" w:cs="Arial"/>
              </w:rPr>
            </w:pPr>
            <w:sdt>
              <w:sdtPr>
                <w:rPr>
                  <w:rFonts w:cs="Arial"/>
                </w:rPr>
                <w:id w:val="-2126613190"/>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0A61F67D" w14:textId="77777777" w:rsidR="00AF4DD9" w:rsidRPr="008D0F1E" w:rsidRDefault="00AF4DD9" w:rsidP="00C37272">
            <w:pPr>
              <w:spacing w:before="40" w:after="40"/>
              <w:jc w:val="left"/>
              <w:rPr>
                <w:rFonts w:cs="Arial"/>
                <w:bCs/>
              </w:rPr>
            </w:pPr>
          </w:p>
        </w:tc>
        <w:tc>
          <w:tcPr>
            <w:tcW w:w="2373" w:type="pct"/>
            <w:shd w:val="clear" w:color="auto" w:fill="auto"/>
          </w:tcPr>
          <w:p w14:paraId="582A08E8" w14:textId="77777777" w:rsidR="00AF4DD9" w:rsidRPr="008D0F1E" w:rsidRDefault="00AF4DD9" w:rsidP="00C37272">
            <w:pPr>
              <w:spacing w:before="40" w:after="40"/>
              <w:jc w:val="left"/>
              <w:rPr>
                <w:rFonts w:cs="Arial"/>
              </w:rPr>
            </w:pPr>
          </w:p>
          <w:p w14:paraId="5BACBB2E" w14:textId="77777777" w:rsidR="00561D38" w:rsidRPr="008D0F1E" w:rsidRDefault="00561D38" w:rsidP="00C37272">
            <w:pPr>
              <w:spacing w:before="40" w:after="40"/>
              <w:jc w:val="left"/>
              <w:rPr>
                <w:rFonts w:cs="Arial"/>
              </w:rPr>
            </w:pPr>
          </w:p>
          <w:p w14:paraId="6B39C8EA" w14:textId="2EBE7574" w:rsidR="00561D38" w:rsidRPr="008D0F1E" w:rsidRDefault="00561D38" w:rsidP="00C37272">
            <w:pPr>
              <w:spacing w:before="40" w:after="40"/>
              <w:jc w:val="left"/>
              <w:rPr>
                <w:rFonts w:cs="Arial"/>
              </w:rPr>
            </w:pPr>
          </w:p>
        </w:tc>
      </w:tr>
      <w:tr w:rsidR="00AF4DD9" w:rsidRPr="008D0F1E" w14:paraId="6AAED928" w14:textId="77777777" w:rsidTr="00C309AC">
        <w:trPr>
          <w:trHeight w:val="20"/>
        </w:trPr>
        <w:tc>
          <w:tcPr>
            <w:tcW w:w="5000" w:type="pct"/>
            <w:gridSpan w:val="5"/>
            <w:shd w:val="clear" w:color="auto" w:fill="D9D9D9" w:themeFill="background1" w:themeFillShade="D9"/>
          </w:tcPr>
          <w:p w14:paraId="2A4315FA" w14:textId="77777777" w:rsidR="00AF4DD9" w:rsidRPr="008D0F1E" w:rsidRDefault="00AF4DD9" w:rsidP="00C309AC">
            <w:pPr>
              <w:spacing w:before="40" w:after="40"/>
              <w:jc w:val="left"/>
              <w:rPr>
                <w:rFonts w:eastAsia="Arial" w:cs="Arial"/>
              </w:rPr>
            </w:pPr>
            <w:r w:rsidRPr="008D0F1E">
              <w:rPr>
                <w:rFonts w:eastAsia="Arial" w:cs="Arial"/>
                <w:b/>
                <w:bCs/>
              </w:rPr>
              <w:t>Elektronický systém spisové služby</w:t>
            </w:r>
          </w:p>
        </w:tc>
      </w:tr>
      <w:tr w:rsidR="00AF4DD9" w:rsidRPr="008D0F1E" w14:paraId="2AD6C901" w14:textId="77777777" w:rsidTr="55E026C1">
        <w:trPr>
          <w:trHeight w:val="20"/>
        </w:trPr>
        <w:tc>
          <w:tcPr>
            <w:tcW w:w="123" w:type="pct"/>
            <w:shd w:val="clear" w:color="auto" w:fill="D9D9D9" w:themeFill="background1" w:themeFillShade="D9"/>
          </w:tcPr>
          <w:p w14:paraId="50CDBC5B"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FBFCD51" w14:textId="77777777" w:rsidR="00AF4DD9" w:rsidRPr="008D0F1E" w:rsidRDefault="00AF4DD9" w:rsidP="00C309AC">
            <w:pPr>
              <w:spacing w:before="40" w:after="40"/>
              <w:jc w:val="left"/>
              <w:rPr>
                <w:rFonts w:eastAsia="Arial" w:cs="Arial"/>
              </w:rPr>
            </w:pPr>
            <w:r w:rsidRPr="008D0F1E">
              <w:rPr>
                <w:rFonts w:eastAsia="Arial" w:cs="Arial"/>
              </w:rPr>
              <w:t>Je realizace propojení systému se spisovou službou vytvořena dle rozhraní definovaného v kapitole 9 Národního standardu?</w:t>
            </w:r>
          </w:p>
        </w:tc>
        <w:tc>
          <w:tcPr>
            <w:tcW w:w="501" w:type="pct"/>
            <w:shd w:val="clear" w:color="auto" w:fill="auto"/>
          </w:tcPr>
          <w:p w14:paraId="7C348998" w14:textId="77777777" w:rsidR="00AF4DD9" w:rsidRPr="008D0F1E" w:rsidRDefault="00B96987" w:rsidP="00C309AC">
            <w:pPr>
              <w:spacing w:before="40" w:after="40"/>
              <w:rPr>
                <w:rFonts w:eastAsia="Arial" w:cs="Arial"/>
              </w:rPr>
            </w:pPr>
            <w:sdt>
              <w:sdtPr>
                <w:rPr>
                  <w:rFonts w:cs="Arial"/>
                </w:rPr>
                <w:id w:val="1842654247"/>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068F7F16" w14:textId="77777777" w:rsidR="00AF4DD9" w:rsidRPr="008D0F1E" w:rsidRDefault="00AF4DD9" w:rsidP="00C37272">
            <w:pPr>
              <w:spacing w:before="40" w:after="40"/>
              <w:jc w:val="left"/>
              <w:rPr>
                <w:rFonts w:cs="Arial"/>
                <w:bCs/>
              </w:rPr>
            </w:pPr>
          </w:p>
        </w:tc>
        <w:tc>
          <w:tcPr>
            <w:tcW w:w="2373" w:type="pct"/>
            <w:shd w:val="clear" w:color="auto" w:fill="auto"/>
          </w:tcPr>
          <w:p w14:paraId="0B02FC29" w14:textId="77777777" w:rsidR="00AF4DD9" w:rsidRPr="008D0F1E" w:rsidRDefault="00AF4DD9" w:rsidP="00C37272">
            <w:pPr>
              <w:spacing w:before="40" w:after="40"/>
              <w:jc w:val="left"/>
              <w:rPr>
                <w:rFonts w:cs="Arial"/>
              </w:rPr>
            </w:pPr>
          </w:p>
          <w:p w14:paraId="32C844E0" w14:textId="77777777" w:rsidR="00E10A0E" w:rsidRPr="008D0F1E" w:rsidRDefault="00E10A0E" w:rsidP="00C37272">
            <w:pPr>
              <w:spacing w:before="40" w:after="40"/>
              <w:jc w:val="left"/>
              <w:rPr>
                <w:rFonts w:cs="Arial"/>
              </w:rPr>
            </w:pPr>
          </w:p>
          <w:p w14:paraId="79B67F6A" w14:textId="77777777" w:rsidR="00E10A0E" w:rsidRPr="008D0F1E" w:rsidRDefault="00E10A0E" w:rsidP="00C37272">
            <w:pPr>
              <w:spacing w:before="40" w:after="40"/>
              <w:jc w:val="left"/>
              <w:rPr>
                <w:rFonts w:cs="Arial"/>
              </w:rPr>
            </w:pPr>
          </w:p>
          <w:p w14:paraId="4A0B3400" w14:textId="1ADBB4DF" w:rsidR="00E10A0E" w:rsidRPr="008D0F1E" w:rsidRDefault="00E10A0E" w:rsidP="00C37272">
            <w:pPr>
              <w:spacing w:before="40" w:after="40"/>
              <w:jc w:val="left"/>
              <w:rPr>
                <w:rFonts w:cs="Arial"/>
              </w:rPr>
            </w:pPr>
          </w:p>
        </w:tc>
      </w:tr>
      <w:tr w:rsidR="00AF4DD9" w:rsidRPr="008D0F1E" w14:paraId="07FBF765" w14:textId="77777777" w:rsidTr="00C309AC">
        <w:trPr>
          <w:trHeight w:val="20"/>
        </w:trPr>
        <w:tc>
          <w:tcPr>
            <w:tcW w:w="5000" w:type="pct"/>
            <w:gridSpan w:val="5"/>
            <w:shd w:val="clear" w:color="auto" w:fill="D9D9D9" w:themeFill="background1" w:themeFillShade="D9"/>
          </w:tcPr>
          <w:p w14:paraId="0CE9FF83" w14:textId="77777777" w:rsidR="00AF4DD9" w:rsidRPr="008D0F1E" w:rsidRDefault="00AF4DD9" w:rsidP="00C309AC">
            <w:pPr>
              <w:spacing w:before="40" w:after="40"/>
              <w:jc w:val="left"/>
              <w:rPr>
                <w:rFonts w:eastAsia="Arial" w:cs="Arial"/>
                <w:b/>
                <w:bCs/>
              </w:rPr>
            </w:pPr>
            <w:r w:rsidRPr="008D0F1E">
              <w:rPr>
                <w:rFonts w:eastAsia="Arial" w:cs="Arial"/>
                <w:b/>
                <w:bCs/>
              </w:rPr>
              <w:t>Informační systém datových schránek</w:t>
            </w:r>
          </w:p>
        </w:tc>
      </w:tr>
      <w:tr w:rsidR="00AF4DD9" w:rsidRPr="008D0F1E" w14:paraId="461C1055" w14:textId="77777777" w:rsidTr="00C309AC">
        <w:trPr>
          <w:trHeight w:val="20"/>
        </w:trPr>
        <w:tc>
          <w:tcPr>
            <w:tcW w:w="123" w:type="pct"/>
            <w:vMerge w:val="restart"/>
            <w:shd w:val="clear" w:color="auto" w:fill="D9D9D9" w:themeFill="background1" w:themeFillShade="D9"/>
          </w:tcPr>
          <w:p w14:paraId="684E9702"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2A042635" w14:textId="77777777" w:rsidR="00AF4DD9" w:rsidRPr="008D0F1E" w:rsidRDefault="00AF4DD9" w:rsidP="00C309AC">
            <w:pPr>
              <w:spacing w:before="40" w:after="40"/>
              <w:jc w:val="left"/>
              <w:rPr>
                <w:rFonts w:eastAsia="Arial" w:cs="Arial"/>
              </w:rPr>
            </w:pPr>
            <w:r w:rsidRPr="008D0F1E">
              <w:rPr>
                <w:rFonts w:eastAsia="Arial" w:cs="Arial"/>
              </w:rPr>
              <w:t>Je prováděno automatické vytěžování přijatých formulářů do informačního systému?</w:t>
            </w:r>
          </w:p>
        </w:tc>
        <w:tc>
          <w:tcPr>
            <w:tcW w:w="501" w:type="pct"/>
            <w:shd w:val="clear" w:color="auto" w:fill="auto"/>
          </w:tcPr>
          <w:p w14:paraId="7C3A8A1B" w14:textId="77777777" w:rsidR="00AF4DD9" w:rsidRPr="008D0F1E" w:rsidRDefault="00B96987" w:rsidP="00C309AC">
            <w:pPr>
              <w:spacing w:before="40" w:after="40"/>
              <w:rPr>
                <w:rFonts w:eastAsia="Arial" w:cs="Arial"/>
              </w:rPr>
            </w:pPr>
            <w:sdt>
              <w:sdtPr>
                <w:rPr>
                  <w:rFonts w:cs="Arial"/>
                </w:rPr>
                <w:id w:val="785475225"/>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6CD11941" w14:textId="77777777" w:rsidR="00AF4DD9" w:rsidRPr="008D0F1E" w:rsidRDefault="00AF4DD9" w:rsidP="00C37272">
            <w:pPr>
              <w:spacing w:before="40" w:after="40"/>
              <w:jc w:val="left"/>
              <w:rPr>
                <w:rFonts w:cs="Arial"/>
                <w:bCs/>
              </w:rPr>
            </w:pPr>
          </w:p>
        </w:tc>
        <w:tc>
          <w:tcPr>
            <w:tcW w:w="2373" w:type="pct"/>
            <w:shd w:val="clear" w:color="auto" w:fill="auto"/>
          </w:tcPr>
          <w:p w14:paraId="113562AC" w14:textId="77777777" w:rsidR="00AF4DD9" w:rsidRPr="008D0F1E" w:rsidRDefault="00AF4DD9" w:rsidP="00C37272">
            <w:pPr>
              <w:spacing w:before="40" w:after="40"/>
              <w:jc w:val="left"/>
              <w:rPr>
                <w:rFonts w:cs="Arial"/>
              </w:rPr>
            </w:pPr>
          </w:p>
          <w:p w14:paraId="31B05628" w14:textId="77777777" w:rsidR="007F17F4" w:rsidRPr="008D0F1E" w:rsidRDefault="007F17F4" w:rsidP="00C37272">
            <w:pPr>
              <w:spacing w:before="40" w:after="40"/>
              <w:jc w:val="left"/>
              <w:rPr>
                <w:rFonts w:cs="Arial"/>
              </w:rPr>
            </w:pPr>
          </w:p>
          <w:p w14:paraId="2CC2BEBC" w14:textId="1553249D" w:rsidR="007F17F4" w:rsidRPr="008D0F1E" w:rsidRDefault="007F17F4" w:rsidP="00C37272">
            <w:pPr>
              <w:spacing w:before="40" w:after="40"/>
              <w:jc w:val="left"/>
              <w:rPr>
                <w:rFonts w:cs="Arial"/>
              </w:rPr>
            </w:pPr>
          </w:p>
        </w:tc>
      </w:tr>
      <w:tr w:rsidR="00AF4DD9" w:rsidRPr="008D0F1E" w14:paraId="483316BB" w14:textId="77777777" w:rsidTr="55E026C1">
        <w:trPr>
          <w:trHeight w:val="20"/>
        </w:trPr>
        <w:tc>
          <w:tcPr>
            <w:tcW w:w="123" w:type="pct"/>
            <w:vMerge/>
            <w:shd w:val="clear" w:color="auto" w:fill="D9D9D9" w:themeFill="background1" w:themeFillShade="D9"/>
          </w:tcPr>
          <w:p w14:paraId="3DAB6525"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354153B" w14:textId="77777777" w:rsidR="00AF4DD9" w:rsidRPr="008D0F1E" w:rsidRDefault="00AF4DD9" w:rsidP="00C309AC">
            <w:pPr>
              <w:spacing w:before="40" w:after="40"/>
              <w:jc w:val="left"/>
              <w:rPr>
                <w:rFonts w:eastAsia="Arial" w:cs="Arial"/>
              </w:rPr>
            </w:pPr>
            <w:r w:rsidRPr="008D0F1E">
              <w:rPr>
                <w:rFonts w:eastAsia="Arial" w:cs="Arial"/>
              </w:rPr>
              <w:t>Jakým způsobem je předmět projektu napojen na ISDS?</w:t>
            </w:r>
          </w:p>
          <w:p w14:paraId="7BBF5BA3" w14:textId="77777777" w:rsidR="00AF4DD9" w:rsidRPr="008D0F1E" w:rsidRDefault="00AF4DD9" w:rsidP="00C37272">
            <w:pPr>
              <w:spacing w:before="40" w:after="40"/>
              <w:jc w:val="left"/>
              <w:rPr>
                <w:rFonts w:cs="Arial"/>
              </w:rPr>
            </w:pPr>
          </w:p>
        </w:tc>
        <w:tc>
          <w:tcPr>
            <w:tcW w:w="501" w:type="pct"/>
            <w:shd w:val="clear" w:color="auto" w:fill="auto"/>
          </w:tcPr>
          <w:p w14:paraId="772B68EF" w14:textId="77777777" w:rsidR="00AF4DD9" w:rsidRPr="008D0F1E" w:rsidRDefault="00B96987" w:rsidP="00C309AC">
            <w:pPr>
              <w:spacing w:before="40" w:after="40"/>
              <w:rPr>
                <w:rFonts w:eastAsia="Arial" w:cs="Arial"/>
              </w:rPr>
            </w:pPr>
            <w:sdt>
              <w:sdtPr>
                <w:rPr>
                  <w:rFonts w:cs="Arial"/>
                </w:rPr>
                <w:id w:val="-1525631136"/>
                <w:showingPlcHdr/>
                <w:comboBox>
                  <w:listItem w:displayText="Přímo pomocí webových služeb" w:value="Přímo pomocí webových služeb"/>
                  <w:listItem w:displayText="Nepřímo pomocí eSSL" w:value="Nepřímo pomocí eSSL"/>
                  <w:listItem w:displayText="Ruční přenášení datových zpráv" w:value="Ruční přenášení datových zpráv"/>
                  <w:listItem w:displayText="Nerelevantní" w:value="Nerelevantní"/>
                </w:comboBox>
              </w:sdtPr>
              <w:sdtEndPr/>
              <w:sdtContent>
                <w:r w:rsidR="00AF4DD9" w:rsidRPr="008D0F1E">
                  <w:rPr>
                    <w:rStyle w:val="Zstupntext"/>
                    <w:rFonts w:cs="Arial"/>
                    <w:i/>
                    <w:color w:val="FF0000"/>
                  </w:rPr>
                  <w:t>Zvolte položku.</w:t>
                </w:r>
              </w:sdtContent>
            </w:sdt>
          </w:p>
        </w:tc>
        <w:tc>
          <w:tcPr>
            <w:tcW w:w="502" w:type="pct"/>
          </w:tcPr>
          <w:p w14:paraId="5765883E" w14:textId="77777777" w:rsidR="00AF4DD9" w:rsidRPr="008D0F1E" w:rsidRDefault="00AF4DD9" w:rsidP="00C37272">
            <w:pPr>
              <w:spacing w:before="40" w:after="40"/>
              <w:jc w:val="left"/>
              <w:rPr>
                <w:rFonts w:cs="Arial"/>
                <w:bCs/>
              </w:rPr>
            </w:pPr>
          </w:p>
        </w:tc>
        <w:tc>
          <w:tcPr>
            <w:tcW w:w="2373" w:type="pct"/>
            <w:shd w:val="clear" w:color="auto" w:fill="auto"/>
          </w:tcPr>
          <w:p w14:paraId="51740705" w14:textId="77777777" w:rsidR="00AF4DD9" w:rsidRPr="008D0F1E" w:rsidRDefault="00AF4DD9" w:rsidP="00C37272">
            <w:pPr>
              <w:spacing w:before="40" w:after="40"/>
              <w:jc w:val="left"/>
              <w:rPr>
                <w:rFonts w:cs="Arial"/>
              </w:rPr>
            </w:pPr>
          </w:p>
          <w:p w14:paraId="600D6125" w14:textId="77777777" w:rsidR="007F17F4" w:rsidRPr="008D0F1E" w:rsidRDefault="007F17F4" w:rsidP="00C37272">
            <w:pPr>
              <w:spacing w:before="40" w:after="40"/>
              <w:jc w:val="left"/>
              <w:rPr>
                <w:rFonts w:cs="Arial"/>
              </w:rPr>
            </w:pPr>
          </w:p>
          <w:p w14:paraId="6D289042" w14:textId="2F580D92" w:rsidR="007F17F4" w:rsidRPr="008D0F1E" w:rsidRDefault="007F17F4" w:rsidP="00C37272">
            <w:pPr>
              <w:spacing w:before="40" w:after="40"/>
              <w:jc w:val="left"/>
              <w:rPr>
                <w:rFonts w:cs="Arial"/>
              </w:rPr>
            </w:pPr>
          </w:p>
        </w:tc>
      </w:tr>
      <w:tr w:rsidR="00AF4DD9" w:rsidRPr="008D0F1E" w14:paraId="5DCDABB3" w14:textId="77777777" w:rsidTr="00C309AC">
        <w:trPr>
          <w:trHeight w:val="20"/>
        </w:trPr>
        <w:tc>
          <w:tcPr>
            <w:tcW w:w="5000" w:type="pct"/>
            <w:gridSpan w:val="5"/>
            <w:shd w:val="clear" w:color="auto" w:fill="D9D9D9" w:themeFill="background1" w:themeFillShade="D9"/>
          </w:tcPr>
          <w:p w14:paraId="6AFBED5B" w14:textId="77777777" w:rsidR="00AF4DD9" w:rsidRPr="008D0F1E" w:rsidRDefault="00AF4DD9" w:rsidP="00C309AC">
            <w:pPr>
              <w:spacing w:before="40" w:after="40"/>
              <w:jc w:val="left"/>
              <w:rPr>
                <w:rFonts w:eastAsia="Arial" w:cs="Arial"/>
                <w:b/>
                <w:bCs/>
              </w:rPr>
            </w:pPr>
            <w:r w:rsidRPr="008D0F1E">
              <w:rPr>
                <w:rFonts w:eastAsia="Arial" w:cs="Arial"/>
                <w:b/>
                <w:bCs/>
              </w:rPr>
              <w:t>Propojený datový fond</w:t>
            </w:r>
          </w:p>
        </w:tc>
      </w:tr>
      <w:tr w:rsidR="00C37272" w:rsidRPr="008D0F1E" w14:paraId="1256D469" w14:textId="77777777" w:rsidTr="00C309AC">
        <w:trPr>
          <w:trHeight w:val="20"/>
        </w:trPr>
        <w:tc>
          <w:tcPr>
            <w:tcW w:w="123" w:type="pct"/>
            <w:vMerge w:val="restart"/>
            <w:shd w:val="clear" w:color="auto" w:fill="D9D9D9" w:themeFill="background1" w:themeFillShade="D9"/>
          </w:tcPr>
          <w:p w14:paraId="3640E4BE"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72942A62" w14:textId="77777777" w:rsidR="00C37272" w:rsidRPr="008D0F1E" w:rsidRDefault="00C37272" w:rsidP="00C309AC">
            <w:pPr>
              <w:spacing w:before="40" w:after="40"/>
              <w:jc w:val="left"/>
              <w:rPr>
                <w:rFonts w:eastAsia="Arial" w:cs="Arial"/>
              </w:rPr>
            </w:pPr>
            <w:r w:rsidRPr="008D0F1E">
              <w:rPr>
                <w:rFonts w:eastAsia="Arial" w:cs="Arial"/>
              </w:rPr>
              <w:t>Jste ke službám PPDF připojeni skrze CMS?</w:t>
            </w:r>
          </w:p>
          <w:p w14:paraId="392AD7E1" w14:textId="77777777" w:rsidR="00C37272" w:rsidRPr="008D0F1E" w:rsidRDefault="00C37272" w:rsidP="00C37272">
            <w:pPr>
              <w:spacing w:before="40" w:after="40"/>
              <w:jc w:val="left"/>
              <w:rPr>
                <w:rFonts w:cs="Arial"/>
              </w:rPr>
            </w:pPr>
          </w:p>
        </w:tc>
        <w:tc>
          <w:tcPr>
            <w:tcW w:w="501" w:type="pct"/>
            <w:shd w:val="clear" w:color="auto" w:fill="auto"/>
          </w:tcPr>
          <w:p w14:paraId="3BA8AA54" w14:textId="77777777" w:rsidR="00C37272" w:rsidRPr="008D0F1E" w:rsidRDefault="00B96987" w:rsidP="00C309AC">
            <w:pPr>
              <w:spacing w:before="40" w:after="40"/>
              <w:rPr>
                <w:rFonts w:eastAsia="Arial" w:cs="Arial"/>
              </w:rPr>
            </w:pPr>
            <w:sdt>
              <w:sdtPr>
                <w:rPr>
                  <w:rFonts w:cs="Arial"/>
                </w:rPr>
                <w:id w:val="-56015056"/>
                <w:showingPlcHdr/>
                <w:comboBox>
                  <w:listItem w:displayText="Ano" w:value="Ano"/>
                  <w:listItem w:displayText="Nerelevantní" w:value="Nerelevantní"/>
                  <w:listItem w:displayText="Ne, žádáme o výjimku" w:value="Ne, žádáme o výjimku"/>
                </w:comboBox>
              </w:sdtPr>
              <w:sdtEndPr/>
              <w:sdtContent>
                <w:r w:rsidR="00C37272" w:rsidRPr="008D0F1E">
                  <w:rPr>
                    <w:rStyle w:val="Zstupntext"/>
                    <w:rFonts w:cs="Arial"/>
                    <w:i/>
                    <w:color w:val="FF0000"/>
                  </w:rPr>
                  <w:t>Zvolte položku.</w:t>
                </w:r>
              </w:sdtContent>
            </w:sdt>
          </w:p>
        </w:tc>
        <w:tc>
          <w:tcPr>
            <w:tcW w:w="502" w:type="pct"/>
          </w:tcPr>
          <w:p w14:paraId="509B3F51" w14:textId="77777777" w:rsidR="00C37272" w:rsidRPr="008D0F1E" w:rsidRDefault="00C37272" w:rsidP="00C37272">
            <w:pPr>
              <w:spacing w:before="40" w:after="40"/>
              <w:jc w:val="left"/>
              <w:rPr>
                <w:rFonts w:cs="Arial"/>
                <w:bCs/>
              </w:rPr>
            </w:pPr>
          </w:p>
        </w:tc>
        <w:tc>
          <w:tcPr>
            <w:tcW w:w="2373" w:type="pct"/>
            <w:shd w:val="clear" w:color="auto" w:fill="auto"/>
          </w:tcPr>
          <w:p w14:paraId="6C5413D3" w14:textId="77777777" w:rsidR="00C37272" w:rsidRPr="008D0F1E" w:rsidRDefault="00C37272" w:rsidP="00C37272">
            <w:pPr>
              <w:spacing w:before="40" w:after="40"/>
              <w:jc w:val="left"/>
              <w:rPr>
                <w:rFonts w:cs="Arial"/>
              </w:rPr>
            </w:pPr>
          </w:p>
          <w:p w14:paraId="4AC615DA" w14:textId="77777777" w:rsidR="007F17F4" w:rsidRPr="008D0F1E" w:rsidRDefault="007F17F4" w:rsidP="00C37272">
            <w:pPr>
              <w:spacing w:before="40" w:after="40"/>
              <w:jc w:val="left"/>
              <w:rPr>
                <w:rFonts w:cs="Arial"/>
              </w:rPr>
            </w:pPr>
          </w:p>
          <w:p w14:paraId="6ED8E85B" w14:textId="11823208" w:rsidR="007F17F4" w:rsidRPr="008D0F1E" w:rsidRDefault="007F17F4" w:rsidP="00C37272">
            <w:pPr>
              <w:spacing w:before="40" w:after="40"/>
              <w:jc w:val="left"/>
              <w:rPr>
                <w:rFonts w:cs="Arial"/>
              </w:rPr>
            </w:pPr>
          </w:p>
        </w:tc>
      </w:tr>
      <w:tr w:rsidR="00C37272" w:rsidRPr="008D0F1E" w14:paraId="12A7A1AB" w14:textId="77777777" w:rsidTr="55E026C1">
        <w:trPr>
          <w:trHeight w:val="20"/>
        </w:trPr>
        <w:tc>
          <w:tcPr>
            <w:tcW w:w="123" w:type="pct"/>
            <w:vMerge/>
            <w:shd w:val="clear" w:color="auto" w:fill="D9D9D9" w:themeFill="background1" w:themeFillShade="D9"/>
          </w:tcPr>
          <w:p w14:paraId="281F829C"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5BE25291" w14:textId="77777777" w:rsidR="00C37272" w:rsidRPr="008D0F1E" w:rsidRDefault="00C37272" w:rsidP="00C309AC">
            <w:pPr>
              <w:spacing w:before="40" w:after="40"/>
              <w:jc w:val="left"/>
              <w:rPr>
                <w:rFonts w:eastAsia="Arial" w:cs="Arial"/>
              </w:rPr>
            </w:pPr>
            <w:r w:rsidRPr="008D0F1E">
              <w:rPr>
                <w:rFonts w:eastAsia="Arial" w:cs="Arial"/>
              </w:rPr>
              <w:t>Využíváte pro překlad identity mezi agendami služby ISZR?</w:t>
            </w:r>
          </w:p>
          <w:p w14:paraId="148671D9" w14:textId="77777777" w:rsidR="00C37272" w:rsidRPr="008D0F1E" w:rsidRDefault="00C37272" w:rsidP="00C37272">
            <w:pPr>
              <w:spacing w:before="40" w:after="40"/>
              <w:jc w:val="left"/>
              <w:rPr>
                <w:rFonts w:cs="Arial"/>
              </w:rPr>
            </w:pPr>
          </w:p>
        </w:tc>
        <w:tc>
          <w:tcPr>
            <w:tcW w:w="501" w:type="pct"/>
            <w:shd w:val="clear" w:color="auto" w:fill="auto"/>
          </w:tcPr>
          <w:p w14:paraId="04CA5E43" w14:textId="77777777" w:rsidR="00C37272" w:rsidRPr="008D0F1E" w:rsidRDefault="00B96987" w:rsidP="00C309AC">
            <w:pPr>
              <w:spacing w:before="40" w:after="40"/>
              <w:rPr>
                <w:rFonts w:eastAsia="Arial" w:cs="Arial"/>
              </w:rPr>
            </w:pPr>
            <w:sdt>
              <w:sdtPr>
                <w:rPr>
                  <w:rFonts w:cs="Arial"/>
                </w:rPr>
                <w:id w:val="1026672330"/>
                <w:showingPlcHdr/>
                <w:comboBox>
                  <w:listItem w:displayText="Ano" w:value="Ano"/>
                  <w:listItem w:displayText="Nerelevantní" w:value="Nerelevantní"/>
                  <w:listItem w:displayText="Ne, žádáme o výjimku" w:value="Ne, žádáme o výjimku"/>
                </w:comboBox>
              </w:sdtPr>
              <w:sdtEndPr/>
              <w:sdtContent>
                <w:r w:rsidR="00C37272" w:rsidRPr="008D0F1E">
                  <w:rPr>
                    <w:rStyle w:val="Zstupntext"/>
                    <w:rFonts w:cs="Arial"/>
                    <w:i/>
                    <w:color w:val="FF0000"/>
                  </w:rPr>
                  <w:t>Zvolte položku.</w:t>
                </w:r>
              </w:sdtContent>
            </w:sdt>
          </w:p>
        </w:tc>
        <w:tc>
          <w:tcPr>
            <w:tcW w:w="502" w:type="pct"/>
          </w:tcPr>
          <w:p w14:paraId="628EEE4E" w14:textId="77777777" w:rsidR="00C37272" w:rsidRPr="008D0F1E" w:rsidRDefault="00C37272" w:rsidP="00C37272">
            <w:pPr>
              <w:spacing w:before="40" w:after="40"/>
              <w:jc w:val="left"/>
              <w:rPr>
                <w:rFonts w:cs="Arial"/>
                <w:bCs/>
              </w:rPr>
            </w:pPr>
          </w:p>
        </w:tc>
        <w:tc>
          <w:tcPr>
            <w:tcW w:w="2373" w:type="pct"/>
            <w:shd w:val="clear" w:color="auto" w:fill="auto"/>
          </w:tcPr>
          <w:p w14:paraId="73ADDED7" w14:textId="77777777" w:rsidR="00C37272" w:rsidRPr="008D0F1E" w:rsidRDefault="00C37272" w:rsidP="00C37272">
            <w:pPr>
              <w:spacing w:before="40" w:after="40"/>
              <w:jc w:val="left"/>
              <w:rPr>
                <w:rFonts w:cs="Arial"/>
              </w:rPr>
            </w:pPr>
          </w:p>
          <w:p w14:paraId="5CFC909E" w14:textId="77777777" w:rsidR="007F17F4" w:rsidRPr="008D0F1E" w:rsidRDefault="007F17F4" w:rsidP="00C37272">
            <w:pPr>
              <w:spacing w:before="40" w:after="40"/>
              <w:jc w:val="left"/>
              <w:rPr>
                <w:rFonts w:cs="Arial"/>
              </w:rPr>
            </w:pPr>
          </w:p>
          <w:p w14:paraId="2059087F" w14:textId="5C3E4C28" w:rsidR="007F17F4" w:rsidRPr="008D0F1E" w:rsidRDefault="007F17F4" w:rsidP="00C37272">
            <w:pPr>
              <w:spacing w:before="40" w:after="40"/>
              <w:jc w:val="left"/>
              <w:rPr>
                <w:rFonts w:cs="Arial"/>
              </w:rPr>
            </w:pPr>
          </w:p>
        </w:tc>
      </w:tr>
      <w:tr w:rsidR="00C37272" w:rsidRPr="008D0F1E" w14:paraId="71167C5B" w14:textId="77777777" w:rsidTr="55E026C1">
        <w:trPr>
          <w:trHeight w:val="20"/>
        </w:trPr>
        <w:tc>
          <w:tcPr>
            <w:tcW w:w="123" w:type="pct"/>
            <w:vMerge/>
            <w:shd w:val="clear" w:color="auto" w:fill="D9D9D9" w:themeFill="background1" w:themeFillShade="D9"/>
          </w:tcPr>
          <w:p w14:paraId="43F1D312"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0BECF066" w14:textId="71B277C4" w:rsidR="00C37272" w:rsidRPr="008D0F1E" w:rsidRDefault="00C37272" w:rsidP="00C309AC">
            <w:pPr>
              <w:spacing w:before="40" w:after="40"/>
              <w:jc w:val="left"/>
              <w:rPr>
                <w:rFonts w:eastAsia="Arial" w:cs="Arial"/>
              </w:rPr>
            </w:pPr>
            <w:r w:rsidRPr="008D0F1E">
              <w:rPr>
                <w:rFonts w:eastAsia="Arial" w:cs="Arial"/>
              </w:rPr>
              <w:t>Využíváte pouze údaje, které máte explicitně uvedeny v daném zákoně?</w:t>
            </w:r>
          </w:p>
        </w:tc>
        <w:tc>
          <w:tcPr>
            <w:tcW w:w="501" w:type="pct"/>
            <w:shd w:val="clear" w:color="auto" w:fill="auto"/>
          </w:tcPr>
          <w:p w14:paraId="1BCF2D48" w14:textId="77777777" w:rsidR="00C37272" w:rsidRPr="008D0F1E" w:rsidRDefault="00B96987" w:rsidP="00C309AC">
            <w:pPr>
              <w:spacing w:before="40" w:after="40"/>
              <w:rPr>
                <w:rFonts w:eastAsia="Arial" w:cs="Arial"/>
              </w:rPr>
            </w:pPr>
            <w:sdt>
              <w:sdtPr>
                <w:rPr>
                  <w:rFonts w:cs="Arial"/>
                </w:rPr>
                <w:id w:val="-778093880"/>
                <w:showingPlcHdr/>
                <w:comboBox>
                  <w:listItem w:displayText="Ano" w:value="Ano"/>
                  <w:listItem w:displayText="Nerelevantní" w:value="Nerelevantní"/>
                  <w:listItem w:displayText="Ne, žádáme o výjimku" w:value="Ne, žádáme o výjimku"/>
                </w:comboBox>
              </w:sdtPr>
              <w:sdtEndPr/>
              <w:sdtContent>
                <w:r w:rsidR="00C37272" w:rsidRPr="008D0F1E">
                  <w:rPr>
                    <w:rStyle w:val="Zstupntext"/>
                    <w:rFonts w:cs="Arial"/>
                    <w:i/>
                    <w:color w:val="FF0000"/>
                  </w:rPr>
                  <w:t>Zvolte položku.</w:t>
                </w:r>
              </w:sdtContent>
            </w:sdt>
          </w:p>
        </w:tc>
        <w:tc>
          <w:tcPr>
            <w:tcW w:w="502" w:type="pct"/>
          </w:tcPr>
          <w:p w14:paraId="7608EDC8" w14:textId="77777777" w:rsidR="00C37272" w:rsidRPr="008D0F1E" w:rsidRDefault="00C37272" w:rsidP="00C37272">
            <w:pPr>
              <w:spacing w:before="40" w:after="40"/>
              <w:jc w:val="left"/>
              <w:rPr>
                <w:rFonts w:cs="Arial"/>
                <w:bCs/>
              </w:rPr>
            </w:pPr>
          </w:p>
        </w:tc>
        <w:tc>
          <w:tcPr>
            <w:tcW w:w="2373" w:type="pct"/>
            <w:shd w:val="clear" w:color="auto" w:fill="auto"/>
          </w:tcPr>
          <w:p w14:paraId="4DA5B443" w14:textId="5C9D1E17" w:rsidR="00C37272" w:rsidRPr="008D0F1E" w:rsidRDefault="00C37272" w:rsidP="00C37272">
            <w:pPr>
              <w:spacing w:before="40" w:after="40"/>
              <w:jc w:val="left"/>
              <w:rPr>
                <w:rFonts w:cs="Arial"/>
              </w:rPr>
            </w:pPr>
          </w:p>
          <w:p w14:paraId="12982E27" w14:textId="77777777" w:rsidR="00561D38" w:rsidRPr="008D0F1E" w:rsidRDefault="00561D38" w:rsidP="00C37272">
            <w:pPr>
              <w:spacing w:before="40" w:after="40"/>
              <w:jc w:val="left"/>
              <w:rPr>
                <w:rFonts w:cs="Arial"/>
              </w:rPr>
            </w:pPr>
          </w:p>
          <w:p w14:paraId="4F970E90" w14:textId="347259A9" w:rsidR="007F17F4" w:rsidRPr="008D0F1E" w:rsidRDefault="007F17F4" w:rsidP="00C37272">
            <w:pPr>
              <w:spacing w:before="40" w:after="40"/>
              <w:jc w:val="left"/>
              <w:rPr>
                <w:rFonts w:cs="Arial"/>
              </w:rPr>
            </w:pPr>
          </w:p>
        </w:tc>
      </w:tr>
      <w:tr w:rsidR="00C37272" w:rsidRPr="008D0F1E" w14:paraId="787F537D" w14:textId="77777777" w:rsidTr="55E026C1">
        <w:trPr>
          <w:trHeight w:val="20"/>
        </w:trPr>
        <w:tc>
          <w:tcPr>
            <w:tcW w:w="123" w:type="pct"/>
            <w:vMerge/>
            <w:shd w:val="clear" w:color="auto" w:fill="D9D9D9" w:themeFill="background1" w:themeFillShade="D9"/>
          </w:tcPr>
          <w:p w14:paraId="06ADAB4B"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4F911604" w14:textId="77777777" w:rsidR="00C37272" w:rsidRPr="008D0F1E" w:rsidRDefault="00C37272" w:rsidP="00C309AC">
            <w:pPr>
              <w:spacing w:before="40" w:after="40"/>
              <w:jc w:val="left"/>
              <w:rPr>
                <w:rFonts w:eastAsia="Arial" w:cs="Arial"/>
              </w:rPr>
            </w:pPr>
            <w:r w:rsidRPr="008D0F1E">
              <w:rPr>
                <w:rFonts w:eastAsia="Arial" w:cs="Arial"/>
              </w:rPr>
              <w:t>Odebíráte na údaje PPDF notifikace skrze služby ISZR?</w:t>
            </w:r>
          </w:p>
          <w:p w14:paraId="0C067305" w14:textId="77777777" w:rsidR="00C37272" w:rsidRPr="008D0F1E" w:rsidRDefault="00C37272" w:rsidP="00C37272">
            <w:pPr>
              <w:spacing w:before="40" w:after="40"/>
              <w:jc w:val="left"/>
              <w:rPr>
                <w:rFonts w:cs="Arial"/>
              </w:rPr>
            </w:pPr>
          </w:p>
        </w:tc>
        <w:tc>
          <w:tcPr>
            <w:tcW w:w="501" w:type="pct"/>
            <w:shd w:val="clear" w:color="auto" w:fill="auto"/>
          </w:tcPr>
          <w:p w14:paraId="6E7738F1" w14:textId="77777777" w:rsidR="00C37272" w:rsidRPr="008D0F1E" w:rsidRDefault="00B96987" w:rsidP="00C309AC">
            <w:pPr>
              <w:spacing w:before="40" w:after="40"/>
              <w:rPr>
                <w:rFonts w:eastAsia="Arial" w:cs="Arial"/>
              </w:rPr>
            </w:pPr>
            <w:sdt>
              <w:sdtPr>
                <w:rPr>
                  <w:rFonts w:cs="Arial"/>
                </w:rPr>
                <w:id w:val="449897311"/>
                <w:showingPlcHdr/>
                <w:comboBox>
                  <w:listItem w:displayText="Ano" w:value="Ano"/>
                  <w:listItem w:displayText="Nerelevantní" w:value="Nerelevantní"/>
                  <w:listItem w:displayText="Ne, žádáme o výjimku" w:value="Ne, žádáme o výjimku"/>
                </w:comboBox>
              </w:sdtPr>
              <w:sdtEndPr/>
              <w:sdtContent>
                <w:r w:rsidR="00C37272" w:rsidRPr="008D0F1E">
                  <w:rPr>
                    <w:rStyle w:val="Zstupntext"/>
                    <w:rFonts w:cs="Arial"/>
                    <w:i/>
                    <w:color w:val="FF0000"/>
                  </w:rPr>
                  <w:t>Zvolte položku.</w:t>
                </w:r>
              </w:sdtContent>
            </w:sdt>
          </w:p>
        </w:tc>
        <w:tc>
          <w:tcPr>
            <w:tcW w:w="502" w:type="pct"/>
          </w:tcPr>
          <w:p w14:paraId="6ED0633E" w14:textId="77777777" w:rsidR="00C37272" w:rsidRPr="008D0F1E" w:rsidRDefault="00C37272" w:rsidP="00C37272">
            <w:pPr>
              <w:spacing w:before="40" w:after="40"/>
              <w:jc w:val="left"/>
              <w:rPr>
                <w:rFonts w:cs="Arial"/>
                <w:bCs/>
              </w:rPr>
            </w:pPr>
          </w:p>
        </w:tc>
        <w:tc>
          <w:tcPr>
            <w:tcW w:w="2373" w:type="pct"/>
            <w:shd w:val="clear" w:color="auto" w:fill="auto"/>
          </w:tcPr>
          <w:p w14:paraId="7066547A" w14:textId="3C7ACCE9" w:rsidR="00C37272" w:rsidRPr="008D0F1E" w:rsidRDefault="00C37272" w:rsidP="00C37272">
            <w:pPr>
              <w:spacing w:before="40" w:after="40"/>
              <w:jc w:val="left"/>
              <w:rPr>
                <w:rFonts w:cs="Arial"/>
              </w:rPr>
            </w:pPr>
          </w:p>
          <w:p w14:paraId="106F73C8" w14:textId="77777777" w:rsidR="00561D38" w:rsidRPr="008D0F1E" w:rsidRDefault="00561D38" w:rsidP="00C37272">
            <w:pPr>
              <w:spacing w:before="40" w:after="40"/>
              <w:jc w:val="left"/>
              <w:rPr>
                <w:rFonts w:cs="Arial"/>
              </w:rPr>
            </w:pPr>
          </w:p>
          <w:p w14:paraId="4B7C3EBA" w14:textId="138C824D" w:rsidR="00561D38" w:rsidRPr="008D0F1E" w:rsidRDefault="00561D38" w:rsidP="00C37272">
            <w:pPr>
              <w:spacing w:before="40" w:after="40"/>
              <w:jc w:val="left"/>
              <w:rPr>
                <w:rFonts w:cs="Arial"/>
              </w:rPr>
            </w:pPr>
          </w:p>
        </w:tc>
      </w:tr>
      <w:tr w:rsidR="00C37272" w:rsidRPr="008D0F1E" w14:paraId="265639D0" w14:textId="77777777" w:rsidTr="55E026C1">
        <w:trPr>
          <w:trHeight w:val="20"/>
        </w:trPr>
        <w:tc>
          <w:tcPr>
            <w:tcW w:w="123" w:type="pct"/>
            <w:vMerge/>
            <w:shd w:val="clear" w:color="auto" w:fill="D9D9D9" w:themeFill="background1" w:themeFillShade="D9"/>
          </w:tcPr>
          <w:p w14:paraId="4C708254"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1344BC31" w14:textId="5861A362" w:rsidR="00C37272" w:rsidRPr="008D0F1E" w:rsidRDefault="00C37272" w:rsidP="00C309AC">
            <w:pPr>
              <w:spacing w:before="40" w:after="40"/>
              <w:jc w:val="left"/>
              <w:rPr>
                <w:rFonts w:eastAsia="Arial" w:cs="Arial"/>
              </w:rPr>
            </w:pPr>
            <w:r w:rsidRPr="008D0F1E">
              <w:rPr>
                <w:rFonts w:eastAsia="Arial" w:cs="Arial"/>
              </w:rPr>
              <w:t>Je veškerá výměna údajů mezi ISVS realizována pomocí referenčního rozhraní (ISZR, eGSB/ISSS)?</w:t>
            </w:r>
          </w:p>
        </w:tc>
        <w:tc>
          <w:tcPr>
            <w:tcW w:w="501" w:type="pct"/>
            <w:shd w:val="clear" w:color="auto" w:fill="auto"/>
          </w:tcPr>
          <w:p w14:paraId="4EF457F3" w14:textId="716D3FEC" w:rsidR="00C37272" w:rsidRPr="008D0F1E" w:rsidRDefault="00B96987" w:rsidP="00C309AC">
            <w:pPr>
              <w:spacing w:before="40" w:after="40"/>
              <w:rPr>
                <w:rFonts w:eastAsia="Arial" w:cs="Arial"/>
              </w:rPr>
            </w:pPr>
            <w:sdt>
              <w:sdtPr>
                <w:rPr>
                  <w:rFonts w:cs="Arial"/>
                </w:rPr>
                <w:id w:val="1241606216"/>
                <w:showingPlcHdr/>
                <w:comboBox>
                  <w:listItem w:displayText="Ano" w:value="Ano"/>
                  <w:listItem w:displayText="Nerelevantní" w:value="Nerelevantní"/>
                  <w:listItem w:displayText="Ne, žádáme o výjimku" w:value="Ne, žádáme o výjimku"/>
                </w:comboBox>
              </w:sdtPr>
              <w:sdtEndPr/>
              <w:sdtContent>
                <w:r w:rsidR="00C37272" w:rsidRPr="008D0F1E">
                  <w:rPr>
                    <w:rStyle w:val="Zstupntext"/>
                    <w:rFonts w:cs="Arial"/>
                    <w:i/>
                    <w:color w:val="FF0000"/>
                  </w:rPr>
                  <w:t>Zvolte položku.</w:t>
                </w:r>
              </w:sdtContent>
            </w:sdt>
          </w:p>
        </w:tc>
        <w:tc>
          <w:tcPr>
            <w:tcW w:w="502" w:type="pct"/>
          </w:tcPr>
          <w:p w14:paraId="0EDEEF4E" w14:textId="77777777" w:rsidR="00C37272" w:rsidRPr="008D0F1E" w:rsidRDefault="00C37272" w:rsidP="00C37272">
            <w:pPr>
              <w:spacing w:before="40" w:after="40"/>
              <w:jc w:val="left"/>
              <w:rPr>
                <w:rFonts w:cs="Arial"/>
                <w:bCs/>
              </w:rPr>
            </w:pPr>
          </w:p>
        </w:tc>
        <w:tc>
          <w:tcPr>
            <w:tcW w:w="2373" w:type="pct"/>
            <w:shd w:val="clear" w:color="auto" w:fill="auto"/>
          </w:tcPr>
          <w:p w14:paraId="5DC3A72D" w14:textId="77777777" w:rsidR="00C37272" w:rsidRPr="008D0F1E" w:rsidRDefault="00C37272" w:rsidP="00C37272">
            <w:pPr>
              <w:spacing w:before="40" w:after="40"/>
              <w:jc w:val="left"/>
              <w:rPr>
                <w:rFonts w:cs="Arial"/>
              </w:rPr>
            </w:pPr>
          </w:p>
          <w:p w14:paraId="369681E0" w14:textId="77777777" w:rsidR="00561D38" w:rsidRPr="008D0F1E" w:rsidRDefault="00561D38" w:rsidP="00C37272">
            <w:pPr>
              <w:spacing w:before="40" w:after="40"/>
              <w:jc w:val="left"/>
              <w:rPr>
                <w:rFonts w:cs="Arial"/>
              </w:rPr>
            </w:pPr>
          </w:p>
          <w:p w14:paraId="198F37A3" w14:textId="651D7821" w:rsidR="00561D38" w:rsidRPr="008D0F1E" w:rsidRDefault="00561D38" w:rsidP="00C37272">
            <w:pPr>
              <w:spacing w:before="40" w:after="40"/>
              <w:jc w:val="left"/>
              <w:rPr>
                <w:rFonts w:cs="Arial"/>
              </w:rPr>
            </w:pPr>
          </w:p>
        </w:tc>
      </w:tr>
      <w:tr w:rsidR="00AF4DD9" w:rsidRPr="008D0F1E" w14:paraId="319BB62A" w14:textId="77777777" w:rsidTr="00C309AC">
        <w:trPr>
          <w:trHeight w:val="20"/>
        </w:trPr>
        <w:tc>
          <w:tcPr>
            <w:tcW w:w="5000" w:type="pct"/>
            <w:gridSpan w:val="5"/>
            <w:shd w:val="clear" w:color="auto" w:fill="D9D9D9" w:themeFill="background1" w:themeFillShade="D9"/>
          </w:tcPr>
          <w:p w14:paraId="47B2CE28" w14:textId="77777777" w:rsidR="00AF4DD9" w:rsidRPr="008D0F1E" w:rsidRDefault="00AF4DD9" w:rsidP="00C309AC">
            <w:pPr>
              <w:spacing w:before="40" w:after="40"/>
              <w:jc w:val="left"/>
              <w:rPr>
                <w:rFonts w:eastAsia="Arial" w:cs="Arial"/>
                <w:b/>
                <w:bCs/>
              </w:rPr>
            </w:pPr>
            <w:r w:rsidRPr="008D0F1E">
              <w:rPr>
                <w:rFonts w:eastAsia="Arial" w:cs="Arial"/>
                <w:b/>
                <w:bCs/>
              </w:rPr>
              <w:t>Elektronická identita</w:t>
            </w:r>
          </w:p>
        </w:tc>
      </w:tr>
      <w:tr w:rsidR="00AF4DD9" w:rsidRPr="008D0F1E" w14:paraId="49A97618" w14:textId="77777777" w:rsidTr="00C309AC">
        <w:trPr>
          <w:trHeight w:val="20"/>
        </w:trPr>
        <w:tc>
          <w:tcPr>
            <w:tcW w:w="123" w:type="pct"/>
            <w:vMerge w:val="restart"/>
            <w:shd w:val="clear" w:color="auto" w:fill="D9D9D9" w:themeFill="background1" w:themeFillShade="D9"/>
          </w:tcPr>
          <w:p w14:paraId="3DA836BC"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9489D17" w14:textId="734247CC" w:rsidR="00AF4DD9" w:rsidRPr="008D0F1E" w:rsidRDefault="00AF4DD9" w:rsidP="00C309AC">
            <w:pPr>
              <w:spacing w:before="40" w:after="40"/>
              <w:jc w:val="left"/>
              <w:rPr>
                <w:rFonts w:eastAsia="Arial" w:cs="Arial"/>
              </w:rPr>
            </w:pPr>
            <w:r w:rsidRPr="008D0F1E">
              <w:rPr>
                <w:rFonts w:eastAsia="Arial" w:cs="Arial"/>
              </w:rPr>
              <w:t>Využíváte služeb Národního bodu pro identifikaci a autentizaci?</w:t>
            </w:r>
          </w:p>
          <w:p w14:paraId="71BF708A" w14:textId="77777777" w:rsidR="00AF4DD9" w:rsidRPr="008D0F1E" w:rsidRDefault="00AF4DD9" w:rsidP="00C37272">
            <w:pPr>
              <w:spacing w:before="40" w:after="40"/>
              <w:jc w:val="left"/>
              <w:rPr>
                <w:rFonts w:cs="Arial"/>
              </w:rPr>
            </w:pPr>
          </w:p>
        </w:tc>
        <w:tc>
          <w:tcPr>
            <w:tcW w:w="501" w:type="pct"/>
            <w:shd w:val="clear" w:color="auto" w:fill="auto"/>
          </w:tcPr>
          <w:p w14:paraId="584D61A1" w14:textId="77777777" w:rsidR="00AF4DD9" w:rsidRPr="008D0F1E" w:rsidRDefault="00B96987" w:rsidP="00C309AC">
            <w:pPr>
              <w:spacing w:before="40" w:after="40"/>
              <w:rPr>
                <w:rFonts w:eastAsia="Arial" w:cs="Arial"/>
              </w:rPr>
            </w:pPr>
            <w:sdt>
              <w:sdtPr>
                <w:rPr>
                  <w:rFonts w:cs="Arial"/>
                </w:rPr>
                <w:id w:val="-1932657876"/>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2BA7554D" w14:textId="77777777" w:rsidR="00AF4DD9" w:rsidRPr="008D0F1E" w:rsidRDefault="00AF4DD9" w:rsidP="00C37272">
            <w:pPr>
              <w:spacing w:before="40" w:after="40"/>
              <w:jc w:val="left"/>
              <w:rPr>
                <w:rFonts w:cs="Arial"/>
                <w:bCs/>
              </w:rPr>
            </w:pPr>
          </w:p>
        </w:tc>
        <w:tc>
          <w:tcPr>
            <w:tcW w:w="2373" w:type="pct"/>
            <w:shd w:val="clear" w:color="auto" w:fill="auto"/>
          </w:tcPr>
          <w:p w14:paraId="6735CDA2" w14:textId="77777777" w:rsidR="00AF4DD9" w:rsidRPr="008D0F1E" w:rsidRDefault="00AF4DD9" w:rsidP="00C37272">
            <w:pPr>
              <w:spacing w:before="40" w:after="40"/>
              <w:jc w:val="left"/>
              <w:rPr>
                <w:rFonts w:cs="Arial"/>
                <w:bCs/>
              </w:rPr>
            </w:pPr>
          </w:p>
          <w:p w14:paraId="638590A3" w14:textId="77777777" w:rsidR="00561D38" w:rsidRPr="008D0F1E" w:rsidRDefault="00561D38" w:rsidP="00C37272">
            <w:pPr>
              <w:spacing w:before="40" w:after="40"/>
              <w:jc w:val="left"/>
              <w:rPr>
                <w:rFonts w:cs="Arial"/>
                <w:bCs/>
              </w:rPr>
            </w:pPr>
          </w:p>
          <w:p w14:paraId="4D802F75" w14:textId="19BF8608" w:rsidR="00561D38" w:rsidRPr="008D0F1E" w:rsidRDefault="00561D38" w:rsidP="00C37272">
            <w:pPr>
              <w:spacing w:before="40" w:after="40"/>
              <w:jc w:val="left"/>
              <w:rPr>
                <w:rFonts w:cs="Arial"/>
                <w:bCs/>
              </w:rPr>
            </w:pPr>
          </w:p>
        </w:tc>
      </w:tr>
      <w:tr w:rsidR="00AF4DD9" w:rsidRPr="008D0F1E" w14:paraId="723E7F62" w14:textId="77777777" w:rsidTr="55E026C1">
        <w:trPr>
          <w:trHeight w:val="20"/>
        </w:trPr>
        <w:tc>
          <w:tcPr>
            <w:tcW w:w="123" w:type="pct"/>
            <w:vMerge/>
            <w:shd w:val="clear" w:color="auto" w:fill="D9D9D9" w:themeFill="background1" w:themeFillShade="D9"/>
          </w:tcPr>
          <w:p w14:paraId="0524415A"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5AEBC9DF" w14:textId="77777777" w:rsidR="00AF4DD9" w:rsidRPr="008D0F1E" w:rsidRDefault="00AF4DD9" w:rsidP="00C309AC">
            <w:pPr>
              <w:spacing w:before="40" w:after="40"/>
              <w:jc w:val="left"/>
              <w:rPr>
                <w:rFonts w:eastAsia="Arial" w:cs="Arial"/>
              </w:rPr>
            </w:pPr>
            <w:r w:rsidRPr="008D0F1E">
              <w:rPr>
                <w:rFonts w:eastAsia="Arial" w:cs="Arial"/>
              </w:rPr>
              <w:t>Používáte pro překlad identifikátoru identity do své agendy (BSI na AIFO) služeb ISZR?</w:t>
            </w:r>
          </w:p>
        </w:tc>
        <w:tc>
          <w:tcPr>
            <w:tcW w:w="501" w:type="pct"/>
            <w:shd w:val="clear" w:color="auto" w:fill="auto"/>
          </w:tcPr>
          <w:p w14:paraId="22AC6859" w14:textId="77777777" w:rsidR="00AF4DD9" w:rsidRPr="008D0F1E" w:rsidRDefault="00B96987" w:rsidP="00C309AC">
            <w:pPr>
              <w:spacing w:before="40" w:after="40"/>
              <w:rPr>
                <w:rFonts w:eastAsia="Arial" w:cs="Arial"/>
              </w:rPr>
            </w:pPr>
            <w:sdt>
              <w:sdtPr>
                <w:rPr>
                  <w:rFonts w:cs="Arial"/>
                </w:rPr>
                <w:id w:val="-1754667204"/>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4B2BED3B" w14:textId="77777777" w:rsidR="00AF4DD9" w:rsidRPr="008D0F1E" w:rsidRDefault="00AF4DD9" w:rsidP="00C37272">
            <w:pPr>
              <w:spacing w:before="40" w:after="40"/>
              <w:jc w:val="left"/>
              <w:rPr>
                <w:rFonts w:cs="Arial"/>
                <w:bCs/>
              </w:rPr>
            </w:pPr>
          </w:p>
        </w:tc>
        <w:tc>
          <w:tcPr>
            <w:tcW w:w="2373" w:type="pct"/>
            <w:shd w:val="clear" w:color="auto" w:fill="auto"/>
          </w:tcPr>
          <w:p w14:paraId="21D70DC0" w14:textId="77777777" w:rsidR="00AF4DD9" w:rsidRPr="008D0F1E" w:rsidRDefault="00AF4DD9" w:rsidP="00C37272">
            <w:pPr>
              <w:spacing w:before="40" w:after="40"/>
              <w:jc w:val="left"/>
              <w:rPr>
                <w:rFonts w:cs="Arial"/>
                <w:bCs/>
              </w:rPr>
            </w:pPr>
          </w:p>
          <w:p w14:paraId="178B7060" w14:textId="77777777" w:rsidR="00561D38" w:rsidRPr="008D0F1E" w:rsidRDefault="00561D38" w:rsidP="00C37272">
            <w:pPr>
              <w:spacing w:before="40" w:after="40"/>
              <w:jc w:val="left"/>
              <w:rPr>
                <w:rFonts w:cs="Arial"/>
                <w:bCs/>
              </w:rPr>
            </w:pPr>
          </w:p>
          <w:p w14:paraId="6F38D489" w14:textId="715CFE0F" w:rsidR="00561D38" w:rsidRPr="008D0F1E" w:rsidRDefault="00561D38" w:rsidP="00C37272">
            <w:pPr>
              <w:spacing w:before="40" w:after="40"/>
              <w:jc w:val="left"/>
              <w:rPr>
                <w:rFonts w:cs="Arial"/>
                <w:bCs/>
              </w:rPr>
            </w:pPr>
          </w:p>
        </w:tc>
      </w:tr>
      <w:tr w:rsidR="00AF4DD9" w:rsidRPr="008D0F1E" w14:paraId="536F03E3" w14:textId="77777777" w:rsidTr="55E026C1">
        <w:trPr>
          <w:trHeight w:val="20"/>
        </w:trPr>
        <w:tc>
          <w:tcPr>
            <w:tcW w:w="123" w:type="pct"/>
            <w:vMerge/>
            <w:shd w:val="clear" w:color="auto" w:fill="D9D9D9" w:themeFill="background1" w:themeFillShade="D9"/>
          </w:tcPr>
          <w:p w14:paraId="62A9B6EE"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23DBAAB2" w14:textId="4E855208" w:rsidR="00AF4DD9" w:rsidRPr="008D0F1E" w:rsidRDefault="00AF4DD9" w:rsidP="00C309AC">
            <w:pPr>
              <w:spacing w:before="40" w:after="40"/>
              <w:jc w:val="left"/>
              <w:rPr>
                <w:rFonts w:eastAsia="Arial" w:cs="Arial"/>
              </w:rPr>
            </w:pPr>
            <w:r w:rsidRPr="008D0F1E">
              <w:rPr>
                <w:rFonts w:eastAsia="Arial" w:cs="Arial"/>
              </w:rPr>
              <w:t xml:space="preserve">Využíváte při obsazení identifikované a autentizované osoby do role úředníka systém </w:t>
            </w:r>
            <w:ins w:id="894" w:author="Tomáš Šedivec" w:date="2023-06-29T16:34:00Z">
              <w:r w:rsidR="00EB66F6">
                <w:rPr>
                  <w:rFonts w:eastAsia="Arial" w:cs="Arial"/>
                </w:rPr>
                <w:t xml:space="preserve">CAAIS (dříve </w:t>
              </w:r>
            </w:ins>
            <w:r w:rsidRPr="008D0F1E">
              <w:rPr>
                <w:rFonts w:eastAsia="Arial" w:cs="Arial"/>
              </w:rPr>
              <w:t>JIP/KAAS</w:t>
            </w:r>
            <w:ins w:id="895" w:author="Tomáš Šedivec" w:date="2023-06-29T16:34:00Z">
              <w:r w:rsidR="00EB66F6">
                <w:rPr>
                  <w:rFonts w:eastAsia="Arial" w:cs="Arial"/>
                </w:rPr>
                <w:t>)</w:t>
              </w:r>
            </w:ins>
            <w:r w:rsidRPr="008D0F1E">
              <w:rPr>
                <w:rFonts w:eastAsia="Arial" w:cs="Arial"/>
              </w:rPr>
              <w:t>?</w:t>
            </w:r>
          </w:p>
        </w:tc>
        <w:tc>
          <w:tcPr>
            <w:tcW w:w="501" w:type="pct"/>
            <w:shd w:val="clear" w:color="auto" w:fill="auto"/>
          </w:tcPr>
          <w:p w14:paraId="3D302729" w14:textId="77777777" w:rsidR="00AF4DD9" w:rsidRPr="008D0F1E" w:rsidRDefault="00B96987" w:rsidP="00C309AC">
            <w:pPr>
              <w:spacing w:before="40" w:after="40"/>
              <w:rPr>
                <w:rFonts w:eastAsia="Arial" w:cs="Arial"/>
              </w:rPr>
            </w:pPr>
            <w:sdt>
              <w:sdtPr>
                <w:rPr>
                  <w:rFonts w:cs="Arial"/>
                </w:rPr>
                <w:id w:val="789254783"/>
                <w:showingPlcHdr/>
                <w:comboBox>
                  <w:listItem w:displayText="Ano" w:value="Ano"/>
                  <w:listItem w:displayText="Nerelevantní" w:value="Nerelevantní"/>
                  <w:listItem w:displayText="Ne, žádáme o výjimku" w:value="Ne, žádáme o výjimku"/>
                </w:comboBox>
              </w:sdtPr>
              <w:sdtEndPr/>
              <w:sdtContent>
                <w:r w:rsidR="00AF4DD9" w:rsidRPr="008D0F1E">
                  <w:rPr>
                    <w:rStyle w:val="Zstupntext"/>
                    <w:rFonts w:cs="Arial"/>
                    <w:i/>
                    <w:color w:val="FF0000"/>
                  </w:rPr>
                  <w:t>Zvolte položku.</w:t>
                </w:r>
              </w:sdtContent>
            </w:sdt>
          </w:p>
        </w:tc>
        <w:tc>
          <w:tcPr>
            <w:tcW w:w="502" w:type="pct"/>
          </w:tcPr>
          <w:p w14:paraId="7B5B2815" w14:textId="77777777" w:rsidR="00AF4DD9" w:rsidRPr="008D0F1E" w:rsidRDefault="00AF4DD9" w:rsidP="00C37272">
            <w:pPr>
              <w:spacing w:before="40" w:after="40"/>
              <w:jc w:val="left"/>
              <w:rPr>
                <w:rFonts w:cs="Arial"/>
                <w:bCs/>
              </w:rPr>
            </w:pPr>
          </w:p>
        </w:tc>
        <w:tc>
          <w:tcPr>
            <w:tcW w:w="2373" w:type="pct"/>
            <w:shd w:val="clear" w:color="auto" w:fill="auto"/>
          </w:tcPr>
          <w:p w14:paraId="4F247214" w14:textId="77777777" w:rsidR="00AF4DD9" w:rsidRPr="008D0F1E" w:rsidRDefault="00AF4DD9" w:rsidP="00C37272">
            <w:pPr>
              <w:spacing w:before="40" w:after="40"/>
              <w:jc w:val="left"/>
              <w:rPr>
                <w:rFonts w:cs="Arial"/>
                <w:bCs/>
              </w:rPr>
            </w:pPr>
          </w:p>
          <w:p w14:paraId="65D93307" w14:textId="77777777" w:rsidR="00561D38" w:rsidRPr="008D0F1E" w:rsidRDefault="00561D38" w:rsidP="00C37272">
            <w:pPr>
              <w:spacing w:before="40" w:after="40"/>
              <w:jc w:val="left"/>
              <w:rPr>
                <w:rFonts w:cs="Arial"/>
                <w:bCs/>
              </w:rPr>
            </w:pPr>
          </w:p>
          <w:p w14:paraId="731DA5D0" w14:textId="1B8203D1" w:rsidR="00561D38" w:rsidRPr="008D0F1E" w:rsidRDefault="00561D38" w:rsidP="00C37272">
            <w:pPr>
              <w:spacing w:before="40" w:after="40"/>
              <w:jc w:val="left"/>
              <w:rPr>
                <w:rFonts w:cs="Arial"/>
                <w:bCs/>
              </w:rPr>
            </w:pPr>
          </w:p>
        </w:tc>
      </w:tr>
    </w:tbl>
    <w:p w14:paraId="273C62F0" w14:textId="4A2D559D" w:rsidR="00E10A0E" w:rsidRPr="008D0F1E" w:rsidRDefault="00E10A0E" w:rsidP="00AF4DD9">
      <w:pPr>
        <w:spacing w:after="200" w:line="276" w:lineRule="auto"/>
        <w:jc w:val="left"/>
        <w:rPr>
          <w:rFonts w:cs="Arial"/>
          <w:lang w:val="en-US"/>
        </w:rPr>
      </w:pPr>
      <w:bookmarkStart w:id="896" w:name="_Toc457999310"/>
      <w:bookmarkStart w:id="897" w:name="_Toc457999974"/>
      <w:bookmarkStart w:id="898" w:name="_Toc457999311"/>
      <w:bookmarkStart w:id="899" w:name="_Toc457999975"/>
      <w:bookmarkStart w:id="900" w:name="_Toc457999312"/>
      <w:bookmarkStart w:id="901" w:name="_Toc457999976"/>
      <w:bookmarkStart w:id="902" w:name="_Toc457999313"/>
      <w:bookmarkStart w:id="903" w:name="_Toc457999977"/>
      <w:bookmarkStart w:id="904" w:name="_Toc457999316"/>
      <w:bookmarkStart w:id="905" w:name="_Toc457999980"/>
      <w:bookmarkStart w:id="906" w:name="_Toc457999318"/>
      <w:bookmarkStart w:id="907" w:name="_Toc457999982"/>
      <w:bookmarkStart w:id="908" w:name="_Toc465074598"/>
      <w:bookmarkStart w:id="909" w:name="_Toc22220541"/>
      <w:bookmarkEnd w:id="896"/>
      <w:bookmarkEnd w:id="897"/>
      <w:bookmarkEnd w:id="898"/>
      <w:bookmarkEnd w:id="899"/>
      <w:bookmarkEnd w:id="900"/>
      <w:bookmarkEnd w:id="901"/>
      <w:bookmarkEnd w:id="902"/>
      <w:bookmarkEnd w:id="903"/>
      <w:bookmarkEnd w:id="904"/>
      <w:bookmarkEnd w:id="905"/>
      <w:bookmarkEnd w:id="906"/>
      <w:bookmarkEnd w:id="907"/>
    </w:p>
    <w:p w14:paraId="483A520F" w14:textId="77777777" w:rsidR="00E10A0E" w:rsidRPr="008D0F1E" w:rsidRDefault="00E10A0E">
      <w:pPr>
        <w:spacing w:after="200" w:line="276" w:lineRule="auto"/>
        <w:jc w:val="left"/>
        <w:rPr>
          <w:rFonts w:cs="Arial"/>
          <w:lang w:val="en-US"/>
        </w:rPr>
      </w:pPr>
      <w:r w:rsidRPr="008D0F1E">
        <w:rPr>
          <w:rFonts w:cs="Arial"/>
          <w:lang w:val="en-US"/>
        </w:rPr>
        <w:br w:type="page"/>
      </w:r>
    </w:p>
    <w:p w14:paraId="52AC5200" w14:textId="77777777" w:rsidR="00AF4DD9" w:rsidRPr="008D0F1E" w:rsidRDefault="00AF4DD9" w:rsidP="00AF4DD9">
      <w:pPr>
        <w:pStyle w:val="MVHeading1"/>
        <w:rPr>
          <w:rFonts w:cs="Arial"/>
        </w:rPr>
      </w:pPr>
      <w:r w:rsidRPr="008D0F1E">
        <w:rPr>
          <w:rFonts w:cs="Arial"/>
        </w:rPr>
        <w:lastRenderedPageBreak/>
        <w:t>Další údaje o projektu</w:t>
      </w:r>
      <w:bookmarkEnd w:id="5"/>
      <w:bookmarkEnd w:id="6"/>
      <w:bookmarkEnd w:id="7"/>
      <w:bookmarkEnd w:id="8"/>
      <w:bookmarkEnd w:id="908"/>
      <w:bookmarkEnd w:id="909"/>
    </w:p>
    <w:p w14:paraId="37D2A869" w14:textId="2BCF4E46" w:rsidR="00AF4DD9" w:rsidRPr="008D0F1E" w:rsidRDefault="00AF4DD9" w:rsidP="00AF4DD9">
      <w:pPr>
        <w:pStyle w:val="MVHeading2"/>
        <w:jc w:val="left"/>
        <w:rPr>
          <w:rFonts w:cs="Arial"/>
        </w:rPr>
      </w:pPr>
      <w:bookmarkStart w:id="910" w:name="_Toc437417919"/>
      <w:bookmarkStart w:id="911" w:name="_Toc465074600"/>
      <w:bookmarkStart w:id="912" w:name="_Toc22220542"/>
      <w:r w:rsidRPr="008D0F1E">
        <w:rPr>
          <w:rFonts w:cs="Arial"/>
        </w:rPr>
        <w:t>Majetkoprávní vztahy</w:t>
      </w:r>
      <w:bookmarkEnd w:id="910"/>
      <w:r w:rsidRPr="008D0F1E">
        <w:rPr>
          <w:rFonts w:cs="Arial"/>
        </w:rPr>
        <w:t xml:space="preserve"> projektu</w:t>
      </w:r>
      <w:bookmarkEnd w:id="911"/>
      <w:bookmarkEnd w:id="912"/>
    </w:p>
    <w:tbl>
      <w:tblPr>
        <w:tblStyle w:val="Style1"/>
        <w:tblW w:w="5000" w:type="pct"/>
        <w:tblLook w:val="04A0" w:firstRow="1" w:lastRow="0" w:firstColumn="1" w:lastColumn="0" w:noHBand="0" w:noVBand="1"/>
      </w:tblPr>
      <w:tblGrid>
        <w:gridCol w:w="4531"/>
        <w:gridCol w:w="1418"/>
        <w:gridCol w:w="5379"/>
      </w:tblGrid>
      <w:tr w:rsidR="00AF4DD9" w:rsidRPr="008D0F1E" w14:paraId="645D2703"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279398E4" w14:textId="05D7BBAC" w:rsidR="00AF4DD9" w:rsidRPr="008D0F1E" w:rsidRDefault="00AF4DD9" w:rsidP="00C309AC">
            <w:pPr>
              <w:spacing w:before="40" w:after="40"/>
              <w:contextualSpacing w:val="0"/>
              <w:jc w:val="left"/>
              <w:rPr>
                <w:rFonts w:eastAsia="Arial" w:cs="Arial"/>
                <w:b w:val="0"/>
                <w:bCs w:val="0"/>
              </w:rPr>
            </w:pPr>
            <w:bookmarkStart w:id="913" w:name="_Toc509581699"/>
            <w:bookmarkStart w:id="914" w:name="_Toc513797169"/>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915" w:author="Tomáš Šedivec" w:date="2023-07-27T16:35:00Z">
              <w:r w:rsidR="003B7E6C">
                <w:rPr>
                  <w:rFonts w:cs="Arial"/>
                  <w:b w:val="0"/>
                  <w:noProof/>
                </w:rPr>
                <w:t>48</w:t>
              </w:r>
            </w:ins>
            <w:del w:id="916" w:author="Tomáš Šedivec" w:date="2023-06-29T16:23:00Z">
              <w:r w:rsidR="00C74015" w:rsidDel="006A3BBA">
                <w:rPr>
                  <w:rFonts w:cs="Arial"/>
                  <w:b w:val="0"/>
                  <w:noProof/>
                </w:rPr>
                <w:delText>44</w:delText>
              </w:r>
            </w:del>
            <w:r w:rsidRPr="008D0F1E">
              <w:rPr>
                <w:rFonts w:cs="Arial"/>
              </w:rPr>
              <w:fldChar w:fldCharType="end"/>
            </w:r>
            <w:r w:rsidRPr="008D0F1E">
              <w:rPr>
                <w:rFonts w:eastAsia="Arial" w:cs="Arial"/>
                <w:b w:val="0"/>
              </w:rPr>
              <w:t>:</w:t>
            </w:r>
            <w:r w:rsidRPr="008D0F1E">
              <w:rPr>
                <w:rFonts w:eastAsia="Arial" w:cs="Arial"/>
              </w:rPr>
              <w:t xml:space="preserve"> Majetkoprávní vztahy</w:t>
            </w:r>
            <w:bookmarkEnd w:id="913"/>
            <w:bookmarkEnd w:id="914"/>
          </w:p>
        </w:tc>
      </w:tr>
      <w:tr w:rsidR="00AF4DD9" w:rsidRPr="008D0F1E" w14:paraId="0B2881AB"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00" w:type="pct"/>
          </w:tcPr>
          <w:p w14:paraId="64AE832B"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Podmínka</w:t>
            </w:r>
          </w:p>
        </w:tc>
        <w:tc>
          <w:tcPr>
            <w:tcW w:w="626" w:type="pct"/>
          </w:tcPr>
          <w:p w14:paraId="15EAE3BD"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74" w:type="pct"/>
          </w:tcPr>
          <w:p w14:paraId="6F2F7857"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Poznámka (důvod)</w:t>
            </w:r>
          </w:p>
        </w:tc>
      </w:tr>
      <w:tr w:rsidR="00AF4DD9" w:rsidRPr="008D0F1E" w14:paraId="0A0A68CE"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2C032B81" w14:textId="364D466A" w:rsidR="00AF4DD9" w:rsidRPr="008D0F1E" w:rsidRDefault="00AF4DD9" w:rsidP="00C309AC">
            <w:pPr>
              <w:spacing w:before="40" w:after="40"/>
              <w:contextualSpacing w:val="0"/>
              <w:jc w:val="left"/>
              <w:rPr>
                <w:rFonts w:eastAsia="Arial" w:cs="Arial"/>
              </w:rPr>
            </w:pPr>
            <w:r w:rsidRPr="008D0F1E">
              <w:rPr>
                <w:rFonts w:eastAsia="Arial" w:cs="Arial"/>
              </w:rPr>
              <w:t>Bud</w:t>
            </w:r>
            <w:r w:rsidR="000A31E2" w:rsidRPr="008D0F1E">
              <w:rPr>
                <w:rFonts w:eastAsia="Arial" w:cs="Arial"/>
              </w:rPr>
              <w:t>ou vám udělena výhradní práva k </w:t>
            </w:r>
            <w:r w:rsidRPr="008D0F1E">
              <w:rPr>
                <w:rFonts w:eastAsia="Arial" w:cs="Arial"/>
              </w:rPr>
              <w:t>užívání k dodávanému produktu?</w:t>
            </w:r>
          </w:p>
        </w:tc>
        <w:tc>
          <w:tcPr>
            <w:tcW w:w="626" w:type="pct"/>
            <w:shd w:val="clear" w:color="auto" w:fill="auto"/>
            <w:vAlign w:val="center"/>
          </w:tcPr>
          <w:p w14:paraId="10A8B80D"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2010743513"/>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35F0A3B9"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100AA47E"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33A98970" w14:textId="2EFBE19A"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F88722F"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4C635584" w14:textId="77777777" w:rsidR="00AF4DD9" w:rsidRPr="008D0F1E" w:rsidRDefault="00AF4DD9" w:rsidP="00C309AC">
            <w:pPr>
              <w:spacing w:before="40" w:after="40"/>
              <w:contextualSpacing w:val="0"/>
              <w:jc w:val="left"/>
              <w:rPr>
                <w:rFonts w:eastAsia="Arial" w:cs="Arial"/>
              </w:rPr>
            </w:pPr>
            <w:r w:rsidRPr="008D0F1E">
              <w:rPr>
                <w:rFonts w:eastAsia="Arial" w:cs="Arial"/>
              </w:rPr>
              <w:t>Budou vám udělena nevýhradní práva k užívání k dodávanému produktu?</w:t>
            </w:r>
          </w:p>
        </w:tc>
        <w:tc>
          <w:tcPr>
            <w:tcW w:w="626" w:type="pct"/>
            <w:shd w:val="clear" w:color="auto" w:fill="auto"/>
            <w:vAlign w:val="center"/>
          </w:tcPr>
          <w:p w14:paraId="19D48904" w14:textId="77777777" w:rsidR="00AF4DD9" w:rsidRPr="008D0F1E" w:rsidRDefault="00B96987"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212926231"/>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3A5B2857"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190A1365"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09990CB0" w14:textId="5683CADB"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B0A0AE3"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40916265" w14:textId="77777777" w:rsidR="00AF4DD9" w:rsidRPr="008D0F1E" w:rsidRDefault="00AF4DD9" w:rsidP="00C309AC">
            <w:pPr>
              <w:spacing w:before="40" w:after="40"/>
              <w:contextualSpacing w:val="0"/>
              <w:jc w:val="left"/>
              <w:rPr>
                <w:rFonts w:eastAsia="Arial" w:cs="Arial"/>
              </w:rPr>
            </w:pPr>
            <w:r w:rsidRPr="008D0F1E">
              <w:rPr>
                <w:rFonts w:eastAsia="Arial" w:cs="Arial"/>
              </w:rPr>
              <w:t>Budou práva k autorskému dílu nějak omezena (IČO, konkrétní uživatel, převoditelnost a další šíření, úpravy produktu, parametry…)?</w:t>
            </w:r>
          </w:p>
        </w:tc>
        <w:tc>
          <w:tcPr>
            <w:tcW w:w="626" w:type="pct"/>
            <w:shd w:val="clear" w:color="auto" w:fill="auto"/>
            <w:vAlign w:val="center"/>
          </w:tcPr>
          <w:p w14:paraId="2478970F"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1485765430"/>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4147D02C"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1667E6A7"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4B509DAD"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přístup ke zdrojovému kódu pro čtení?</w:t>
            </w:r>
          </w:p>
        </w:tc>
        <w:tc>
          <w:tcPr>
            <w:tcW w:w="626" w:type="pct"/>
            <w:shd w:val="clear" w:color="auto" w:fill="auto"/>
            <w:vAlign w:val="center"/>
          </w:tcPr>
          <w:p w14:paraId="6EBDCF62" w14:textId="77777777" w:rsidR="00AF4DD9" w:rsidRPr="008D0F1E" w:rsidRDefault="00B96987"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2120285121"/>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4020E3D2"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p w14:paraId="10637C65"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p w14:paraId="02C9E521" w14:textId="678C674A"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tc>
      </w:tr>
      <w:tr w:rsidR="00AF4DD9" w:rsidRPr="008D0F1E" w14:paraId="3AEAFB10"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2B0848F9" w14:textId="77777777" w:rsidR="00AF4DD9" w:rsidRPr="008D0F1E" w:rsidRDefault="00AF4DD9" w:rsidP="00C309AC">
            <w:pPr>
              <w:spacing w:before="40" w:after="40"/>
              <w:contextualSpacing w:val="0"/>
              <w:jc w:val="left"/>
              <w:rPr>
                <w:rFonts w:eastAsia="Arial" w:cs="Arial"/>
              </w:rPr>
            </w:pPr>
            <w:r w:rsidRPr="008D0F1E">
              <w:rPr>
                <w:rFonts w:eastAsia="Arial" w:cs="Arial"/>
              </w:rPr>
              <w:t>Bude vám či třetímu subjektu umožněno provádět údržbu, měnit produkt, upravovat jej či rozšiřovat bez souhlasu dodavatele?</w:t>
            </w:r>
          </w:p>
        </w:tc>
        <w:tc>
          <w:tcPr>
            <w:tcW w:w="626" w:type="pct"/>
            <w:shd w:val="clear" w:color="auto" w:fill="auto"/>
            <w:vAlign w:val="center"/>
          </w:tcPr>
          <w:p w14:paraId="77E43AB1"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727419087"/>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09AC8806"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9913862"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63AE6715" w14:textId="77777777" w:rsidR="00AF4DD9" w:rsidRPr="008D0F1E" w:rsidDel="00527D0B" w:rsidRDefault="00AF4DD9" w:rsidP="00C309AC">
            <w:pPr>
              <w:spacing w:before="40" w:after="40"/>
              <w:contextualSpacing w:val="0"/>
              <w:jc w:val="left"/>
              <w:rPr>
                <w:rFonts w:eastAsia="Arial" w:cs="Arial"/>
              </w:rPr>
            </w:pPr>
            <w:r w:rsidRPr="008D0F1E">
              <w:rPr>
                <w:rFonts w:eastAsia="Arial" w:cs="Arial"/>
              </w:rPr>
              <w:t>Budete mít přístup k aktuální technické dokumentaci produktu?</w:t>
            </w:r>
          </w:p>
        </w:tc>
        <w:tc>
          <w:tcPr>
            <w:tcW w:w="626" w:type="pct"/>
            <w:shd w:val="clear" w:color="auto" w:fill="auto"/>
            <w:vAlign w:val="center"/>
          </w:tcPr>
          <w:p w14:paraId="34B57B67" w14:textId="77777777" w:rsidR="00AF4DD9" w:rsidRPr="008D0F1E" w:rsidRDefault="00B96987"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1524634819"/>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166738BE"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64004EFA"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314BF20A" w14:textId="56144DFA"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0B590DF"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632CDDC4" w14:textId="77777777" w:rsidR="00AF4DD9" w:rsidRPr="008D0F1E" w:rsidRDefault="00AF4DD9" w:rsidP="00C309AC">
            <w:pPr>
              <w:spacing w:before="40" w:after="40"/>
              <w:contextualSpacing w:val="0"/>
              <w:jc w:val="left"/>
              <w:rPr>
                <w:rFonts w:eastAsia="Arial" w:cs="Arial"/>
              </w:rPr>
            </w:pPr>
            <w:r w:rsidRPr="008D0F1E">
              <w:rPr>
                <w:rFonts w:eastAsia="Arial" w:cs="Arial"/>
              </w:rPr>
              <w:t>Obsahuje budoucí smlouva ujednání o vyloučení odpovědnosti za výpadky fungování?</w:t>
            </w:r>
          </w:p>
        </w:tc>
        <w:tc>
          <w:tcPr>
            <w:tcW w:w="626" w:type="pct"/>
            <w:shd w:val="clear" w:color="auto" w:fill="auto"/>
            <w:vAlign w:val="center"/>
          </w:tcPr>
          <w:p w14:paraId="4B44A40F"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659045896"/>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14D3814A"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76C11D0C"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2356B6F5" w14:textId="05750EB0"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9B07171"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608399DF" w14:textId="77777777" w:rsidR="00AF4DD9" w:rsidRPr="008D0F1E" w:rsidRDefault="00AF4DD9" w:rsidP="00C309AC">
            <w:pPr>
              <w:spacing w:before="40" w:after="40"/>
              <w:contextualSpacing w:val="0"/>
              <w:jc w:val="left"/>
              <w:rPr>
                <w:rFonts w:eastAsia="Arial" w:cs="Arial"/>
              </w:rPr>
            </w:pPr>
            <w:r w:rsidRPr="008D0F1E">
              <w:rPr>
                <w:rFonts w:eastAsia="Arial" w:cs="Arial"/>
              </w:rPr>
              <w:t>Budou externí nákupy veřejně soutěženy?</w:t>
            </w:r>
          </w:p>
        </w:tc>
        <w:tc>
          <w:tcPr>
            <w:tcW w:w="626" w:type="pct"/>
            <w:shd w:val="clear" w:color="auto" w:fill="auto"/>
            <w:vAlign w:val="center"/>
          </w:tcPr>
          <w:p w14:paraId="33B2D834" w14:textId="77777777" w:rsidR="00AF4DD9" w:rsidRPr="008D0F1E" w:rsidRDefault="00B96987"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581524123"/>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r w:rsidR="00AF4DD9" w:rsidRPr="008D0F1E" w:rsidDel="00957975">
              <w:rPr>
                <w:rFonts w:eastAsia="Arial" w:cs="Arial"/>
                <w:sz w:val="24"/>
                <w:szCs w:val="24"/>
              </w:rPr>
              <w:t xml:space="preserve"> </w:t>
            </w:r>
          </w:p>
        </w:tc>
        <w:tc>
          <w:tcPr>
            <w:tcW w:w="2374" w:type="pct"/>
            <w:shd w:val="clear" w:color="auto" w:fill="auto"/>
          </w:tcPr>
          <w:p w14:paraId="227EC3B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61269BDE"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6F1D14B6" w14:textId="5AF76D3D"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F113B56"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10FCE87A" w14:textId="77777777" w:rsidR="00AF4DD9" w:rsidRPr="008D0F1E" w:rsidRDefault="00AF4DD9" w:rsidP="00C309AC">
            <w:pPr>
              <w:spacing w:before="40" w:after="40"/>
              <w:jc w:val="left"/>
              <w:rPr>
                <w:rFonts w:eastAsia="Arial" w:cs="Arial"/>
              </w:rPr>
            </w:pPr>
            <w:r w:rsidRPr="008D0F1E">
              <w:rPr>
                <w:rFonts w:eastAsia="Arial" w:cs="Arial"/>
              </w:rPr>
              <w:t>Bude celé nebo část řešení publikováno nebo bude využívat Open Source?</w:t>
            </w:r>
          </w:p>
        </w:tc>
        <w:tc>
          <w:tcPr>
            <w:tcW w:w="626" w:type="pct"/>
            <w:shd w:val="clear" w:color="auto" w:fill="auto"/>
            <w:vAlign w:val="center"/>
          </w:tcPr>
          <w:p w14:paraId="516F3D6D"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395666341"/>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p>
        </w:tc>
        <w:tc>
          <w:tcPr>
            <w:tcW w:w="2374" w:type="pct"/>
            <w:shd w:val="clear" w:color="auto" w:fill="auto"/>
          </w:tcPr>
          <w:p w14:paraId="52E055F6" w14:textId="77777777" w:rsidR="00AF4DD9" w:rsidRPr="008D0F1E" w:rsidRDefault="00AF4DD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14:paraId="65F2070A" w14:textId="77777777"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14:paraId="6C6E9DEA" w14:textId="77777777"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14:paraId="339465C6" w14:textId="67F9924E"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331E4D5A" w14:textId="77777777" w:rsidR="00AF4DD9" w:rsidRPr="008D0F1E" w:rsidRDefault="00AF4DD9" w:rsidP="00AF4DD9">
      <w:pPr>
        <w:rPr>
          <w:rFonts w:cs="Arial"/>
        </w:rPr>
      </w:pPr>
      <w:bookmarkStart w:id="917" w:name="_Toc437417920"/>
      <w:bookmarkStart w:id="918" w:name="_Toc465074601"/>
      <w:bookmarkStart w:id="919" w:name="_Toc22220543"/>
    </w:p>
    <w:p w14:paraId="2C8A39E2" w14:textId="77777777" w:rsidR="00AF4DD9" w:rsidRPr="008D0F1E" w:rsidRDefault="00AF4DD9" w:rsidP="00AF4DD9">
      <w:pPr>
        <w:pStyle w:val="MVHeading2"/>
        <w:jc w:val="left"/>
        <w:rPr>
          <w:rFonts w:cs="Arial"/>
        </w:rPr>
      </w:pPr>
      <w:r w:rsidRPr="008D0F1E">
        <w:rPr>
          <w:rFonts w:cs="Arial"/>
        </w:rPr>
        <w:lastRenderedPageBreak/>
        <w:t>Finanční připravenost projektu</w:t>
      </w:r>
      <w:bookmarkEnd w:id="917"/>
      <w:bookmarkEnd w:id="918"/>
      <w:bookmarkEnd w:id="919"/>
    </w:p>
    <w:tbl>
      <w:tblPr>
        <w:tblStyle w:val="Style1"/>
        <w:tblW w:w="5000" w:type="pct"/>
        <w:tblLook w:val="04A0" w:firstRow="1" w:lastRow="0" w:firstColumn="1" w:lastColumn="0" w:noHBand="0" w:noVBand="1"/>
      </w:tblPr>
      <w:tblGrid>
        <w:gridCol w:w="5098"/>
        <w:gridCol w:w="2127"/>
        <w:gridCol w:w="4103"/>
      </w:tblGrid>
      <w:tr w:rsidR="00AF4DD9" w:rsidRPr="008D0F1E" w14:paraId="71DE9A09"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4DDB51D1" w14:textId="4693D04C" w:rsidR="00AF4DD9" w:rsidRPr="008D0F1E" w:rsidRDefault="00AF4DD9" w:rsidP="00C309AC">
            <w:pPr>
              <w:keepNext/>
              <w:spacing w:before="40" w:after="40"/>
              <w:contextualSpacing w:val="0"/>
              <w:jc w:val="left"/>
              <w:rPr>
                <w:rFonts w:eastAsia="Arial" w:cs="Arial"/>
                <w:b w:val="0"/>
                <w:bCs w:val="0"/>
              </w:rPr>
            </w:pPr>
            <w:bookmarkStart w:id="920" w:name="_Toc509581700"/>
            <w:bookmarkStart w:id="921" w:name="_Toc513797170"/>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922" w:author="Tomáš Šedivec" w:date="2023-07-27T16:35:00Z">
              <w:r w:rsidR="003B7E6C">
                <w:rPr>
                  <w:rFonts w:cs="Arial"/>
                  <w:b w:val="0"/>
                  <w:noProof/>
                </w:rPr>
                <w:t>49</w:t>
              </w:r>
            </w:ins>
            <w:del w:id="923" w:author="Tomáš Šedivec" w:date="2023-06-29T16:23:00Z">
              <w:r w:rsidR="00C74015" w:rsidDel="006A3BBA">
                <w:rPr>
                  <w:rFonts w:cs="Arial"/>
                  <w:b w:val="0"/>
                  <w:noProof/>
                </w:rPr>
                <w:delText>45</w:delText>
              </w:r>
            </w:del>
            <w:r w:rsidRPr="008D0F1E">
              <w:rPr>
                <w:rFonts w:cs="Arial"/>
              </w:rPr>
              <w:fldChar w:fldCharType="end"/>
            </w:r>
            <w:r w:rsidRPr="008D0F1E">
              <w:rPr>
                <w:rFonts w:eastAsia="Arial" w:cs="Arial"/>
                <w:b w:val="0"/>
              </w:rPr>
              <w:t>:</w:t>
            </w:r>
            <w:r w:rsidRPr="008D0F1E">
              <w:rPr>
                <w:rFonts w:eastAsia="Arial" w:cs="Arial"/>
              </w:rPr>
              <w:t xml:space="preserve"> Finanční připravenost</w:t>
            </w:r>
            <w:bookmarkEnd w:id="920"/>
            <w:bookmarkEnd w:id="921"/>
          </w:p>
        </w:tc>
      </w:tr>
      <w:tr w:rsidR="00AF4DD9" w:rsidRPr="008D0F1E" w14:paraId="5FFA99E0"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50" w:type="pct"/>
          </w:tcPr>
          <w:p w14:paraId="03C846AE" w14:textId="77777777" w:rsidR="00AF4DD9" w:rsidRPr="008D0F1E" w:rsidRDefault="00AF4DD9" w:rsidP="00C309AC">
            <w:pPr>
              <w:keepNext/>
              <w:spacing w:before="40" w:after="40"/>
              <w:contextualSpacing w:val="0"/>
              <w:jc w:val="left"/>
              <w:rPr>
                <w:rFonts w:eastAsia="Arial" w:cs="Arial"/>
                <w:b w:val="0"/>
                <w:bCs w:val="0"/>
              </w:rPr>
            </w:pPr>
            <w:r w:rsidRPr="008D0F1E">
              <w:rPr>
                <w:rFonts w:eastAsia="Arial" w:cs="Arial"/>
              </w:rPr>
              <w:t>Druh financování</w:t>
            </w:r>
          </w:p>
        </w:tc>
        <w:tc>
          <w:tcPr>
            <w:tcW w:w="939" w:type="pct"/>
          </w:tcPr>
          <w:p w14:paraId="354C3AFB"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1811" w:type="pct"/>
          </w:tcPr>
          <w:p w14:paraId="487F8ABF"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zajištění, získání financování</w:t>
            </w:r>
          </w:p>
        </w:tc>
      </w:tr>
      <w:tr w:rsidR="00AF4DD9" w:rsidRPr="008D0F1E" w14:paraId="4D523A68"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2BEE1412"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pomocí ESIF</w:t>
            </w:r>
            <w:r w:rsidRPr="008D0F1E">
              <w:rPr>
                <w:rFonts w:cs="Arial"/>
              </w:rPr>
              <w:footnoteReference w:id="2"/>
            </w:r>
          </w:p>
        </w:tc>
        <w:tc>
          <w:tcPr>
            <w:tcW w:w="939" w:type="pct"/>
            <w:shd w:val="clear" w:color="auto" w:fill="auto"/>
            <w:vAlign w:val="center"/>
          </w:tcPr>
          <w:p w14:paraId="6784CD61"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369914059"/>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p>
        </w:tc>
        <w:tc>
          <w:tcPr>
            <w:tcW w:w="1811" w:type="pct"/>
            <w:shd w:val="clear" w:color="auto" w:fill="auto"/>
          </w:tcPr>
          <w:p w14:paraId="1CB99573"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6CC7F015" w14:textId="37E30EBF"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078D7BBF" w14:textId="77777777" w:rsidTr="00C309AC">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66978D75"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z vlastních zdrojů</w:t>
            </w:r>
          </w:p>
        </w:tc>
        <w:tc>
          <w:tcPr>
            <w:tcW w:w="939" w:type="pct"/>
            <w:shd w:val="clear" w:color="auto" w:fill="auto"/>
            <w:vAlign w:val="center"/>
          </w:tcPr>
          <w:p w14:paraId="5F1AAE00" w14:textId="77777777" w:rsidR="00AF4DD9" w:rsidRPr="008D0F1E" w:rsidRDefault="00B96987"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b/>
              </w:rPr>
            </w:pPr>
            <w:sdt>
              <w:sdtPr>
                <w:rPr>
                  <w:rFonts w:cs="Arial"/>
                  <w:b/>
                </w:rPr>
                <w:id w:val="398326464"/>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p>
        </w:tc>
        <w:tc>
          <w:tcPr>
            <w:tcW w:w="1811" w:type="pct"/>
            <w:shd w:val="clear" w:color="auto" w:fill="auto"/>
          </w:tcPr>
          <w:p w14:paraId="67D86BCD"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p w14:paraId="1D921071" w14:textId="16DAED90"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AF4DD9" w:rsidRPr="008D0F1E" w14:paraId="1F8A9A4D"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59D106CE"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pomocí jiných externích zdrojů</w:t>
            </w:r>
          </w:p>
        </w:tc>
        <w:tc>
          <w:tcPr>
            <w:tcW w:w="939" w:type="pct"/>
            <w:shd w:val="clear" w:color="auto" w:fill="auto"/>
            <w:vAlign w:val="center"/>
          </w:tcPr>
          <w:p w14:paraId="42FF046C"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239946043"/>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p>
        </w:tc>
        <w:tc>
          <w:tcPr>
            <w:tcW w:w="1811" w:type="pct"/>
            <w:shd w:val="clear" w:color="auto" w:fill="auto"/>
          </w:tcPr>
          <w:p w14:paraId="3370EBD6"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4C59792D" w14:textId="6927B5A8"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0CCC3A6E" w14:textId="77777777" w:rsidR="00AF4DD9" w:rsidRPr="008D0F1E" w:rsidRDefault="00AF4DD9" w:rsidP="00AF4DD9">
      <w:pPr>
        <w:pStyle w:val="MVHeading2"/>
        <w:jc w:val="left"/>
        <w:rPr>
          <w:rFonts w:cs="Arial"/>
        </w:rPr>
      </w:pPr>
      <w:bookmarkStart w:id="924" w:name="_Toc457999404"/>
      <w:bookmarkStart w:id="925" w:name="_Toc458000068"/>
      <w:bookmarkStart w:id="926" w:name="_Toc457999421"/>
      <w:bookmarkStart w:id="927" w:name="_Toc458000085"/>
      <w:bookmarkStart w:id="928" w:name="_Toc457999422"/>
      <w:bookmarkStart w:id="929" w:name="_Toc458000086"/>
      <w:bookmarkStart w:id="930" w:name="_Toc457999423"/>
      <w:bookmarkStart w:id="931" w:name="_Toc458000087"/>
      <w:bookmarkStart w:id="932" w:name="_Toc437417922"/>
      <w:bookmarkStart w:id="933" w:name="_Toc465074602"/>
      <w:bookmarkStart w:id="934" w:name="_Toc22220544"/>
      <w:bookmarkEnd w:id="924"/>
      <w:bookmarkEnd w:id="925"/>
      <w:bookmarkEnd w:id="926"/>
      <w:bookmarkEnd w:id="927"/>
      <w:bookmarkEnd w:id="928"/>
      <w:bookmarkEnd w:id="929"/>
      <w:bookmarkEnd w:id="930"/>
      <w:bookmarkEnd w:id="931"/>
      <w:r w:rsidRPr="008D0F1E">
        <w:rPr>
          <w:rFonts w:cs="Arial"/>
        </w:rPr>
        <w:t>Metodická připravenost projektu</w:t>
      </w:r>
      <w:bookmarkEnd w:id="932"/>
      <w:bookmarkEnd w:id="933"/>
      <w:bookmarkEnd w:id="934"/>
    </w:p>
    <w:tbl>
      <w:tblPr>
        <w:tblStyle w:val="Style1"/>
        <w:tblW w:w="5000" w:type="pct"/>
        <w:tblLook w:val="04A0" w:firstRow="1" w:lastRow="0" w:firstColumn="1" w:lastColumn="0" w:noHBand="0" w:noVBand="1"/>
      </w:tblPr>
      <w:tblGrid>
        <w:gridCol w:w="4390"/>
        <w:gridCol w:w="1559"/>
        <w:gridCol w:w="5379"/>
      </w:tblGrid>
      <w:tr w:rsidR="00AF4DD9" w:rsidRPr="008D0F1E" w14:paraId="65331C75"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11EA5106" w14:textId="5BF78D36" w:rsidR="00AF4DD9" w:rsidRPr="008D0F1E" w:rsidRDefault="00AF4DD9" w:rsidP="00C309AC">
            <w:pPr>
              <w:spacing w:before="40" w:after="40"/>
              <w:contextualSpacing w:val="0"/>
              <w:jc w:val="left"/>
              <w:rPr>
                <w:rFonts w:eastAsia="Arial" w:cs="Arial"/>
                <w:b w:val="0"/>
                <w:bCs w:val="0"/>
              </w:rPr>
            </w:pPr>
            <w:bookmarkStart w:id="935" w:name="_Toc509581701"/>
            <w:bookmarkStart w:id="936" w:name="_Toc513797171"/>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937" w:author="Tomáš Šedivec" w:date="2023-07-27T16:35:00Z">
              <w:r w:rsidR="003B7E6C">
                <w:rPr>
                  <w:rFonts w:cs="Arial"/>
                  <w:b w:val="0"/>
                  <w:noProof/>
                </w:rPr>
                <w:t>50</w:t>
              </w:r>
            </w:ins>
            <w:del w:id="938" w:author="Tomáš Šedivec" w:date="2023-06-29T16:23:00Z">
              <w:r w:rsidR="00C74015" w:rsidDel="006A3BBA">
                <w:rPr>
                  <w:rFonts w:cs="Arial"/>
                  <w:b w:val="0"/>
                  <w:noProof/>
                </w:rPr>
                <w:delText>46</w:delText>
              </w:r>
            </w:del>
            <w:r w:rsidRPr="008D0F1E">
              <w:rPr>
                <w:rFonts w:cs="Arial"/>
              </w:rPr>
              <w:fldChar w:fldCharType="end"/>
            </w:r>
            <w:r w:rsidRPr="008D0F1E">
              <w:rPr>
                <w:rFonts w:eastAsia="Arial" w:cs="Arial"/>
                <w:b w:val="0"/>
              </w:rPr>
              <w:t>:</w:t>
            </w:r>
            <w:r w:rsidRPr="008D0F1E">
              <w:rPr>
                <w:rFonts w:eastAsia="Arial" w:cs="Arial"/>
              </w:rPr>
              <w:t xml:space="preserve"> Metodická připravenost</w:t>
            </w:r>
            <w:bookmarkEnd w:id="935"/>
            <w:bookmarkEnd w:id="936"/>
          </w:p>
        </w:tc>
      </w:tr>
      <w:tr w:rsidR="00AF4DD9" w:rsidRPr="008D0F1E" w14:paraId="387F263C"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38" w:type="pct"/>
          </w:tcPr>
          <w:p w14:paraId="74D7A711"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Metodické zajištění</w:t>
            </w:r>
          </w:p>
        </w:tc>
        <w:tc>
          <w:tcPr>
            <w:tcW w:w="688" w:type="pct"/>
          </w:tcPr>
          <w:p w14:paraId="10312CF7"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74" w:type="pct"/>
          </w:tcPr>
          <w:p w14:paraId="4996C7E3"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Popis </w:t>
            </w:r>
          </w:p>
        </w:tc>
      </w:tr>
      <w:tr w:rsidR="00AF4DD9" w:rsidRPr="008D0F1E" w14:paraId="7AC0F6B6"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00EA8C50" w14:textId="77777777" w:rsidR="00AF4DD9" w:rsidRPr="008D0F1E" w:rsidRDefault="00AF4DD9" w:rsidP="00C309AC">
            <w:pPr>
              <w:spacing w:before="40" w:after="40"/>
              <w:contextualSpacing w:val="0"/>
              <w:jc w:val="left"/>
              <w:rPr>
                <w:rFonts w:eastAsia="Arial" w:cs="Arial"/>
              </w:rPr>
            </w:pPr>
            <w:r w:rsidRPr="008D0F1E">
              <w:rPr>
                <w:rFonts w:eastAsia="Arial" w:cs="Arial"/>
              </w:rPr>
              <w:t>Řízení pomocí metodiky (uveďte název)</w:t>
            </w:r>
          </w:p>
        </w:tc>
        <w:tc>
          <w:tcPr>
            <w:tcW w:w="688" w:type="pct"/>
            <w:shd w:val="clear" w:color="auto" w:fill="auto"/>
            <w:vAlign w:val="center"/>
          </w:tcPr>
          <w:p w14:paraId="41159B99"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663616907"/>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p>
        </w:tc>
        <w:tc>
          <w:tcPr>
            <w:tcW w:w="2374" w:type="pct"/>
            <w:shd w:val="clear" w:color="auto" w:fill="auto"/>
          </w:tcPr>
          <w:p w14:paraId="74FF21CF"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0FCE3252" w14:textId="77777777" w:rsidTr="00C309AC">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57C58F57" w14:textId="77777777" w:rsidR="00AF4DD9" w:rsidRPr="008D0F1E" w:rsidRDefault="00AF4DD9" w:rsidP="00C309AC">
            <w:pPr>
              <w:spacing w:before="40" w:after="40"/>
              <w:contextualSpacing w:val="0"/>
              <w:jc w:val="left"/>
              <w:rPr>
                <w:rFonts w:eastAsia="Arial" w:cs="Arial"/>
              </w:rPr>
            </w:pPr>
            <w:r w:rsidRPr="008D0F1E">
              <w:rPr>
                <w:rFonts w:eastAsia="Arial" w:cs="Arial"/>
              </w:rPr>
              <w:t>Podpora od projektové kanceláře úřadu/resortu</w:t>
            </w:r>
          </w:p>
        </w:tc>
        <w:tc>
          <w:tcPr>
            <w:tcW w:w="688" w:type="pct"/>
            <w:shd w:val="clear" w:color="auto" w:fill="auto"/>
            <w:vAlign w:val="center"/>
          </w:tcPr>
          <w:p w14:paraId="5118D3BF" w14:textId="77777777" w:rsidR="00AF4DD9" w:rsidRPr="008D0F1E" w:rsidRDefault="00B96987"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1950234275"/>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p>
        </w:tc>
        <w:tc>
          <w:tcPr>
            <w:tcW w:w="2374" w:type="pct"/>
            <w:shd w:val="clear" w:color="auto" w:fill="auto"/>
          </w:tcPr>
          <w:p w14:paraId="408029BE"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37CE73B0"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746D3486" w14:textId="77777777" w:rsidR="00AF4DD9" w:rsidRPr="008D0F1E" w:rsidRDefault="00AF4DD9" w:rsidP="00C309AC">
            <w:pPr>
              <w:spacing w:before="40" w:after="40"/>
              <w:contextualSpacing w:val="0"/>
              <w:jc w:val="left"/>
              <w:rPr>
                <w:rFonts w:eastAsia="Arial" w:cs="Arial"/>
              </w:rPr>
            </w:pPr>
            <w:r w:rsidRPr="008D0F1E">
              <w:rPr>
                <w:rFonts w:eastAsia="Arial" w:cs="Arial"/>
              </w:rPr>
              <w:t>Podpora od architektonické kanceláře úřadu/resortu</w:t>
            </w:r>
          </w:p>
        </w:tc>
        <w:tc>
          <w:tcPr>
            <w:tcW w:w="688" w:type="pct"/>
            <w:shd w:val="clear" w:color="auto" w:fill="auto"/>
            <w:vAlign w:val="center"/>
          </w:tcPr>
          <w:p w14:paraId="1C84F67D" w14:textId="77777777" w:rsidR="00AF4DD9" w:rsidRPr="008D0F1E" w:rsidRDefault="00B96987"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1193523559"/>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p>
        </w:tc>
        <w:tc>
          <w:tcPr>
            <w:tcW w:w="2374" w:type="pct"/>
            <w:shd w:val="clear" w:color="auto" w:fill="auto"/>
          </w:tcPr>
          <w:p w14:paraId="33F0CBFD"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A3F3448" w14:textId="77777777" w:rsidTr="00C309AC">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06390B6C" w14:textId="77777777" w:rsidR="00AF4DD9" w:rsidRPr="008D0F1E" w:rsidRDefault="00AF4DD9" w:rsidP="00C309AC">
            <w:pPr>
              <w:spacing w:before="40" w:after="40"/>
              <w:jc w:val="left"/>
              <w:rPr>
                <w:rFonts w:eastAsia="Arial" w:cs="Arial"/>
              </w:rPr>
            </w:pPr>
            <w:r w:rsidRPr="008D0F1E">
              <w:rPr>
                <w:rFonts w:eastAsia="Arial" w:cs="Arial"/>
              </w:rPr>
              <w:t>Bude tento formulář součástí zadávací dokumentace projektu?</w:t>
            </w:r>
          </w:p>
        </w:tc>
        <w:tc>
          <w:tcPr>
            <w:tcW w:w="688" w:type="pct"/>
            <w:shd w:val="clear" w:color="auto" w:fill="auto"/>
            <w:vAlign w:val="center"/>
          </w:tcPr>
          <w:p w14:paraId="5577D199" w14:textId="77777777" w:rsidR="00AF4DD9" w:rsidRPr="008D0F1E" w:rsidRDefault="00B96987"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rPr>
            </w:pPr>
            <w:sdt>
              <w:sdtPr>
                <w:rPr>
                  <w:rFonts w:cs="Arial"/>
                </w:rPr>
                <w:id w:val="1330096901"/>
                <w:showingPlcHdr/>
                <w:comboBox>
                  <w:listItem w:displayText="Ano" w:value="Ano"/>
                  <w:listItem w:displayText="Ne" w:value="Ne"/>
                </w:comboBox>
              </w:sdtPr>
              <w:sdtEndPr/>
              <w:sdtContent>
                <w:r w:rsidR="00AF4DD9" w:rsidRPr="008D0F1E">
                  <w:rPr>
                    <w:rStyle w:val="Zstupntext"/>
                    <w:rFonts w:cs="Arial"/>
                    <w:bCs w:val="0"/>
                    <w:i/>
                    <w:color w:val="FF0000"/>
                    <w:szCs w:val="22"/>
                  </w:rPr>
                  <w:t>Zvolte položku.</w:t>
                </w:r>
              </w:sdtContent>
            </w:sdt>
          </w:p>
        </w:tc>
        <w:tc>
          <w:tcPr>
            <w:tcW w:w="2374" w:type="pct"/>
            <w:shd w:val="clear" w:color="auto" w:fill="auto"/>
          </w:tcPr>
          <w:p w14:paraId="70B0D097"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75C578B5" w14:textId="77777777" w:rsidR="00AF4DD9" w:rsidRPr="008D0F1E" w:rsidRDefault="00AF4DD9" w:rsidP="00AF4DD9">
      <w:pPr>
        <w:spacing w:after="200" w:line="276" w:lineRule="auto"/>
        <w:jc w:val="left"/>
        <w:rPr>
          <w:rFonts w:cs="Arial"/>
        </w:rPr>
      </w:pPr>
      <w:bookmarkStart w:id="939" w:name="_Toc465074603"/>
      <w:bookmarkStart w:id="940" w:name="_Toc436637823"/>
      <w:bookmarkStart w:id="941" w:name="_Toc437417924"/>
    </w:p>
    <w:p w14:paraId="33B4ADB1" w14:textId="77777777" w:rsidR="00AF4DD9" w:rsidRPr="008D0F1E" w:rsidRDefault="00AF4DD9" w:rsidP="00AF4DD9">
      <w:pPr>
        <w:pStyle w:val="MVHeading2"/>
        <w:jc w:val="left"/>
        <w:rPr>
          <w:rFonts w:cs="Arial"/>
        </w:rPr>
      </w:pPr>
      <w:bookmarkStart w:id="942" w:name="_Toc465074605"/>
      <w:bookmarkStart w:id="943" w:name="_Toc22220545"/>
      <w:bookmarkStart w:id="944" w:name="_Toc437417926"/>
      <w:bookmarkStart w:id="945" w:name="_Toc436637824"/>
      <w:r w:rsidRPr="008D0F1E">
        <w:rPr>
          <w:rFonts w:cs="Arial"/>
        </w:rPr>
        <w:t>Personální náročnost projektu</w:t>
      </w:r>
      <w:bookmarkEnd w:id="942"/>
      <w:bookmarkEnd w:id="943"/>
    </w:p>
    <w:tbl>
      <w:tblPr>
        <w:tblStyle w:val="Mkatabulky"/>
        <w:tblW w:w="5000" w:type="pct"/>
        <w:tblLook w:val="06A0" w:firstRow="1" w:lastRow="0" w:firstColumn="1" w:lastColumn="0" w:noHBand="1" w:noVBand="1"/>
      </w:tblPr>
      <w:tblGrid>
        <w:gridCol w:w="11328"/>
      </w:tblGrid>
      <w:tr w:rsidR="00AF4DD9" w:rsidRPr="008D0F1E" w14:paraId="5FAAF1F5" w14:textId="77777777" w:rsidTr="55E026C1">
        <w:trPr>
          <w:tblHeader/>
        </w:trPr>
        <w:tc>
          <w:tcPr>
            <w:tcW w:w="5000" w:type="pct"/>
            <w:shd w:val="clear" w:color="auto" w:fill="CEEBF3"/>
          </w:tcPr>
          <w:p w14:paraId="3578358B" w14:textId="7B7052F3" w:rsidR="00AF4DD9" w:rsidRPr="008D0F1E" w:rsidRDefault="00AF4DD9" w:rsidP="00C309AC">
            <w:pPr>
              <w:keepNext/>
              <w:spacing w:before="40" w:after="40"/>
              <w:jc w:val="left"/>
              <w:rPr>
                <w:rFonts w:eastAsia="Arial,Calibri" w:cs="Arial"/>
              </w:rPr>
            </w:pPr>
            <w:bookmarkStart w:id="946" w:name="_Toc509581707"/>
            <w:bookmarkStart w:id="947" w:name="_Toc51379717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948" w:author="Tomáš Šedivec" w:date="2023-07-27T16:35:00Z">
              <w:r w:rsidR="003B7E6C">
                <w:rPr>
                  <w:rFonts w:cs="Arial"/>
                  <w:noProof/>
                </w:rPr>
                <w:t>51</w:t>
              </w:r>
            </w:ins>
            <w:del w:id="949" w:author="Tomáš Šedivec" w:date="2023-06-29T16:23:00Z">
              <w:r w:rsidR="00C74015" w:rsidDel="006A3BBA">
                <w:rPr>
                  <w:rFonts w:cs="Arial"/>
                  <w:noProof/>
                </w:rPr>
                <w:delText>47</w:delText>
              </w:r>
            </w:del>
            <w:r w:rsidRPr="008D0F1E">
              <w:rPr>
                <w:rFonts w:cs="Arial"/>
              </w:rPr>
              <w:fldChar w:fldCharType="end"/>
            </w:r>
            <w:r w:rsidRPr="008D0F1E">
              <w:rPr>
                <w:rFonts w:eastAsia="Arial" w:cs="Arial"/>
              </w:rPr>
              <w:t xml:space="preserve">: </w:t>
            </w:r>
            <w:bookmarkStart w:id="950" w:name="_Hlk54898690"/>
            <w:r w:rsidRPr="008D0F1E">
              <w:rPr>
                <w:rFonts w:eastAsia="Arial,Calibri" w:cs="Arial"/>
                <w:b/>
                <w:bCs/>
              </w:rPr>
              <w:t>Vysvětlete</w:t>
            </w:r>
            <w:r w:rsidR="00404D6F" w:rsidRPr="008D0F1E">
              <w:rPr>
                <w:rFonts w:eastAsia="Arial,Calibri" w:cs="Arial"/>
                <w:b/>
                <w:bCs/>
              </w:rPr>
              <w:t xml:space="preserve"> personální náročnost </w:t>
            </w:r>
            <w:r w:rsidRPr="008D0F1E">
              <w:rPr>
                <w:rFonts w:eastAsia="Arial,Calibri" w:cs="Arial"/>
                <w:b/>
                <w:bCs/>
              </w:rPr>
              <w:t>projektu, jako odhady dopadu do počtu systemizovaných míst, či kapacitní náročnost realizace projektu dle FTE</w:t>
            </w:r>
            <w:bookmarkEnd w:id="950"/>
            <w:r w:rsidRPr="008D0F1E">
              <w:rPr>
                <w:rFonts w:eastAsia="Arial,Calibri" w:cs="Arial"/>
                <w:b/>
                <w:bCs/>
              </w:rPr>
              <w:t>:</w:t>
            </w:r>
            <w:bookmarkEnd w:id="946"/>
            <w:bookmarkEnd w:id="947"/>
          </w:p>
        </w:tc>
      </w:tr>
      <w:tr w:rsidR="00AF4DD9" w:rsidRPr="008D0F1E" w14:paraId="0EEABFE7" w14:textId="77777777" w:rsidTr="55E026C1">
        <w:tc>
          <w:tcPr>
            <w:tcW w:w="5000" w:type="pct"/>
          </w:tcPr>
          <w:p w14:paraId="3C112363" w14:textId="77777777" w:rsidR="00AF4DD9" w:rsidRPr="008D0F1E" w:rsidRDefault="00AF4DD9" w:rsidP="00C37272">
            <w:pPr>
              <w:spacing w:before="40" w:after="40"/>
              <w:jc w:val="left"/>
              <w:rPr>
                <w:rFonts w:eastAsia="Calibri" w:cs="Arial"/>
              </w:rPr>
            </w:pPr>
          </w:p>
          <w:p w14:paraId="78876F91" w14:textId="77777777" w:rsidR="00AF4DD9" w:rsidRPr="008D0F1E" w:rsidRDefault="00AF4DD9" w:rsidP="00C37272">
            <w:pPr>
              <w:spacing w:before="40" w:after="40"/>
              <w:jc w:val="left"/>
              <w:rPr>
                <w:rFonts w:eastAsia="Calibri" w:cs="Arial"/>
              </w:rPr>
            </w:pPr>
          </w:p>
          <w:p w14:paraId="7ED00F60" w14:textId="77777777" w:rsidR="00AF4DD9" w:rsidRPr="008D0F1E" w:rsidRDefault="00AF4DD9" w:rsidP="00C37272">
            <w:pPr>
              <w:spacing w:before="40" w:after="40"/>
              <w:jc w:val="left"/>
              <w:rPr>
                <w:rFonts w:eastAsia="Calibri" w:cs="Arial"/>
              </w:rPr>
            </w:pPr>
          </w:p>
        </w:tc>
      </w:tr>
      <w:bookmarkEnd w:id="944"/>
      <w:bookmarkEnd w:id="945"/>
    </w:tbl>
    <w:p w14:paraId="5ED0B54B" w14:textId="77777777" w:rsidR="00AF4DD9" w:rsidRPr="008D0F1E" w:rsidRDefault="00AF4DD9" w:rsidP="00AF4DD9">
      <w:pPr>
        <w:spacing w:after="200" w:line="276" w:lineRule="auto"/>
        <w:jc w:val="left"/>
        <w:rPr>
          <w:rFonts w:cs="Arial"/>
        </w:rPr>
      </w:pPr>
    </w:p>
    <w:p w14:paraId="07C7D6D1" w14:textId="77777777" w:rsidR="00AF4DD9" w:rsidRPr="008D0F1E" w:rsidRDefault="00AF4DD9" w:rsidP="00AF4DD9">
      <w:pPr>
        <w:pStyle w:val="MVHeading2"/>
        <w:jc w:val="left"/>
        <w:rPr>
          <w:rFonts w:cs="Arial"/>
        </w:rPr>
      </w:pPr>
      <w:bookmarkStart w:id="951" w:name="_Toc437417913"/>
      <w:bookmarkStart w:id="952" w:name="_Toc465074597"/>
      <w:bookmarkStart w:id="953" w:name="_Toc22220546"/>
      <w:r w:rsidRPr="008D0F1E">
        <w:rPr>
          <w:rFonts w:cs="Arial"/>
        </w:rPr>
        <w:t>Harmonogram projektu</w:t>
      </w:r>
      <w:bookmarkEnd w:id="951"/>
      <w:bookmarkEnd w:id="952"/>
      <w:bookmarkEnd w:id="953"/>
    </w:p>
    <w:tbl>
      <w:tblPr>
        <w:tblStyle w:val="Style1"/>
        <w:tblW w:w="5000" w:type="pct"/>
        <w:tblLook w:val="04A0" w:firstRow="1" w:lastRow="0" w:firstColumn="1" w:lastColumn="0" w:noHBand="0" w:noVBand="1"/>
      </w:tblPr>
      <w:tblGrid>
        <w:gridCol w:w="2260"/>
        <w:gridCol w:w="2130"/>
        <w:gridCol w:w="2268"/>
        <w:gridCol w:w="2268"/>
        <w:gridCol w:w="2402"/>
      </w:tblGrid>
      <w:tr w:rsidR="00AF4DD9" w:rsidRPr="008D0F1E" w14:paraId="50026C01"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Pr>
          <w:p w14:paraId="1888B7DE" w14:textId="4A53FE37" w:rsidR="00AF4DD9" w:rsidRPr="008D0F1E" w:rsidRDefault="00AF4DD9" w:rsidP="00C309AC">
            <w:pPr>
              <w:keepNext/>
              <w:keepLines/>
              <w:spacing w:before="40" w:after="40"/>
              <w:contextualSpacing w:val="0"/>
              <w:rPr>
                <w:rFonts w:eastAsia="Arial" w:cs="Arial"/>
                <w:b w:val="0"/>
                <w:bCs w:val="0"/>
              </w:rPr>
            </w:pPr>
            <w:bookmarkStart w:id="954" w:name="_Toc509581695"/>
            <w:bookmarkStart w:id="955" w:name="_Toc513797165"/>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956" w:author="Tomáš Šedivec" w:date="2023-07-27T16:35:00Z">
              <w:r w:rsidR="003B7E6C">
                <w:rPr>
                  <w:rFonts w:cs="Arial"/>
                  <w:b w:val="0"/>
                  <w:noProof/>
                </w:rPr>
                <w:t>52</w:t>
              </w:r>
            </w:ins>
            <w:del w:id="957" w:author="Tomáš Šedivec" w:date="2023-06-29T16:23:00Z">
              <w:r w:rsidR="00C74015" w:rsidDel="006A3BBA">
                <w:rPr>
                  <w:rFonts w:cs="Arial"/>
                  <w:b w:val="0"/>
                  <w:noProof/>
                </w:rPr>
                <w:delText>48</w:delText>
              </w:r>
            </w:del>
            <w:r w:rsidRPr="008D0F1E">
              <w:rPr>
                <w:rFonts w:cs="Arial"/>
              </w:rPr>
              <w:fldChar w:fldCharType="end"/>
            </w:r>
            <w:r w:rsidRPr="008D0F1E">
              <w:rPr>
                <w:rFonts w:eastAsia="Arial" w:cs="Arial"/>
                <w:b w:val="0"/>
              </w:rPr>
              <w:t>:</w:t>
            </w:r>
            <w:r w:rsidRPr="008D0F1E">
              <w:rPr>
                <w:rFonts w:eastAsia="Arial" w:cs="Arial"/>
              </w:rPr>
              <w:t xml:space="preserve"> </w:t>
            </w:r>
            <w:bookmarkStart w:id="958" w:name="_Hlk54898768"/>
            <w:r w:rsidRPr="008D0F1E">
              <w:rPr>
                <w:rFonts w:eastAsia="Arial" w:cs="Arial"/>
              </w:rPr>
              <w:t>Hrubý harmonogram předloženého projektu</w:t>
            </w:r>
            <w:bookmarkEnd w:id="954"/>
            <w:bookmarkEnd w:id="955"/>
            <w:bookmarkEnd w:id="958"/>
          </w:p>
        </w:tc>
      </w:tr>
      <w:tr w:rsidR="00AF4DD9" w:rsidRPr="008D0F1E" w14:paraId="1C86F7C6"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8" w:type="pct"/>
          </w:tcPr>
          <w:p w14:paraId="07F65096"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Fáze / milník</w:t>
            </w:r>
          </w:p>
        </w:tc>
        <w:tc>
          <w:tcPr>
            <w:tcW w:w="940" w:type="pct"/>
          </w:tcPr>
          <w:p w14:paraId="0F7E4564"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Začátek</w:t>
            </w:r>
          </w:p>
        </w:tc>
        <w:tc>
          <w:tcPr>
            <w:tcW w:w="1001" w:type="pct"/>
          </w:tcPr>
          <w:p w14:paraId="7A38B7F6"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Konec</w:t>
            </w:r>
          </w:p>
        </w:tc>
        <w:tc>
          <w:tcPr>
            <w:tcW w:w="1001" w:type="pct"/>
          </w:tcPr>
          <w:p w14:paraId="6CF63FC4"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Základní náplň</w:t>
            </w:r>
          </w:p>
        </w:tc>
        <w:tc>
          <w:tcPr>
            <w:tcW w:w="1060" w:type="pct"/>
          </w:tcPr>
          <w:p w14:paraId="3DF93585"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Navazuje na</w:t>
            </w:r>
          </w:p>
        </w:tc>
      </w:tr>
      <w:tr w:rsidR="00AF4DD9" w:rsidRPr="008D0F1E" w14:paraId="62A73778" w14:textId="77777777" w:rsidTr="008D0F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00DC3336" w14:textId="77777777" w:rsidR="00AF4DD9" w:rsidRPr="008D0F1E" w:rsidRDefault="00AF4DD9" w:rsidP="00C37272">
            <w:pPr>
              <w:spacing w:before="40" w:after="40"/>
              <w:contextualSpacing w:val="0"/>
              <w:jc w:val="left"/>
              <w:rPr>
                <w:rFonts w:cs="Arial"/>
              </w:rPr>
            </w:pPr>
          </w:p>
        </w:tc>
        <w:tc>
          <w:tcPr>
            <w:tcW w:w="940" w:type="pct"/>
            <w:shd w:val="clear" w:color="auto" w:fill="auto"/>
          </w:tcPr>
          <w:p w14:paraId="1AA54EA6" w14:textId="77777777" w:rsidR="00AF4DD9" w:rsidRPr="008D0F1E" w:rsidRDefault="00AF4DD9" w:rsidP="00C37272">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01" w:type="pct"/>
            <w:shd w:val="clear" w:color="auto" w:fill="auto"/>
          </w:tcPr>
          <w:p w14:paraId="52C6FA57"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01" w:type="pct"/>
            <w:shd w:val="clear" w:color="auto" w:fill="auto"/>
          </w:tcPr>
          <w:p w14:paraId="367EBE40"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60" w:type="pct"/>
            <w:shd w:val="clear" w:color="auto" w:fill="auto"/>
          </w:tcPr>
          <w:p w14:paraId="375568EE"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702D349B" w14:textId="77777777" w:rsidTr="008D0F1E">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4407DB99" w14:textId="77777777" w:rsidR="00AF4DD9" w:rsidRPr="008D0F1E" w:rsidRDefault="00AF4DD9" w:rsidP="00C37272">
            <w:pPr>
              <w:spacing w:before="40" w:after="40"/>
              <w:contextualSpacing w:val="0"/>
              <w:jc w:val="left"/>
              <w:rPr>
                <w:rFonts w:cs="Arial"/>
              </w:rPr>
            </w:pPr>
          </w:p>
        </w:tc>
        <w:tc>
          <w:tcPr>
            <w:tcW w:w="940" w:type="pct"/>
            <w:shd w:val="clear" w:color="auto" w:fill="auto"/>
          </w:tcPr>
          <w:p w14:paraId="7C8050B9" w14:textId="77777777" w:rsidR="00AF4DD9" w:rsidRPr="008D0F1E" w:rsidRDefault="00AF4DD9" w:rsidP="00C37272">
            <w:pPr>
              <w:pStyle w:val="Odstavecseseznamem"/>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001" w:type="pct"/>
            <w:shd w:val="clear" w:color="auto" w:fill="auto"/>
          </w:tcPr>
          <w:p w14:paraId="61A5C8BC"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001" w:type="pct"/>
            <w:shd w:val="clear" w:color="auto" w:fill="auto"/>
          </w:tcPr>
          <w:p w14:paraId="3012B422"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060" w:type="pct"/>
            <w:shd w:val="clear" w:color="auto" w:fill="auto"/>
          </w:tcPr>
          <w:p w14:paraId="58953C0A"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0ED8022" w14:textId="77777777" w:rsidTr="008D0F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11480A82" w14:textId="77777777" w:rsidR="00AF4DD9" w:rsidRPr="008D0F1E" w:rsidRDefault="00AF4DD9" w:rsidP="00C37272">
            <w:pPr>
              <w:spacing w:before="40" w:after="40"/>
              <w:contextualSpacing w:val="0"/>
              <w:jc w:val="left"/>
              <w:rPr>
                <w:rFonts w:cs="Arial"/>
              </w:rPr>
            </w:pPr>
          </w:p>
        </w:tc>
        <w:tc>
          <w:tcPr>
            <w:tcW w:w="940" w:type="pct"/>
            <w:shd w:val="clear" w:color="auto" w:fill="auto"/>
          </w:tcPr>
          <w:p w14:paraId="13C7DBCB" w14:textId="77777777" w:rsidR="00AF4DD9" w:rsidRPr="008D0F1E" w:rsidRDefault="00AF4DD9" w:rsidP="00C37272">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01" w:type="pct"/>
            <w:shd w:val="clear" w:color="auto" w:fill="auto"/>
          </w:tcPr>
          <w:p w14:paraId="7547C7EB"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01" w:type="pct"/>
            <w:shd w:val="clear" w:color="auto" w:fill="auto"/>
          </w:tcPr>
          <w:p w14:paraId="5DCD8605"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c>
          <w:tcPr>
            <w:tcW w:w="1060" w:type="pct"/>
            <w:shd w:val="clear" w:color="auto" w:fill="auto"/>
          </w:tcPr>
          <w:p w14:paraId="309B4D34"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425973B0" w14:textId="77777777" w:rsidR="00AF4DD9" w:rsidRPr="008D0F1E" w:rsidRDefault="00AF4DD9" w:rsidP="00AF4DD9">
      <w:pPr>
        <w:rPr>
          <w:rFonts w:cs="Arial"/>
        </w:rPr>
      </w:pPr>
    </w:p>
    <w:tbl>
      <w:tblPr>
        <w:tblStyle w:val="Style1"/>
        <w:tblW w:w="5000" w:type="pct"/>
        <w:tblLook w:val="04A0" w:firstRow="1" w:lastRow="0" w:firstColumn="1" w:lastColumn="0" w:noHBand="0" w:noVBand="1"/>
      </w:tblPr>
      <w:tblGrid>
        <w:gridCol w:w="5383"/>
        <w:gridCol w:w="5945"/>
      </w:tblGrid>
      <w:tr w:rsidR="00AF4DD9" w:rsidRPr="008D0F1E" w14:paraId="3C6CA829"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2"/>
          </w:tcPr>
          <w:p w14:paraId="7CB810E2" w14:textId="738B46F3" w:rsidR="00AF4DD9" w:rsidRPr="008D0F1E" w:rsidRDefault="00AF4DD9" w:rsidP="00C309AC">
            <w:pPr>
              <w:spacing w:before="40" w:after="40"/>
              <w:contextualSpacing w:val="0"/>
              <w:rPr>
                <w:rFonts w:eastAsia="Arial" w:cs="Arial"/>
                <w:b w:val="0"/>
                <w:bCs w:val="0"/>
              </w:rPr>
            </w:pPr>
            <w:bookmarkStart w:id="959" w:name="_Toc509581696"/>
            <w:bookmarkStart w:id="960" w:name="_Toc513797166"/>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ins w:id="961" w:author="Tomáš Šedivec" w:date="2023-07-27T16:35:00Z">
              <w:r w:rsidR="003B7E6C">
                <w:rPr>
                  <w:rFonts w:cs="Arial"/>
                  <w:b w:val="0"/>
                  <w:noProof/>
                </w:rPr>
                <w:t>53</w:t>
              </w:r>
            </w:ins>
            <w:del w:id="962" w:author="Tomáš Šedivec" w:date="2023-06-29T16:23:00Z">
              <w:r w:rsidR="00C74015" w:rsidDel="006A3BBA">
                <w:rPr>
                  <w:rFonts w:cs="Arial"/>
                  <w:b w:val="0"/>
                  <w:noProof/>
                </w:rPr>
                <w:delText>49</w:delText>
              </w:r>
            </w:del>
            <w:r w:rsidRPr="008D0F1E">
              <w:rPr>
                <w:rFonts w:cs="Arial"/>
              </w:rPr>
              <w:fldChar w:fldCharType="end"/>
            </w:r>
            <w:r w:rsidRPr="008D0F1E">
              <w:rPr>
                <w:rFonts w:eastAsia="Arial" w:cs="Arial"/>
                <w:b w:val="0"/>
              </w:rPr>
              <w:t>:</w:t>
            </w:r>
            <w:r w:rsidRPr="008D0F1E">
              <w:rPr>
                <w:rFonts w:eastAsia="Arial" w:cs="Arial"/>
              </w:rPr>
              <w:t xml:space="preserve"> </w:t>
            </w:r>
            <w:bookmarkStart w:id="963" w:name="_Hlk54898948"/>
            <w:r w:rsidRPr="008D0F1E">
              <w:rPr>
                <w:rFonts w:eastAsia="Arial" w:cs="Arial"/>
              </w:rPr>
              <w:t>Související projekty (v rozvojovém programu, portfoliu úřadu)</w:t>
            </w:r>
            <w:bookmarkEnd w:id="959"/>
            <w:bookmarkEnd w:id="960"/>
            <w:bookmarkEnd w:id="963"/>
          </w:p>
        </w:tc>
      </w:tr>
      <w:tr w:rsidR="00AF4DD9" w:rsidRPr="008D0F1E" w14:paraId="1E984C64"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2F7C02B0"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Předchozí projekty</w:t>
            </w:r>
          </w:p>
        </w:tc>
        <w:tc>
          <w:tcPr>
            <w:tcW w:w="2624" w:type="pct"/>
            <w:shd w:val="clear" w:color="auto" w:fill="D9D9D9" w:themeFill="background1" w:themeFillShade="D9"/>
          </w:tcPr>
          <w:p w14:paraId="437FF2F4" w14:textId="77777777" w:rsidR="00AF4DD9" w:rsidRPr="008D0F1E" w:rsidRDefault="00AF4DD9" w:rsidP="00C309AC">
            <w:pPr>
              <w:keepNext/>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Popis návaznosti na předchozí projekty</w:t>
            </w:r>
          </w:p>
        </w:tc>
      </w:tr>
      <w:tr w:rsidR="00AF4DD9" w:rsidRPr="008D0F1E" w14:paraId="7256241A"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53B75252"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3ADE0442"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68800785" w14:textId="77777777" w:rsidTr="00C309AC">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6DB3E843"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29E2450F"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5A6480F6" w14:textId="77777777" w:rsidTr="00C309AC">
        <w:trPr>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12AD6691" w14:textId="77777777" w:rsidR="00AF4DD9" w:rsidRPr="008D0F1E" w:rsidRDefault="00AF4DD9" w:rsidP="00C309AC">
            <w:pPr>
              <w:keepNext/>
              <w:spacing w:before="40" w:after="40"/>
              <w:contextualSpacing w:val="0"/>
              <w:jc w:val="left"/>
              <w:rPr>
                <w:rFonts w:eastAsia="Arial" w:cs="Arial"/>
              </w:rPr>
            </w:pPr>
            <w:r w:rsidRPr="008D0F1E">
              <w:rPr>
                <w:rFonts w:eastAsia="Arial" w:cs="Arial"/>
              </w:rPr>
              <w:lastRenderedPageBreak/>
              <w:t>Souběžné projekty</w:t>
            </w:r>
          </w:p>
        </w:tc>
        <w:tc>
          <w:tcPr>
            <w:tcW w:w="2624" w:type="pct"/>
            <w:shd w:val="clear" w:color="auto" w:fill="D9D9D9" w:themeFill="background1" w:themeFillShade="D9"/>
          </w:tcPr>
          <w:p w14:paraId="214475B6" w14:textId="77777777" w:rsidR="00AF4DD9" w:rsidRPr="008D0F1E" w:rsidRDefault="00AF4DD9" w:rsidP="00C309AC">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Popis návaznosti na souběžné projekty</w:t>
            </w:r>
          </w:p>
        </w:tc>
      </w:tr>
      <w:tr w:rsidR="00AF4DD9" w:rsidRPr="008D0F1E" w14:paraId="5D8901CD" w14:textId="77777777" w:rsidTr="00C309AC">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5CB43FE5"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0A042EED"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521A4E4B"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6C170F27"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4BAD4AC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3C7A581"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563A6E35"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Navazující projekty</w:t>
            </w:r>
          </w:p>
        </w:tc>
        <w:tc>
          <w:tcPr>
            <w:tcW w:w="2624" w:type="pct"/>
            <w:shd w:val="clear" w:color="auto" w:fill="D9D9D9" w:themeFill="background1" w:themeFillShade="D9"/>
          </w:tcPr>
          <w:p w14:paraId="1AA2D4BA" w14:textId="77777777" w:rsidR="00AF4DD9" w:rsidRPr="008D0F1E" w:rsidRDefault="00AF4DD9" w:rsidP="00C309AC">
            <w:pPr>
              <w:keepNext/>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Popis návaznosti na budoucí projekty</w:t>
            </w:r>
          </w:p>
        </w:tc>
      </w:tr>
      <w:tr w:rsidR="00AF4DD9" w:rsidRPr="008D0F1E" w14:paraId="1283E5D8"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4D254012"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2917D64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F8C3D98"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69153B99"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6E9C5C42"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4223E688"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6CD453F9" w14:textId="77777777" w:rsidTr="55E026C1">
        <w:trPr>
          <w:tblHeader/>
        </w:trPr>
        <w:tc>
          <w:tcPr>
            <w:tcW w:w="5000" w:type="pct"/>
            <w:shd w:val="clear" w:color="auto" w:fill="CEEBF3"/>
          </w:tcPr>
          <w:p w14:paraId="764FC20D" w14:textId="7FA8B714" w:rsidR="00AF4DD9" w:rsidRPr="008D0F1E" w:rsidRDefault="00AF4DD9" w:rsidP="00C309AC">
            <w:pPr>
              <w:keepNext/>
              <w:spacing w:before="40" w:after="40"/>
              <w:jc w:val="left"/>
              <w:rPr>
                <w:rFonts w:eastAsia="Arial,Calibri" w:cs="Arial"/>
              </w:rPr>
            </w:pPr>
            <w:bookmarkStart w:id="964" w:name="_Toc457999320"/>
            <w:bookmarkStart w:id="965" w:name="_Toc457999984"/>
            <w:bookmarkStart w:id="966" w:name="_Toc457999321"/>
            <w:bookmarkStart w:id="967" w:name="_Toc457999985"/>
            <w:bookmarkStart w:id="968" w:name="_Toc457999326"/>
            <w:bookmarkStart w:id="969" w:name="_Toc457999990"/>
            <w:bookmarkStart w:id="970" w:name="_Toc457999330"/>
            <w:bookmarkStart w:id="971" w:name="_Toc457999994"/>
            <w:bookmarkStart w:id="972" w:name="_Toc457999334"/>
            <w:bookmarkStart w:id="973" w:name="_Toc457999998"/>
            <w:bookmarkStart w:id="974" w:name="_Toc457999337"/>
            <w:bookmarkStart w:id="975" w:name="_Toc458000001"/>
            <w:bookmarkStart w:id="976" w:name="_Toc457999339"/>
            <w:bookmarkStart w:id="977" w:name="_Toc458000003"/>
            <w:bookmarkStart w:id="978" w:name="_Toc457999344"/>
            <w:bookmarkStart w:id="979" w:name="_Toc458000008"/>
            <w:bookmarkStart w:id="980" w:name="_Toc457999348"/>
            <w:bookmarkStart w:id="981" w:name="_Toc458000012"/>
            <w:bookmarkStart w:id="982" w:name="_Toc457999352"/>
            <w:bookmarkStart w:id="983" w:name="_Toc458000016"/>
            <w:bookmarkStart w:id="984" w:name="_Toc457999355"/>
            <w:bookmarkStart w:id="985" w:name="_Toc458000019"/>
            <w:bookmarkStart w:id="986" w:name="_Toc457999357"/>
            <w:bookmarkStart w:id="987" w:name="_Toc458000021"/>
            <w:bookmarkStart w:id="988" w:name="_Toc457999358"/>
            <w:bookmarkStart w:id="989" w:name="_Toc458000022"/>
            <w:bookmarkStart w:id="990" w:name="_Toc457999363"/>
            <w:bookmarkStart w:id="991" w:name="_Toc458000027"/>
            <w:bookmarkStart w:id="992" w:name="_Toc457999367"/>
            <w:bookmarkStart w:id="993" w:name="_Toc458000031"/>
            <w:bookmarkStart w:id="994" w:name="_Toc457999371"/>
            <w:bookmarkStart w:id="995" w:name="_Toc458000035"/>
            <w:bookmarkStart w:id="996" w:name="_Toc457999374"/>
            <w:bookmarkStart w:id="997" w:name="_Toc458000038"/>
            <w:bookmarkStart w:id="998" w:name="_Toc457999376"/>
            <w:bookmarkStart w:id="999" w:name="_Toc458000040"/>
            <w:bookmarkStart w:id="1000" w:name="_Toc509581698"/>
            <w:bookmarkStart w:id="1001" w:name="_Toc513797168"/>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1002" w:author="Tomáš Šedivec" w:date="2023-07-27T16:35:00Z">
              <w:r w:rsidR="003B7E6C">
                <w:rPr>
                  <w:rFonts w:cs="Arial"/>
                  <w:noProof/>
                </w:rPr>
                <w:t>54</w:t>
              </w:r>
            </w:ins>
            <w:del w:id="1003" w:author="Tomáš Šedivec" w:date="2023-06-29T16:23:00Z">
              <w:r w:rsidR="00C74015" w:rsidDel="006A3BBA">
                <w:rPr>
                  <w:rFonts w:cs="Arial"/>
                  <w:noProof/>
                </w:rPr>
                <w:delText>50</w:delText>
              </w:r>
            </w:del>
            <w:r w:rsidRPr="008D0F1E">
              <w:rPr>
                <w:rFonts w:cs="Arial"/>
              </w:rPr>
              <w:fldChar w:fldCharType="end"/>
            </w:r>
            <w:r w:rsidRPr="008D0F1E">
              <w:rPr>
                <w:rFonts w:eastAsia="Arial" w:cs="Arial"/>
              </w:rPr>
              <w:t xml:space="preserve">: </w:t>
            </w:r>
            <w:r w:rsidRPr="008D0F1E">
              <w:rPr>
                <w:rFonts w:eastAsia="Arial,Calibri" w:cs="Arial"/>
                <w:b/>
                <w:bCs/>
              </w:rPr>
              <w:t>Vysvětlení dalších údajů o projektu</w:t>
            </w:r>
            <w:bookmarkEnd w:id="1000"/>
            <w:bookmarkEnd w:id="1001"/>
          </w:p>
        </w:tc>
      </w:tr>
      <w:tr w:rsidR="00AF4DD9" w:rsidRPr="008D0F1E" w14:paraId="135B7B9C" w14:textId="77777777" w:rsidTr="55E026C1">
        <w:tc>
          <w:tcPr>
            <w:tcW w:w="5000" w:type="pct"/>
          </w:tcPr>
          <w:p w14:paraId="28A65CFD" w14:textId="77777777" w:rsidR="00AF4DD9" w:rsidRPr="008D0F1E" w:rsidRDefault="00AF4DD9" w:rsidP="00C37272">
            <w:pPr>
              <w:spacing w:before="40" w:after="40"/>
              <w:jc w:val="left"/>
              <w:rPr>
                <w:rFonts w:eastAsia="Calibri" w:cs="Arial"/>
                <w:szCs w:val="20"/>
              </w:rPr>
            </w:pPr>
          </w:p>
          <w:p w14:paraId="114A0E2F" w14:textId="77777777" w:rsidR="00AF4DD9" w:rsidRPr="008D0F1E" w:rsidRDefault="00AF4DD9" w:rsidP="00C37272">
            <w:pPr>
              <w:spacing w:before="40" w:after="40"/>
              <w:jc w:val="left"/>
              <w:rPr>
                <w:rFonts w:eastAsia="Calibri" w:cs="Arial"/>
                <w:szCs w:val="20"/>
              </w:rPr>
            </w:pPr>
          </w:p>
          <w:p w14:paraId="610EE45C" w14:textId="77777777" w:rsidR="00AF4DD9" w:rsidRPr="008D0F1E" w:rsidRDefault="00AF4DD9" w:rsidP="00C37272">
            <w:pPr>
              <w:spacing w:before="40" w:after="40"/>
              <w:jc w:val="left"/>
              <w:rPr>
                <w:rFonts w:eastAsia="Calibri" w:cs="Arial"/>
                <w:szCs w:val="20"/>
              </w:rPr>
            </w:pPr>
          </w:p>
        </w:tc>
      </w:tr>
    </w:tbl>
    <w:p w14:paraId="37A1CF83" w14:textId="1C69B69F" w:rsidR="00AF4DD9" w:rsidRPr="008D0F1E" w:rsidRDefault="00AF4DD9" w:rsidP="55E026C1">
      <w:pPr>
        <w:pStyle w:val="MVHeading2"/>
        <w:jc w:val="left"/>
        <w:rPr>
          <w:rFonts w:cs="Arial"/>
          <w:caps/>
        </w:rPr>
      </w:pPr>
      <w:bookmarkStart w:id="1004" w:name="_Toc22220547"/>
      <w:del w:id="1005" w:author="Šedivec Tomáš" w:date="2022-11-08T10:47:00Z">
        <w:r w:rsidRPr="008D0F1E" w:rsidDel="00117191">
          <w:rPr>
            <w:rFonts w:cs="Arial"/>
          </w:rPr>
          <w:delText>Ekonomické parametry projektu</w:delText>
        </w:r>
      </w:del>
      <w:bookmarkEnd w:id="939"/>
      <w:bookmarkEnd w:id="1004"/>
      <w:ins w:id="1006" w:author="Šedivec Tomáš" w:date="2022-11-08T10:47:00Z">
        <w:r w:rsidR="00117191">
          <w:rPr>
            <w:rFonts w:cs="Arial"/>
          </w:rPr>
          <w:t>Zhodnocení ekonomické výhodnosti</w:t>
        </w:r>
      </w:ins>
      <w:r w:rsidRPr="008D0F1E">
        <w:rPr>
          <w:rFonts w:cs="Arial"/>
        </w:rPr>
        <w:t xml:space="preserve"> </w:t>
      </w:r>
      <w:bookmarkEnd w:id="940"/>
      <w:bookmarkEnd w:id="941"/>
    </w:p>
    <w:p w14:paraId="6CA41CD9" w14:textId="2F9C8896" w:rsidR="00117191" w:rsidRDefault="00117191">
      <w:pPr>
        <w:pStyle w:val="MVHeading3"/>
        <w:rPr>
          <w:ins w:id="1007" w:author="Šedivec Tomáš" w:date="2022-11-08T10:47:00Z"/>
        </w:rPr>
        <w:pPrChange w:id="1008" w:author="Tomáš Šedivec" w:date="2023-06-30T14:35:00Z">
          <w:pPr/>
        </w:pPrChange>
      </w:pPr>
      <w:bookmarkStart w:id="1009" w:name="_Toc437417925"/>
      <w:ins w:id="1010" w:author="Šedivec Tomáš" w:date="2022-11-08T10:47:00Z">
        <w:r>
          <w:t>Ekonomické parametry projektu</w:t>
        </w:r>
      </w:ins>
    </w:p>
    <w:p w14:paraId="55A2A523" w14:textId="4388BD7B" w:rsidR="00AF4DD9" w:rsidRPr="008D0F1E" w:rsidRDefault="00AF4DD9">
      <w:pPr>
        <w:rPr>
          <w:rFonts w:eastAsia="Arial" w:cs="Arial"/>
          <w:b/>
          <w:bCs/>
        </w:rPr>
      </w:pPr>
      <w:r w:rsidRPr="008D0F1E">
        <w:rPr>
          <w:rFonts w:eastAsia="Arial" w:cs="Arial"/>
          <w:b/>
          <w:bCs/>
        </w:rPr>
        <w:t xml:space="preserve">Hrubý odhad hodnoty </w:t>
      </w:r>
      <w:r w:rsidR="00A8412F" w:rsidRPr="008D0F1E">
        <w:rPr>
          <w:rFonts w:eastAsia="Arial" w:cs="Arial"/>
          <w:b/>
          <w:bCs/>
        </w:rPr>
        <w:t>záměru</w:t>
      </w:r>
      <w:r w:rsidRPr="008D0F1E">
        <w:rPr>
          <w:rFonts w:eastAsia="Arial" w:cs="Arial"/>
          <w:b/>
          <w:bCs/>
        </w:rPr>
        <w:t xml:space="preserve"> nákupu služeb či investic </w:t>
      </w:r>
      <w:ins w:id="1011" w:author="Šedivec Tomáš" w:date="2022-11-08T10:48:00Z">
        <w:r w:rsidR="00117191">
          <w:rPr>
            <w:rFonts w:eastAsia="Arial" w:cs="Arial"/>
            <w:b/>
            <w:bCs/>
          </w:rPr>
          <w:t xml:space="preserve">a provozních či rozvojových výdajů </w:t>
        </w:r>
      </w:ins>
      <w:r w:rsidRPr="008D0F1E">
        <w:rPr>
          <w:rFonts w:eastAsia="Arial" w:cs="Arial"/>
        </w:rPr>
        <w:t>(externích výdajů)</w:t>
      </w:r>
      <w:r w:rsidRPr="008D0F1E">
        <w:rPr>
          <w:rFonts w:eastAsia="Arial" w:cs="Arial"/>
          <w:b/>
          <w:bCs/>
        </w:rPr>
        <w:t xml:space="preserve">, souvisejících s informačními a komunikačními technologiemi </w:t>
      </w:r>
      <w:r w:rsidRPr="008D0F1E">
        <w:rPr>
          <w:rFonts w:eastAsia="Arial" w:cs="Arial"/>
        </w:rPr>
        <w:t>(projektu).</w:t>
      </w:r>
    </w:p>
    <w:p w14:paraId="5BA613AB" w14:textId="515E68E8" w:rsidR="00AF4DD9" w:rsidRPr="008D0F1E" w:rsidRDefault="00AF4DD9">
      <w:pPr>
        <w:rPr>
          <w:rFonts w:eastAsia="Arial" w:cs="Arial"/>
        </w:rPr>
      </w:pPr>
      <w:del w:id="1012" w:author="Šedivec Tomáš" w:date="2022-11-08T10:48:00Z">
        <w:r w:rsidRPr="008D0F1E" w:rsidDel="00117191">
          <w:rPr>
            <w:rFonts w:eastAsia="Arial" w:cs="Arial"/>
            <w:b/>
            <w:bCs/>
          </w:rPr>
          <w:delText xml:space="preserve">Plán předpokládané ekonomické náročnosti projektu založené na metodologii </w:delText>
        </w:r>
        <w:r w:rsidR="00430FB7" w:rsidRPr="008D0F1E" w:rsidDel="00117191">
          <w:rPr>
            <w:rFonts w:eastAsia="Arial" w:cs="Arial"/>
            <w:b/>
            <w:bCs/>
          </w:rPr>
          <w:delText>pěti</w:delText>
        </w:r>
        <w:r w:rsidRPr="008D0F1E" w:rsidDel="00117191">
          <w:rPr>
            <w:rFonts w:eastAsia="Arial" w:cs="Arial"/>
            <w:b/>
            <w:bCs/>
          </w:rPr>
          <w:delText xml:space="preserve">letých celkových nákladů vlastnictví </w:delText>
        </w:r>
        <w:r w:rsidRPr="008D0F1E" w:rsidDel="00117191">
          <w:rPr>
            <w:rFonts w:eastAsia="Arial" w:cs="Arial"/>
          </w:rPr>
          <w:delText xml:space="preserve">(tzv. Total Costs of Ownership) </w:delText>
        </w:r>
        <w:r w:rsidRPr="008D0F1E" w:rsidDel="00117191">
          <w:rPr>
            <w:rFonts w:eastAsia="Arial" w:cs="Arial"/>
            <w:b/>
            <w:bCs/>
          </w:rPr>
          <w:delText>- účelové členění nákladů projektu</w:delText>
        </w:r>
      </w:del>
      <w:bookmarkEnd w:id="1009"/>
      <w:r w:rsidRPr="008D0F1E">
        <w:rPr>
          <w:rFonts w:eastAsia="Arial" w:cs="Arial"/>
          <w:b/>
          <w:bCs/>
        </w:rPr>
        <w:t>.</w:t>
      </w:r>
    </w:p>
    <w:tbl>
      <w:tblPr>
        <w:tblStyle w:val="Style1"/>
        <w:tblW w:w="5000" w:type="pct"/>
        <w:tblLook w:val="04A0" w:firstRow="1" w:lastRow="0" w:firstColumn="1" w:lastColumn="0" w:noHBand="0" w:noVBand="1"/>
      </w:tblPr>
      <w:tblGrid>
        <w:gridCol w:w="3208"/>
        <w:gridCol w:w="2372"/>
        <w:gridCol w:w="2372"/>
        <w:gridCol w:w="3376"/>
        <w:tblGridChange w:id="1013">
          <w:tblGrid>
            <w:gridCol w:w="2687"/>
            <w:gridCol w:w="1985"/>
            <w:gridCol w:w="1987"/>
            <w:gridCol w:w="2827"/>
            <w:gridCol w:w="1842"/>
          </w:tblGrid>
        </w:tblGridChange>
      </w:tblGrid>
      <w:tr w:rsidR="001B398A" w:rsidRPr="008D0F1E" w14:paraId="795B6FE3" w14:textId="77777777" w:rsidTr="001B398A">
        <w:trPr>
          <w:cnfStyle w:val="100000000000" w:firstRow="1" w:lastRow="0" w:firstColumn="0" w:lastColumn="0" w:oddVBand="0" w:evenVBand="0" w:oddHBand="0" w:evenHBand="0" w:firstRowFirstColumn="0" w:firstRowLastColumn="0" w:lastRowFirstColumn="0" w:lastRowLastColumn="0"/>
          <w:tblHeader/>
          <w:ins w:id="1014" w:author="Šedivec Tomáš" w:date="2022-11-08T13:31:00Z"/>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12" w:space="0" w:color="auto"/>
            </w:tcBorders>
          </w:tcPr>
          <w:p w14:paraId="329E2E1A" w14:textId="2F4BAD42" w:rsidR="001B398A" w:rsidRPr="008D0F1E" w:rsidRDefault="001B398A" w:rsidP="00C309AC">
            <w:pPr>
              <w:spacing w:before="40" w:after="40"/>
              <w:jc w:val="left"/>
              <w:rPr>
                <w:ins w:id="1015" w:author="Šedivec Tomáš" w:date="2022-11-08T13:31:00Z"/>
                <w:rFonts w:eastAsia="Arial" w:cs="Arial"/>
              </w:rPr>
            </w:pPr>
            <w:ins w:id="1016" w:author="Šedivec Tomáš" w:date="2022-11-08T13:31:00Z">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ns w:id="1017" w:author="Tomáš Šedivec" w:date="2023-07-27T16:35:00Z">
              <w:r w:rsidR="003B7E6C">
                <w:rPr>
                  <w:rFonts w:cs="Arial"/>
                  <w:noProof/>
                </w:rPr>
                <w:t>55</w:t>
              </w:r>
            </w:ins>
            <w:ins w:id="1018" w:author="Šedivec Tomáš" w:date="2022-11-08T13:45:00Z">
              <w:del w:id="1019" w:author="Tomáš Šedivec" w:date="2023-06-29T16:23:00Z">
                <w:r w:rsidR="00C74015" w:rsidDel="006A3BBA">
                  <w:rPr>
                    <w:rFonts w:cs="Arial"/>
                    <w:noProof/>
                  </w:rPr>
                  <w:delText>51</w:delText>
                </w:r>
              </w:del>
            </w:ins>
            <w:ins w:id="1020" w:author="Šedivec Tomáš" w:date="2022-11-08T13:31:00Z">
              <w:r w:rsidRPr="008D0F1E">
                <w:rPr>
                  <w:rFonts w:cs="Arial"/>
                </w:rPr>
                <w:fldChar w:fldCharType="end"/>
              </w:r>
              <w:r w:rsidRPr="008D0F1E">
                <w:rPr>
                  <w:rFonts w:eastAsia="Arial" w:cs="Arial"/>
                </w:rPr>
                <w:t xml:space="preserve">: </w:t>
              </w:r>
              <w:r w:rsidRPr="001B398A">
                <w:rPr>
                  <w:rFonts w:eastAsia="Arial,Calibri" w:cs="Arial"/>
                  <w:b w:val="0"/>
                  <w:bCs w:val="0"/>
                </w:rPr>
                <w:t>Ekonomické parametry projektu</w:t>
              </w:r>
            </w:ins>
          </w:p>
        </w:tc>
      </w:tr>
      <w:tr w:rsidR="00117191" w:rsidRPr="008D0F1E" w14:paraId="66C66619" w14:textId="77777777" w:rsidTr="001B398A">
        <w:tblPrEx>
          <w:tblW w:w="5000" w:type="pct"/>
          <w:tblPrExChange w:id="1021" w:author="Šedivec Tomáš" w:date="2022-11-08T10:49:00Z">
            <w:tblPrEx>
              <w:tblW w:w="5000" w:type="pct"/>
            </w:tblPrEx>
          </w:tblPrExChange>
        </w:tblPrEx>
        <w:trPr>
          <w:cnfStyle w:val="100000000000" w:firstRow="1" w:lastRow="0" w:firstColumn="0" w:lastColumn="0" w:oddVBand="0" w:evenVBand="0" w:oddHBand="0" w:evenHBand="0" w:firstRowFirstColumn="0" w:firstRowLastColumn="0" w:lastRowFirstColumn="0" w:lastRowLastColumn="0"/>
          <w:tblHeader/>
          <w:trPrChange w:id="1022" w:author="Šedivec Tomáš" w:date="2022-11-08T10:49:00Z">
            <w:trPr>
              <w:gridAfter w:val="0"/>
              <w:tblHeader/>
            </w:trPr>
          </w:trPrChange>
        </w:trPr>
        <w:tc>
          <w:tcPr>
            <w:cnfStyle w:val="001000000000" w:firstRow="0" w:lastRow="0" w:firstColumn="1" w:lastColumn="0" w:oddVBand="0" w:evenVBand="0" w:oddHBand="0" w:evenHBand="0" w:firstRowFirstColumn="0" w:firstRowLastColumn="0" w:lastRowFirstColumn="0" w:lastRowLastColumn="0"/>
            <w:tcW w:w="1416" w:type="pct"/>
            <w:tcBorders>
              <w:bottom w:val="single" w:sz="12" w:space="0" w:color="auto"/>
            </w:tcBorders>
            <w:tcPrChange w:id="1023" w:author="Šedivec Tomáš" w:date="2022-11-08T10:49:00Z">
              <w:tcPr>
                <w:tcW w:w="1186" w:type="pct"/>
                <w:tcBorders>
                  <w:bottom w:val="single" w:sz="12" w:space="0" w:color="auto"/>
                </w:tcBorders>
              </w:tcPr>
            </w:tcPrChange>
          </w:tcPr>
          <w:p w14:paraId="1D2AA6C0" w14:textId="12DB3817" w:rsidR="00117191" w:rsidRPr="008D0F1E" w:rsidRDefault="00117191">
            <w:pPr>
              <w:spacing w:before="40" w:after="40"/>
              <w:contextualSpacing w:val="0"/>
              <w:jc w:val="left"/>
              <w:cnfStyle w:val="101000000000" w:firstRow="1" w:lastRow="0" w:firstColumn="1" w:lastColumn="0" w:oddVBand="0" w:evenVBand="0" w:oddHBand="0" w:evenHBand="0" w:firstRowFirstColumn="0" w:firstRowLastColumn="0" w:lastRowFirstColumn="0" w:lastRowLastColumn="0"/>
              <w:rPr>
                <w:rFonts w:eastAsia="Arial" w:cs="Arial"/>
              </w:rPr>
            </w:pPr>
            <w:r w:rsidRPr="008D0F1E">
              <w:rPr>
                <w:rFonts w:eastAsia="Arial" w:cs="Arial"/>
              </w:rPr>
              <w:t xml:space="preserve">Souhrnná položka </w:t>
            </w:r>
            <w:ins w:id="1024" w:author="Šedivec Tomáš" w:date="2022-11-08T13:29:00Z">
              <w:r w:rsidR="001B398A">
                <w:rPr>
                  <w:rFonts w:eastAsia="Arial" w:cs="Arial"/>
                </w:rPr>
                <w:t xml:space="preserve">dle </w:t>
              </w:r>
            </w:ins>
            <w:del w:id="1025" w:author="Šedivec Tomáš" w:date="2022-11-08T13:30:00Z">
              <w:r w:rsidRPr="008D0F1E" w:rsidDel="001B398A">
                <w:rPr>
                  <w:rFonts w:eastAsia="Arial" w:cs="Arial"/>
                </w:rPr>
                <w:delText>modelu</w:delText>
              </w:r>
            </w:del>
            <w:ins w:id="1026" w:author="Šedivec Tomáš" w:date="2022-11-08T13:30:00Z">
              <w:r w:rsidR="001B398A">
                <w:rPr>
                  <w:rFonts w:eastAsia="Arial" w:cs="Arial"/>
                </w:rPr>
                <w:t>metodiky</w:t>
              </w:r>
            </w:ins>
            <w:r w:rsidRPr="008D0F1E">
              <w:rPr>
                <w:rFonts w:eastAsia="Arial" w:cs="Arial"/>
              </w:rPr>
              <w:t xml:space="preserve"> TCO </w:t>
            </w:r>
            <w:r w:rsidRPr="008D0F1E">
              <w:rPr>
                <w:rFonts w:eastAsia="Arial" w:cs="Arial"/>
                <w:lang w:val="en-US"/>
              </w:rPr>
              <w:t>[</w:t>
            </w:r>
            <w:r w:rsidRPr="008D0F1E">
              <w:rPr>
                <w:rFonts w:eastAsia="Arial" w:cs="Arial"/>
              </w:rPr>
              <w:t>Kč] bez DPH</w:t>
            </w:r>
          </w:p>
        </w:tc>
        <w:tc>
          <w:tcPr>
            <w:tcW w:w="1047" w:type="pct"/>
            <w:tcBorders>
              <w:bottom w:val="single" w:sz="12" w:space="0" w:color="auto"/>
            </w:tcBorders>
            <w:tcPrChange w:id="1027" w:author="Šedivec Tomáš" w:date="2022-11-08T10:49:00Z">
              <w:tcPr>
                <w:tcW w:w="876" w:type="pct"/>
                <w:tcBorders>
                  <w:bottom w:val="single" w:sz="12" w:space="0" w:color="auto"/>
                </w:tcBorders>
              </w:tcPr>
            </w:tcPrChange>
          </w:tcPr>
          <w:p w14:paraId="084BD085" w14:textId="77777777" w:rsidR="00117191" w:rsidRPr="008D0F1E" w:rsidRDefault="00117191"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ascii="Cambria Math" w:eastAsia="Cambria Math" w:hAnsi="Cambria Math" w:cs="Cambria Math"/>
              </w:rPr>
              <w:t>①</w:t>
            </w:r>
            <w:r w:rsidRPr="008D0F1E">
              <w:rPr>
                <w:rFonts w:eastAsia="Arial" w:cs="Arial"/>
              </w:rPr>
              <w:t xml:space="preserve"> Výdaje na realizaci (výstavbu) projektu</w:t>
            </w:r>
          </w:p>
        </w:tc>
        <w:tc>
          <w:tcPr>
            <w:tcW w:w="1047" w:type="pct"/>
            <w:tcBorders>
              <w:bottom w:val="single" w:sz="12" w:space="0" w:color="auto"/>
            </w:tcBorders>
            <w:tcPrChange w:id="1028" w:author="Šedivec Tomáš" w:date="2022-11-08T10:49:00Z">
              <w:tcPr>
                <w:tcW w:w="877" w:type="pct"/>
                <w:tcBorders>
                  <w:bottom w:val="single" w:sz="12" w:space="0" w:color="auto"/>
                </w:tcBorders>
              </w:tcPr>
            </w:tcPrChange>
          </w:tcPr>
          <w:p w14:paraId="5F8B3DB4" w14:textId="77777777" w:rsidR="00117191" w:rsidRPr="008D0F1E" w:rsidRDefault="00117191"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ascii="Cambria Math" w:eastAsia="Cambria Math" w:hAnsi="Cambria Math" w:cs="Cambria Math"/>
              </w:rPr>
              <w:t>②</w:t>
            </w:r>
            <w:r w:rsidRPr="008D0F1E">
              <w:rPr>
                <w:rFonts w:eastAsia="Arial" w:cs="Arial"/>
              </w:rPr>
              <w:t xml:space="preserve"> Výdaje na provoz a rozvoj (do konce aktuální smlouvy)</w:t>
            </w:r>
          </w:p>
        </w:tc>
        <w:tc>
          <w:tcPr>
            <w:tcW w:w="1490" w:type="pct"/>
            <w:tcBorders>
              <w:bottom w:val="single" w:sz="12" w:space="0" w:color="auto"/>
            </w:tcBorders>
            <w:tcPrChange w:id="1029" w:author="Šedivec Tomáš" w:date="2022-11-08T10:49:00Z">
              <w:tcPr>
                <w:tcW w:w="1248" w:type="pct"/>
                <w:tcBorders>
                  <w:bottom w:val="single" w:sz="12" w:space="0" w:color="auto"/>
                </w:tcBorders>
              </w:tcPr>
            </w:tcPrChange>
          </w:tcPr>
          <w:p w14:paraId="0D829CCF" w14:textId="77777777" w:rsidR="00117191" w:rsidRPr="008D0F1E" w:rsidRDefault="00117191"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 k položce</w:t>
            </w:r>
          </w:p>
        </w:tc>
      </w:tr>
      <w:tr w:rsidR="00117191" w:rsidRPr="008D0F1E" w14:paraId="336AB027" w14:textId="77777777" w:rsidTr="001B398A">
        <w:tblPrEx>
          <w:tblW w:w="5000" w:type="pct"/>
          <w:tblPrExChange w:id="1030" w:author="Šedivec Tomáš" w:date="2022-11-08T10:49:00Z">
            <w:tblPrEx>
              <w:tblW w:w="5000" w:type="pct"/>
            </w:tblPrEx>
          </w:tblPrExChange>
        </w:tblPrEx>
        <w:trPr>
          <w:cnfStyle w:val="000000100000" w:firstRow="0" w:lastRow="0" w:firstColumn="0" w:lastColumn="0" w:oddVBand="0" w:evenVBand="0" w:oddHBand="1" w:evenHBand="0" w:firstRowFirstColumn="0" w:firstRowLastColumn="0" w:lastRowFirstColumn="0" w:lastRowLastColumn="0"/>
          <w:trPrChange w:id="1031"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tcBorders>
              <w:top w:val="single" w:sz="12" w:space="0" w:color="auto"/>
              <w:bottom w:val="single" w:sz="12" w:space="0" w:color="auto"/>
            </w:tcBorders>
            <w:shd w:val="clear" w:color="auto" w:fill="D9D9D9" w:themeFill="background1" w:themeFillShade="D9"/>
            <w:tcPrChange w:id="1032" w:author="Šedivec Tomáš" w:date="2022-11-08T10:49:00Z">
              <w:tcPr>
                <w:tcW w:w="1186" w:type="pct"/>
                <w:tcBorders>
                  <w:top w:val="single" w:sz="12" w:space="0" w:color="auto"/>
                  <w:bottom w:val="single" w:sz="12" w:space="0" w:color="auto"/>
                </w:tcBorders>
                <w:shd w:val="clear" w:color="auto" w:fill="D9D9D9" w:themeFill="background1" w:themeFillShade="D9"/>
              </w:tcPr>
            </w:tcPrChange>
          </w:tcPr>
          <w:p w14:paraId="6447B00F" w14:textId="77777777" w:rsidR="00117191" w:rsidRPr="008D0F1E" w:rsidRDefault="00117191" w:rsidP="00C309AC">
            <w:pPr>
              <w:spacing w:before="40" w:after="40"/>
              <w:jc w:val="left"/>
              <w:cnfStyle w:val="001000100000" w:firstRow="0" w:lastRow="0" w:firstColumn="1" w:lastColumn="0" w:oddVBand="0" w:evenVBand="0" w:oddHBand="1" w:evenHBand="0" w:firstRowFirstColumn="0" w:firstRowLastColumn="0" w:lastRowFirstColumn="0" w:lastRowLastColumn="0"/>
              <w:rPr>
                <w:rFonts w:eastAsia="Arial" w:cs="Arial"/>
              </w:rPr>
            </w:pPr>
            <w:r w:rsidRPr="008D0F1E">
              <w:rPr>
                <w:rFonts w:eastAsia="Arial" w:cs="Arial"/>
              </w:rPr>
              <w:t>Počet měsíců trvání fáze</w:t>
            </w:r>
          </w:p>
        </w:tc>
        <w:tc>
          <w:tcPr>
            <w:tcW w:w="1047" w:type="pct"/>
            <w:tcBorders>
              <w:top w:val="single" w:sz="12" w:space="0" w:color="auto"/>
              <w:bottom w:val="single" w:sz="12" w:space="0" w:color="auto"/>
            </w:tcBorders>
            <w:shd w:val="clear" w:color="auto" w:fill="auto"/>
            <w:tcPrChange w:id="1033" w:author="Šedivec Tomáš" w:date="2022-11-08T10:49:00Z">
              <w:tcPr>
                <w:tcW w:w="876" w:type="pct"/>
                <w:tcBorders>
                  <w:top w:val="single" w:sz="12" w:space="0" w:color="auto"/>
                  <w:bottom w:val="single" w:sz="12" w:space="0" w:color="auto"/>
                </w:tcBorders>
                <w:shd w:val="clear" w:color="auto" w:fill="auto"/>
              </w:tcPr>
            </w:tcPrChange>
          </w:tcPr>
          <w:p w14:paraId="2D3A2DA1" w14:textId="1C3E49CC" w:rsidR="00117191" w:rsidRPr="008D0F1E" w:rsidRDefault="00117191" w:rsidP="00C309AC">
            <w:pPr>
              <w:spacing w:before="40" w:after="40"/>
              <w:jc w:val="center"/>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0</w:t>
            </w:r>
          </w:p>
        </w:tc>
        <w:tc>
          <w:tcPr>
            <w:tcW w:w="1047" w:type="pct"/>
            <w:tcBorders>
              <w:top w:val="single" w:sz="12" w:space="0" w:color="auto"/>
              <w:bottom w:val="single" w:sz="12" w:space="0" w:color="auto"/>
            </w:tcBorders>
            <w:shd w:val="clear" w:color="auto" w:fill="auto"/>
            <w:tcPrChange w:id="1034" w:author="Šedivec Tomáš" w:date="2022-11-08T10:49:00Z">
              <w:tcPr>
                <w:tcW w:w="877" w:type="pct"/>
                <w:tcBorders>
                  <w:top w:val="single" w:sz="12" w:space="0" w:color="auto"/>
                  <w:bottom w:val="single" w:sz="12" w:space="0" w:color="auto"/>
                </w:tcBorders>
                <w:shd w:val="clear" w:color="auto" w:fill="auto"/>
              </w:tcPr>
            </w:tcPrChange>
          </w:tcPr>
          <w:p w14:paraId="2BF54ED5" w14:textId="5568BC4E" w:rsidR="00117191" w:rsidRPr="008D0F1E" w:rsidRDefault="00117191" w:rsidP="00C309AC">
            <w:pPr>
              <w:spacing w:before="40" w:after="40"/>
              <w:jc w:val="center"/>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0</w:t>
            </w:r>
          </w:p>
        </w:tc>
        <w:tc>
          <w:tcPr>
            <w:tcW w:w="1490" w:type="pct"/>
            <w:tcBorders>
              <w:top w:val="single" w:sz="12" w:space="0" w:color="auto"/>
              <w:bottom w:val="single" w:sz="12" w:space="0" w:color="auto"/>
            </w:tcBorders>
            <w:shd w:val="clear" w:color="auto" w:fill="D9D9D9" w:themeFill="background1" w:themeFillShade="D9"/>
            <w:tcPrChange w:id="1035" w:author="Šedivec Tomáš" w:date="2022-11-08T10:49:00Z">
              <w:tcPr>
                <w:tcW w:w="1248" w:type="pct"/>
                <w:tcBorders>
                  <w:top w:val="single" w:sz="12" w:space="0" w:color="auto"/>
                  <w:bottom w:val="single" w:sz="12" w:space="0" w:color="auto"/>
                </w:tcBorders>
                <w:shd w:val="clear" w:color="auto" w:fill="D9D9D9" w:themeFill="background1" w:themeFillShade="D9"/>
              </w:tcPr>
            </w:tcPrChange>
          </w:tcPr>
          <w:p w14:paraId="6F232C62" w14:textId="77777777" w:rsidR="00117191" w:rsidRPr="008D0F1E" w:rsidRDefault="00117191"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r w:rsidR="00117191" w:rsidRPr="008D0F1E" w14:paraId="71F4FB3A" w14:textId="77777777" w:rsidTr="001B398A">
        <w:tblPrEx>
          <w:tblW w:w="5000" w:type="pct"/>
          <w:tblPrExChange w:id="1036" w:author="Šedivec Tomáš" w:date="2022-11-08T10:49:00Z">
            <w:tblPrEx>
              <w:tblW w:w="5000" w:type="pct"/>
            </w:tblPrEx>
          </w:tblPrExChange>
        </w:tblPrEx>
        <w:trPr>
          <w:trPrChange w:id="1037"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tcBorders>
              <w:top w:val="single" w:sz="12" w:space="0" w:color="auto"/>
            </w:tcBorders>
            <w:shd w:val="clear" w:color="auto" w:fill="D9D9D9" w:themeFill="background1" w:themeFillShade="D9"/>
            <w:tcPrChange w:id="1038" w:author="Šedivec Tomáš" w:date="2022-11-08T10:49:00Z">
              <w:tcPr>
                <w:tcW w:w="1186" w:type="pct"/>
                <w:tcBorders>
                  <w:top w:val="single" w:sz="12" w:space="0" w:color="auto"/>
                </w:tcBorders>
                <w:shd w:val="clear" w:color="auto" w:fill="D9D9D9" w:themeFill="background1" w:themeFillShade="D9"/>
              </w:tcPr>
            </w:tcPrChange>
          </w:tcPr>
          <w:p w14:paraId="1EF48816" w14:textId="77777777" w:rsidR="00117191" w:rsidRPr="008D0F1E" w:rsidRDefault="00117191" w:rsidP="00C309AC">
            <w:pPr>
              <w:spacing w:before="40" w:after="40"/>
              <w:contextualSpacing w:val="0"/>
              <w:jc w:val="left"/>
              <w:rPr>
                <w:rFonts w:eastAsia="Arial" w:cs="Arial"/>
                <w:b w:val="0"/>
                <w:bCs w:val="0"/>
              </w:rPr>
            </w:pPr>
            <w:r w:rsidRPr="008D0F1E">
              <w:rPr>
                <w:rFonts w:eastAsia="Arial" w:cs="Arial"/>
              </w:rPr>
              <w:t xml:space="preserve">A. Předběžné analýzy (vč. rizik), tvorba zadání, výběr řešení, výběr dodavatele – náklady nákupního procesu </w:t>
            </w:r>
          </w:p>
        </w:tc>
        <w:tc>
          <w:tcPr>
            <w:tcW w:w="1047" w:type="pct"/>
            <w:tcBorders>
              <w:top w:val="single" w:sz="12" w:space="0" w:color="auto"/>
            </w:tcBorders>
            <w:shd w:val="clear" w:color="auto" w:fill="auto"/>
            <w:tcPrChange w:id="1039" w:author="Šedivec Tomáš" w:date="2022-11-08T10:49:00Z">
              <w:tcPr>
                <w:tcW w:w="876" w:type="pct"/>
                <w:tcBorders>
                  <w:top w:val="single" w:sz="12" w:space="0" w:color="auto"/>
                </w:tcBorders>
                <w:shd w:val="clear" w:color="auto" w:fill="auto"/>
              </w:tcPr>
            </w:tcPrChange>
          </w:tcPr>
          <w:p w14:paraId="26156526" w14:textId="1CF17D99"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047" w:type="pct"/>
            <w:tcBorders>
              <w:top w:val="single" w:sz="12" w:space="0" w:color="auto"/>
            </w:tcBorders>
            <w:shd w:val="clear" w:color="auto" w:fill="D9D9D9" w:themeFill="background1" w:themeFillShade="D9"/>
            <w:tcPrChange w:id="1040" w:author="Šedivec Tomáš" w:date="2022-11-08T10:49:00Z">
              <w:tcPr>
                <w:tcW w:w="877" w:type="pct"/>
                <w:tcBorders>
                  <w:top w:val="single" w:sz="12" w:space="0" w:color="auto"/>
                </w:tcBorders>
                <w:shd w:val="clear" w:color="auto" w:fill="D9D9D9" w:themeFill="background1" w:themeFillShade="D9"/>
              </w:tcPr>
            </w:tcPrChange>
          </w:tcPr>
          <w:p w14:paraId="1DD61C47" w14:textId="52F867AB"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del w:id="1041" w:author="Tomáš Šedivec" w:date="2023-07-28T09:57:00Z">
              <w:r w:rsidRPr="008D0F1E" w:rsidDel="00B96987">
                <w:rPr>
                  <w:rFonts w:eastAsia="Arial" w:cs="Arial"/>
                </w:rPr>
                <w:delText>0</w:delText>
              </w:r>
            </w:del>
          </w:p>
        </w:tc>
        <w:tc>
          <w:tcPr>
            <w:tcW w:w="1490" w:type="pct"/>
            <w:tcBorders>
              <w:top w:val="single" w:sz="12" w:space="0" w:color="auto"/>
            </w:tcBorders>
            <w:shd w:val="clear" w:color="auto" w:fill="auto"/>
            <w:tcPrChange w:id="1042" w:author="Šedivec Tomáš" w:date="2022-11-08T10:49:00Z">
              <w:tcPr>
                <w:tcW w:w="1248" w:type="pct"/>
                <w:tcBorders>
                  <w:top w:val="single" w:sz="12" w:space="0" w:color="auto"/>
                </w:tcBorders>
                <w:shd w:val="clear" w:color="auto" w:fill="auto"/>
              </w:tcPr>
            </w:tcPrChange>
          </w:tcPr>
          <w:p w14:paraId="4F184AA8" w14:textId="77777777" w:rsidR="00117191" w:rsidRPr="008D0F1E" w:rsidRDefault="00117191"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117191" w:rsidRPr="008D0F1E" w14:paraId="7A142399" w14:textId="77777777" w:rsidTr="001B398A">
        <w:tblPrEx>
          <w:tblW w:w="5000" w:type="pct"/>
          <w:tblPrExChange w:id="1043" w:author="Šedivec Tomáš" w:date="2022-11-08T10:49:00Z">
            <w:tblPrEx>
              <w:tblW w:w="5000" w:type="pct"/>
            </w:tblPrEx>
          </w:tblPrExChange>
        </w:tblPrEx>
        <w:trPr>
          <w:cnfStyle w:val="000000100000" w:firstRow="0" w:lastRow="0" w:firstColumn="0" w:lastColumn="0" w:oddVBand="0" w:evenVBand="0" w:oddHBand="1" w:evenHBand="0" w:firstRowFirstColumn="0" w:firstRowLastColumn="0" w:lastRowFirstColumn="0" w:lastRowLastColumn="0"/>
          <w:trPrChange w:id="1044"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045" w:author="Šedivec Tomáš" w:date="2022-11-08T10:49:00Z">
              <w:tcPr>
                <w:tcW w:w="1186" w:type="pct"/>
                <w:shd w:val="clear" w:color="auto" w:fill="D9D9D9" w:themeFill="background1" w:themeFillShade="D9"/>
              </w:tcPr>
            </w:tcPrChange>
          </w:tcPr>
          <w:p w14:paraId="5E56C4FF" w14:textId="77777777" w:rsidR="00117191" w:rsidRPr="008D0F1E" w:rsidRDefault="00117191" w:rsidP="00C309AC">
            <w:pPr>
              <w:spacing w:before="40" w:after="40"/>
              <w:contextualSpacing w:val="0"/>
              <w:jc w:val="left"/>
              <w:cnfStyle w:val="001000100000" w:firstRow="0" w:lastRow="0" w:firstColumn="1" w:lastColumn="0" w:oddVBand="0" w:evenVBand="0" w:oddHBand="1" w:evenHBand="0" w:firstRowFirstColumn="0" w:firstRowLastColumn="0" w:lastRowFirstColumn="0" w:lastRowLastColumn="0"/>
              <w:rPr>
                <w:rFonts w:eastAsia="Arial" w:cs="Arial"/>
                <w:b w:val="0"/>
                <w:bCs w:val="0"/>
              </w:rPr>
            </w:pPr>
            <w:r w:rsidRPr="008D0F1E">
              <w:rPr>
                <w:rFonts w:eastAsia="Arial" w:cs="Arial"/>
              </w:rPr>
              <w:t>B. Nákup SW a HW pro projekt</w:t>
            </w:r>
          </w:p>
          <w:p w14:paraId="41D05E40" w14:textId="77777777" w:rsidR="00117191" w:rsidRPr="008D0F1E" w:rsidRDefault="00117191" w:rsidP="00C309AC">
            <w:pPr>
              <w:spacing w:before="40" w:after="40"/>
              <w:contextualSpacing w:val="0"/>
              <w:jc w:val="left"/>
              <w:cnfStyle w:val="001000100000" w:firstRow="0" w:lastRow="0" w:firstColumn="1" w:lastColumn="0" w:oddVBand="0" w:evenVBand="0" w:oddHBand="1" w:evenHBand="0" w:firstRowFirstColumn="0" w:firstRowLastColumn="0" w:lastRowFirstColumn="0" w:lastRowLastColumn="0"/>
              <w:rPr>
                <w:rFonts w:eastAsia="Arial" w:cs="Arial"/>
                <w:b w:val="0"/>
                <w:bCs w:val="0"/>
              </w:rPr>
            </w:pPr>
            <w:r w:rsidRPr="008D0F1E">
              <w:rPr>
                <w:rFonts w:eastAsia="Arial" w:cs="Arial"/>
              </w:rPr>
              <w:t>(bez SaaS či PaaS)</w:t>
            </w:r>
          </w:p>
        </w:tc>
        <w:tc>
          <w:tcPr>
            <w:tcW w:w="1047" w:type="pct"/>
            <w:shd w:val="clear" w:color="auto" w:fill="auto"/>
            <w:tcPrChange w:id="1046" w:author="Šedivec Tomáš" w:date="2022-11-08T10:49:00Z">
              <w:tcPr>
                <w:tcW w:w="876" w:type="pct"/>
                <w:shd w:val="clear" w:color="auto" w:fill="auto"/>
              </w:tcPr>
            </w:tcPrChange>
          </w:tcPr>
          <w:p w14:paraId="71BCA180" w14:textId="3E359AFE"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047" w:type="pct"/>
            <w:shd w:val="clear" w:color="auto" w:fill="D9D9D9" w:themeFill="background1" w:themeFillShade="D9"/>
            <w:tcPrChange w:id="1047" w:author="Šedivec Tomáš" w:date="2022-11-08T10:49:00Z">
              <w:tcPr>
                <w:tcW w:w="877" w:type="pct"/>
                <w:shd w:val="clear" w:color="auto" w:fill="D9D9D9" w:themeFill="background1" w:themeFillShade="D9"/>
              </w:tcPr>
            </w:tcPrChange>
          </w:tcPr>
          <w:p w14:paraId="6C8CAD0C" w14:textId="77777777" w:rsidR="00117191" w:rsidRPr="008D0F1E" w:rsidRDefault="00117191" w:rsidP="00C37272">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cs="Arial"/>
              </w:rPr>
            </w:pPr>
          </w:p>
        </w:tc>
        <w:tc>
          <w:tcPr>
            <w:tcW w:w="1490" w:type="pct"/>
            <w:shd w:val="clear" w:color="auto" w:fill="auto"/>
            <w:tcPrChange w:id="1048" w:author="Šedivec Tomáš" w:date="2022-11-08T10:49:00Z">
              <w:tcPr>
                <w:tcW w:w="1248" w:type="pct"/>
                <w:shd w:val="clear" w:color="auto" w:fill="auto"/>
              </w:tcPr>
            </w:tcPrChange>
          </w:tcPr>
          <w:p w14:paraId="4B4D932E" w14:textId="07E06E24" w:rsidR="00117191" w:rsidRPr="008D0F1E" w:rsidRDefault="00117191"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del w:id="1049" w:author="Tomáš Šedivec" w:date="2023-07-28T09:58:00Z">
              <w:r w:rsidDel="00B96987">
                <w:rPr>
                  <w:rFonts w:eastAsia="Arial" w:cs="Arial"/>
                  <w:color w:val="FF0000"/>
                </w:rPr>
                <w:delText>3</w:delText>
              </w:r>
            </w:del>
            <w:ins w:id="1050" w:author="Tomáš Šedivec" w:date="2023-07-28T09:58:00Z">
              <w:r w:rsidR="00B96987">
                <w:rPr>
                  <w:rFonts w:eastAsia="Arial" w:cs="Arial"/>
                  <w:color w:val="FF0000"/>
                </w:rPr>
                <w:t>8</w:t>
              </w:r>
            </w:ins>
            <w:r w:rsidRPr="008D0F1E">
              <w:rPr>
                <w:rFonts w:eastAsia="Arial" w:cs="Arial"/>
                <w:color w:val="FF0000"/>
              </w:rPr>
              <w:t xml:space="preserve"> nebo samostatné přílohy rozpad výdajů, pokud výdaj přesahuje 10</w:t>
            </w:r>
            <w:r w:rsidRPr="008D0F1E">
              <w:rPr>
                <w:rFonts w:eastAsia="Arial" w:cs="Arial"/>
                <w:color w:val="FF0000"/>
                <w:lang w:val="en-US"/>
              </w:rPr>
              <w:t>% celkové ceny projektu</w:t>
            </w:r>
            <w:r w:rsidRPr="008D0F1E">
              <w:rPr>
                <w:rFonts w:eastAsia="Cambria Math" w:cs="Arial"/>
                <w:color w:val="FF0000"/>
                <w:lang w:val="en-US"/>
              </w:rPr>
              <w:t xml:space="preserve"> </w:t>
            </w:r>
            <w:r w:rsidRPr="008D0F1E">
              <w:rPr>
                <w:rFonts w:eastAsia="Arial" w:cs="Arial"/>
                <w:color w:val="FF0000"/>
                <w:lang w:val="en-US"/>
              </w:rPr>
              <w:t>a</w:t>
            </w:r>
            <w:r w:rsidRPr="008D0F1E">
              <w:rPr>
                <w:rFonts w:eastAsia="Arial" w:cs="Arial"/>
                <w:color w:val="FF0000"/>
              </w:rPr>
              <w:t xml:space="preserve"> současně přesahuje 1 mil. Kč&gt;</w:t>
            </w:r>
          </w:p>
        </w:tc>
      </w:tr>
      <w:tr w:rsidR="00117191" w:rsidRPr="008D0F1E" w14:paraId="57BF0F33" w14:textId="77777777" w:rsidTr="001B398A">
        <w:tblPrEx>
          <w:tblW w:w="5000" w:type="pct"/>
          <w:tblPrExChange w:id="1051" w:author="Šedivec Tomáš" w:date="2022-11-08T10:49:00Z">
            <w:tblPrEx>
              <w:tblW w:w="5000" w:type="pct"/>
            </w:tblPrEx>
          </w:tblPrExChange>
        </w:tblPrEx>
        <w:trPr>
          <w:cantSplit/>
          <w:trPrChange w:id="1052" w:author="Šedivec Tomáš" w:date="2022-11-08T10:49:00Z">
            <w:trPr>
              <w:gridAfter w:val="0"/>
              <w:cantSplit/>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053" w:author="Šedivec Tomáš" w:date="2022-11-08T10:49:00Z">
              <w:tcPr>
                <w:tcW w:w="1186" w:type="pct"/>
                <w:shd w:val="clear" w:color="auto" w:fill="D9D9D9" w:themeFill="background1" w:themeFillShade="D9"/>
              </w:tcPr>
            </w:tcPrChange>
          </w:tcPr>
          <w:p w14:paraId="71A6A741" w14:textId="77777777" w:rsidR="00117191" w:rsidRPr="008D0F1E" w:rsidRDefault="00117191" w:rsidP="00C309AC">
            <w:pPr>
              <w:spacing w:before="40" w:after="40"/>
              <w:contextualSpacing w:val="0"/>
              <w:jc w:val="left"/>
              <w:rPr>
                <w:rFonts w:eastAsia="Arial" w:cs="Arial"/>
                <w:b w:val="0"/>
                <w:bCs w:val="0"/>
              </w:rPr>
            </w:pPr>
            <w:r w:rsidRPr="008D0F1E">
              <w:rPr>
                <w:rFonts w:eastAsia="Arial" w:cs="Arial"/>
              </w:rPr>
              <w:t xml:space="preserve">C. Analýza, finální projekt, vývoj, implementace, školení uživatelů, zkušební provoz a testy, případně i migrace dat a akceptační audit </w:t>
            </w:r>
          </w:p>
        </w:tc>
        <w:tc>
          <w:tcPr>
            <w:tcW w:w="1047" w:type="pct"/>
            <w:shd w:val="clear" w:color="auto" w:fill="auto"/>
            <w:tcPrChange w:id="1054" w:author="Šedivec Tomáš" w:date="2022-11-08T10:49:00Z">
              <w:tcPr>
                <w:tcW w:w="876" w:type="pct"/>
                <w:shd w:val="clear" w:color="auto" w:fill="auto"/>
              </w:tcPr>
            </w:tcPrChange>
          </w:tcPr>
          <w:p w14:paraId="216B606D" w14:textId="567B4641"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047" w:type="pct"/>
            <w:shd w:val="clear" w:color="auto" w:fill="D9D9D9" w:themeFill="background1" w:themeFillShade="D9"/>
            <w:tcPrChange w:id="1055" w:author="Šedivec Tomáš" w:date="2022-11-08T10:49:00Z">
              <w:tcPr>
                <w:tcW w:w="877" w:type="pct"/>
                <w:shd w:val="clear" w:color="auto" w:fill="D9D9D9" w:themeFill="background1" w:themeFillShade="D9"/>
              </w:tcPr>
            </w:tcPrChange>
          </w:tcPr>
          <w:p w14:paraId="2F5EFA29" w14:textId="77777777" w:rsidR="00117191" w:rsidRPr="008D0F1E" w:rsidRDefault="00117191" w:rsidP="00C37272">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cs="Arial"/>
              </w:rPr>
            </w:pPr>
          </w:p>
        </w:tc>
        <w:tc>
          <w:tcPr>
            <w:tcW w:w="1490" w:type="pct"/>
            <w:shd w:val="clear" w:color="auto" w:fill="auto"/>
            <w:tcPrChange w:id="1056" w:author="Šedivec Tomáš" w:date="2022-11-08T10:49:00Z">
              <w:tcPr>
                <w:tcW w:w="1248" w:type="pct"/>
                <w:shd w:val="clear" w:color="auto" w:fill="auto"/>
              </w:tcPr>
            </w:tcPrChange>
          </w:tcPr>
          <w:p w14:paraId="144FE2DE" w14:textId="1A52AE21" w:rsidR="00117191" w:rsidRPr="008D0F1E" w:rsidRDefault="00117191"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&lt;při jakékoliv částce uveďte do tabulky 5</w:t>
            </w:r>
            <w:ins w:id="1057" w:author="Tomáš Šedivec" w:date="2023-07-28T09:58:00Z">
              <w:r w:rsidR="00B96987">
                <w:rPr>
                  <w:rFonts w:eastAsia="Arial" w:cs="Arial"/>
                  <w:color w:val="FF0000"/>
                </w:rPr>
                <w:t>8</w:t>
              </w:r>
            </w:ins>
            <w:del w:id="1058" w:author="Tomáš Šedivec" w:date="2023-07-28T09:58:00Z">
              <w:r w:rsidDel="00B96987">
                <w:rPr>
                  <w:rFonts w:eastAsia="Arial" w:cs="Arial"/>
                  <w:color w:val="FF0000"/>
                </w:rPr>
                <w:delText>3</w:delText>
              </w:r>
            </w:del>
            <w:r w:rsidRPr="008D0F1E">
              <w:rPr>
                <w:rFonts w:eastAsia="Arial" w:cs="Arial"/>
                <w:color w:val="FF0000"/>
              </w:rPr>
              <w:t xml:space="preserve"> nebo samostatné přílohy seznam rolí s počtem člověkodnů a cenu za člověkoden&gt;</w:t>
            </w:r>
          </w:p>
        </w:tc>
      </w:tr>
      <w:tr w:rsidR="00117191" w:rsidRPr="008D0F1E" w14:paraId="26AC876C" w14:textId="77777777" w:rsidTr="001B398A">
        <w:tblPrEx>
          <w:tblW w:w="5000" w:type="pct"/>
          <w:tblPrExChange w:id="1059" w:author="Šedivec Tomáš" w:date="2022-11-08T10:49:00Z">
            <w:tblPrEx>
              <w:tblW w:w="5000" w:type="pct"/>
            </w:tblPrEx>
          </w:tblPrExChange>
        </w:tblPrEx>
        <w:trPr>
          <w:cnfStyle w:val="000000100000" w:firstRow="0" w:lastRow="0" w:firstColumn="0" w:lastColumn="0" w:oddVBand="0" w:evenVBand="0" w:oddHBand="1" w:evenHBand="0" w:firstRowFirstColumn="0" w:firstRowLastColumn="0" w:lastRowFirstColumn="0" w:lastRowLastColumn="0"/>
          <w:trPrChange w:id="1060"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061" w:author="Šedivec Tomáš" w:date="2022-11-08T10:49:00Z">
              <w:tcPr>
                <w:tcW w:w="1186" w:type="pct"/>
                <w:shd w:val="clear" w:color="auto" w:fill="D9D9D9" w:themeFill="background1" w:themeFillShade="D9"/>
              </w:tcPr>
            </w:tcPrChange>
          </w:tcPr>
          <w:p w14:paraId="57B70C57" w14:textId="77777777" w:rsidR="00117191" w:rsidRPr="008D0F1E" w:rsidRDefault="00117191" w:rsidP="00C309AC">
            <w:pPr>
              <w:spacing w:before="40" w:after="40"/>
              <w:contextualSpacing w:val="0"/>
              <w:jc w:val="left"/>
              <w:cnfStyle w:val="001000100000" w:firstRow="0" w:lastRow="0" w:firstColumn="1" w:lastColumn="0" w:oddVBand="0" w:evenVBand="0" w:oddHBand="1" w:evenHBand="0" w:firstRowFirstColumn="0" w:firstRowLastColumn="0" w:lastRowFirstColumn="0" w:lastRowLastColumn="0"/>
              <w:rPr>
                <w:rFonts w:eastAsia="Arial" w:cs="Arial"/>
                <w:b w:val="0"/>
                <w:bCs w:val="0"/>
              </w:rPr>
            </w:pPr>
            <w:r w:rsidRPr="008D0F1E">
              <w:rPr>
                <w:rFonts w:eastAsia="Arial" w:cs="Arial"/>
              </w:rPr>
              <w:t>D. Provoz a podpora řešení HW a SW (bez SaaS či PaaS)</w:t>
            </w:r>
          </w:p>
        </w:tc>
        <w:tc>
          <w:tcPr>
            <w:tcW w:w="1047" w:type="pct"/>
            <w:shd w:val="clear" w:color="auto" w:fill="D9D9D9" w:themeFill="background1" w:themeFillShade="D9"/>
            <w:tcPrChange w:id="1062" w:author="Šedivec Tomáš" w:date="2022-11-08T10:49:00Z">
              <w:tcPr>
                <w:tcW w:w="876" w:type="pct"/>
                <w:shd w:val="clear" w:color="auto" w:fill="D9D9D9" w:themeFill="background1" w:themeFillShade="D9"/>
              </w:tcPr>
            </w:tcPrChange>
          </w:tcPr>
          <w:p w14:paraId="24614644" w14:textId="77777777" w:rsidR="00117191" w:rsidRPr="008D0F1E" w:rsidRDefault="00117191" w:rsidP="00C37272">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cs="Arial"/>
              </w:rPr>
            </w:pPr>
          </w:p>
        </w:tc>
        <w:tc>
          <w:tcPr>
            <w:tcW w:w="1047" w:type="pct"/>
            <w:shd w:val="clear" w:color="auto" w:fill="auto"/>
            <w:tcPrChange w:id="1063" w:author="Šedivec Tomáš" w:date="2022-11-08T10:49:00Z">
              <w:tcPr>
                <w:tcW w:w="877" w:type="pct"/>
                <w:shd w:val="clear" w:color="auto" w:fill="auto"/>
              </w:tcPr>
            </w:tcPrChange>
          </w:tcPr>
          <w:p w14:paraId="42D15E51" w14:textId="6BD2E932"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490" w:type="pct"/>
            <w:shd w:val="clear" w:color="auto" w:fill="auto"/>
            <w:tcPrChange w:id="1064" w:author="Šedivec Tomáš" w:date="2022-11-08T10:49:00Z">
              <w:tcPr>
                <w:tcW w:w="1248" w:type="pct"/>
                <w:shd w:val="clear" w:color="auto" w:fill="auto"/>
              </w:tcPr>
            </w:tcPrChange>
          </w:tcPr>
          <w:p w14:paraId="54BB0B47" w14:textId="4C6E6F30" w:rsidR="00117191" w:rsidRPr="008D0F1E" w:rsidRDefault="00117191"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del w:id="1065" w:author="Tomáš Šedivec" w:date="2023-07-28T09:58:00Z">
              <w:r w:rsidDel="00B96987">
                <w:rPr>
                  <w:rFonts w:eastAsia="Arial" w:cs="Arial"/>
                  <w:color w:val="FF0000"/>
                </w:rPr>
                <w:delText>3</w:delText>
              </w:r>
            </w:del>
            <w:ins w:id="1066" w:author="Tomáš Šedivec" w:date="2023-07-28T09:58:00Z">
              <w:r w:rsidR="00B96987">
                <w:rPr>
                  <w:rFonts w:eastAsia="Arial" w:cs="Arial"/>
                  <w:color w:val="FF0000"/>
                </w:rPr>
                <w:t>8</w:t>
              </w:r>
            </w:ins>
            <w:r w:rsidRPr="008D0F1E">
              <w:rPr>
                <w:rFonts w:eastAsia="Arial" w:cs="Arial"/>
                <w:color w:val="FF0000"/>
              </w:rPr>
              <w:t xml:space="preserve"> nebo samostatné přílohy rozpad výdajů, pokud roční provoz a podpora přesahuje 20% celkové ceny řešení&gt;</w:t>
            </w:r>
          </w:p>
        </w:tc>
      </w:tr>
      <w:tr w:rsidR="00117191" w:rsidRPr="008D0F1E" w14:paraId="2BC4EA4F" w14:textId="77777777" w:rsidTr="001B398A">
        <w:tblPrEx>
          <w:tblW w:w="5000" w:type="pct"/>
          <w:tblPrExChange w:id="1067" w:author="Šedivec Tomáš" w:date="2022-11-08T10:49:00Z">
            <w:tblPrEx>
              <w:tblW w:w="5000" w:type="pct"/>
            </w:tblPrEx>
          </w:tblPrExChange>
        </w:tblPrEx>
        <w:trPr>
          <w:trPrChange w:id="1068"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069" w:author="Šedivec Tomáš" w:date="2022-11-08T10:49:00Z">
              <w:tcPr>
                <w:tcW w:w="1186" w:type="pct"/>
                <w:shd w:val="clear" w:color="auto" w:fill="D9D9D9" w:themeFill="background1" w:themeFillShade="D9"/>
              </w:tcPr>
            </w:tcPrChange>
          </w:tcPr>
          <w:p w14:paraId="43D411E7" w14:textId="77777777" w:rsidR="00117191" w:rsidRPr="008D0F1E" w:rsidRDefault="00117191" w:rsidP="00C309AC">
            <w:pPr>
              <w:spacing w:before="40" w:after="40"/>
              <w:contextualSpacing w:val="0"/>
              <w:jc w:val="left"/>
              <w:rPr>
                <w:rFonts w:eastAsia="Arial" w:cs="Arial"/>
                <w:b w:val="0"/>
                <w:bCs w:val="0"/>
              </w:rPr>
            </w:pPr>
            <w:r w:rsidRPr="008D0F1E">
              <w:rPr>
                <w:rFonts w:eastAsia="Arial" w:cs="Arial"/>
              </w:rPr>
              <w:t>E. Hardware/Software údržba a průběžné úpravy (bez SaaS či PaaS)</w:t>
            </w:r>
          </w:p>
        </w:tc>
        <w:tc>
          <w:tcPr>
            <w:tcW w:w="1047" w:type="pct"/>
            <w:shd w:val="clear" w:color="auto" w:fill="D9D9D9" w:themeFill="background1" w:themeFillShade="D9"/>
            <w:tcPrChange w:id="1070" w:author="Šedivec Tomáš" w:date="2022-11-08T10:49:00Z">
              <w:tcPr>
                <w:tcW w:w="876" w:type="pct"/>
                <w:shd w:val="clear" w:color="auto" w:fill="D9D9D9" w:themeFill="background1" w:themeFillShade="D9"/>
              </w:tcPr>
            </w:tcPrChange>
          </w:tcPr>
          <w:p w14:paraId="39BF9253" w14:textId="77777777" w:rsidR="00117191" w:rsidRPr="008D0F1E" w:rsidRDefault="00117191" w:rsidP="00C37272">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cs="Arial"/>
              </w:rPr>
            </w:pPr>
          </w:p>
        </w:tc>
        <w:tc>
          <w:tcPr>
            <w:tcW w:w="1047" w:type="pct"/>
            <w:shd w:val="clear" w:color="auto" w:fill="auto"/>
            <w:tcPrChange w:id="1071" w:author="Šedivec Tomáš" w:date="2022-11-08T10:49:00Z">
              <w:tcPr>
                <w:tcW w:w="877" w:type="pct"/>
                <w:shd w:val="clear" w:color="auto" w:fill="auto"/>
              </w:tcPr>
            </w:tcPrChange>
          </w:tcPr>
          <w:p w14:paraId="055D57F7" w14:textId="45FB1183"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490" w:type="pct"/>
            <w:shd w:val="clear" w:color="auto" w:fill="auto"/>
            <w:tcPrChange w:id="1072" w:author="Šedivec Tomáš" w:date="2022-11-08T10:49:00Z">
              <w:tcPr>
                <w:tcW w:w="1248" w:type="pct"/>
                <w:shd w:val="clear" w:color="auto" w:fill="auto"/>
              </w:tcPr>
            </w:tcPrChange>
          </w:tcPr>
          <w:p w14:paraId="6833F182" w14:textId="799F13E0" w:rsidR="00117191" w:rsidRPr="008D0F1E" w:rsidRDefault="00117191"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&lt;uveďte do tabulky 5</w:t>
            </w:r>
            <w:del w:id="1073" w:author="Tomáš Šedivec" w:date="2023-07-28T09:58:00Z">
              <w:r w:rsidDel="00B96987">
                <w:rPr>
                  <w:rFonts w:eastAsia="Arial" w:cs="Arial"/>
                  <w:color w:val="FF0000"/>
                </w:rPr>
                <w:delText>3</w:delText>
              </w:r>
            </w:del>
            <w:ins w:id="1074" w:author="Tomáš Šedivec" w:date="2023-07-28T09:58:00Z">
              <w:r w:rsidR="00B96987">
                <w:rPr>
                  <w:rFonts w:eastAsia="Arial" w:cs="Arial"/>
                  <w:color w:val="FF0000"/>
                </w:rPr>
                <w:t>8</w:t>
              </w:r>
            </w:ins>
            <w:r w:rsidRPr="008D0F1E">
              <w:rPr>
                <w:rFonts w:eastAsia="Arial" w:cs="Arial"/>
                <w:color w:val="FF0000"/>
              </w:rPr>
              <w:t xml:space="preserve"> či samostatné přílohy rozpad výdajů, pokud roční údržba a průběžné úpravy přesahuje 20% celkové ceny řešení&gt;</w:t>
            </w:r>
          </w:p>
        </w:tc>
      </w:tr>
      <w:tr w:rsidR="00117191" w:rsidRPr="008D0F1E" w14:paraId="280750AE" w14:textId="77777777" w:rsidTr="001B398A">
        <w:tblPrEx>
          <w:tblW w:w="5000" w:type="pct"/>
          <w:tblPrExChange w:id="1075" w:author="Šedivec Tomáš" w:date="2022-11-08T10:49:00Z">
            <w:tblPrEx>
              <w:tblW w:w="5000" w:type="pct"/>
            </w:tblPrEx>
          </w:tblPrExChange>
        </w:tblPrEx>
        <w:trPr>
          <w:cnfStyle w:val="000000100000" w:firstRow="0" w:lastRow="0" w:firstColumn="0" w:lastColumn="0" w:oddVBand="0" w:evenVBand="0" w:oddHBand="1" w:evenHBand="0" w:firstRowFirstColumn="0" w:firstRowLastColumn="0" w:lastRowFirstColumn="0" w:lastRowLastColumn="0"/>
          <w:trPrChange w:id="1076"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077" w:author="Šedivec Tomáš" w:date="2022-11-08T10:49:00Z">
              <w:tcPr>
                <w:tcW w:w="1186" w:type="pct"/>
                <w:shd w:val="clear" w:color="auto" w:fill="D9D9D9" w:themeFill="background1" w:themeFillShade="D9"/>
              </w:tcPr>
            </w:tcPrChange>
          </w:tcPr>
          <w:p w14:paraId="3C5DA99F" w14:textId="77777777" w:rsidR="00117191" w:rsidRPr="008D0F1E" w:rsidRDefault="00117191" w:rsidP="00C309AC">
            <w:pPr>
              <w:spacing w:before="40" w:after="40"/>
              <w:contextualSpacing w:val="0"/>
              <w:jc w:val="left"/>
              <w:cnfStyle w:val="001000100000" w:firstRow="0" w:lastRow="0" w:firstColumn="1" w:lastColumn="0" w:oddVBand="0" w:evenVBand="0" w:oddHBand="1" w:evenHBand="0" w:firstRowFirstColumn="0" w:firstRowLastColumn="0" w:lastRowFirstColumn="0" w:lastRowLastColumn="0"/>
              <w:rPr>
                <w:rFonts w:eastAsia="Arial" w:cs="Arial"/>
                <w:b w:val="0"/>
                <w:bCs w:val="0"/>
              </w:rPr>
            </w:pPr>
            <w:r w:rsidRPr="008D0F1E">
              <w:rPr>
                <w:rFonts w:eastAsia="Arial" w:cs="Arial"/>
              </w:rPr>
              <w:lastRenderedPageBreak/>
              <w:t>F. Projekty postupné inovace a zlepšování (plánované)</w:t>
            </w:r>
          </w:p>
        </w:tc>
        <w:tc>
          <w:tcPr>
            <w:tcW w:w="1047" w:type="pct"/>
            <w:shd w:val="clear" w:color="auto" w:fill="auto"/>
            <w:tcPrChange w:id="1078" w:author="Šedivec Tomáš" w:date="2022-11-08T10:49:00Z">
              <w:tcPr>
                <w:tcW w:w="876" w:type="pct"/>
                <w:shd w:val="clear" w:color="auto" w:fill="auto"/>
              </w:tcPr>
            </w:tcPrChange>
          </w:tcPr>
          <w:p w14:paraId="70411931" w14:textId="28B8029A"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047" w:type="pct"/>
            <w:shd w:val="clear" w:color="auto" w:fill="auto"/>
            <w:tcPrChange w:id="1079" w:author="Šedivec Tomáš" w:date="2022-11-08T10:49:00Z">
              <w:tcPr>
                <w:tcW w:w="877" w:type="pct"/>
                <w:shd w:val="clear" w:color="auto" w:fill="auto"/>
              </w:tcPr>
            </w:tcPrChange>
          </w:tcPr>
          <w:p w14:paraId="0C70643D" w14:textId="0CA096FA"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490" w:type="pct"/>
            <w:shd w:val="clear" w:color="auto" w:fill="auto"/>
            <w:tcPrChange w:id="1080" w:author="Šedivec Tomáš" w:date="2022-11-08T10:49:00Z">
              <w:tcPr>
                <w:tcW w:w="1248" w:type="pct"/>
                <w:shd w:val="clear" w:color="auto" w:fill="auto"/>
              </w:tcPr>
            </w:tcPrChange>
          </w:tcPr>
          <w:p w14:paraId="0D2A3A32" w14:textId="77777777" w:rsidR="00117191" w:rsidRPr="008D0F1E" w:rsidRDefault="00117191"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color w:val="FF0000"/>
              </w:rPr>
            </w:pPr>
          </w:p>
        </w:tc>
      </w:tr>
      <w:tr w:rsidR="00117191" w:rsidRPr="008D0F1E" w14:paraId="77CF5E01" w14:textId="77777777" w:rsidTr="001B398A">
        <w:tblPrEx>
          <w:tblW w:w="5000" w:type="pct"/>
          <w:tblPrExChange w:id="1081" w:author="Šedivec Tomáš" w:date="2022-11-08T10:49:00Z">
            <w:tblPrEx>
              <w:tblW w:w="5000" w:type="pct"/>
            </w:tblPrEx>
          </w:tblPrExChange>
        </w:tblPrEx>
        <w:trPr>
          <w:trPrChange w:id="1082"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083" w:author="Šedivec Tomáš" w:date="2022-11-08T10:49:00Z">
              <w:tcPr>
                <w:tcW w:w="1186" w:type="pct"/>
                <w:shd w:val="clear" w:color="auto" w:fill="D9D9D9" w:themeFill="background1" w:themeFillShade="D9"/>
              </w:tcPr>
            </w:tcPrChange>
          </w:tcPr>
          <w:p w14:paraId="3BAEE5BF" w14:textId="77777777" w:rsidR="00117191" w:rsidRPr="008D0F1E" w:rsidRDefault="00117191" w:rsidP="00C309AC">
            <w:pPr>
              <w:spacing w:before="40" w:after="40"/>
              <w:contextualSpacing w:val="0"/>
              <w:jc w:val="left"/>
              <w:rPr>
                <w:rFonts w:eastAsia="Arial" w:cs="Arial"/>
                <w:b w:val="0"/>
                <w:bCs w:val="0"/>
              </w:rPr>
            </w:pPr>
            <w:r w:rsidRPr="008D0F1E">
              <w:rPr>
                <w:rFonts w:eastAsia="Arial" w:cs="Arial"/>
              </w:rPr>
              <w:t>G. Projekty upgrade (pokud jsou plánovány)</w:t>
            </w:r>
          </w:p>
        </w:tc>
        <w:tc>
          <w:tcPr>
            <w:tcW w:w="1047" w:type="pct"/>
            <w:shd w:val="clear" w:color="auto" w:fill="auto"/>
            <w:tcPrChange w:id="1084" w:author="Šedivec Tomáš" w:date="2022-11-08T10:49:00Z">
              <w:tcPr>
                <w:tcW w:w="876" w:type="pct"/>
                <w:shd w:val="clear" w:color="auto" w:fill="auto"/>
              </w:tcPr>
            </w:tcPrChange>
          </w:tcPr>
          <w:p w14:paraId="3FB0B59D" w14:textId="7D4DA6B8"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047" w:type="pct"/>
            <w:shd w:val="clear" w:color="auto" w:fill="auto"/>
            <w:tcPrChange w:id="1085" w:author="Šedivec Tomáš" w:date="2022-11-08T10:49:00Z">
              <w:tcPr>
                <w:tcW w:w="877" w:type="pct"/>
                <w:shd w:val="clear" w:color="auto" w:fill="auto"/>
              </w:tcPr>
            </w:tcPrChange>
          </w:tcPr>
          <w:p w14:paraId="79343115" w14:textId="34FF9440"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490" w:type="pct"/>
            <w:shd w:val="clear" w:color="auto" w:fill="auto"/>
            <w:tcPrChange w:id="1086" w:author="Šedivec Tomáš" w:date="2022-11-08T10:49:00Z">
              <w:tcPr>
                <w:tcW w:w="1248" w:type="pct"/>
                <w:shd w:val="clear" w:color="auto" w:fill="auto"/>
              </w:tcPr>
            </w:tcPrChange>
          </w:tcPr>
          <w:p w14:paraId="14BB7DA2" w14:textId="77777777" w:rsidR="00117191" w:rsidRPr="008D0F1E" w:rsidRDefault="00117191"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117191" w:rsidRPr="008D0F1E" w14:paraId="4E4B87DA" w14:textId="77777777" w:rsidTr="001B398A">
        <w:tblPrEx>
          <w:tblW w:w="5000" w:type="pct"/>
          <w:tblPrExChange w:id="1087" w:author="Šedivec Tomáš" w:date="2022-11-08T10:49:00Z">
            <w:tblPrEx>
              <w:tblW w:w="5000" w:type="pct"/>
            </w:tblPrEx>
          </w:tblPrExChange>
        </w:tblPrEx>
        <w:trPr>
          <w:cnfStyle w:val="000000100000" w:firstRow="0" w:lastRow="0" w:firstColumn="0" w:lastColumn="0" w:oddVBand="0" w:evenVBand="0" w:oddHBand="1" w:evenHBand="0" w:firstRowFirstColumn="0" w:firstRowLastColumn="0" w:lastRowFirstColumn="0" w:lastRowLastColumn="0"/>
          <w:trPrChange w:id="1088"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089" w:author="Šedivec Tomáš" w:date="2022-11-08T10:49:00Z">
              <w:tcPr>
                <w:tcW w:w="1186" w:type="pct"/>
                <w:shd w:val="clear" w:color="auto" w:fill="D9D9D9" w:themeFill="background1" w:themeFillShade="D9"/>
              </w:tcPr>
            </w:tcPrChange>
          </w:tcPr>
          <w:p w14:paraId="6956485E" w14:textId="77777777" w:rsidR="00117191" w:rsidRPr="008D0F1E" w:rsidRDefault="00117191" w:rsidP="00C309AC">
            <w:pPr>
              <w:spacing w:before="40" w:after="40"/>
              <w:contextualSpacing w:val="0"/>
              <w:jc w:val="left"/>
              <w:cnfStyle w:val="001000100000" w:firstRow="0" w:lastRow="0" w:firstColumn="1" w:lastColumn="0" w:oddVBand="0" w:evenVBand="0" w:oddHBand="1" w:evenHBand="0" w:firstRowFirstColumn="0" w:firstRowLastColumn="0" w:lastRowFirstColumn="0" w:lastRowLastColumn="0"/>
              <w:rPr>
                <w:rFonts w:eastAsia="Arial" w:cs="Arial"/>
                <w:b w:val="0"/>
                <w:bCs w:val="0"/>
              </w:rPr>
            </w:pPr>
            <w:r w:rsidRPr="008D0F1E">
              <w:rPr>
                <w:rFonts w:eastAsia="Arial" w:cs="Arial"/>
              </w:rPr>
              <w:t>H. Zvýšené náklady užívání řešení vč. nákladů na přechod z předchozího řešení (pokud se vyskytnou)</w:t>
            </w:r>
          </w:p>
        </w:tc>
        <w:tc>
          <w:tcPr>
            <w:tcW w:w="1047" w:type="pct"/>
            <w:shd w:val="clear" w:color="auto" w:fill="auto"/>
            <w:tcPrChange w:id="1090" w:author="Šedivec Tomáš" w:date="2022-11-08T10:49:00Z">
              <w:tcPr>
                <w:tcW w:w="876" w:type="pct"/>
                <w:shd w:val="clear" w:color="auto" w:fill="auto"/>
              </w:tcPr>
            </w:tcPrChange>
          </w:tcPr>
          <w:p w14:paraId="2E232FAB" w14:textId="77363D7A"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047" w:type="pct"/>
            <w:shd w:val="clear" w:color="auto" w:fill="auto"/>
            <w:tcPrChange w:id="1091" w:author="Šedivec Tomáš" w:date="2022-11-08T10:49:00Z">
              <w:tcPr>
                <w:tcW w:w="877" w:type="pct"/>
                <w:shd w:val="clear" w:color="auto" w:fill="auto"/>
              </w:tcPr>
            </w:tcPrChange>
          </w:tcPr>
          <w:p w14:paraId="16E86DB8" w14:textId="1A246064"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490" w:type="pct"/>
            <w:shd w:val="clear" w:color="auto" w:fill="auto"/>
            <w:tcPrChange w:id="1092" w:author="Šedivec Tomáš" w:date="2022-11-08T10:49:00Z">
              <w:tcPr>
                <w:tcW w:w="1248" w:type="pct"/>
                <w:shd w:val="clear" w:color="auto" w:fill="auto"/>
              </w:tcPr>
            </w:tcPrChange>
          </w:tcPr>
          <w:p w14:paraId="5B545B9D" w14:textId="77777777" w:rsidR="00117191" w:rsidRPr="008D0F1E" w:rsidRDefault="00117191"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color w:val="FF0000"/>
              </w:rPr>
            </w:pPr>
          </w:p>
        </w:tc>
      </w:tr>
      <w:tr w:rsidR="00117191" w:rsidRPr="008D0F1E" w14:paraId="1567268D" w14:textId="77777777" w:rsidTr="001B398A">
        <w:tblPrEx>
          <w:tblW w:w="5000" w:type="pct"/>
          <w:tblPrExChange w:id="1093" w:author="Šedivec Tomáš" w:date="2022-11-08T10:49:00Z">
            <w:tblPrEx>
              <w:tblW w:w="5000" w:type="pct"/>
            </w:tblPrEx>
          </w:tblPrExChange>
        </w:tblPrEx>
        <w:trPr>
          <w:trPrChange w:id="1094"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095" w:author="Šedivec Tomáš" w:date="2022-11-08T10:49:00Z">
              <w:tcPr>
                <w:tcW w:w="1186" w:type="pct"/>
                <w:shd w:val="clear" w:color="auto" w:fill="D9D9D9" w:themeFill="background1" w:themeFillShade="D9"/>
              </w:tcPr>
            </w:tcPrChange>
          </w:tcPr>
          <w:p w14:paraId="42A78CAA" w14:textId="77777777" w:rsidR="00117191" w:rsidRPr="008D0F1E" w:rsidRDefault="00117191" w:rsidP="00C309AC">
            <w:pPr>
              <w:spacing w:before="40" w:after="40"/>
              <w:contextualSpacing w:val="0"/>
              <w:jc w:val="left"/>
              <w:rPr>
                <w:rFonts w:eastAsia="Arial" w:cs="Arial"/>
              </w:rPr>
            </w:pPr>
            <w:r w:rsidRPr="008D0F1E">
              <w:rPr>
                <w:rFonts w:eastAsia="Arial" w:cs="Arial"/>
              </w:rPr>
              <w:t>I. Útlum, konzervace a ukončení řešení</w:t>
            </w:r>
          </w:p>
        </w:tc>
        <w:tc>
          <w:tcPr>
            <w:tcW w:w="1047" w:type="pct"/>
            <w:shd w:val="clear" w:color="auto" w:fill="auto"/>
            <w:tcPrChange w:id="1096" w:author="Šedivec Tomáš" w:date="2022-11-08T10:49:00Z">
              <w:tcPr>
                <w:tcW w:w="876" w:type="pct"/>
                <w:shd w:val="clear" w:color="auto" w:fill="auto"/>
              </w:tcPr>
            </w:tcPrChange>
          </w:tcPr>
          <w:p w14:paraId="30CC20C3" w14:textId="447C835A"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047" w:type="pct"/>
            <w:shd w:val="clear" w:color="auto" w:fill="auto"/>
            <w:tcPrChange w:id="1097" w:author="Šedivec Tomáš" w:date="2022-11-08T10:49:00Z">
              <w:tcPr>
                <w:tcW w:w="877" w:type="pct"/>
                <w:shd w:val="clear" w:color="auto" w:fill="auto"/>
              </w:tcPr>
            </w:tcPrChange>
          </w:tcPr>
          <w:p w14:paraId="2211ABDD" w14:textId="49FF75A9"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490" w:type="pct"/>
            <w:shd w:val="clear" w:color="auto" w:fill="auto"/>
            <w:tcPrChange w:id="1098" w:author="Šedivec Tomáš" w:date="2022-11-08T10:49:00Z">
              <w:tcPr>
                <w:tcW w:w="1248" w:type="pct"/>
                <w:shd w:val="clear" w:color="auto" w:fill="auto"/>
              </w:tcPr>
            </w:tcPrChange>
          </w:tcPr>
          <w:p w14:paraId="296EA971" w14:textId="7C0BB922" w:rsidR="00117191" w:rsidRPr="008D0F1E" w:rsidRDefault="00117191"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&lt;uveďte do tabulky 5</w:t>
            </w:r>
            <w:del w:id="1099" w:author="Tomáš Šedivec" w:date="2023-07-28T09:58:00Z">
              <w:r w:rsidDel="00B96987">
                <w:rPr>
                  <w:rFonts w:eastAsia="Arial" w:cs="Arial"/>
                  <w:color w:val="FF0000"/>
                </w:rPr>
                <w:delText>3</w:delText>
              </w:r>
            </w:del>
            <w:ins w:id="1100" w:author="Tomáš Šedivec" w:date="2023-07-28T09:58:00Z">
              <w:r w:rsidR="00B96987">
                <w:rPr>
                  <w:rFonts w:eastAsia="Arial" w:cs="Arial"/>
                  <w:color w:val="FF0000"/>
                </w:rPr>
                <w:t>8</w:t>
              </w:r>
            </w:ins>
            <w:r w:rsidRPr="008D0F1E">
              <w:rPr>
                <w:rFonts w:eastAsia="Arial" w:cs="Arial"/>
                <w:color w:val="FF0000"/>
              </w:rPr>
              <w:t xml:space="preserve"> nebo samostatné přílohy rozpad výdajů, pokud útlum, konzervace a ukončení řešení přesahuje 10% celkové ceny řešení&gt;</w:t>
            </w:r>
          </w:p>
        </w:tc>
      </w:tr>
      <w:tr w:rsidR="00117191" w:rsidRPr="008D0F1E" w14:paraId="01B23461" w14:textId="77777777" w:rsidTr="001B398A">
        <w:tblPrEx>
          <w:tblW w:w="5000" w:type="pct"/>
          <w:tblPrExChange w:id="1101" w:author="Šedivec Tomáš" w:date="2022-11-08T10:49:00Z">
            <w:tblPrEx>
              <w:tblW w:w="5000" w:type="pct"/>
            </w:tblPrEx>
          </w:tblPrExChange>
        </w:tblPrEx>
        <w:trPr>
          <w:cnfStyle w:val="000000100000" w:firstRow="0" w:lastRow="0" w:firstColumn="0" w:lastColumn="0" w:oddVBand="0" w:evenVBand="0" w:oddHBand="1" w:evenHBand="0" w:firstRowFirstColumn="0" w:firstRowLastColumn="0" w:lastRowFirstColumn="0" w:lastRowLastColumn="0"/>
          <w:trPrChange w:id="1102"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shd w:val="clear" w:color="auto" w:fill="D9D9D9" w:themeFill="background1" w:themeFillShade="D9"/>
            <w:tcPrChange w:id="1103" w:author="Šedivec Tomáš" w:date="2022-11-08T10:49:00Z">
              <w:tcPr>
                <w:tcW w:w="1186" w:type="pct"/>
                <w:shd w:val="clear" w:color="auto" w:fill="D9D9D9" w:themeFill="background1" w:themeFillShade="D9"/>
              </w:tcPr>
            </w:tcPrChange>
          </w:tcPr>
          <w:p w14:paraId="313EA22D" w14:textId="77777777" w:rsidR="00117191" w:rsidRPr="008D0F1E" w:rsidRDefault="00117191" w:rsidP="00C309AC">
            <w:pPr>
              <w:spacing w:before="40" w:after="40"/>
              <w:contextualSpacing w:val="0"/>
              <w:jc w:val="left"/>
              <w:cnfStyle w:val="001000100000" w:firstRow="0" w:lastRow="0" w:firstColumn="1" w:lastColumn="0" w:oddVBand="0" w:evenVBand="0" w:oddHBand="1" w:evenHBand="0" w:firstRowFirstColumn="0" w:firstRowLastColumn="0" w:lastRowFirstColumn="0" w:lastRowLastColumn="0"/>
              <w:rPr>
                <w:rFonts w:eastAsia="Arial" w:cs="Arial"/>
                <w:b w:val="0"/>
                <w:bCs w:val="0"/>
              </w:rPr>
            </w:pPr>
            <w:r w:rsidRPr="008D0F1E">
              <w:rPr>
                <w:rFonts w:eastAsia="Arial" w:cs="Arial"/>
              </w:rPr>
              <w:t>X. Licence, HW, provoz, podpora, údržba, průběžný rozvoj – vše v subskripci (pouze SaaS a PaaS)</w:t>
            </w:r>
          </w:p>
        </w:tc>
        <w:tc>
          <w:tcPr>
            <w:tcW w:w="1047" w:type="pct"/>
            <w:shd w:val="clear" w:color="auto" w:fill="auto"/>
            <w:tcPrChange w:id="1104" w:author="Šedivec Tomáš" w:date="2022-11-08T10:49:00Z">
              <w:tcPr>
                <w:tcW w:w="876" w:type="pct"/>
                <w:shd w:val="clear" w:color="auto" w:fill="auto"/>
              </w:tcPr>
            </w:tcPrChange>
          </w:tcPr>
          <w:p w14:paraId="4AE05F9B" w14:textId="09C909C3"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047" w:type="pct"/>
            <w:shd w:val="clear" w:color="auto" w:fill="auto"/>
            <w:tcPrChange w:id="1105" w:author="Šedivec Tomáš" w:date="2022-11-08T10:49:00Z">
              <w:tcPr>
                <w:tcW w:w="877" w:type="pct"/>
                <w:shd w:val="clear" w:color="auto" w:fill="auto"/>
              </w:tcPr>
            </w:tcPrChange>
          </w:tcPr>
          <w:p w14:paraId="1CC08D2F" w14:textId="5281B845"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490" w:type="pct"/>
            <w:shd w:val="clear" w:color="auto" w:fill="auto"/>
            <w:tcPrChange w:id="1106" w:author="Šedivec Tomáš" w:date="2022-11-08T10:49:00Z">
              <w:tcPr>
                <w:tcW w:w="1248" w:type="pct"/>
                <w:shd w:val="clear" w:color="auto" w:fill="auto"/>
              </w:tcPr>
            </w:tcPrChange>
          </w:tcPr>
          <w:p w14:paraId="51674440" w14:textId="25391BA0" w:rsidR="00117191" w:rsidRPr="008D0F1E" w:rsidRDefault="00117191"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del w:id="1107" w:author="Tomáš Šedivec" w:date="2023-07-28T09:58:00Z">
              <w:r w:rsidDel="00B96987">
                <w:rPr>
                  <w:rFonts w:eastAsia="Arial" w:cs="Arial"/>
                  <w:color w:val="FF0000"/>
                </w:rPr>
                <w:delText>3</w:delText>
              </w:r>
            </w:del>
            <w:ins w:id="1108" w:author="Tomáš Šedivec" w:date="2023-07-28T09:58:00Z">
              <w:r w:rsidR="00B96987">
                <w:rPr>
                  <w:rFonts w:eastAsia="Arial" w:cs="Arial"/>
                  <w:color w:val="FF0000"/>
                </w:rPr>
                <w:t>8</w:t>
              </w:r>
            </w:ins>
            <w:r w:rsidRPr="008D0F1E">
              <w:rPr>
                <w:rFonts w:eastAsia="Arial" w:cs="Arial"/>
                <w:color w:val="FF0000"/>
              </w:rPr>
              <w:t xml:space="preserve"> nebo samostatné přílohy rozpad výdajů, pokud výdaj na SaaS a PaaS přesahuje 1 mil. Kč&gt;</w:t>
            </w:r>
          </w:p>
        </w:tc>
      </w:tr>
      <w:tr w:rsidR="00117191" w:rsidRPr="008D0F1E" w14:paraId="365BA540" w14:textId="77777777" w:rsidTr="001B398A">
        <w:tblPrEx>
          <w:tblW w:w="5000" w:type="pct"/>
          <w:tblPrExChange w:id="1109" w:author="Šedivec Tomáš" w:date="2022-11-08T10:49:00Z">
            <w:tblPrEx>
              <w:tblW w:w="5000" w:type="pct"/>
            </w:tblPrEx>
          </w:tblPrExChange>
        </w:tblPrEx>
        <w:trPr>
          <w:trPrChange w:id="1110"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tcBorders>
              <w:bottom w:val="single" w:sz="12" w:space="0" w:color="auto"/>
            </w:tcBorders>
            <w:shd w:val="clear" w:color="auto" w:fill="D9D9D9" w:themeFill="background1" w:themeFillShade="D9"/>
            <w:tcPrChange w:id="1111" w:author="Šedivec Tomáš" w:date="2022-11-08T10:49:00Z">
              <w:tcPr>
                <w:tcW w:w="1186" w:type="pct"/>
                <w:tcBorders>
                  <w:bottom w:val="single" w:sz="12" w:space="0" w:color="auto"/>
                </w:tcBorders>
                <w:shd w:val="clear" w:color="auto" w:fill="D9D9D9" w:themeFill="background1" w:themeFillShade="D9"/>
              </w:tcPr>
            </w:tcPrChange>
          </w:tcPr>
          <w:p w14:paraId="2C901AA5" w14:textId="77777777" w:rsidR="00117191" w:rsidRPr="008D0F1E" w:rsidRDefault="00117191" w:rsidP="00C309AC">
            <w:pPr>
              <w:spacing w:before="40" w:after="40"/>
              <w:contextualSpacing w:val="0"/>
              <w:jc w:val="left"/>
              <w:rPr>
                <w:rFonts w:eastAsia="Arial" w:cs="Arial"/>
                <w:b w:val="0"/>
                <w:bCs w:val="0"/>
              </w:rPr>
            </w:pPr>
            <w:r w:rsidRPr="008D0F1E">
              <w:rPr>
                <w:rFonts w:eastAsia="Arial" w:cs="Arial"/>
              </w:rPr>
              <w:t xml:space="preserve">Z. Ostatní nerozlišené režijní náklady </w:t>
            </w:r>
          </w:p>
        </w:tc>
        <w:tc>
          <w:tcPr>
            <w:tcW w:w="1047" w:type="pct"/>
            <w:tcBorders>
              <w:bottom w:val="single" w:sz="12" w:space="0" w:color="auto"/>
            </w:tcBorders>
            <w:shd w:val="clear" w:color="auto" w:fill="auto"/>
            <w:tcPrChange w:id="1112" w:author="Šedivec Tomáš" w:date="2022-11-08T10:49:00Z">
              <w:tcPr>
                <w:tcW w:w="876" w:type="pct"/>
                <w:tcBorders>
                  <w:bottom w:val="single" w:sz="12" w:space="0" w:color="auto"/>
                </w:tcBorders>
                <w:shd w:val="clear" w:color="auto" w:fill="auto"/>
              </w:tcPr>
            </w:tcPrChange>
          </w:tcPr>
          <w:p w14:paraId="2F5B08A2" w14:textId="56DE6789"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047" w:type="pct"/>
            <w:tcBorders>
              <w:bottom w:val="single" w:sz="12" w:space="0" w:color="auto"/>
            </w:tcBorders>
            <w:shd w:val="clear" w:color="auto" w:fill="auto"/>
            <w:tcPrChange w:id="1113" w:author="Šedivec Tomáš" w:date="2022-11-08T10:49:00Z">
              <w:tcPr>
                <w:tcW w:w="877" w:type="pct"/>
                <w:tcBorders>
                  <w:bottom w:val="single" w:sz="12" w:space="0" w:color="auto"/>
                </w:tcBorders>
                <w:shd w:val="clear" w:color="auto" w:fill="auto"/>
              </w:tcPr>
            </w:tcPrChange>
          </w:tcPr>
          <w:p w14:paraId="5266ED6A" w14:textId="4356ECDD" w:rsidR="00117191" w:rsidRPr="008D0F1E" w:rsidRDefault="0011719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490" w:type="pct"/>
            <w:tcBorders>
              <w:bottom w:val="single" w:sz="12" w:space="0" w:color="auto"/>
            </w:tcBorders>
            <w:shd w:val="clear" w:color="auto" w:fill="auto"/>
            <w:tcPrChange w:id="1114" w:author="Šedivec Tomáš" w:date="2022-11-08T10:49:00Z">
              <w:tcPr>
                <w:tcW w:w="1248" w:type="pct"/>
                <w:tcBorders>
                  <w:bottom w:val="single" w:sz="12" w:space="0" w:color="auto"/>
                </w:tcBorders>
                <w:shd w:val="clear" w:color="auto" w:fill="auto"/>
              </w:tcPr>
            </w:tcPrChange>
          </w:tcPr>
          <w:p w14:paraId="3F157CA5" w14:textId="0510E699" w:rsidR="00117191" w:rsidRPr="008D0F1E" w:rsidRDefault="00117191"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&lt;uveďte do tabulky 5</w:t>
            </w:r>
            <w:del w:id="1115" w:author="Tomáš Šedivec" w:date="2023-07-28T09:59:00Z">
              <w:r w:rsidDel="00B96987">
                <w:rPr>
                  <w:rFonts w:eastAsia="Arial" w:cs="Arial"/>
                  <w:color w:val="FF0000"/>
                </w:rPr>
                <w:delText>3</w:delText>
              </w:r>
            </w:del>
            <w:ins w:id="1116" w:author="Tomáš Šedivec" w:date="2023-07-28T09:59:00Z">
              <w:r w:rsidR="00B96987">
                <w:rPr>
                  <w:rFonts w:eastAsia="Arial" w:cs="Arial"/>
                  <w:color w:val="FF0000"/>
                </w:rPr>
                <w:t>8</w:t>
              </w:r>
            </w:ins>
            <w:r w:rsidRPr="008D0F1E">
              <w:rPr>
                <w:rFonts w:eastAsia="Arial" w:cs="Arial"/>
                <w:color w:val="FF0000"/>
              </w:rPr>
              <w:t xml:space="preserve"> nebo samostatné přílohy rozpad výdajů, pokud výdaj na nerozlišenou režii přesahuje 0,5 mil. Kč&gt;</w:t>
            </w:r>
          </w:p>
        </w:tc>
      </w:tr>
      <w:tr w:rsidR="00117191" w:rsidRPr="008D0F1E" w14:paraId="6F094E32" w14:textId="77777777" w:rsidTr="001B398A">
        <w:tblPrEx>
          <w:tblW w:w="5000" w:type="pct"/>
          <w:tblPrExChange w:id="1117" w:author="Šedivec Tomáš" w:date="2022-11-08T10:49:00Z">
            <w:tblPrEx>
              <w:tblW w:w="5000" w:type="pct"/>
            </w:tblPrEx>
          </w:tblPrExChange>
        </w:tblPrEx>
        <w:trPr>
          <w:cnfStyle w:val="000000100000" w:firstRow="0" w:lastRow="0" w:firstColumn="0" w:lastColumn="0" w:oddVBand="0" w:evenVBand="0" w:oddHBand="1" w:evenHBand="0" w:firstRowFirstColumn="0" w:firstRowLastColumn="0" w:lastRowFirstColumn="0" w:lastRowLastColumn="0"/>
          <w:trPrChange w:id="1118" w:author="Šedivec Tomáš" w:date="2022-11-08T10:49:00Z">
            <w:trPr>
              <w:gridAfter w:val="0"/>
            </w:trPr>
          </w:trPrChange>
        </w:trPr>
        <w:tc>
          <w:tcPr>
            <w:cnfStyle w:val="001000000000" w:firstRow="0" w:lastRow="0" w:firstColumn="1" w:lastColumn="0" w:oddVBand="0" w:evenVBand="0" w:oddHBand="0" w:evenHBand="0" w:firstRowFirstColumn="0" w:firstRowLastColumn="0" w:lastRowFirstColumn="0" w:lastRowLastColumn="0"/>
            <w:tcW w:w="1416" w:type="pct"/>
            <w:tcBorders>
              <w:top w:val="single" w:sz="12" w:space="0" w:color="auto"/>
            </w:tcBorders>
            <w:shd w:val="clear" w:color="auto" w:fill="D9D9D9" w:themeFill="background1" w:themeFillShade="D9"/>
            <w:tcPrChange w:id="1119" w:author="Šedivec Tomáš" w:date="2022-11-08T10:49:00Z">
              <w:tcPr>
                <w:tcW w:w="1186" w:type="pct"/>
                <w:tcBorders>
                  <w:top w:val="single" w:sz="12" w:space="0" w:color="auto"/>
                </w:tcBorders>
                <w:shd w:val="clear" w:color="auto" w:fill="D9D9D9" w:themeFill="background1" w:themeFillShade="D9"/>
              </w:tcPr>
            </w:tcPrChange>
          </w:tcPr>
          <w:p w14:paraId="74DF63E2" w14:textId="77777777" w:rsidR="00117191" w:rsidRPr="008D0F1E" w:rsidRDefault="00117191" w:rsidP="00C309AC">
            <w:pPr>
              <w:spacing w:before="40" w:after="40"/>
              <w:contextualSpacing w:val="0"/>
              <w:jc w:val="left"/>
              <w:cnfStyle w:val="001000100000" w:firstRow="0" w:lastRow="0" w:firstColumn="1" w:lastColumn="0" w:oddVBand="0" w:evenVBand="0" w:oddHBand="1" w:evenHBand="0" w:firstRowFirstColumn="0" w:firstRowLastColumn="0" w:lastRowFirstColumn="0" w:lastRowLastColumn="0"/>
              <w:rPr>
                <w:rFonts w:eastAsia="Arial" w:cs="Arial"/>
              </w:rPr>
            </w:pPr>
            <w:r w:rsidRPr="008D0F1E">
              <w:rPr>
                <w:rFonts w:eastAsia="Arial" w:cs="Arial"/>
              </w:rPr>
              <w:t>Celkem</w:t>
            </w:r>
          </w:p>
        </w:tc>
        <w:tc>
          <w:tcPr>
            <w:tcW w:w="1047" w:type="pct"/>
            <w:tcBorders>
              <w:top w:val="single" w:sz="12" w:space="0" w:color="auto"/>
            </w:tcBorders>
            <w:shd w:val="clear" w:color="auto" w:fill="auto"/>
            <w:tcPrChange w:id="1120" w:author="Šedivec Tomáš" w:date="2022-11-08T10:49:00Z">
              <w:tcPr>
                <w:tcW w:w="876" w:type="pct"/>
                <w:tcBorders>
                  <w:top w:val="single" w:sz="12" w:space="0" w:color="auto"/>
                </w:tcBorders>
                <w:shd w:val="clear" w:color="auto" w:fill="auto"/>
              </w:tcPr>
            </w:tcPrChange>
          </w:tcPr>
          <w:p w14:paraId="3907DAED" w14:textId="24D00496"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047" w:type="pct"/>
            <w:tcBorders>
              <w:top w:val="single" w:sz="12" w:space="0" w:color="auto"/>
            </w:tcBorders>
            <w:shd w:val="clear" w:color="auto" w:fill="auto"/>
            <w:tcPrChange w:id="1121" w:author="Šedivec Tomáš" w:date="2022-11-08T10:49:00Z">
              <w:tcPr>
                <w:tcW w:w="877" w:type="pct"/>
                <w:tcBorders>
                  <w:top w:val="single" w:sz="12" w:space="0" w:color="auto"/>
                </w:tcBorders>
                <w:shd w:val="clear" w:color="auto" w:fill="auto"/>
              </w:tcPr>
            </w:tcPrChange>
          </w:tcPr>
          <w:p w14:paraId="7D667974" w14:textId="6E66AA0D" w:rsidR="00117191" w:rsidRPr="008D0F1E" w:rsidRDefault="0011719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0</w:t>
            </w:r>
          </w:p>
        </w:tc>
        <w:tc>
          <w:tcPr>
            <w:tcW w:w="1490" w:type="pct"/>
            <w:tcBorders>
              <w:top w:val="single" w:sz="12" w:space="0" w:color="auto"/>
            </w:tcBorders>
            <w:shd w:val="clear" w:color="auto" w:fill="auto"/>
            <w:tcPrChange w:id="1122" w:author="Šedivec Tomáš" w:date="2022-11-08T10:49:00Z">
              <w:tcPr>
                <w:tcW w:w="1248" w:type="pct"/>
                <w:tcBorders>
                  <w:top w:val="single" w:sz="12" w:space="0" w:color="auto"/>
                </w:tcBorders>
                <w:shd w:val="clear" w:color="auto" w:fill="auto"/>
              </w:tcPr>
            </w:tcPrChange>
          </w:tcPr>
          <w:p w14:paraId="5D2BA943" w14:textId="77777777" w:rsidR="00117191" w:rsidRPr="008D0F1E" w:rsidRDefault="00117191"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b/>
              </w:rPr>
            </w:pPr>
          </w:p>
        </w:tc>
      </w:tr>
    </w:tbl>
    <w:p w14:paraId="5309D2B8" w14:textId="073C82B3" w:rsidR="00AF4DD9" w:rsidRDefault="00AF4DD9" w:rsidP="00AF4DD9">
      <w:pPr>
        <w:rPr>
          <w:ins w:id="1123" w:author="Šedivec Tomáš" w:date="2022-11-08T10:49:00Z"/>
          <w:rFonts w:cs="Arial"/>
          <w:sz w:val="18"/>
        </w:rPr>
      </w:pPr>
    </w:p>
    <w:p w14:paraId="376EB052" w14:textId="59943051" w:rsidR="00117191" w:rsidRDefault="00117191">
      <w:pPr>
        <w:pStyle w:val="MVHeading3"/>
        <w:rPr>
          <w:ins w:id="1124" w:author="Šedivec Tomáš" w:date="2022-11-08T10:50:00Z"/>
        </w:rPr>
        <w:pPrChange w:id="1125" w:author="Tomáš Šedivec" w:date="2023-06-30T14:35:00Z">
          <w:pPr/>
        </w:pPrChange>
      </w:pPr>
      <w:bookmarkStart w:id="1126" w:name="_Hlk139028176"/>
      <w:ins w:id="1127" w:author="Šedivec Tomáš" w:date="2022-11-08T10:49:00Z">
        <w:r>
          <w:t xml:space="preserve">Celkové náklady vlastnictví </w:t>
        </w:r>
      </w:ins>
      <w:ins w:id="1128" w:author="Šedivec Tomáš" w:date="2022-11-08T10:50:00Z">
        <w:r>
          <w:t>(TCO) funkčního celku</w:t>
        </w:r>
      </w:ins>
    </w:p>
    <w:p w14:paraId="2A32A7B8" w14:textId="7F471C22" w:rsidR="00117191" w:rsidRDefault="00117191">
      <w:pPr>
        <w:rPr>
          <w:ins w:id="1129" w:author="Tomáš Šedivec" w:date="2023-07-27T16:23:00Z"/>
        </w:rPr>
      </w:pPr>
      <w:ins w:id="1130" w:author="Šedivec Tomáš" w:date="2022-11-08T10:50:00Z">
        <w:r>
          <w:t xml:space="preserve">Ekonomická náročnost funkčního celku, který je </w:t>
        </w:r>
      </w:ins>
      <w:ins w:id="1131" w:author="Šedivec Tomáš" w:date="2022-11-08T10:51:00Z">
        <w:r>
          <w:t>tímto</w:t>
        </w:r>
      </w:ins>
      <w:ins w:id="1132" w:author="Šedivec Tomáš" w:date="2022-11-08T10:50:00Z">
        <w:r>
          <w:t xml:space="preserve"> projektem měněn či vyv</w:t>
        </w:r>
      </w:ins>
      <w:ins w:id="1133" w:author="Šedivec Tomáš" w:date="2022-11-08T10:52:00Z">
        <w:r>
          <w:t>íjen</w:t>
        </w:r>
      </w:ins>
      <w:ins w:id="1134" w:author="Šedivec Tomáš" w:date="2022-11-08T12:42:00Z">
        <w:r w:rsidR="001B4558">
          <w:t>,</w:t>
        </w:r>
      </w:ins>
      <w:ins w:id="1135" w:author="Šedivec Tomáš" w:date="2022-11-08T10:52:00Z">
        <w:r>
          <w:t xml:space="preserve"> </w:t>
        </w:r>
      </w:ins>
      <w:ins w:id="1136" w:author="Šedivec Tomáš" w:date="2022-11-08T10:57:00Z">
        <w:r w:rsidR="0045698D">
          <w:t xml:space="preserve">založený </w:t>
        </w:r>
      </w:ins>
      <w:ins w:id="1137" w:author="Šedivec Tomáš" w:date="2022-11-08T12:42:00Z">
        <w:r w:rsidR="001B4558">
          <w:t xml:space="preserve">na </w:t>
        </w:r>
      </w:ins>
      <w:ins w:id="1138" w:author="Šedivec Tomáš" w:date="2022-11-08T10:59:00Z">
        <w:r w:rsidR="0045698D" w:rsidRPr="0045698D">
          <w:t>Metodi</w:t>
        </w:r>
        <w:r w:rsidR="0045698D">
          <w:t>ce</w:t>
        </w:r>
        <w:r w:rsidR="0045698D" w:rsidRPr="0045698D">
          <w:t xml:space="preserve"> výpočtu TCO ICT služeb veřejné správy</w:t>
        </w:r>
        <w:r w:rsidR="0045698D">
          <w:t>.</w:t>
        </w:r>
      </w:ins>
    </w:p>
    <w:p w14:paraId="320AE958" w14:textId="77777777" w:rsidR="00655AFA" w:rsidRDefault="00655AFA">
      <w:pPr>
        <w:rPr>
          <w:ins w:id="1139" w:author="Tomáš Šedivec" w:date="2023-07-27T16:23:00Z"/>
        </w:rPr>
      </w:pPr>
    </w:p>
    <w:tbl>
      <w:tblPr>
        <w:tblStyle w:val="Mkatabulky"/>
        <w:tblW w:w="5000" w:type="pct"/>
        <w:tblLook w:val="06A0" w:firstRow="1" w:lastRow="0" w:firstColumn="1" w:lastColumn="0" w:noHBand="1" w:noVBand="1"/>
      </w:tblPr>
      <w:tblGrid>
        <w:gridCol w:w="9035"/>
        <w:gridCol w:w="2293"/>
        <w:tblGridChange w:id="1140">
          <w:tblGrid>
            <w:gridCol w:w="9035"/>
            <w:gridCol w:w="2293"/>
          </w:tblGrid>
        </w:tblGridChange>
      </w:tblGrid>
      <w:tr w:rsidR="00655AFA" w:rsidRPr="008D0F1E" w14:paraId="0E6D7761" w14:textId="77777777" w:rsidTr="00BD21CA">
        <w:trPr>
          <w:tblHeader/>
          <w:ins w:id="1141" w:author="Tomáš Šedivec" w:date="2023-07-27T16:26:00Z"/>
        </w:trPr>
        <w:tc>
          <w:tcPr>
            <w:tcW w:w="5000" w:type="pct"/>
            <w:gridSpan w:val="2"/>
            <w:shd w:val="clear" w:color="auto" w:fill="CEEBF3"/>
          </w:tcPr>
          <w:p w14:paraId="43257104" w14:textId="572259CB" w:rsidR="00655AFA" w:rsidRPr="008D0F1E" w:rsidRDefault="00655AFA" w:rsidP="00BD21CA">
            <w:pPr>
              <w:keepNext/>
              <w:spacing w:before="40" w:after="40"/>
              <w:jc w:val="left"/>
              <w:rPr>
                <w:ins w:id="1142" w:author="Tomáš Šedivec" w:date="2023-07-27T16:26:00Z"/>
                <w:rFonts w:eastAsia="Arial" w:cs="Arial"/>
              </w:rPr>
            </w:pPr>
            <w:ins w:id="1143" w:author="Tomáš Šedivec" w:date="2023-07-27T16:26:00Z">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ns w:id="1144" w:author="Tomáš Šedivec" w:date="2023-07-27T16:35:00Z">
              <w:r w:rsidR="003B7E6C">
                <w:rPr>
                  <w:rFonts w:cs="Arial"/>
                  <w:noProof/>
                </w:rPr>
                <w:t>56</w:t>
              </w:r>
            </w:ins>
            <w:ins w:id="1145" w:author="Tomáš Šedivec" w:date="2023-07-27T16:26:00Z">
              <w:r w:rsidRPr="008D0F1E">
                <w:rPr>
                  <w:rFonts w:cs="Arial"/>
                </w:rPr>
                <w:fldChar w:fldCharType="end"/>
              </w:r>
              <w:r w:rsidRPr="008D0F1E">
                <w:rPr>
                  <w:rFonts w:eastAsia="Arial" w:cs="Arial"/>
                </w:rPr>
                <w:t xml:space="preserve">: </w:t>
              </w:r>
              <w:r>
                <w:rPr>
                  <w:rFonts w:eastAsia="Arial" w:cs="Arial"/>
                  <w:b/>
                  <w:bCs/>
                </w:rPr>
                <w:t>Nevyplnění tabulky</w:t>
              </w:r>
            </w:ins>
          </w:p>
        </w:tc>
      </w:tr>
      <w:tr w:rsidR="00655AFA" w:rsidRPr="008D0F1E" w14:paraId="44127B06" w14:textId="77777777" w:rsidTr="00655AFA">
        <w:tblPrEx>
          <w:tblW w:w="5000" w:type="pct"/>
          <w:tblLook w:val="06A0" w:firstRow="1" w:lastRow="0" w:firstColumn="1" w:lastColumn="0" w:noHBand="1" w:noVBand="1"/>
          <w:tblPrExChange w:id="1146" w:author="Tomáš Šedivec" w:date="2023-07-27T16:30:00Z">
            <w:tblPrEx>
              <w:tblW w:w="5000" w:type="pct"/>
              <w:tblLook w:val="06A0" w:firstRow="1" w:lastRow="0" w:firstColumn="1" w:lastColumn="0" w:noHBand="1" w:noVBand="1"/>
            </w:tblPrEx>
          </w:tblPrExChange>
        </w:tblPrEx>
        <w:trPr>
          <w:trHeight w:val="615"/>
          <w:ins w:id="1147" w:author="Tomáš Šedivec" w:date="2023-07-27T16:26:00Z"/>
        </w:trPr>
        <w:tc>
          <w:tcPr>
            <w:tcW w:w="3988" w:type="pct"/>
            <w:tcPrChange w:id="1148" w:author="Tomáš Šedivec" w:date="2023-07-27T16:30:00Z">
              <w:tcPr>
                <w:tcW w:w="3988" w:type="pct"/>
              </w:tcPr>
            </w:tcPrChange>
          </w:tcPr>
          <w:p w14:paraId="47ACC105" w14:textId="2A8A5912" w:rsidR="00655AFA" w:rsidRPr="008D0F1E" w:rsidRDefault="00655AFA" w:rsidP="00655AFA">
            <w:pPr>
              <w:spacing w:before="40" w:after="40"/>
              <w:jc w:val="left"/>
              <w:rPr>
                <w:ins w:id="1149" w:author="Tomáš Šedivec" w:date="2023-07-27T16:26:00Z"/>
                <w:rFonts w:eastAsia="Calibri" w:cs="Arial"/>
              </w:rPr>
            </w:pPr>
            <w:ins w:id="1150" w:author="Tomáš Šedivec" w:date="2023-07-27T16:28:00Z">
              <w:r>
                <w:rPr>
                  <w:rFonts w:eastAsia="Arial" w:cs="Arial"/>
                  <w:b/>
                  <w:bCs/>
                </w:rPr>
                <w:t xml:space="preserve">Následující tabulku </w:t>
              </w:r>
            </w:ins>
            <w:ins w:id="1151" w:author="Tomáš Šedivec" w:date="2023-07-27T16:35:00Z">
              <w:r w:rsidR="003B7E6C">
                <w:rPr>
                  <w:rFonts w:eastAsia="Arial" w:cs="Arial"/>
                  <w:b/>
                  <w:bCs/>
                </w:rPr>
                <w:t xml:space="preserve">57 </w:t>
              </w:r>
            </w:ins>
            <w:ins w:id="1152" w:author="Tomáš Šedivec" w:date="2023-07-27T16:28:00Z">
              <w:r>
                <w:rPr>
                  <w:rFonts w:eastAsia="Arial" w:cs="Arial"/>
                  <w:b/>
                  <w:bCs/>
                </w:rPr>
                <w:t>není třeba vyplňovat, pokud má žadatel vyplněny informace o funkčním celku v rejstříku informačních systémů veřejné správy.</w:t>
              </w:r>
            </w:ins>
          </w:p>
        </w:tc>
        <w:tc>
          <w:tcPr>
            <w:tcW w:w="1012" w:type="pct"/>
            <w:tcPrChange w:id="1153" w:author="Tomáš Šedivec" w:date="2023-07-27T16:30:00Z">
              <w:tcPr>
                <w:tcW w:w="1012" w:type="pct"/>
              </w:tcPr>
            </w:tcPrChange>
          </w:tcPr>
          <w:p w14:paraId="4975B7A1" w14:textId="77777777" w:rsidR="00655AFA" w:rsidRPr="008D0F1E" w:rsidRDefault="00B96987" w:rsidP="00BD21CA">
            <w:pPr>
              <w:spacing w:before="40" w:after="40"/>
              <w:jc w:val="left"/>
              <w:rPr>
                <w:ins w:id="1154" w:author="Tomáš Šedivec" w:date="2023-07-27T16:26:00Z"/>
                <w:rFonts w:eastAsia="Arial,Calibri" w:cs="Arial"/>
              </w:rPr>
            </w:pPr>
            <w:customXmlInsRangeStart w:id="1155" w:author="Tomáš Šedivec" w:date="2023-07-27T16:26:00Z"/>
            <w:sdt>
              <w:sdtPr>
                <w:rPr>
                  <w:rFonts w:cs="Arial"/>
                </w:rPr>
                <w:id w:val="-1503043609"/>
                <w:showingPlcHdr/>
                <w:comboBox>
                  <w:listItem w:displayText="Nevyplněno z důvodu existence údajů z RISVS" w:value="Nevyplněno z důvodu existence údajů z RISVS"/>
                </w:comboBox>
              </w:sdtPr>
              <w:sdtEndPr/>
              <w:sdtContent>
                <w:customXmlInsRangeEnd w:id="1155"/>
                <w:ins w:id="1156" w:author="Tomáš Šedivec" w:date="2023-07-27T16:26:00Z">
                  <w:r w:rsidR="00655AFA" w:rsidRPr="008D0F1E">
                    <w:rPr>
                      <w:rStyle w:val="Zstupntext"/>
                      <w:rFonts w:cs="Arial"/>
                      <w:i/>
                      <w:color w:val="FF0000"/>
                    </w:rPr>
                    <w:t>Zvolte položku.</w:t>
                  </w:r>
                </w:ins>
                <w:customXmlInsRangeStart w:id="1157" w:author="Tomáš Šedivec" w:date="2023-07-27T16:26:00Z"/>
              </w:sdtContent>
            </w:sdt>
            <w:customXmlInsRangeEnd w:id="1157"/>
          </w:p>
        </w:tc>
      </w:tr>
    </w:tbl>
    <w:p w14:paraId="482BDEA1" w14:textId="0484A172" w:rsidR="00655AFA" w:rsidDel="00655AFA" w:rsidRDefault="00655AFA">
      <w:pPr>
        <w:rPr>
          <w:ins w:id="1158" w:author="Šedivec Tomáš" w:date="2022-11-08T10:49:00Z"/>
          <w:del w:id="1159" w:author="Tomáš Šedivec" w:date="2023-07-27T16:26:00Z"/>
        </w:rPr>
      </w:pPr>
    </w:p>
    <w:p w14:paraId="53ED46FA" w14:textId="6D2A0E42" w:rsidR="00117191" w:rsidRDefault="00117191" w:rsidP="00AF4DD9">
      <w:pPr>
        <w:rPr>
          <w:ins w:id="1160" w:author="Šedivec Tomáš" w:date="2022-11-08T12:45:00Z"/>
          <w:rFonts w:cs="Arial"/>
          <w:sz w:val="18"/>
        </w:rPr>
      </w:pPr>
    </w:p>
    <w:tbl>
      <w:tblPr>
        <w:tblStyle w:val="Style1"/>
        <w:tblW w:w="5057" w:type="pct"/>
        <w:tblLayout w:type="fixed"/>
        <w:tblLook w:val="04A0" w:firstRow="1" w:lastRow="0" w:firstColumn="1" w:lastColumn="0" w:noHBand="0" w:noVBand="1"/>
      </w:tblPr>
      <w:tblGrid>
        <w:gridCol w:w="3695"/>
        <w:gridCol w:w="1440"/>
        <w:gridCol w:w="1594"/>
        <w:gridCol w:w="1594"/>
        <w:gridCol w:w="1284"/>
        <w:gridCol w:w="1815"/>
        <w:gridCol w:w="35"/>
      </w:tblGrid>
      <w:tr w:rsidR="001B398A" w:rsidRPr="004E2B72" w14:paraId="045596F4" w14:textId="77777777" w:rsidTr="001B398A">
        <w:trPr>
          <w:gridAfter w:val="1"/>
          <w:cnfStyle w:val="100000000000" w:firstRow="1" w:lastRow="0" w:firstColumn="0" w:lastColumn="0" w:oddVBand="0" w:evenVBand="0" w:oddHBand="0" w:evenHBand="0" w:firstRowFirstColumn="0" w:firstRowLastColumn="0" w:lastRowFirstColumn="0" w:lastRowLastColumn="0"/>
          <w:wAfter w:w="35" w:type="dxa"/>
          <w:ins w:id="1161" w:author="Šedivec Tomáš" w:date="2022-11-08T13:32:00Z"/>
        </w:trPr>
        <w:tc>
          <w:tcPr>
            <w:cnfStyle w:val="001000000000" w:firstRow="0" w:lastRow="0" w:firstColumn="1" w:lastColumn="0" w:oddVBand="0" w:evenVBand="0" w:oddHBand="0" w:evenHBand="0" w:firstRowFirstColumn="0" w:firstRowLastColumn="0" w:lastRowFirstColumn="0" w:lastRowLastColumn="0"/>
            <w:tcW w:w="11422" w:type="dxa"/>
            <w:gridSpan w:val="6"/>
            <w:tcBorders>
              <w:bottom w:val="double" w:sz="4" w:space="0" w:color="auto"/>
            </w:tcBorders>
          </w:tcPr>
          <w:p w14:paraId="4EE362E4" w14:textId="07E50DC5" w:rsidR="001B398A" w:rsidRPr="004E2B72" w:rsidRDefault="001B398A" w:rsidP="00997ACA">
            <w:pPr>
              <w:rPr>
                <w:ins w:id="1162" w:author="Šedivec Tomáš" w:date="2022-11-08T13:32:00Z"/>
                <w:rFonts w:cs="Arial"/>
              </w:rPr>
            </w:pPr>
            <w:ins w:id="1163" w:author="Šedivec Tomáš" w:date="2022-11-08T13:32:00Z">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ns w:id="1164" w:author="Tomáš Šedivec" w:date="2023-07-27T16:35:00Z">
              <w:r w:rsidR="003B7E6C">
                <w:rPr>
                  <w:rFonts w:cs="Arial"/>
                  <w:noProof/>
                </w:rPr>
                <w:t>57</w:t>
              </w:r>
            </w:ins>
            <w:ins w:id="1165" w:author="Šedivec Tomáš" w:date="2022-11-08T13:45:00Z">
              <w:del w:id="1166" w:author="Tomáš Šedivec" w:date="2023-06-29T16:23:00Z">
                <w:r w:rsidR="00C74015" w:rsidDel="006A3BBA">
                  <w:rPr>
                    <w:rFonts w:cs="Arial"/>
                    <w:noProof/>
                  </w:rPr>
                  <w:delText>52</w:delText>
                </w:r>
              </w:del>
            </w:ins>
            <w:ins w:id="1167" w:author="Šedivec Tomáš" w:date="2022-11-08T13:32:00Z">
              <w:r w:rsidRPr="008D0F1E">
                <w:rPr>
                  <w:rFonts w:cs="Arial"/>
                </w:rPr>
                <w:fldChar w:fldCharType="end"/>
              </w:r>
              <w:r w:rsidRPr="008D0F1E">
                <w:rPr>
                  <w:rFonts w:eastAsia="Arial" w:cs="Arial"/>
                </w:rPr>
                <w:t xml:space="preserve">: </w:t>
              </w:r>
              <w:r w:rsidRPr="001B398A">
                <w:rPr>
                  <w:rFonts w:eastAsia="Arial,Calibri" w:cs="Arial"/>
                  <w:b w:val="0"/>
                  <w:bCs w:val="0"/>
                </w:rPr>
                <w:t>Celkové náklady vlastnictví (TCO) funkčního celku</w:t>
              </w:r>
            </w:ins>
          </w:p>
        </w:tc>
      </w:tr>
      <w:tr w:rsidR="001B4558" w:rsidRPr="004E2B72" w14:paraId="4D203E2B" w14:textId="77777777" w:rsidTr="001B398A">
        <w:trPr>
          <w:gridAfter w:val="1"/>
          <w:cnfStyle w:val="000000100000" w:firstRow="0" w:lastRow="0" w:firstColumn="0" w:lastColumn="0" w:oddVBand="0" w:evenVBand="0" w:oddHBand="1" w:evenHBand="0" w:firstRowFirstColumn="0" w:firstRowLastColumn="0" w:lastRowFirstColumn="0" w:lastRowLastColumn="0"/>
          <w:wAfter w:w="35" w:type="dxa"/>
          <w:ins w:id="1168"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bottom w:val="double" w:sz="4" w:space="0" w:color="auto"/>
              <w:right w:val="double" w:sz="4" w:space="0" w:color="auto"/>
            </w:tcBorders>
          </w:tcPr>
          <w:p w14:paraId="4A83E67A" w14:textId="6458C3A4" w:rsidR="001B4558" w:rsidRPr="004E2B72" w:rsidRDefault="001B4558">
            <w:pPr>
              <w:rPr>
                <w:ins w:id="1169" w:author="Šedivec Tomáš" w:date="2022-11-08T12:45:00Z"/>
                <w:rFonts w:cs="Arial"/>
              </w:rPr>
            </w:pPr>
            <w:ins w:id="1170" w:author="Šedivec Tomáš" w:date="2022-11-08T12:45:00Z">
              <w:r w:rsidRPr="004E2B72">
                <w:rPr>
                  <w:rFonts w:cs="Arial"/>
                </w:rPr>
                <w:t>Souh</w:t>
              </w:r>
              <w:r w:rsidR="001B398A">
                <w:rPr>
                  <w:rFonts w:cs="Arial"/>
                </w:rPr>
                <w:t>rnná položka modelu TCO</w:t>
              </w:r>
            </w:ins>
          </w:p>
        </w:tc>
        <w:tc>
          <w:tcPr>
            <w:tcW w:w="1440" w:type="dxa"/>
            <w:tcBorders>
              <w:left w:val="double" w:sz="4" w:space="0" w:color="auto"/>
              <w:bottom w:val="double" w:sz="4" w:space="0" w:color="auto"/>
            </w:tcBorders>
          </w:tcPr>
          <w:p w14:paraId="412DB3FB"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71" w:author="Šedivec Tomáš" w:date="2022-11-08T12:45:00Z"/>
                <w:rFonts w:cs="Arial"/>
              </w:rPr>
            </w:pPr>
            <w:ins w:id="1172" w:author="Šedivec Tomáš" w:date="2022-11-08T12:45:00Z">
              <w:r w:rsidRPr="004E2B72">
                <w:rPr>
                  <w:rFonts w:ascii="Cambria Math" w:hAnsi="Cambria Math" w:cs="Cambria Math"/>
                </w:rPr>
                <w:t>①</w:t>
              </w:r>
              <w:r w:rsidRPr="004E2B72">
                <w:rPr>
                  <w:rFonts w:cs="Arial"/>
                </w:rPr>
                <w:t xml:space="preserve"> Interní náklady</w:t>
              </w:r>
            </w:ins>
          </w:p>
          <w:p w14:paraId="115E7FF9"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73" w:author="Šedivec Tomáš" w:date="2022-11-08T12:45:00Z"/>
                <w:rFonts w:cs="Arial"/>
              </w:rPr>
            </w:pPr>
            <w:ins w:id="1174" w:author="Šedivec Tomáš" w:date="2022-11-08T12:45:00Z">
              <w:r w:rsidRPr="004E2B72">
                <w:rPr>
                  <w:rFonts w:cs="Arial"/>
                </w:rPr>
                <w:t xml:space="preserve">úřadu </w:t>
              </w:r>
            </w:ins>
          </w:p>
        </w:tc>
        <w:tc>
          <w:tcPr>
            <w:tcW w:w="1594" w:type="dxa"/>
            <w:tcBorders>
              <w:bottom w:val="double" w:sz="4" w:space="0" w:color="auto"/>
            </w:tcBorders>
          </w:tcPr>
          <w:p w14:paraId="71603A7D"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75" w:author="Šedivec Tomáš" w:date="2022-11-08T12:45:00Z"/>
                <w:rFonts w:cs="Arial"/>
              </w:rPr>
            </w:pPr>
            <w:ins w:id="1176" w:author="Šedivec Tomáš" w:date="2022-11-08T12:45:00Z">
              <w:r w:rsidRPr="004E2B72">
                <w:rPr>
                  <w:rFonts w:ascii="Cambria Math" w:hAnsi="Cambria Math" w:cs="Cambria Math"/>
                </w:rPr>
                <w:t>②</w:t>
              </w:r>
              <w:r w:rsidRPr="004E2B72">
                <w:rPr>
                  <w:rFonts w:cs="Arial"/>
                </w:rPr>
                <w:t xml:space="preserve"> </w:t>
              </w:r>
              <w:r>
                <w:rPr>
                  <w:rFonts w:cs="Arial"/>
                </w:rPr>
                <w:t>N</w:t>
              </w:r>
              <w:r w:rsidRPr="004E2B72">
                <w:rPr>
                  <w:rFonts w:cs="Arial"/>
                </w:rPr>
                <w:t>áklady jin</w:t>
              </w:r>
              <w:r>
                <w:rPr>
                  <w:rFonts w:cs="Arial"/>
                </w:rPr>
                <w:t xml:space="preserve">ého úřadu </w:t>
              </w:r>
              <w:r w:rsidRPr="004E2B72">
                <w:rPr>
                  <w:rFonts w:cs="Arial"/>
                </w:rPr>
                <w:t>VS</w:t>
              </w:r>
            </w:ins>
          </w:p>
        </w:tc>
        <w:tc>
          <w:tcPr>
            <w:tcW w:w="1594" w:type="dxa"/>
            <w:tcBorders>
              <w:bottom w:val="double" w:sz="4" w:space="0" w:color="auto"/>
              <w:right w:val="double" w:sz="4" w:space="0" w:color="auto"/>
            </w:tcBorders>
          </w:tcPr>
          <w:p w14:paraId="13B0AEBF"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77" w:author="Šedivec Tomáš" w:date="2022-11-08T12:45:00Z"/>
                <w:rFonts w:cs="Arial"/>
              </w:rPr>
            </w:pPr>
            <w:ins w:id="1178" w:author="Šedivec Tomáš" w:date="2022-11-08T12:45:00Z">
              <w:r w:rsidRPr="004E2B72">
                <w:rPr>
                  <w:rFonts w:ascii="Cambria Math" w:hAnsi="Cambria Math" w:cs="Cambria Math"/>
                </w:rPr>
                <w:t>③</w:t>
              </w:r>
              <w:r w:rsidRPr="004E2B72">
                <w:rPr>
                  <w:rFonts w:cs="Arial"/>
                </w:rPr>
                <w:t xml:space="preserve"> </w:t>
              </w:r>
              <w:r>
                <w:rPr>
                  <w:rFonts w:cs="Arial"/>
                </w:rPr>
                <w:t>Náklady úřadu na e</w:t>
              </w:r>
              <w:r w:rsidRPr="004E2B72">
                <w:rPr>
                  <w:rFonts w:cs="Arial"/>
                </w:rPr>
                <w:t xml:space="preserve">xterní </w:t>
              </w:r>
              <w:r>
                <w:rPr>
                  <w:rFonts w:cs="Arial"/>
                </w:rPr>
                <w:t>služby</w:t>
              </w:r>
            </w:ins>
          </w:p>
        </w:tc>
        <w:tc>
          <w:tcPr>
            <w:tcW w:w="1284" w:type="dxa"/>
            <w:tcBorders>
              <w:left w:val="double" w:sz="4" w:space="0" w:color="auto"/>
              <w:bottom w:val="double" w:sz="4" w:space="0" w:color="auto"/>
              <w:right w:val="double" w:sz="4" w:space="0" w:color="auto"/>
            </w:tcBorders>
          </w:tcPr>
          <w:p w14:paraId="7C2C8710"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79" w:author="Šedivec Tomáš" w:date="2022-11-08T12:45:00Z"/>
                <w:rFonts w:cs="Arial"/>
              </w:rPr>
            </w:pPr>
            <w:ins w:id="1180" w:author="Šedivec Tomáš" w:date="2022-11-08T12:45:00Z">
              <w:r w:rsidRPr="004E2B72">
                <w:rPr>
                  <w:rFonts w:ascii="Cambria Math" w:hAnsi="Cambria Math" w:cs="Cambria Math"/>
                </w:rPr>
                <w:t>④</w:t>
              </w:r>
              <w:r w:rsidRPr="004E2B72">
                <w:rPr>
                  <w:rFonts w:cs="Arial"/>
                </w:rPr>
                <w:t xml:space="preserve"> Náklady celkem</w:t>
              </w:r>
            </w:ins>
          </w:p>
        </w:tc>
        <w:tc>
          <w:tcPr>
            <w:tcW w:w="1815" w:type="dxa"/>
            <w:tcBorders>
              <w:left w:val="double" w:sz="4" w:space="0" w:color="auto"/>
              <w:bottom w:val="double" w:sz="4" w:space="0" w:color="auto"/>
            </w:tcBorders>
          </w:tcPr>
          <w:p w14:paraId="53465B0F"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81" w:author="Šedivec Tomáš" w:date="2022-11-08T12:45:00Z"/>
                <w:rFonts w:cs="Arial"/>
              </w:rPr>
            </w:pPr>
            <w:ins w:id="1182" w:author="Šedivec Tomáš" w:date="2022-11-08T12:45:00Z">
              <w:r w:rsidRPr="004E2B72">
                <w:rPr>
                  <w:rFonts w:cs="Arial"/>
                </w:rPr>
                <w:t>Vysvětlení k položce TCO</w:t>
              </w:r>
            </w:ins>
          </w:p>
        </w:tc>
      </w:tr>
      <w:tr w:rsidR="001B4558" w:rsidRPr="004E2B72" w14:paraId="6B59990C" w14:textId="77777777" w:rsidTr="001B398A">
        <w:trPr>
          <w:ins w:id="1183" w:author="Šedivec Tomáš" w:date="2022-11-08T12:45:00Z"/>
        </w:trPr>
        <w:tc>
          <w:tcPr>
            <w:cnfStyle w:val="001000000000" w:firstRow="0" w:lastRow="0" w:firstColumn="1" w:lastColumn="0" w:oddVBand="0" w:evenVBand="0" w:oddHBand="0" w:evenHBand="0" w:firstRowFirstColumn="0" w:firstRowLastColumn="0" w:lastRowFirstColumn="0" w:lastRowLastColumn="0"/>
            <w:tcW w:w="11457" w:type="dxa"/>
            <w:gridSpan w:val="7"/>
            <w:tcBorders>
              <w:top w:val="double" w:sz="4" w:space="0" w:color="auto"/>
            </w:tcBorders>
            <w:shd w:val="clear" w:color="auto" w:fill="D9D9D9" w:themeFill="background1" w:themeFillShade="D9"/>
          </w:tcPr>
          <w:p w14:paraId="68FDCACA" w14:textId="77777777" w:rsidR="001B4558" w:rsidRPr="004E2B72" w:rsidRDefault="001B4558" w:rsidP="00997ACA">
            <w:pPr>
              <w:rPr>
                <w:ins w:id="1184" w:author="Šedivec Tomáš" w:date="2022-11-08T12:45:00Z"/>
                <w:rFonts w:cs="Arial"/>
              </w:rPr>
            </w:pPr>
            <w:ins w:id="1185" w:author="Šedivec Tomáš" w:date="2022-11-08T12:45:00Z">
              <w:r w:rsidRPr="008C4A1B">
                <w:rPr>
                  <w:rFonts w:cs="Arial"/>
                </w:rPr>
                <w:t>PLÁNOVÁNÍ A PŘÍPRAVA (včetně závěrečného návrhu realizace)</w:t>
              </w:r>
            </w:ins>
          </w:p>
        </w:tc>
      </w:tr>
      <w:tr w:rsidR="001B4558" w:rsidRPr="004E2B72" w14:paraId="42212BA1" w14:textId="77777777" w:rsidTr="001B398A">
        <w:trPr>
          <w:gridAfter w:val="1"/>
          <w:cnfStyle w:val="000000100000" w:firstRow="0" w:lastRow="0" w:firstColumn="0" w:lastColumn="0" w:oddVBand="0" w:evenVBand="0" w:oddHBand="1" w:evenHBand="0" w:firstRowFirstColumn="0" w:firstRowLastColumn="0" w:lastRowFirstColumn="0" w:lastRowLastColumn="0"/>
          <w:wAfter w:w="35" w:type="dxa"/>
          <w:ins w:id="1186"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top w:val="double" w:sz="4" w:space="0" w:color="auto"/>
              <w:right w:val="double" w:sz="4" w:space="0" w:color="auto"/>
            </w:tcBorders>
            <w:shd w:val="clear" w:color="auto" w:fill="D9D9D9" w:themeFill="background1" w:themeFillShade="D9"/>
          </w:tcPr>
          <w:p w14:paraId="67515040" w14:textId="77777777" w:rsidR="001B4558" w:rsidRPr="004E2B72" w:rsidRDefault="001B4558" w:rsidP="00997ACA">
            <w:pPr>
              <w:rPr>
                <w:ins w:id="1187" w:author="Šedivec Tomáš" w:date="2022-11-08T12:45:00Z"/>
                <w:rFonts w:cs="Arial"/>
                <w:b w:val="0"/>
              </w:rPr>
            </w:pPr>
            <w:ins w:id="1188" w:author="Šedivec Tomáš" w:date="2022-11-08T12:45:00Z">
              <w:r w:rsidRPr="004E2B72">
                <w:rPr>
                  <w:rFonts w:cs="Arial"/>
                </w:rPr>
                <w:t>A. Plánování, analýzy, zadání, výběr řešení a dodavatele</w:t>
              </w:r>
            </w:ins>
          </w:p>
        </w:tc>
        <w:tc>
          <w:tcPr>
            <w:tcW w:w="1440" w:type="dxa"/>
            <w:tcBorders>
              <w:top w:val="double" w:sz="4" w:space="0" w:color="auto"/>
              <w:left w:val="double" w:sz="4" w:space="0" w:color="auto"/>
            </w:tcBorders>
          </w:tcPr>
          <w:p w14:paraId="3580A0DC"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89" w:author="Šedivec Tomáš" w:date="2022-11-08T12:45:00Z"/>
                <w:rFonts w:cs="Arial"/>
              </w:rPr>
            </w:pPr>
          </w:p>
        </w:tc>
        <w:tc>
          <w:tcPr>
            <w:tcW w:w="1594" w:type="dxa"/>
            <w:tcBorders>
              <w:top w:val="double" w:sz="4" w:space="0" w:color="auto"/>
            </w:tcBorders>
          </w:tcPr>
          <w:p w14:paraId="22A7EA32"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90" w:author="Šedivec Tomáš" w:date="2022-11-08T12:45:00Z"/>
                <w:rFonts w:cs="Arial"/>
              </w:rPr>
            </w:pPr>
          </w:p>
        </w:tc>
        <w:tc>
          <w:tcPr>
            <w:tcW w:w="1594" w:type="dxa"/>
            <w:tcBorders>
              <w:top w:val="double" w:sz="4" w:space="0" w:color="auto"/>
              <w:right w:val="double" w:sz="4" w:space="0" w:color="auto"/>
            </w:tcBorders>
          </w:tcPr>
          <w:p w14:paraId="1ED04493"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91" w:author="Šedivec Tomáš" w:date="2022-11-08T12:45:00Z"/>
                <w:rFonts w:cs="Arial"/>
              </w:rPr>
            </w:pPr>
          </w:p>
        </w:tc>
        <w:tc>
          <w:tcPr>
            <w:tcW w:w="1284" w:type="dxa"/>
            <w:tcBorders>
              <w:top w:val="double" w:sz="4" w:space="0" w:color="auto"/>
              <w:left w:val="double" w:sz="4" w:space="0" w:color="auto"/>
              <w:right w:val="double" w:sz="4" w:space="0" w:color="auto"/>
            </w:tcBorders>
          </w:tcPr>
          <w:p w14:paraId="36E38F06"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92" w:author="Šedivec Tomáš" w:date="2022-11-08T12:45:00Z"/>
                <w:rFonts w:cs="Arial"/>
              </w:rPr>
            </w:pPr>
            <w:ins w:id="1193" w:author="Šedivec Tomáš" w:date="2022-11-08T12:45:00Z">
              <w:r w:rsidRPr="004E2B72">
                <w:rPr>
                  <w:rFonts w:cs="Arial"/>
                </w:rPr>
                <w:t>∑</w:t>
              </w:r>
            </w:ins>
          </w:p>
        </w:tc>
        <w:tc>
          <w:tcPr>
            <w:tcW w:w="1815" w:type="dxa"/>
            <w:tcBorders>
              <w:top w:val="double" w:sz="4" w:space="0" w:color="auto"/>
              <w:left w:val="double" w:sz="4" w:space="0" w:color="auto"/>
            </w:tcBorders>
          </w:tcPr>
          <w:p w14:paraId="52F2A7EE"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194" w:author="Šedivec Tomáš" w:date="2022-11-08T12:45:00Z"/>
                <w:rFonts w:cs="Arial"/>
              </w:rPr>
            </w:pPr>
          </w:p>
        </w:tc>
      </w:tr>
      <w:tr w:rsidR="001B4558" w:rsidRPr="004E2B72" w14:paraId="71C744B0" w14:textId="77777777" w:rsidTr="001B398A">
        <w:trPr>
          <w:ins w:id="1195" w:author="Šedivec Tomáš" w:date="2022-11-08T12:45:00Z"/>
        </w:trPr>
        <w:tc>
          <w:tcPr>
            <w:cnfStyle w:val="001000000000" w:firstRow="0" w:lastRow="0" w:firstColumn="1" w:lastColumn="0" w:oddVBand="0" w:evenVBand="0" w:oddHBand="0" w:evenHBand="0" w:firstRowFirstColumn="0" w:firstRowLastColumn="0" w:lastRowFirstColumn="0" w:lastRowLastColumn="0"/>
            <w:tcW w:w="11457" w:type="dxa"/>
            <w:gridSpan w:val="7"/>
            <w:shd w:val="clear" w:color="auto" w:fill="D9D9D9" w:themeFill="background1" w:themeFillShade="D9"/>
          </w:tcPr>
          <w:p w14:paraId="0D9394FC" w14:textId="77777777" w:rsidR="001B4558" w:rsidRPr="004E2B72" w:rsidRDefault="001B4558" w:rsidP="00997ACA">
            <w:pPr>
              <w:rPr>
                <w:ins w:id="1196" w:author="Šedivec Tomáš" w:date="2022-11-08T12:45:00Z"/>
                <w:rFonts w:cs="Arial"/>
              </w:rPr>
            </w:pPr>
            <w:ins w:id="1197" w:author="Šedivec Tomáš" w:date="2022-11-08T12:45:00Z">
              <w:r>
                <w:rPr>
                  <w:rFonts w:cs="Arial"/>
                </w:rPr>
                <w:t>REALIZACE (projektu)</w:t>
              </w:r>
            </w:ins>
          </w:p>
        </w:tc>
      </w:tr>
      <w:tr w:rsidR="001B4558" w:rsidRPr="004E2B72" w14:paraId="24602E04" w14:textId="77777777" w:rsidTr="001B398A">
        <w:trPr>
          <w:gridAfter w:val="1"/>
          <w:cnfStyle w:val="000000100000" w:firstRow="0" w:lastRow="0" w:firstColumn="0" w:lastColumn="0" w:oddVBand="0" w:evenVBand="0" w:oddHBand="1" w:evenHBand="0" w:firstRowFirstColumn="0" w:firstRowLastColumn="0" w:lastRowFirstColumn="0" w:lastRowLastColumn="0"/>
          <w:wAfter w:w="35" w:type="dxa"/>
          <w:ins w:id="1198"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04A2F62C" w14:textId="77777777" w:rsidR="001B4558" w:rsidRPr="004E2B72" w:rsidRDefault="001B4558" w:rsidP="00997ACA">
            <w:pPr>
              <w:rPr>
                <w:ins w:id="1199" w:author="Šedivec Tomáš" w:date="2022-11-08T12:45:00Z"/>
                <w:rFonts w:cs="Arial"/>
                <w:b w:val="0"/>
              </w:rPr>
            </w:pPr>
            <w:ins w:id="1200" w:author="Šedivec Tomáš" w:date="2022-11-08T12:45:00Z">
              <w:r w:rsidRPr="004E2B72">
                <w:rPr>
                  <w:rFonts w:cs="Arial"/>
                </w:rPr>
                <w:t>B. Pořízení SW a HW pro projekt</w:t>
              </w:r>
            </w:ins>
          </w:p>
          <w:p w14:paraId="7ACAAE8D" w14:textId="77777777" w:rsidR="001B4558" w:rsidRPr="004E2B72" w:rsidRDefault="001B4558" w:rsidP="00997ACA">
            <w:pPr>
              <w:rPr>
                <w:ins w:id="1201" w:author="Šedivec Tomáš" w:date="2022-11-08T12:45:00Z"/>
                <w:rFonts w:cs="Arial"/>
                <w:b w:val="0"/>
              </w:rPr>
            </w:pPr>
            <w:ins w:id="1202" w:author="Šedivec Tomáš" w:date="2022-11-08T12:45:00Z">
              <w:r w:rsidRPr="004E2B72">
                <w:rPr>
                  <w:rFonts w:cs="Arial"/>
                </w:rPr>
                <w:t>(ne v případě Cloud)</w:t>
              </w:r>
            </w:ins>
          </w:p>
        </w:tc>
        <w:tc>
          <w:tcPr>
            <w:tcW w:w="1440" w:type="dxa"/>
            <w:tcBorders>
              <w:left w:val="double" w:sz="4" w:space="0" w:color="auto"/>
            </w:tcBorders>
          </w:tcPr>
          <w:p w14:paraId="4C975CBF"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03" w:author="Šedivec Tomáš" w:date="2022-11-08T12:45:00Z"/>
                <w:rFonts w:cs="Arial"/>
              </w:rPr>
            </w:pPr>
          </w:p>
        </w:tc>
        <w:tc>
          <w:tcPr>
            <w:tcW w:w="1594" w:type="dxa"/>
          </w:tcPr>
          <w:p w14:paraId="65CDD93C"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04" w:author="Šedivec Tomáš" w:date="2022-11-08T12:45:00Z"/>
                <w:rFonts w:cs="Arial"/>
              </w:rPr>
            </w:pPr>
          </w:p>
        </w:tc>
        <w:tc>
          <w:tcPr>
            <w:tcW w:w="1594" w:type="dxa"/>
            <w:tcBorders>
              <w:right w:val="double" w:sz="4" w:space="0" w:color="auto"/>
            </w:tcBorders>
          </w:tcPr>
          <w:p w14:paraId="2513C870"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05" w:author="Šedivec Tomáš" w:date="2022-11-08T12:45:00Z"/>
                <w:rFonts w:cs="Arial"/>
              </w:rPr>
            </w:pPr>
          </w:p>
        </w:tc>
        <w:tc>
          <w:tcPr>
            <w:tcW w:w="1284" w:type="dxa"/>
            <w:tcBorders>
              <w:left w:val="double" w:sz="4" w:space="0" w:color="auto"/>
              <w:right w:val="double" w:sz="4" w:space="0" w:color="auto"/>
            </w:tcBorders>
          </w:tcPr>
          <w:p w14:paraId="02FD2AE9"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06" w:author="Šedivec Tomáš" w:date="2022-11-08T12:45:00Z"/>
                <w:rFonts w:cs="Arial"/>
              </w:rPr>
            </w:pPr>
            <w:ins w:id="1207" w:author="Šedivec Tomáš" w:date="2022-11-08T12:45:00Z">
              <w:r w:rsidRPr="004E2B72">
                <w:rPr>
                  <w:rFonts w:cs="Arial"/>
                </w:rPr>
                <w:t>∑</w:t>
              </w:r>
            </w:ins>
          </w:p>
        </w:tc>
        <w:tc>
          <w:tcPr>
            <w:tcW w:w="1815" w:type="dxa"/>
            <w:tcBorders>
              <w:left w:val="double" w:sz="4" w:space="0" w:color="auto"/>
            </w:tcBorders>
          </w:tcPr>
          <w:p w14:paraId="4563E54A"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08" w:author="Šedivec Tomáš" w:date="2022-11-08T12:45:00Z"/>
                <w:rFonts w:cs="Arial"/>
              </w:rPr>
            </w:pPr>
          </w:p>
        </w:tc>
      </w:tr>
      <w:tr w:rsidR="001B4558" w:rsidRPr="004E2B72" w14:paraId="0A35132D" w14:textId="77777777" w:rsidTr="001B398A">
        <w:trPr>
          <w:gridAfter w:val="1"/>
          <w:wAfter w:w="35" w:type="dxa"/>
          <w:ins w:id="1209"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18D209AD" w14:textId="77777777" w:rsidR="001B4558" w:rsidRPr="004E2B72" w:rsidRDefault="001B4558" w:rsidP="00997ACA">
            <w:pPr>
              <w:rPr>
                <w:ins w:id="1210" w:author="Šedivec Tomáš" w:date="2022-11-08T12:45:00Z"/>
                <w:rFonts w:cs="Arial"/>
                <w:b w:val="0"/>
                <w:bCs w:val="0"/>
              </w:rPr>
            </w:pPr>
            <w:ins w:id="1211" w:author="Šedivec Tomáš" w:date="2022-11-08T12:45:00Z">
              <w:r w:rsidRPr="004E2B72">
                <w:rPr>
                  <w:rFonts w:cs="Arial"/>
                </w:rPr>
                <w:t xml:space="preserve">C. Vývoj, implementace/integr. a zkušební provoz </w:t>
              </w:r>
            </w:ins>
          </w:p>
        </w:tc>
        <w:tc>
          <w:tcPr>
            <w:tcW w:w="1440" w:type="dxa"/>
            <w:tcBorders>
              <w:left w:val="double" w:sz="4" w:space="0" w:color="auto"/>
            </w:tcBorders>
          </w:tcPr>
          <w:p w14:paraId="4CC9EA7E"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12" w:author="Šedivec Tomáš" w:date="2022-11-08T12:45:00Z"/>
                <w:rFonts w:cs="Arial"/>
              </w:rPr>
            </w:pPr>
          </w:p>
        </w:tc>
        <w:tc>
          <w:tcPr>
            <w:tcW w:w="1594" w:type="dxa"/>
          </w:tcPr>
          <w:p w14:paraId="7935C9E6"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13" w:author="Šedivec Tomáš" w:date="2022-11-08T12:45:00Z"/>
                <w:rFonts w:cs="Arial"/>
              </w:rPr>
            </w:pPr>
          </w:p>
        </w:tc>
        <w:tc>
          <w:tcPr>
            <w:tcW w:w="1594" w:type="dxa"/>
            <w:tcBorders>
              <w:right w:val="double" w:sz="4" w:space="0" w:color="auto"/>
            </w:tcBorders>
          </w:tcPr>
          <w:p w14:paraId="1F8F6C80"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14" w:author="Šedivec Tomáš" w:date="2022-11-08T12:45:00Z"/>
                <w:rFonts w:cs="Arial"/>
              </w:rPr>
            </w:pPr>
          </w:p>
        </w:tc>
        <w:tc>
          <w:tcPr>
            <w:tcW w:w="1284" w:type="dxa"/>
            <w:tcBorders>
              <w:left w:val="double" w:sz="4" w:space="0" w:color="auto"/>
              <w:right w:val="double" w:sz="4" w:space="0" w:color="auto"/>
            </w:tcBorders>
          </w:tcPr>
          <w:p w14:paraId="5C422C5C"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15" w:author="Šedivec Tomáš" w:date="2022-11-08T12:45:00Z"/>
                <w:rFonts w:cs="Arial"/>
              </w:rPr>
            </w:pPr>
            <w:ins w:id="1216" w:author="Šedivec Tomáš" w:date="2022-11-08T12:45:00Z">
              <w:r w:rsidRPr="004E2B72">
                <w:rPr>
                  <w:rFonts w:cs="Arial"/>
                </w:rPr>
                <w:t>∑</w:t>
              </w:r>
            </w:ins>
          </w:p>
        </w:tc>
        <w:tc>
          <w:tcPr>
            <w:tcW w:w="1815" w:type="dxa"/>
            <w:tcBorders>
              <w:left w:val="double" w:sz="4" w:space="0" w:color="auto"/>
            </w:tcBorders>
          </w:tcPr>
          <w:p w14:paraId="71ACB8A9"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17" w:author="Šedivec Tomáš" w:date="2022-11-08T12:45:00Z"/>
                <w:rFonts w:cs="Arial"/>
              </w:rPr>
            </w:pPr>
          </w:p>
        </w:tc>
      </w:tr>
      <w:tr w:rsidR="001B4558" w:rsidRPr="004E2B72" w14:paraId="3142C485" w14:textId="77777777" w:rsidTr="001B398A">
        <w:trPr>
          <w:cnfStyle w:val="000000100000" w:firstRow="0" w:lastRow="0" w:firstColumn="0" w:lastColumn="0" w:oddVBand="0" w:evenVBand="0" w:oddHBand="1" w:evenHBand="0" w:firstRowFirstColumn="0" w:firstRowLastColumn="0" w:lastRowFirstColumn="0" w:lastRowLastColumn="0"/>
          <w:ins w:id="1218" w:author="Šedivec Tomáš" w:date="2022-11-08T12:45:00Z"/>
        </w:trPr>
        <w:tc>
          <w:tcPr>
            <w:cnfStyle w:val="001000000000" w:firstRow="0" w:lastRow="0" w:firstColumn="1" w:lastColumn="0" w:oddVBand="0" w:evenVBand="0" w:oddHBand="0" w:evenHBand="0" w:firstRowFirstColumn="0" w:firstRowLastColumn="0" w:lastRowFirstColumn="0" w:lastRowLastColumn="0"/>
            <w:tcW w:w="11457" w:type="dxa"/>
            <w:gridSpan w:val="7"/>
            <w:shd w:val="clear" w:color="auto" w:fill="D9D9D9" w:themeFill="background1" w:themeFillShade="D9"/>
          </w:tcPr>
          <w:p w14:paraId="312D487E" w14:textId="77777777" w:rsidR="001B4558" w:rsidRPr="004E2B72" w:rsidRDefault="001B4558" w:rsidP="00997ACA">
            <w:pPr>
              <w:rPr>
                <w:ins w:id="1219" w:author="Šedivec Tomáš" w:date="2022-11-08T12:45:00Z"/>
                <w:rFonts w:cs="Arial"/>
              </w:rPr>
            </w:pPr>
            <w:ins w:id="1220" w:author="Šedivec Tomáš" w:date="2022-11-08T12:45:00Z">
              <w:r w:rsidRPr="008C4A1B">
                <w:rPr>
                  <w:rFonts w:cs="Arial"/>
                </w:rPr>
                <w:t>PRODUKČNÍ PROVOZ (včetně řízených změn)</w:t>
              </w:r>
            </w:ins>
          </w:p>
        </w:tc>
      </w:tr>
      <w:tr w:rsidR="001B4558" w:rsidRPr="004E2B72" w14:paraId="4DC3D911" w14:textId="77777777" w:rsidTr="001B398A">
        <w:trPr>
          <w:gridAfter w:val="1"/>
          <w:wAfter w:w="35" w:type="dxa"/>
          <w:ins w:id="1221"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6979E560" w14:textId="77777777" w:rsidR="001B4558" w:rsidRPr="008B7D82" w:rsidRDefault="001B4558" w:rsidP="00997ACA">
            <w:pPr>
              <w:rPr>
                <w:ins w:id="1222" w:author="Šedivec Tomáš" w:date="2022-11-08T12:45:00Z"/>
                <w:rFonts w:cs="Arial"/>
              </w:rPr>
            </w:pPr>
            <w:ins w:id="1223" w:author="Šedivec Tomáš" w:date="2022-11-08T12:45:00Z">
              <w:r w:rsidRPr="004E2B72">
                <w:rPr>
                  <w:rFonts w:cs="Arial"/>
                </w:rPr>
                <w:lastRenderedPageBreak/>
                <w:t xml:space="preserve">D. Provoz a podpora řešení </w:t>
              </w:r>
              <w:r w:rsidRPr="004E2B72">
                <w:rPr>
                  <w:rFonts w:cs="Arial"/>
                </w:rPr>
                <w:br/>
                <w:t>(ne v případě Cloud)</w:t>
              </w:r>
            </w:ins>
          </w:p>
        </w:tc>
        <w:tc>
          <w:tcPr>
            <w:tcW w:w="1440" w:type="dxa"/>
            <w:tcBorders>
              <w:left w:val="double" w:sz="4" w:space="0" w:color="auto"/>
            </w:tcBorders>
          </w:tcPr>
          <w:p w14:paraId="04618386"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24" w:author="Šedivec Tomáš" w:date="2022-11-08T12:45:00Z"/>
                <w:rFonts w:cs="Arial"/>
              </w:rPr>
            </w:pPr>
          </w:p>
        </w:tc>
        <w:tc>
          <w:tcPr>
            <w:tcW w:w="1594" w:type="dxa"/>
          </w:tcPr>
          <w:p w14:paraId="2BFF5185"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25" w:author="Šedivec Tomáš" w:date="2022-11-08T12:45:00Z"/>
                <w:rFonts w:cs="Arial"/>
              </w:rPr>
            </w:pPr>
          </w:p>
        </w:tc>
        <w:tc>
          <w:tcPr>
            <w:tcW w:w="1594" w:type="dxa"/>
            <w:tcBorders>
              <w:right w:val="double" w:sz="4" w:space="0" w:color="auto"/>
            </w:tcBorders>
          </w:tcPr>
          <w:p w14:paraId="7CE72ABD"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26" w:author="Šedivec Tomáš" w:date="2022-11-08T12:45:00Z"/>
                <w:rFonts w:cs="Arial"/>
              </w:rPr>
            </w:pPr>
          </w:p>
        </w:tc>
        <w:tc>
          <w:tcPr>
            <w:tcW w:w="1284" w:type="dxa"/>
            <w:tcBorders>
              <w:left w:val="double" w:sz="4" w:space="0" w:color="auto"/>
              <w:right w:val="double" w:sz="4" w:space="0" w:color="auto"/>
            </w:tcBorders>
          </w:tcPr>
          <w:p w14:paraId="4B5F832E"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27" w:author="Šedivec Tomáš" w:date="2022-11-08T12:45:00Z"/>
                <w:rFonts w:cs="Arial"/>
              </w:rPr>
            </w:pPr>
            <w:ins w:id="1228" w:author="Šedivec Tomáš" w:date="2022-11-08T12:45:00Z">
              <w:r w:rsidRPr="004E2B72">
                <w:rPr>
                  <w:rFonts w:cs="Arial"/>
                </w:rPr>
                <w:t>∑</w:t>
              </w:r>
            </w:ins>
          </w:p>
        </w:tc>
        <w:tc>
          <w:tcPr>
            <w:tcW w:w="1815" w:type="dxa"/>
            <w:tcBorders>
              <w:left w:val="double" w:sz="4" w:space="0" w:color="auto"/>
            </w:tcBorders>
          </w:tcPr>
          <w:p w14:paraId="2A38528E"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29" w:author="Šedivec Tomáš" w:date="2022-11-08T12:45:00Z"/>
                <w:rFonts w:cs="Arial"/>
              </w:rPr>
            </w:pPr>
          </w:p>
        </w:tc>
      </w:tr>
      <w:tr w:rsidR="001B4558" w:rsidRPr="004E2B72" w14:paraId="062B8210" w14:textId="77777777" w:rsidTr="001B398A">
        <w:trPr>
          <w:gridAfter w:val="1"/>
          <w:cnfStyle w:val="000000100000" w:firstRow="0" w:lastRow="0" w:firstColumn="0" w:lastColumn="0" w:oddVBand="0" w:evenVBand="0" w:oddHBand="1" w:evenHBand="0" w:firstRowFirstColumn="0" w:firstRowLastColumn="0" w:lastRowFirstColumn="0" w:lastRowLastColumn="0"/>
          <w:wAfter w:w="35" w:type="dxa"/>
          <w:ins w:id="1230"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6D6B45F4" w14:textId="77777777" w:rsidR="001B4558" w:rsidRPr="004E2B72" w:rsidRDefault="001B4558" w:rsidP="00997ACA">
            <w:pPr>
              <w:rPr>
                <w:ins w:id="1231" w:author="Šedivec Tomáš" w:date="2022-11-08T12:45:00Z"/>
                <w:rFonts w:cs="Arial"/>
                <w:b w:val="0"/>
                <w:bCs w:val="0"/>
              </w:rPr>
            </w:pPr>
            <w:ins w:id="1232" w:author="Šedivec Tomáš" w:date="2022-11-08T12:45:00Z">
              <w:r w:rsidRPr="004E2B72">
                <w:rPr>
                  <w:rFonts w:cs="Arial"/>
                </w:rPr>
                <w:t>E. Údržba, opravy a průběžné úpravy (ne v případě Cloud)</w:t>
              </w:r>
            </w:ins>
          </w:p>
        </w:tc>
        <w:tc>
          <w:tcPr>
            <w:tcW w:w="1440" w:type="dxa"/>
            <w:tcBorders>
              <w:left w:val="double" w:sz="4" w:space="0" w:color="auto"/>
            </w:tcBorders>
          </w:tcPr>
          <w:p w14:paraId="4767873E"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33" w:author="Šedivec Tomáš" w:date="2022-11-08T12:45:00Z"/>
                <w:rFonts w:cs="Arial"/>
              </w:rPr>
            </w:pPr>
          </w:p>
        </w:tc>
        <w:tc>
          <w:tcPr>
            <w:tcW w:w="1594" w:type="dxa"/>
          </w:tcPr>
          <w:p w14:paraId="69BC3B0D"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34" w:author="Šedivec Tomáš" w:date="2022-11-08T12:45:00Z"/>
                <w:rFonts w:cs="Arial"/>
              </w:rPr>
            </w:pPr>
          </w:p>
        </w:tc>
        <w:tc>
          <w:tcPr>
            <w:tcW w:w="1594" w:type="dxa"/>
            <w:tcBorders>
              <w:right w:val="double" w:sz="4" w:space="0" w:color="auto"/>
            </w:tcBorders>
          </w:tcPr>
          <w:p w14:paraId="75324047"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35" w:author="Šedivec Tomáš" w:date="2022-11-08T12:45:00Z"/>
                <w:rFonts w:cs="Arial"/>
              </w:rPr>
            </w:pPr>
          </w:p>
        </w:tc>
        <w:tc>
          <w:tcPr>
            <w:tcW w:w="1284" w:type="dxa"/>
            <w:tcBorders>
              <w:left w:val="double" w:sz="4" w:space="0" w:color="auto"/>
              <w:right w:val="double" w:sz="4" w:space="0" w:color="auto"/>
            </w:tcBorders>
          </w:tcPr>
          <w:p w14:paraId="23D8ECD7"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36" w:author="Šedivec Tomáš" w:date="2022-11-08T12:45:00Z"/>
                <w:rFonts w:cs="Arial"/>
              </w:rPr>
            </w:pPr>
            <w:ins w:id="1237" w:author="Šedivec Tomáš" w:date="2022-11-08T12:45:00Z">
              <w:r w:rsidRPr="004E2B72">
                <w:rPr>
                  <w:rFonts w:cs="Arial"/>
                </w:rPr>
                <w:t>∑</w:t>
              </w:r>
            </w:ins>
          </w:p>
        </w:tc>
        <w:tc>
          <w:tcPr>
            <w:tcW w:w="1815" w:type="dxa"/>
            <w:tcBorders>
              <w:left w:val="double" w:sz="4" w:space="0" w:color="auto"/>
            </w:tcBorders>
          </w:tcPr>
          <w:p w14:paraId="5402B01F"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38" w:author="Šedivec Tomáš" w:date="2022-11-08T12:45:00Z"/>
                <w:rFonts w:cs="Arial"/>
              </w:rPr>
            </w:pPr>
          </w:p>
        </w:tc>
      </w:tr>
      <w:tr w:rsidR="001B4558" w:rsidRPr="004E2B72" w14:paraId="28473616" w14:textId="77777777" w:rsidTr="001B398A">
        <w:trPr>
          <w:gridAfter w:val="1"/>
          <w:wAfter w:w="35" w:type="dxa"/>
          <w:ins w:id="1239"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4E294966" w14:textId="77777777" w:rsidR="001B4558" w:rsidRPr="004E2B72" w:rsidRDefault="001B4558" w:rsidP="00997ACA">
            <w:pPr>
              <w:rPr>
                <w:ins w:id="1240" w:author="Šedivec Tomáš" w:date="2022-11-08T12:45:00Z"/>
                <w:rFonts w:cs="Arial"/>
                <w:b w:val="0"/>
                <w:bCs w:val="0"/>
              </w:rPr>
            </w:pPr>
            <w:ins w:id="1241" w:author="Šedivec Tomáš" w:date="2022-11-08T12:45:00Z">
              <w:r w:rsidRPr="004E2B72">
                <w:rPr>
                  <w:rFonts w:cs="Arial"/>
                </w:rPr>
                <w:t>F. Projekty postupného zlepšování řešení (plánované)</w:t>
              </w:r>
            </w:ins>
          </w:p>
        </w:tc>
        <w:tc>
          <w:tcPr>
            <w:tcW w:w="1440" w:type="dxa"/>
            <w:tcBorders>
              <w:left w:val="double" w:sz="4" w:space="0" w:color="auto"/>
            </w:tcBorders>
          </w:tcPr>
          <w:p w14:paraId="20F1A0A1"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42" w:author="Šedivec Tomáš" w:date="2022-11-08T12:45:00Z"/>
                <w:rFonts w:cs="Arial"/>
              </w:rPr>
            </w:pPr>
          </w:p>
        </w:tc>
        <w:tc>
          <w:tcPr>
            <w:tcW w:w="1594" w:type="dxa"/>
          </w:tcPr>
          <w:p w14:paraId="70ABFA68"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43" w:author="Šedivec Tomáš" w:date="2022-11-08T12:45:00Z"/>
                <w:rFonts w:cs="Arial"/>
              </w:rPr>
            </w:pPr>
          </w:p>
        </w:tc>
        <w:tc>
          <w:tcPr>
            <w:tcW w:w="1594" w:type="dxa"/>
            <w:tcBorders>
              <w:right w:val="double" w:sz="4" w:space="0" w:color="auto"/>
            </w:tcBorders>
          </w:tcPr>
          <w:p w14:paraId="10B25149"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44" w:author="Šedivec Tomáš" w:date="2022-11-08T12:45:00Z"/>
                <w:rFonts w:cs="Arial"/>
              </w:rPr>
            </w:pPr>
          </w:p>
        </w:tc>
        <w:tc>
          <w:tcPr>
            <w:tcW w:w="1284" w:type="dxa"/>
            <w:tcBorders>
              <w:left w:val="double" w:sz="4" w:space="0" w:color="auto"/>
              <w:right w:val="double" w:sz="4" w:space="0" w:color="auto"/>
            </w:tcBorders>
          </w:tcPr>
          <w:p w14:paraId="23E50768"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45" w:author="Šedivec Tomáš" w:date="2022-11-08T12:45:00Z"/>
                <w:rFonts w:cs="Arial"/>
              </w:rPr>
            </w:pPr>
            <w:ins w:id="1246" w:author="Šedivec Tomáš" w:date="2022-11-08T12:45:00Z">
              <w:r w:rsidRPr="004E2B72">
                <w:rPr>
                  <w:rFonts w:cs="Arial"/>
                </w:rPr>
                <w:t>∑</w:t>
              </w:r>
            </w:ins>
          </w:p>
        </w:tc>
        <w:tc>
          <w:tcPr>
            <w:tcW w:w="1815" w:type="dxa"/>
            <w:tcBorders>
              <w:left w:val="double" w:sz="4" w:space="0" w:color="auto"/>
            </w:tcBorders>
          </w:tcPr>
          <w:p w14:paraId="2459E8DD"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47" w:author="Šedivec Tomáš" w:date="2022-11-08T12:45:00Z"/>
                <w:rFonts w:cs="Arial"/>
              </w:rPr>
            </w:pPr>
          </w:p>
        </w:tc>
      </w:tr>
      <w:tr w:rsidR="001B4558" w:rsidRPr="004E2B72" w14:paraId="0A5DCC57" w14:textId="77777777" w:rsidTr="001B398A">
        <w:trPr>
          <w:gridAfter w:val="1"/>
          <w:cnfStyle w:val="000000100000" w:firstRow="0" w:lastRow="0" w:firstColumn="0" w:lastColumn="0" w:oddVBand="0" w:evenVBand="0" w:oddHBand="1" w:evenHBand="0" w:firstRowFirstColumn="0" w:firstRowLastColumn="0" w:lastRowFirstColumn="0" w:lastRowLastColumn="0"/>
          <w:wAfter w:w="35" w:type="dxa"/>
          <w:ins w:id="1248"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bottom w:val="single" w:sz="4" w:space="0" w:color="auto"/>
              <w:right w:val="double" w:sz="4" w:space="0" w:color="auto"/>
            </w:tcBorders>
            <w:shd w:val="clear" w:color="auto" w:fill="D9D9D9" w:themeFill="background1" w:themeFillShade="D9"/>
          </w:tcPr>
          <w:p w14:paraId="4EF2AEA0" w14:textId="77777777" w:rsidR="001B4558" w:rsidRPr="004E2B72" w:rsidRDefault="001B4558" w:rsidP="00997ACA">
            <w:pPr>
              <w:rPr>
                <w:ins w:id="1249" w:author="Šedivec Tomáš" w:date="2022-11-08T12:45:00Z"/>
                <w:rFonts w:cs="Arial"/>
                <w:b w:val="0"/>
                <w:bCs w:val="0"/>
              </w:rPr>
            </w:pPr>
            <w:ins w:id="1250" w:author="Šedivec Tomáš" w:date="2022-11-08T12:45:00Z">
              <w:r w:rsidRPr="004E2B72">
                <w:rPr>
                  <w:rFonts w:cs="Arial"/>
                </w:rPr>
                <w:t>G. Projekty upgrade (pokud jsou plánovány)</w:t>
              </w:r>
            </w:ins>
          </w:p>
        </w:tc>
        <w:tc>
          <w:tcPr>
            <w:tcW w:w="1440" w:type="dxa"/>
            <w:tcBorders>
              <w:left w:val="double" w:sz="4" w:space="0" w:color="auto"/>
              <w:bottom w:val="single" w:sz="4" w:space="0" w:color="auto"/>
            </w:tcBorders>
          </w:tcPr>
          <w:p w14:paraId="4F2218A6"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51" w:author="Šedivec Tomáš" w:date="2022-11-08T12:45:00Z"/>
                <w:rFonts w:cs="Arial"/>
              </w:rPr>
            </w:pPr>
          </w:p>
        </w:tc>
        <w:tc>
          <w:tcPr>
            <w:tcW w:w="1594" w:type="dxa"/>
            <w:tcBorders>
              <w:bottom w:val="single" w:sz="4" w:space="0" w:color="auto"/>
            </w:tcBorders>
          </w:tcPr>
          <w:p w14:paraId="6A18810D"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52" w:author="Šedivec Tomáš" w:date="2022-11-08T12:45:00Z"/>
                <w:rFonts w:cs="Arial"/>
              </w:rPr>
            </w:pPr>
          </w:p>
        </w:tc>
        <w:tc>
          <w:tcPr>
            <w:tcW w:w="1594" w:type="dxa"/>
            <w:tcBorders>
              <w:bottom w:val="single" w:sz="4" w:space="0" w:color="auto"/>
              <w:right w:val="double" w:sz="4" w:space="0" w:color="auto"/>
            </w:tcBorders>
          </w:tcPr>
          <w:p w14:paraId="491BCD61"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53" w:author="Šedivec Tomáš" w:date="2022-11-08T12:45:00Z"/>
                <w:rFonts w:cs="Arial"/>
              </w:rPr>
            </w:pPr>
          </w:p>
        </w:tc>
        <w:tc>
          <w:tcPr>
            <w:tcW w:w="1284" w:type="dxa"/>
            <w:tcBorders>
              <w:left w:val="double" w:sz="4" w:space="0" w:color="auto"/>
              <w:bottom w:val="single" w:sz="4" w:space="0" w:color="auto"/>
              <w:right w:val="double" w:sz="4" w:space="0" w:color="auto"/>
            </w:tcBorders>
          </w:tcPr>
          <w:p w14:paraId="4AA2CD2B"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54" w:author="Šedivec Tomáš" w:date="2022-11-08T12:45:00Z"/>
                <w:rFonts w:cs="Arial"/>
              </w:rPr>
            </w:pPr>
            <w:ins w:id="1255" w:author="Šedivec Tomáš" w:date="2022-11-08T12:45:00Z">
              <w:r w:rsidRPr="004E2B72">
                <w:rPr>
                  <w:rFonts w:cs="Arial"/>
                </w:rPr>
                <w:t>∑</w:t>
              </w:r>
            </w:ins>
          </w:p>
        </w:tc>
        <w:tc>
          <w:tcPr>
            <w:tcW w:w="1815" w:type="dxa"/>
            <w:tcBorders>
              <w:left w:val="double" w:sz="4" w:space="0" w:color="auto"/>
              <w:bottom w:val="single" w:sz="4" w:space="0" w:color="auto"/>
            </w:tcBorders>
          </w:tcPr>
          <w:p w14:paraId="62A5B6AC"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56" w:author="Šedivec Tomáš" w:date="2022-11-08T12:45:00Z"/>
                <w:rFonts w:cs="Arial"/>
              </w:rPr>
            </w:pPr>
          </w:p>
        </w:tc>
      </w:tr>
      <w:tr w:rsidR="001B4558" w:rsidRPr="004E2B72" w14:paraId="46DC8B9E" w14:textId="77777777" w:rsidTr="001B398A">
        <w:trPr>
          <w:gridAfter w:val="1"/>
          <w:wAfter w:w="35" w:type="dxa"/>
          <w:ins w:id="1257"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4B74CFA4" w14:textId="77777777" w:rsidR="001B4558" w:rsidRPr="004E2B72" w:rsidRDefault="001B4558" w:rsidP="00997ACA">
            <w:pPr>
              <w:rPr>
                <w:ins w:id="1258" w:author="Šedivec Tomáš" w:date="2022-11-08T12:45:00Z"/>
                <w:rFonts w:cs="Arial"/>
                <w:b w:val="0"/>
                <w:bCs w:val="0"/>
              </w:rPr>
            </w:pPr>
            <w:ins w:id="1259" w:author="Šedivec Tomáš" w:date="2022-11-08T12:45:00Z">
              <w:r w:rsidRPr="004E2B72">
                <w:rPr>
                  <w:rFonts w:cs="Arial"/>
                </w:rPr>
                <w:t>H. Zvýšené náklady užívání řešení (pokud se vyskytnou)</w:t>
              </w:r>
            </w:ins>
          </w:p>
        </w:tc>
        <w:tc>
          <w:tcPr>
            <w:tcW w:w="1440" w:type="dxa"/>
            <w:tcBorders>
              <w:left w:val="double" w:sz="4" w:space="0" w:color="auto"/>
            </w:tcBorders>
            <w:shd w:val="clear" w:color="auto" w:fill="D9D9D9" w:themeFill="background1" w:themeFillShade="D9"/>
          </w:tcPr>
          <w:p w14:paraId="5B4E9C98"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60" w:author="Šedivec Tomáš" w:date="2022-11-08T12:45:00Z"/>
                <w:rFonts w:cs="Arial"/>
              </w:rPr>
            </w:pPr>
          </w:p>
        </w:tc>
        <w:tc>
          <w:tcPr>
            <w:tcW w:w="1594" w:type="dxa"/>
            <w:shd w:val="clear" w:color="auto" w:fill="D9D9D9" w:themeFill="background1" w:themeFillShade="D9"/>
          </w:tcPr>
          <w:p w14:paraId="71DA6123"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61" w:author="Šedivec Tomáš" w:date="2022-11-08T12:45:00Z"/>
                <w:rFonts w:cs="Arial"/>
              </w:rPr>
            </w:pPr>
          </w:p>
        </w:tc>
        <w:tc>
          <w:tcPr>
            <w:tcW w:w="1594" w:type="dxa"/>
            <w:tcBorders>
              <w:right w:val="double" w:sz="4" w:space="0" w:color="auto"/>
            </w:tcBorders>
            <w:shd w:val="clear" w:color="auto" w:fill="D9D9D9" w:themeFill="background1" w:themeFillShade="D9"/>
          </w:tcPr>
          <w:p w14:paraId="61CD6776"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62" w:author="Šedivec Tomáš" w:date="2022-11-08T12:45:00Z"/>
                <w:rFonts w:cs="Arial"/>
              </w:rPr>
            </w:pPr>
          </w:p>
        </w:tc>
        <w:tc>
          <w:tcPr>
            <w:tcW w:w="1284" w:type="dxa"/>
            <w:tcBorders>
              <w:left w:val="double" w:sz="4" w:space="0" w:color="auto"/>
              <w:right w:val="double" w:sz="4" w:space="0" w:color="auto"/>
            </w:tcBorders>
            <w:shd w:val="clear" w:color="auto" w:fill="D9D9D9" w:themeFill="background1" w:themeFillShade="D9"/>
          </w:tcPr>
          <w:p w14:paraId="2006FB80"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263" w:author="Šedivec Tomáš" w:date="2022-11-08T12:45:00Z"/>
                <w:rFonts w:cs="Arial"/>
              </w:rPr>
            </w:pPr>
            <w:ins w:id="1264" w:author="Šedivec Tomáš" w:date="2022-11-08T12:45:00Z">
              <w:r w:rsidRPr="004E2B72">
                <w:rPr>
                  <w:rFonts w:cs="Arial"/>
                </w:rPr>
                <w:t>∑</w:t>
              </w:r>
            </w:ins>
          </w:p>
        </w:tc>
        <w:tc>
          <w:tcPr>
            <w:tcW w:w="1815" w:type="dxa"/>
            <w:tcBorders>
              <w:left w:val="double" w:sz="4" w:space="0" w:color="auto"/>
            </w:tcBorders>
            <w:shd w:val="clear" w:color="auto" w:fill="D9D9D9" w:themeFill="background1" w:themeFillShade="D9"/>
          </w:tcPr>
          <w:p w14:paraId="46EB2AFA" w14:textId="77777777" w:rsidR="001B4558" w:rsidRPr="00A26EC8" w:rsidRDefault="001B4558" w:rsidP="00997ACA">
            <w:pPr>
              <w:jc w:val="left"/>
              <w:cnfStyle w:val="000000000000" w:firstRow="0" w:lastRow="0" w:firstColumn="0" w:lastColumn="0" w:oddVBand="0" w:evenVBand="0" w:oddHBand="0" w:evenHBand="0" w:firstRowFirstColumn="0" w:firstRowLastColumn="0" w:lastRowFirstColumn="0" w:lastRowLastColumn="0"/>
              <w:rPr>
                <w:ins w:id="1265" w:author="Šedivec Tomáš" w:date="2022-11-08T12:45:00Z"/>
                <w:rFonts w:ascii="Arial Narrow" w:hAnsi="Arial Narrow" w:cs="Arial"/>
                <w:bCs/>
              </w:rPr>
            </w:pPr>
            <w:ins w:id="1266" w:author="Šedivec Tomáš" w:date="2022-11-08T12:45:00Z">
              <w:r w:rsidRPr="00A26EC8">
                <w:rPr>
                  <w:rFonts w:ascii="Arial Narrow" w:hAnsi="Arial Narrow" w:cs="Arial"/>
                  <w:bCs/>
                </w:rPr>
                <w:t>Nepovinné, uveďte jen, je-li pro projekt významné</w:t>
              </w:r>
            </w:ins>
          </w:p>
        </w:tc>
      </w:tr>
      <w:tr w:rsidR="001B4558" w:rsidRPr="004E2B72" w14:paraId="1108DD93" w14:textId="77777777" w:rsidTr="001B398A">
        <w:trPr>
          <w:gridAfter w:val="1"/>
          <w:cnfStyle w:val="000000100000" w:firstRow="0" w:lastRow="0" w:firstColumn="0" w:lastColumn="0" w:oddVBand="0" w:evenVBand="0" w:oddHBand="1" w:evenHBand="0" w:firstRowFirstColumn="0" w:firstRowLastColumn="0" w:lastRowFirstColumn="0" w:lastRowLastColumn="0"/>
          <w:wAfter w:w="35" w:type="dxa"/>
          <w:ins w:id="1267"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15E4FB3A" w14:textId="77777777" w:rsidR="001B4558" w:rsidRPr="004E2B72" w:rsidRDefault="001B4558" w:rsidP="00997ACA">
            <w:pPr>
              <w:rPr>
                <w:ins w:id="1268" w:author="Šedivec Tomáš" w:date="2022-11-08T12:45:00Z"/>
                <w:rFonts w:cs="Arial"/>
              </w:rPr>
            </w:pPr>
            <w:ins w:id="1269" w:author="Šedivec Tomáš" w:date="2022-11-08T12:45:00Z">
              <w:r w:rsidRPr="004E2B72">
                <w:rPr>
                  <w:rFonts w:cs="Arial"/>
                </w:rPr>
                <w:t>X. Řešení jako služba</w:t>
              </w:r>
              <w:r w:rsidRPr="004E2B72">
                <w:rPr>
                  <w:rFonts w:cs="Arial"/>
                </w:rPr>
                <w:br/>
                <w:t>(pouze SaaS)</w:t>
              </w:r>
            </w:ins>
          </w:p>
        </w:tc>
        <w:tc>
          <w:tcPr>
            <w:tcW w:w="1440" w:type="dxa"/>
            <w:tcBorders>
              <w:left w:val="double" w:sz="4" w:space="0" w:color="auto"/>
            </w:tcBorders>
            <w:shd w:val="clear" w:color="auto" w:fill="auto"/>
          </w:tcPr>
          <w:p w14:paraId="0C8696D9"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70" w:author="Šedivec Tomáš" w:date="2022-11-08T12:45:00Z"/>
                <w:rFonts w:cs="Arial"/>
              </w:rPr>
            </w:pPr>
          </w:p>
        </w:tc>
        <w:tc>
          <w:tcPr>
            <w:tcW w:w="1594" w:type="dxa"/>
            <w:shd w:val="clear" w:color="auto" w:fill="auto"/>
          </w:tcPr>
          <w:p w14:paraId="2255ADD8"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71" w:author="Šedivec Tomáš" w:date="2022-11-08T12:45:00Z"/>
                <w:rFonts w:cs="Arial"/>
              </w:rPr>
            </w:pPr>
          </w:p>
        </w:tc>
        <w:tc>
          <w:tcPr>
            <w:tcW w:w="1594" w:type="dxa"/>
            <w:tcBorders>
              <w:right w:val="double" w:sz="4" w:space="0" w:color="auto"/>
            </w:tcBorders>
            <w:shd w:val="clear" w:color="auto" w:fill="auto"/>
          </w:tcPr>
          <w:p w14:paraId="4BFAF4FC"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72" w:author="Šedivec Tomáš" w:date="2022-11-08T12:45:00Z"/>
                <w:rFonts w:cs="Arial"/>
              </w:rPr>
            </w:pPr>
          </w:p>
        </w:tc>
        <w:tc>
          <w:tcPr>
            <w:tcW w:w="1284" w:type="dxa"/>
            <w:tcBorders>
              <w:left w:val="double" w:sz="4" w:space="0" w:color="auto"/>
              <w:right w:val="double" w:sz="4" w:space="0" w:color="auto"/>
            </w:tcBorders>
            <w:shd w:val="clear" w:color="auto" w:fill="auto"/>
          </w:tcPr>
          <w:p w14:paraId="75954641"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73" w:author="Šedivec Tomáš" w:date="2022-11-08T12:45:00Z"/>
                <w:rFonts w:cs="Arial"/>
              </w:rPr>
            </w:pPr>
            <w:ins w:id="1274" w:author="Šedivec Tomáš" w:date="2022-11-08T12:45:00Z">
              <w:r w:rsidRPr="004E2B72">
                <w:rPr>
                  <w:rFonts w:cs="Arial"/>
                </w:rPr>
                <w:t>∑</w:t>
              </w:r>
            </w:ins>
          </w:p>
        </w:tc>
        <w:tc>
          <w:tcPr>
            <w:tcW w:w="1815" w:type="dxa"/>
            <w:tcBorders>
              <w:left w:val="double" w:sz="4" w:space="0" w:color="auto"/>
            </w:tcBorders>
            <w:shd w:val="clear" w:color="auto" w:fill="auto"/>
          </w:tcPr>
          <w:p w14:paraId="7AB51C3A"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75" w:author="Šedivec Tomáš" w:date="2022-11-08T12:45:00Z"/>
                <w:rFonts w:cs="Arial"/>
                <w:b/>
              </w:rPr>
            </w:pPr>
          </w:p>
        </w:tc>
      </w:tr>
      <w:tr w:rsidR="001B4558" w:rsidRPr="004E2B72" w14:paraId="6F7D7E44" w14:textId="77777777" w:rsidTr="001B398A">
        <w:trPr>
          <w:ins w:id="1276" w:author="Šedivec Tomáš" w:date="2022-11-08T12:45:00Z"/>
        </w:trPr>
        <w:tc>
          <w:tcPr>
            <w:cnfStyle w:val="001000000000" w:firstRow="0" w:lastRow="0" w:firstColumn="1" w:lastColumn="0" w:oddVBand="0" w:evenVBand="0" w:oddHBand="0" w:evenHBand="0" w:firstRowFirstColumn="0" w:firstRowLastColumn="0" w:lastRowFirstColumn="0" w:lastRowLastColumn="0"/>
            <w:tcW w:w="11457" w:type="dxa"/>
            <w:gridSpan w:val="7"/>
            <w:shd w:val="clear" w:color="auto" w:fill="D9D9D9" w:themeFill="background1" w:themeFillShade="D9"/>
          </w:tcPr>
          <w:p w14:paraId="1C2917A9" w14:textId="77777777" w:rsidR="001B4558" w:rsidRPr="0095205C" w:rsidRDefault="001B4558" w:rsidP="00997ACA">
            <w:pPr>
              <w:rPr>
                <w:ins w:id="1277" w:author="Šedivec Tomáš" w:date="2022-11-08T12:45:00Z"/>
                <w:rFonts w:cs="Arial"/>
              </w:rPr>
            </w:pPr>
            <w:ins w:id="1278" w:author="Šedivec Tomáš" w:date="2022-11-08T12:45:00Z">
              <w:r w:rsidRPr="008C4A1B">
                <w:rPr>
                  <w:rFonts w:cs="Arial"/>
                </w:rPr>
                <w:t>VYHODNOCENÍ</w:t>
              </w:r>
            </w:ins>
          </w:p>
        </w:tc>
      </w:tr>
      <w:tr w:rsidR="001B4558" w:rsidRPr="004E2B72" w14:paraId="2DCEB481" w14:textId="77777777" w:rsidTr="001B398A">
        <w:trPr>
          <w:gridAfter w:val="1"/>
          <w:cnfStyle w:val="000000100000" w:firstRow="0" w:lastRow="0" w:firstColumn="0" w:lastColumn="0" w:oddVBand="0" w:evenVBand="0" w:oddHBand="1" w:evenHBand="0" w:firstRowFirstColumn="0" w:firstRowLastColumn="0" w:lastRowFirstColumn="0" w:lastRowLastColumn="0"/>
          <w:wAfter w:w="35" w:type="dxa"/>
          <w:ins w:id="1279"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3C61E8AB" w14:textId="77777777" w:rsidR="001B4558" w:rsidRPr="004E2B72" w:rsidRDefault="001B4558" w:rsidP="00997ACA">
            <w:pPr>
              <w:rPr>
                <w:ins w:id="1280" w:author="Šedivec Tomáš" w:date="2022-11-08T12:45:00Z"/>
                <w:rFonts w:cs="Arial"/>
              </w:rPr>
            </w:pPr>
            <w:ins w:id="1281" w:author="Šedivec Tomáš" w:date="2022-11-08T12:45:00Z">
              <w:r w:rsidRPr="004E2B72">
                <w:rPr>
                  <w:rFonts w:cs="Arial"/>
                </w:rPr>
                <w:t xml:space="preserve">Z. Ostatní, k fázi životního cyklu nepřiřaditelné režijní náklady </w:t>
              </w:r>
            </w:ins>
          </w:p>
        </w:tc>
        <w:tc>
          <w:tcPr>
            <w:tcW w:w="1440" w:type="dxa"/>
            <w:tcBorders>
              <w:left w:val="double" w:sz="4" w:space="0" w:color="auto"/>
            </w:tcBorders>
            <w:shd w:val="clear" w:color="auto" w:fill="auto"/>
          </w:tcPr>
          <w:p w14:paraId="1327CC9A"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82" w:author="Šedivec Tomáš" w:date="2022-11-08T12:45:00Z"/>
                <w:rFonts w:cs="Arial"/>
              </w:rPr>
            </w:pPr>
          </w:p>
        </w:tc>
        <w:tc>
          <w:tcPr>
            <w:tcW w:w="1594" w:type="dxa"/>
            <w:shd w:val="clear" w:color="auto" w:fill="auto"/>
          </w:tcPr>
          <w:p w14:paraId="78E0F9AC"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83" w:author="Šedivec Tomáš" w:date="2022-11-08T12:45:00Z"/>
                <w:rFonts w:cs="Arial"/>
              </w:rPr>
            </w:pPr>
          </w:p>
        </w:tc>
        <w:tc>
          <w:tcPr>
            <w:tcW w:w="1594" w:type="dxa"/>
            <w:tcBorders>
              <w:right w:val="double" w:sz="4" w:space="0" w:color="auto"/>
            </w:tcBorders>
            <w:shd w:val="clear" w:color="auto" w:fill="auto"/>
          </w:tcPr>
          <w:p w14:paraId="69D7317F"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84" w:author="Šedivec Tomáš" w:date="2022-11-08T12:45:00Z"/>
                <w:rFonts w:cs="Arial"/>
              </w:rPr>
            </w:pPr>
          </w:p>
        </w:tc>
        <w:tc>
          <w:tcPr>
            <w:tcW w:w="1284" w:type="dxa"/>
            <w:tcBorders>
              <w:left w:val="double" w:sz="4" w:space="0" w:color="auto"/>
              <w:right w:val="double" w:sz="4" w:space="0" w:color="auto"/>
            </w:tcBorders>
            <w:shd w:val="clear" w:color="auto" w:fill="auto"/>
          </w:tcPr>
          <w:p w14:paraId="7F92B245"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85" w:author="Šedivec Tomáš" w:date="2022-11-08T12:45:00Z"/>
                <w:rFonts w:cs="Arial"/>
              </w:rPr>
            </w:pPr>
            <w:ins w:id="1286" w:author="Šedivec Tomáš" w:date="2022-11-08T12:45:00Z">
              <w:r w:rsidRPr="004E2B72">
                <w:rPr>
                  <w:rFonts w:cs="Arial"/>
                </w:rPr>
                <w:t>∑</w:t>
              </w:r>
            </w:ins>
          </w:p>
        </w:tc>
        <w:tc>
          <w:tcPr>
            <w:tcW w:w="1815" w:type="dxa"/>
            <w:tcBorders>
              <w:left w:val="double" w:sz="4" w:space="0" w:color="auto"/>
            </w:tcBorders>
            <w:shd w:val="clear" w:color="auto" w:fill="auto"/>
          </w:tcPr>
          <w:p w14:paraId="39CDF8CD" w14:textId="77777777" w:rsidR="001B4558" w:rsidRPr="004E2B72" w:rsidRDefault="001B4558" w:rsidP="00997ACA">
            <w:pPr>
              <w:jc w:val="left"/>
              <w:cnfStyle w:val="000000100000" w:firstRow="0" w:lastRow="0" w:firstColumn="0" w:lastColumn="0" w:oddVBand="0" w:evenVBand="0" w:oddHBand="1" w:evenHBand="0" w:firstRowFirstColumn="0" w:firstRowLastColumn="0" w:lastRowFirstColumn="0" w:lastRowLastColumn="0"/>
              <w:rPr>
                <w:ins w:id="1287" w:author="Šedivec Tomáš" w:date="2022-11-08T12:45:00Z"/>
                <w:rFonts w:cs="Arial"/>
                <w:b/>
              </w:rPr>
            </w:pPr>
            <w:ins w:id="1288" w:author="Šedivec Tomáš" w:date="2022-11-08T12:45:00Z">
              <w:r w:rsidRPr="00A26EC8">
                <w:rPr>
                  <w:rFonts w:ascii="Arial Narrow" w:hAnsi="Arial Narrow" w:cs="Arial"/>
                  <w:bCs/>
                </w:rPr>
                <w:t>Nepovinné, uveďte jen, je-li pro projekt významné</w:t>
              </w:r>
            </w:ins>
          </w:p>
        </w:tc>
      </w:tr>
      <w:tr w:rsidR="001B4558" w:rsidRPr="004E2B72" w14:paraId="17ED96D2" w14:textId="77777777" w:rsidTr="001B398A">
        <w:trPr>
          <w:ins w:id="1289" w:author="Šedivec Tomáš" w:date="2022-11-08T12:45:00Z"/>
        </w:trPr>
        <w:tc>
          <w:tcPr>
            <w:cnfStyle w:val="001000000000" w:firstRow="0" w:lastRow="0" w:firstColumn="1" w:lastColumn="0" w:oddVBand="0" w:evenVBand="0" w:oddHBand="0" w:evenHBand="0" w:firstRowFirstColumn="0" w:firstRowLastColumn="0" w:lastRowFirstColumn="0" w:lastRowLastColumn="0"/>
            <w:tcW w:w="11457" w:type="dxa"/>
            <w:gridSpan w:val="7"/>
            <w:shd w:val="clear" w:color="auto" w:fill="D9D9D9" w:themeFill="background1" w:themeFillShade="D9"/>
          </w:tcPr>
          <w:p w14:paraId="6DEF7F25" w14:textId="77777777" w:rsidR="001B4558" w:rsidRPr="00640794" w:rsidRDefault="001B4558" w:rsidP="00997ACA">
            <w:pPr>
              <w:rPr>
                <w:ins w:id="1290" w:author="Šedivec Tomáš" w:date="2022-11-08T12:45:00Z"/>
                <w:rFonts w:cs="Arial"/>
              </w:rPr>
            </w:pPr>
            <w:ins w:id="1291" w:author="Šedivec Tomáš" w:date="2022-11-08T12:45:00Z">
              <w:r w:rsidRPr="008C4A1B">
                <w:rPr>
                  <w:rFonts w:cs="Arial"/>
                </w:rPr>
                <w:t>UKONČENÍ SLUŽBY</w:t>
              </w:r>
              <w:r>
                <w:rPr>
                  <w:rFonts w:cs="Arial"/>
                </w:rPr>
                <w:t xml:space="preserve"> (</w:t>
              </w:r>
              <w:r w:rsidRPr="00640794">
                <w:rPr>
                  <w:rFonts w:cs="Arial"/>
                </w:rPr>
                <w:t>produkčního provozu</w:t>
              </w:r>
              <w:r>
                <w:rPr>
                  <w:rFonts w:cs="Arial"/>
                </w:rPr>
                <w:t>)</w:t>
              </w:r>
            </w:ins>
          </w:p>
        </w:tc>
      </w:tr>
      <w:tr w:rsidR="001B4558" w:rsidRPr="004E2B72" w14:paraId="29E2D6D9" w14:textId="77777777" w:rsidTr="001B398A">
        <w:trPr>
          <w:gridAfter w:val="1"/>
          <w:cnfStyle w:val="000000100000" w:firstRow="0" w:lastRow="0" w:firstColumn="0" w:lastColumn="0" w:oddVBand="0" w:evenVBand="0" w:oddHBand="1" w:evenHBand="0" w:firstRowFirstColumn="0" w:firstRowLastColumn="0" w:lastRowFirstColumn="0" w:lastRowLastColumn="0"/>
          <w:wAfter w:w="35" w:type="dxa"/>
          <w:ins w:id="1292"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right w:val="double" w:sz="4" w:space="0" w:color="auto"/>
            </w:tcBorders>
            <w:shd w:val="clear" w:color="auto" w:fill="D9D9D9" w:themeFill="background1" w:themeFillShade="D9"/>
          </w:tcPr>
          <w:p w14:paraId="10BFAAD1" w14:textId="77777777" w:rsidR="001B4558" w:rsidRPr="004E2B72" w:rsidRDefault="001B4558" w:rsidP="00997ACA">
            <w:pPr>
              <w:rPr>
                <w:ins w:id="1293" w:author="Šedivec Tomáš" w:date="2022-11-08T12:45:00Z"/>
                <w:rFonts w:cs="Arial"/>
              </w:rPr>
            </w:pPr>
            <w:ins w:id="1294" w:author="Šedivec Tomáš" w:date="2022-11-08T12:45:00Z">
              <w:r w:rsidRPr="004E2B72">
                <w:rPr>
                  <w:rFonts w:cs="Arial"/>
                </w:rPr>
                <w:t>I. Útlum, konzervace a ukončení řešení</w:t>
              </w:r>
            </w:ins>
          </w:p>
        </w:tc>
        <w:tc>
          <w:tcPr>
            <w:tcW w:w="1440" w:type="dxa"/>
            <w:tcBorders>
              <w:left w:val="double" w:sz="4" w:space="0" w:color="auto"/>
            </w:tcBorders>
            <w:shd w:val="clear" w:color="auto" w:fill="D9D9D9" w:themeFill="background1" w:themeFillShade="D9"/>
          </w:tcPr>
          <w:p w14:paraId="2408D411"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95" w:author="Šedivec Tomáš" w:date="2022-11-08T12:45:00Z"/>
                <w:rFonts w:cs="Arial"/>
              </w:rPr>
            </w:pPr>
          </w:p>
        </w:tc>
        <w:tc>
          <w:tcPr>
            <w:tcW w:w="1594" w:type="dxa"/>
            <w:shd w:val="clear" w:color="auto" w:fill="D9D9D9" w:themeFill="background1" w:themeFillShade="D9"/>
          </w:tcPr>
          <w:p w14:paraId="01BC563D"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96" w:author="Šedivec Tomáš" w:date="2022-11-08T12:45:00Z"/>
                <w:rFonts w:cs="Arial"/>
              </w:rPr>
            </w:pPr>
          </w:p>
        </w:tc>
        <w:tc>
          <w:tcPr>
            <w:tcW w:w="1594" w:type="dxa"/>
            <w:tcBorders>
              <w:right w:val="double" w:sz="4" w:space="0" w:color="auto"/>
            </w:tcBorders>
            <w:shd w:val="clear" w:color="auto" w:fill="D9D9D9" w:themeFill="background1" w:themeFillShade="D9"/>
          </w:tcPr>
          <w:p w14:paraId="31450F45"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97" w:author="Šedivec Tomáš" w:date="2022-11-08T12:45:00Z"/>
                <w:rFonts w:cs="Arial"/>
              </w:rPr>
            </w:pPr>
          </w:p>
        </w:tc>
        <w:tc>
          <w:tcPr>
            <w:tcW w:w="1284" w:type="dxa"/>
            <w:tcBorders>
              <w:left w:val="double" w:sz="4" w:space="0" w:color="auto"/>
              <w:right w:val="double" w:sz="4" w:space="0" w:color="auto"/>
            </w:tcBorders>
            <w:shd w:val="clear" w:color="auto" w:fill="D9D9D9" w:themeFill="background1" w:themeFillShade="D9"/>
          </w:tcPr>
          <w:p w14:paraId="41678AE2"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98" w:author="Šedivec Tomáš" w:date="2022-11-08T12:45:00Z"/>
                <w:rFonts w:cs="Arial"/>
              </w:rPr>
            </w:pPr>
          </w:p>
        </w:tc>
        <w:tc>
          <w:tcPr>
            <w:tcW w:w="1815" w:type="dxa"/>
            <w:tcBorders>
              <w:left w:val="double" w:sz="4" w:space="0" w:color="auto"/>
            </w:tcBorders>
            <w:shd w:val="clear" w:color="auto" w:fill="D9D9D9" w:themeFill="background1" w:themeFillShade="D9"/>
          </w:tcPr>
          <w:p w14:paraId="3C47CF27" w14:textId="77777777" w:rsidR="001B4558" w:rsidRPr="004E2B72" w:rsidRDefault="001B4558" w:rsidP="00997ACA">
            <w:pPr>
              <w:cnfStyle w:val="000000100000" w:firstRow="0" w:lastRow="0" w:firstColumn="0" w:lastColumn="0" w:oddVBand="0" w:evenVBand="0" w:oddHBand="1" w:evenHBand="0" w:firstRowFirstColumn="0" w:firstRowLastColumn="0" w:lastRowFirstColumn="0" w:lastRowLastColumn="0"/>
              <w:rPr>
                <w:ins w:id="1299" w:author="Šedivec Tomáš" w:date="2022-11-08T12:45:00Z"/>
                <w:rFonts w:cs="Arial"/>
              </w:rPr>
            </w:pPr>
          </w:p>
        </w:tc>
      </w:tr>
      <w:tr w:rsidR="001B4558" w:rsidRPr="004E2B72" w14:paraId="36A5EA1B" w14:textId="77777777" w:rsidTr="001B398A">
        <w:trPr>
          <w:gridAfter w:val="1"/>
          <w:wAfter w:w="35" w:type="dxa"/>
          <w:ins w:id="1300" w:author="Šedivec Tomáš" w:date="2022-11-08T12:45:00Z"/>
        </w:trPr>
        <w:tc>
          <w:tcPr>
            <w:cnfStyle w:val="001000000000" w:firstRow="0" w:lastRow="0" w:firstColumn="1" w:lastColumn="0" w:oddVBand="0" w:evenVBand="0" w:oddHBand="0" w:evenHBand="0" w:firstRowFirstColumn="0" w:firstRowLastColumn="0" w:lastRowFirstColumn="0" w:lastRowLastColumn="0"/>
            <w:tcW w:w="3695" w:type="dxa"/>
            <w:tcBorders>
              <w:top w:val="double" w:sz="4" w:space="0" w:color="auto"/>
              <w:right w:val="double" w:sz="4" w:space="0" w:color="auto"/>
            </w:tcBorders>
            <w:shd w:val="clear" w:color="auto" w:fill="D9D9D9" w:themeFill="background1" w:themeFillShade="D9"/>
          </w:tcPr>
          <w:p w14:paraId="7E5907D6" w14:textId="77777777" w:rsidR="001B4558" w:rsidRPr="004E2B72" w:rsidRDefault="001B4558" w:rsidP="00997ACA">
            <w:pPr>
              <w:rPr>
                <w:ins w:id="1301" w:author="Šedivec Tomáš" w:date="2022-11-08T12:45:00Z"/>
                <w:rFonts w:cs="Arial"/>
              </w:rPr>
            </w:pPr>
            <w:ins w:id="1302" w:author="Šedivec Tomáš" w:date="2022-11-08T12:45:00Z">
              <w:r w:rsidRPr="004E2B72">
                <w:rPr>
                  <w:rFonts w:cs="Arial"/>
                </w:rPr>
                <w:t>Celkové TCO projektu (5let)</w:t>
              </w:r>
            </w:ins>
          </w:p>
        </w:tc>
        <w:tc>
          <w:tcPr>
            <w:tcW w:w="1440" w:type="dxa"/>
            <w:tcBorders>
              <w:top w:val="double" w:sz="4" w:space="0" w:color="auto"/>
              <w:left w:val="double" w:sz="4" w:space="0" w:color="auto"/>
            </w:tcBorders>
          </w:tcPr>
          <w:p w14:paraId="388EA81C"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303" w:author="Šedivec Tomáš" w:date="2022-11-08T12:45:00Z"/>
                <w:rFonts w:cs="Arial"/>
              </w:rPr>
            </w:pPr>
            <w:ins w:id="1304" w:author="Šedivec Tomáš" w:date="2022-11-08T12:45:00Z">
              <w:r w:rsidRPr="004E2B72">
                <w:rPr>
                  <w:rFonts w:cs="Arial"/>
                </w:rPr>
                <w:t>∑</w:t>
              </w:r>
            </w:ins>
          </w:p>
        </w:tc>
        <w:tc>
          <w:tcPr>
            <w:tcW w:w="1594" w:type="dxa"/>
            <w:tcBorders>
              <w:top w:val="double" w:sz="4" w:space="0" w:color="auto"/>
            </w:tcBorders>
          </w:tcPr>
          <w:p w14:paraId="53D40E51"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305" w:author="Šedivec Tomáš" w:date="2022-11-08T12:45:00Z"/>
                <w:rFonts w:cs="Arial"/>
                <w:b/>
              </w:rPr>
            </w:pPr>
            <w:ins w:id="1306" w:author="Šedivec Tomáš" w:date="2022-11-08T12:45:00Z">
              <w:r w:rsidRPr="004E2B72">
                <w:rPr>
                  <w:rFonts w:cs="Arial"/>
                </w:rPr>
                <w:t>∑</w:t>
              </w:r>
            </w:ins>
          </w:p>
        </w:tc>
        <w:tc>
          <w:tcPr>
            <w:tcW w:w="1594" w:type="dxa"/>
            <w:tcBorders>
              <w:top w:val="double" w:sz="4" w:space="0" w:color="auto"/>
              <w:right w:val="double" w:sz="4" w:space="0" w:color="auto"/>
            </w:tcBorders>
          </w:tcPr>
          <w:p w14:paraId="09361298"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307" w:author="Šedivec Tomáš" w:date="2022-11-08T12:45:00Z"/>
                <w:rFonts w:cs="Arial"/>
                <w:b/>
              </w:rPr>
            </w:pPr>
            <w:ins w:id="1308" w:author="Šedivec Tomáš" w:date="2022-11-08T12:45:00Z">
              <w:r w:rsidRPr="004E2B72">
                <w:rPr>
                  <w:rFonts w:cs="Arial"/>
                </w:rPr>
                <w:t>∑</w:t>
              </w:r>
            </w:ins>
          </w:p>
        </w:tc>
        <w:tc>
          <w:tcPr>
            <w:tcW w:w="1284" w:type="dxa"/>
            <w:tcBorders>
              <w:top w:val="double" w:sz="4" w:space="0" w:color="auto"/>
              <w:left w:val="double" w:sz="4" w:space="0" w:color="auto"/>
              <w:right w:val="double" w:sz="4" w:space="0" w:color="auto"/>
            </w:tcBorders>
          </w:tcPr>
          <w:p w14:paraId="7A740A89"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309" w:author="Šedivec Tomáš" w:date="2022-11-08T12:45:00Z"/>
                <w:rFonts w:cs="Arial"/>
                <w:b/>
              </w:rPr>
            </w:pPr>
            <w:ins w:id="1310" w:author="Šedivec Tomáš" w:date="2022-11-08T12:45:00Z">
              <w:r w:rsidRPr="004E2B72">
                <w:rPr>
                  <w:rFonts w:cs="Arial"/>
                </w:rPr>
                <w:t>∑</w:t>
              </w:r>
            </w:ins>
          </w:p>
        </w:tc>
        <w:tc>
          <w:tcPr>
            <w:tcW w:w="1815" w:type="dxa"/>
            <w:tcBorders>
              <w:top w:val="double" w:sz="4" w:space="0" w:color="auto"/>
              <w:left w:val="double" w:sz="4" w:space="0" w:color="auto"/>
            </w:tcBorders>
          </w:tcPr>
          <w:p w14:paraId="50C5283F" w14:textId="77777777" w:rsidR="001B4558" w:rsidRPr="004E2B72" w:rsidRDefault="001B4558" w:rsidP="00997ACA">
            <w:pPr>
              <w:cnfStyle w:val="000000000000" w:firstRow="0" w:lastRow="0" w:firstColumn="0" w:lastColumn="0" w:oddVBand="0" w:evenVBand="0" w:oddHBand="0" w:evenHBand="0" w:firstRowFirstColumn="0" w:firstRowLastColumn="0" w:lastRowFirstColumn="0" w:lastRowLastColumn="0"/>
              <w:rPr>
                <w:ins w:id="1311" w:author="Šedivec Tomáš" w:date="2022-11-08T12:45:00Z"/>
                <w:rFonts w:cs="Arial"/>
                <w:b/>
              </w:rPr>
            </w:pPr>
          </w:p>
        </w:tc>
      </w:tr>
      <w:bookmarkEnd w:id="1126"/>
    </w:tbl>
    <w:p w14:paraId="0171F0BE" w14:textId="46D5AE55" w:rsidR="001B4558" w:rsidRDefault="001B4558" w:rsidP="00AF4DD9">
      <w:pPr>
        <w:rPr>
          <w:ins w:id="1312" w:author="Šedivec Tomáš" w:date="2022-11-08T12:45:00Z"/>
          <w:rFonts w:cs="Arial"/>
          <w:sz w:val="18"/>
        </w:rPr>
      </w:pPr>
    </w:p>
    <w:p w14:paraId="0E8DDD48" w14:textId="77777777" w:rsidR="001B4558" w:rsidRPr="008D0F1E" w:rsidRDefault="001B4558" w:rsidP="00AF4DD9">
      <w:pPr>
        <w:rPr>
          <w:rFonts w:cs="Arial"/>
          <w:sz w:val="18"/>
        </w:rPr>
      </w:pPr>
    </w:p>
    <w:tbl>
      <w:tblPr>
        <w:tblStyle w:val="Mkatabulky"/>
        <w:tblW w:w="5000" w:type="pct"/>
        <w:tblLook w:val="06A0" w:firstRow="1" w:lastRow="0" w:firstColumn="1" w:lastColumn="0" w:noHBand="1" w:noVBand="1"/>
      </w:tblPr>
      <w:tblGrid>
        <w:gridCol w:w="7137"/>
        <w:gridCol w:w="4191"/>
      </w:tblGrid>
      <w:tr w:rsidR="00AF4DD9" w:rsidRPr="008D0F1E" w:rsidDel="001B4558" w14:paraId="186D76F5" w14:textId="403116DF" w:rsidTr="00C309AC">
        <w:trPr>
          <w:tblHeader/>
          <w:del w:id="1313" w:author="Šedivec Tomáš" w:date="2022-11-08T12:44:00Z"/>
        </w:trPr>
        <w:tc>
          <w:tcPr>
            <w:tcW w:w="5000" w:type="pct"/>
            <w:gridSpan w:val="2"/>
            <w:shd w:val="clear" w:color="auto" w:fill="CEEBF3"/>
          </w:tcPr>
          <w:p w14:paraId="3AE5AEBE" w14:textId="71AACAC0" w:rsidR="00AF4DD9" w:rsidRPr="008D0F1E" w:rsidDel="001B4558" w:rsidRDefault="00AF4DD9" w:rsidP="00C309AC">
            <w:pPr>
              <w:keepNext/>
              <w:spacing w:before="40" w:after="40"/>
              <w:jc w:val="left"/>
              <w:rPr>
                <w:del w:id="1314" w:author="Šedivec Tomáš" w:date="2022-11-08T12:44:00Z"/>
                <w:rFonts w:eastAsia="Arial,Calibri" w:cs="Arial"/>
              </w:rPr>
            </w:pPr>
            <w:bookmarkStart w:id="1315" w:name="_Toc509581703"/>
            <w:bookmarkStart w:id="1316" w:name="_Toc513797173"/>
            <w:del w:id="1317" w:author="Šedivec Tomáš" w:date="2022-11-08T12:44:00Z">
              <w:r w:rsidRPr="008D0F1E" w:rsidDel="001B4558">
                <w:rPr>
                  <w:rFonts w:eastAsia="Arial" w:cs="Arial"/>
                </w:rPr>
                <w:delText xml:space="preserve">Tabulka </w:delText>
              </w:r>
              <w:r w:rsidRPr="008D0F1E" w:rsidDel="001B4558">
                <w:rPr>
                  <w:rFonts w:cs="Arial"/>
                </w:rPr>
                <w:fldChar w:fldCharType="begin"/>
              </w:r>
              <w:r w:rsidRPr="008D0F1E" w:rsidDel="001B4558">
                <w:rPr>
                  <w:rFonts w:cs="Arial"/>
                </w:rPr>
                <w:delInstrText xml:space="preserve"> SEQ Tabulka \* ARABIC </w:delInstrText>
              </w:r>
              <w:r w:rsidRPr="008D0F1E" w:rsidDel="001B4558">
                <w:rPr>
                  <w:rFonts w:cs="Arial"/>
                </w:rPr>
                <w:fldChar w:fldCharType="separate"/>
              </w:r>
              <w:r w:rsidR="00444762" w:rsidDel="001B4558">
                <w:rPr>
                  <w:rFonts w:cs="Arial"/>
                  <w:noProof/>
                </w:rPr>
                <w:delText>52</w:delText>
              </w:r>
              <w:r w:rsidRPr="008D0F1E" w:rsidDel="001B4558">
                <w:rPr>
                  <w:rFonts w:cs="Arial"/>
                </w:rPr>
                <w:fldChar w:fldCharType="end"/>
              </w:r>
              <w:r w:rsidRPr="008D0F1E" w:rsidDel="001B4558">
                <w:rPr>
                  <w:rFonts w:eastAsia="Arial" w:cs="Arial"/>
                </w:rPr>
                <w:delText xml:space="preserve">: </w:delText>
              </w:r>
              <w:r w:rsidRPr="008D0F1E" w:rsidDel="001B4558">
                <w:rPr>
                  <w:rFonts w:eastAsia="Arial,Calibri" w:cs="Arial"/>
                  <w:b/>
                  <w:bCs/>
                </w:rPr>
                <w:delText>Popis funkčního celku, který je projektem rozšiřován či upravován (pokud existuje)</w:delText>
              </w:r>
              <w:bookmarkEnd w:id="1315"/>
              <w:bookmarkEnd w:id="1316"/>
            </w:del>
          </w:p>
        </w:tc>
      </w:tr>
      <w:tr w:rsidR="00AF4DD9" w:rsidRPr="008D0F1E" w:rsidDel="001B4558" w14:paraId="61FB3634" w14:textId="63E96587" w:rsidTr="00C309AC">
        <w:trPr>
          <w:del w:id="1318" w:author="Šedivec Tomáš" w:date="2022-11-08T12:44:00Z"/>
        </w:trPr>
        <w:tc>
          <w:tcPr>
            <w:tcW w:w="5000" w:type="pct"/>
            <w:gridSpan w:val="2"/>
          </w:tcPr>
          <w:p w14:paraId="3A7956DE" w14:textId="3647366A" w:rsidR="00AF4DD9" w:rsidRPr="008D0F1E" w:rsidDel="001B4558" w:rsidRDefault="00AF4DD9" w:rsidP="00C37272">
            <w:pPr>
              <w:spacing w:before="40" w:after="40"/>
              <w:jc w:val="left"/>
              <w:rPr>
                <w:del w:id="1319" w:author="Šedivec Tomáš" w:date="2022-11-08T12:44:00Z"/>
                <w:rFonts w:eastAsia="Calibri" w:cs="Arial"/>
              </w:rPr>
            </w:pPr>
          </w:p>
          <w:p w14:paraId="5C064F86" w14:textId="64FF4C55" w:rsidR="00AF4DD9" w:rsidRPr="008D0F1E" w:rsidDel="001B4558" w:rsidRDefault="00AF4DD9" w:rsidP="00C37272">
            <w:pPr>
              <w:spacing w:before="40" w:after="40"/>
              <w:jc w:val="left"/>
              <w:rPr>
                <w:del w:id="1320" w:author="Šedivec Tomáš" w:date="2022-11-08T12:44:00Z"/>
                <w:rFonts w:eastAsia="Calibri" w:cs="Arial"/>
              </w:rPr>
            </w:pPr>
          </w:p>
          <w:p w14:paraId="7925AF74" w14:textId="31205230" w:rsidR="00AF4DD9" w:rsidRPr="008D0F1E" w:rsidDel="001B4558" w:rsidRDefault="00AF4DD9" w:rsidP="00C37272">
            <w:pPr>
              <w:spacing w:before="40" w:after="40"/>
              <w:jc w:val="left"/>
              <w:rPr>
                <w:del w:id="1321" w:author="Šedivec Tomáš" w:date="2022-11-08T12:44:00Z"/>
                <w:rFonts w:eastAsia="Calibri" w:cs="Arial"/>
              </w:rPr>
            </w:pPr>
          </w:p>
          <w:p w14:paraId="35C8E4EF" w14:textId="3FFDD833" w:rsidR="00AF4DD9" w:rsidRPr="008D0F1E" w:rsidDel="001B4558" w:rsidRDefault="00AF4DD9" w:rsidP="00C37272">
            <w:pPr>
              <w:spacing w:before="40" w:after="40"/>
              <w:jc w:val="left"/>
              <w:rPr>
                <w:del w:id="1322" w:author="Šedivec Tomáš" w:date="2022-11-08T12:44:00Z"/>
                <w:rFonts w:eastAsia="Calibri" w:cs="Arial"/>
              </w:rPr>
            </w:pPr>
          </w:p>
          <w:p w14:paraId="77037EF6" w14:textId="085BF16D" w:rsidR="00AF4DD9" w:rsidRPr="008D0F1E" w:rsidDel="001B4558" w:rsidRDefault="00AF4DD9" w:rsidP="00C37272">
            <w:pPr>
              <w:spacing w:before="40" w:after="40"/>
              <w:jc w:val="left"/>
              <w:rPr>
                <w:del w:id="1323" w:author="Šedivec Tomáš" w:date="2022-11-08T12:44:00Z"/>
                <w:rFonts w:eastAsia="Calibri" w:cs="Arial"/>
              </w:rPr>
            </w:pPr>
          </w:p>
          <w:p w14:paraId="5C2A90E9" w14:textId="4A498E5B" w:rsidR="00AF4DD9" w:rsidRPr="008D0F1E" w:rsidDel="001B4558" w:rsidRDefault="00AF4DD9" w:rsidP="00C37272">
            <w:pPr>
              <w:spacing w:before="40" w:after="40"/>
              <w:jc w:val="left"/>
              <w:rPr>
                <w:del w:id="1324" w:author="Šedivec Tomáš" w:date="2022-11-08T12:44:00Z"/>
                <w:rFonts w:eastAsia="Calibri" w:cs="Arial"/>
              </w:rPr>
            </w:pPr>
          </w:p>
          <w:p w14:paraId="68062A10" w14:textId="02E715E6" w:rsidR="00AF4DD9" w:rsidRPr="008D0F1E" w:rsidDel="001B4558" w:rsidRDefault="00AF4DD9" w:rsidP="00C37272">
            <w:pPr>
              <w:spacing w:before="40" w:after="40"/>
              <w:jc w:val="left"/>
              <w:rPr>
                <w:del w:id="1325" w:author="Šedivec Tomáš" w:date="2022-11-08T12:44:00Z"/>
                <w:rFonts w:eastAsia="Calibri" w:cs="Arial"/>
              </w:rPr>
            </w:pPr>
          </w:p>
          <w:p w14:paraId="4F888579" w14:textId="763FCE0D" w:rsidR="00AF4DD9" w:rsidRPr="008D0F1E" w:rsidDel="001B4558" w:rsidRDefault="00AF4DD9" w:rsidP="00C37272">
            <w:pPr>
              <w:spacing w:before="40" w:after="40"/>
              <w:jc w:val="left"/>
              <w:rPr>
                <w:del w:id="1326" w:author="Šedivec Tomáš" w:date="2022-11-08T12:44:00Z"/>
                <w:rFonts w:eastAsia="Calibri" w:cs="Arial"/>
              </w:rPr>
            </w:pPr>
          </w:p>
          <w:p w14:paraId="43754EBF" w14:textId="08D0BD18" w:rsidR="00AF4DD9" w:rsidRPr="008D0F1E" w:rsidDel="001B4558" w:rsidRDefault="00AF4DD9" w:rsidP="00C37272">
            <w:pPr>
              <w:spacing w:before="40" w:after="40"/>
              <w:jc w:val="left"/>
              <w:rPr>
                <w:del w:id="1327" w:author="Šedivec Tomáš" w:date="2022-11-08T12:44:00Z"/>
                <w:rFonts w:eastAsia="Calibri" w:cs="Arial"/>
              </w:rPr>
            </w:pPr>
          </w:p>
          <w:p w14:paraId="065ABC6C" w14:textId="4AF2E935" w:rsidR="00AF4DD9" w:rsidRPr="008D0F1E" w:rsidDel="001B4558" w:rsidRDefault="00AF4DD9" w:rsidP="00C37272">
            <w:pPr>
              <w:spacing w:before="40" w:after="40"/>
              <w:jc w:val="left"/>
              <w:rPr>
                <w:del w:id="1328" w:author="Šedivec Tomáš" w:date="2022-11-08T12:44:00Z"/>
                <w:rFonts w:eastAsia="Calibri" w:cs="Arial"/>
              </w:rPr>
            </w:pPr>
          </w:p>
        </w:tc>
      </w:tr>
      <w:tr w:rsidR="00AF4DD9" w:rsidRPr="008D0F1E" w:rsidDel="001B4558" w14:paraId="4E64A981" w14:textId="2557D96C" w:rsidTr="55E026C1">
        <w:tblPrEx>
          <w:tblLook w:val="04A0" w:firstRow="1" w:lastRow="0" w:firstColumn="1" w:lastColumn="0" w:noHBand="0" w:noVBand="1"/>
        </w:tblPrEx>
        <w:trPr>
          <w:del w:id="1329" w:author="Šedivec Tomáš" w:date="2022-11-08T12:44:00Z"/>
        </w:trPr>
        <w:tc>
          <w:tcPr>
            <w:tcW w:w="3150" w:type="pct"/>
            <w:shd w:val="clear" w:color="auto" w:fill="D9D9D9" w:themeFill="background1" w:themeFillShade="D9"/>
          </w:tcPr>
          <w:p w14:paraId="7D5B40DA" w14:textId="32CA6149" w:rsidR="00AF4DD9" w:rsidRPr="008D0F1E" w:rsidDel="001B4558" w:rsidRDefault="00AF4DD9" w:rsidP="00C309AC">
            <w:pPr>
              <w:keepNext/>
              <w:spacing w:before="40" w:after="40"/>
              <w:jc w:val="left"/>
              <w:rPr>
                <w:del w:id="1330" w:author="Šedivec Tomáš" w:date="2022-11-08T12:44:00Z"/>
                <w:rFonts w:eastAsia="Arial,Calibri" w:cs="Arial"/>
                <w:b/>
                <w:bCs/>
              </w:rPr>
            </w:pPr>
            <w:del w:id="1331" w:author="Šedivec Tomáš" w:date="2022-11-08T12:44:00Z">
              <w:r w:rsidRPr="008D0F1E" w:rsidDel="001B4558">
                <w:rPr>
                  <w:rFonts w:eastAsia="Arial,Calibri" w:cs="Arial"/>
                  <w:b/>
                  <w:bCs/>
                </w:rPr>
                <w:delText xml:space="preserve">Plánované 5leté externí výdaje celého funkčního </w:delText>
              </w:r>
              <w:r w:rsidRPr="008D0F1E" w:rsidDel="001B4558">
                <w:rPr>
                  <w:rFonts w:eastAsia="Arial,Calibri" w:cs="Arial"/>
                </w:rPr>
                <w:delText xml:space="preserve">celku (mimo tento projekt) </w:delText>
              </w:r>
              <w:r w:rsidRPr="008D0F1E" w:rsidDel="001B4558">
                <w:rPr>
                  <w:rFonts w:eastAsia="Arial,Calibri" w:cs="Arial"/>
                  <w:lang w:val="en-US"/>
                </w:rPr>
                <w:delText>[tis. Kč]</w:delText>
              </w:r>
              <w:r w:rsidRPr="008D0F1E" w:rsidDel="001B4558">
                <w:rPr>
                  <w:rFonts w:eastAsia="Arial,Calibri" w:cs="Arial"/>
                  <w:b/>
                  <w:bCs/>
                </w:rPr>
                <w:delText>:</w:delText>
              </w:r>
            </w:del>
          </w:p>
        </w:tc>
        <w:tc>
          <w:tcPr>
            <w:tcW w:w="1850" w:type="pct"/>
          </w:tcPr>
          <w:p w14:paraId="30D3F4D7" w14:textId="19030EB4" w:rsidR="00AF4DD9" w:rsidRPr="008D0F1E" w:rsidDel="001B4558" w:rsidRDefault="00AF4DD9" w:rsidP="00C37272">
            <w:pPr>
              <w:keepNext/>
              <w:spacing w:before="40" w:after="40"/>
              <w:jc w:val="left"/>
              <w:rPr>
                <w:del w:id="1332" w:author="Šedivec Tomáš" w:date="2022-11-08T12:44:00Z"/>
                <w:rFonts w:eastAsia="Calibri" w:cs="Arial"/>
              </w:rPr>
            </w:pPr>
          </w:p>
        </w:tc>
      </w:tr>
    </w:tbl>
    <w:p w14:paraId="06C7AC0F" w14:textId="77777777" w:rsidR="00AF4DD9" w:rsidRPr="008D0F1E" w:rsidRDefault="00AF4DD9" w:rsidP="00AF4DD9">
      <w:pPr>
        <w:rPr>
          <w:rFonts w:cs="Arial"/>
          <w:sz w:val="18"/>
        </w:rPr>
      </w:pPr>
    </w:p>
    <w:tbl>
      <w:tblPr>
        <w:tblStyle w:val="Mkatabulky"/>
        <w:tblW w:w="5000" w:type="pct"/>
        <w:tblLook w:val="06A0" w:firstRow="1" w:lastRow="0" w:firstColumn="1" w:lastColumn="0" w:noHBand="1" w:noVBand="1"/>
      </w:tblPr>
      <w:tblGrid>
        <w:gridCol w:w="11328"/>
      </w:tblGrid>
      <w:tr w:rsidR="00AF4DD9" w:rsidRPr="008D0F1E" w14:paraId="3743D7AB" w14:textId="77777777" w:rsidTr="55E026C1">
        <w:trPr>
          <w:tblHeader/>
        </w:trPr>
        <w:tc>
          <w:tcPr>
            <w:tcW w:w="5000" w:type="pct"/>
            <w:shd w:val="clear" w:color="auto" w:fill="CEEBF3"/>
          </w:tcPr>
          <w:p w14:paraId="35206808" w14:textId="347AAA8D" w:rsidR="00AF4DD9" w:rsidRPr="008D0F1E" w:rsidRDefault="00AF4DD9" w:rsidP="00C309AC">
            <w:pPr>
              <w:keepNext/>
              <w:spacing w:before="40" w:after="40"/>
              <w:jc w:val="left"/>
              <w:rPr>
                <w:rFonts w:eastAsia="Arial,Calibri" w:cs="Arial"/>
              </w:rPr>
            </w:pPr>
            <w:bookmarkStart w:id="1333" w:name="_Toc509581704"/>
            <w:bookmarkStart w:id="1334" w:name="_Toc51379717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1335" w:author="Tomáš Šedivec" w:date="2023-07-27T16:35:00Z">
              <w:r w:rsidR="003B7E6C">
                <w:rPr>
                  <w:rFonts w:cs="Arial"/>
                  <w:noProof/>
                </w:rPr>
                <w:t>58</w:t>
              </w:r>
            </w:ins>
            <w:del w:id="1336" w:author="Tomáš Šedivec" w:date="2023-06-29T16:23:00Z">
              <w:r w:rsidR="00C74015" w:rsidDel="006A3BBA">
                <w:rPr>
                  <w:rFonts w:cs="Arial"/>
                  <w:noProof/>
                </w:rPr>
                <w:delText>53</w:delText>
              </w:r>
            </w:del>
            <w:r w:rsidRPr="008D0F1E">
              <w:rPr>
                <w:rFonts w:cs="Arial"/>
              </w:rPr>
              <w:fldChar w:fldCharType="end"/>
            </w:r>
            <w:r w:rsidRPr="008D0F1E">
              <w:rPr>
                <w:rFonts w:eastAsia="Arial" w:cs="Arial"/>
              </w:rPr>
              <w:t xml:space="preserve">: </w:t>
            </w:r>
            <w:r w:rsidRPr="008D0F1E">
              <w:rPr>
                <w:rFonts w:eastAsia="Arial,Calibri" w:cs="Arial"/>
                <w:b/>
                <w:bCs/>
              </w:rPr>
              <w:t>Vysvětlení a komentář k</w:t>
            </w:r>
            <w:ins w:id="1337" w:author="Tomáš Šedivec" w:date="2023-07-28T10:01:00Z">
              <w:r w:rsidR="00B96987">
                <w:rPr>
                  <w:rFonts w:eastAsia="Arial,Calibri" w:cs="Arial"/>
                  <w:b/>
                  <w:bCs/>
                </w:rPr>
                <w:t>e zhodnocení ekonomické výhodnosti</w:t>
              </w:r>
            </w:ins>
            <w:del w:id="1338" w:author="Tomáš Šedivec" w:date="2023-07-28T10:01:00Z">
              <w:r w:rsidRPr="008D0F1E" w:rsidDel="00B96987">
                <w:rPr>
                  <w:rFonts w:eastAsia="Arial,Calibri" w:cs="Arial"/>
                  <w:b/>
                  <w:bCs/>
                </w:rPr>
                <w:delText> souhrnu výdajů a ekonomické náročnosti projektu</w:delText>
              </w:r>
            </w:del>
            <w:bookmarkEnd w:id="1333"/>
            <w:bookmarkEnd w:id="1334"/>
          </w:p>
        </w:tc>
      </w:tr>
      <w:tr w:rsidR="00AF4DD9" w:rsidRPr="008D0F1E" w14:paraId="435D0D9B" w14:textId="77777777" w:rsidTr="55E026C1">
        <w:tc>
          <w:tcPr>
            <w:tcW w:w="5000" w:type="pct"/>
          </w:tcPr>
          <w:p w14:paraId="40B59004" w14:textId="77777777" w:rsidR="00AF4DD9" w:rsidRPr="008D0F1E" w:rsidRDefault="00AF4DD9" w:rsidP="00C37272">
            <w:pPr>
              <w:spacing w:before="40" w:after="40"/>
              <w:jc w:val="left"/>
              <w:rPr>
                <w:rFonts w:eastAsia="Calibri" w:cs="Arial"/>
              </w:rPr>
            </w:pPr>
          </w:p>
          <w:p w14:paraId="1062BB94" w14:textId="77777777" w:rsidR="00AF4DD9" w:rsidRPr="008D0F1E" w:rsidRDefault="00AF4DD9" w:rsidP="00C37272">
            <w:pPr>
              <w:spacing w:before="40" w:after="40"/>
              <w:jc w:val="left"/>
              <w:rPr>
                <w:rFonts w:eastAsia="Calibri" w:cs="Arial"/>
              </w:rPr>
            </w:pPr>
          </w:p>
          <w:p w14:paraId="36C2D33D" w14:textId="77777777" w:rsidR="00AF4DD9" w:rsidRPr="008D0F1E" w:rsidRDefault="00AF4DD9" w:rsidP="00C37272">
            <w:pPr>
              <w:spacing w:before="40" w:after="40"/>
              <w:jc w:val="left"/>
              <w:rPr>
                <w:rFonts w:eastAsia="Calibri" w:cs="Arial"/>
              </w:rPr>
            </w:pPr>
          </w:p>
          <w:p w14:paraId="6B2EA705" w14:textId="77777777" w:rsidR="00AF4DD9" w:rsidRPr="008D0F1E" w:rsidRDefault="00AF4DD9" w:rsidP="00C37272">
            <w:pPr>
              <w:spacing w:before="40" w:after="40"/>
              <w:jc w:val="left"/>
              <w:rPr>
                <w:rFonts w:eastAsia="Calibri" w:cs="Arial"/>
              </w:rPr>
            </w:pPr>
          </w:p>
          <w:p w14:paraId="77CA5F2D" w14:textId="77777777" w:rsidR="00AF4DD9" w:rsidRPr="008D0F1E" w:rsidRDefault="00AF4DD9" w:rsidP="00C37272">
            <w:pPr>
              <w:spacing w:before="40" w:after="40"/>
              <w:jc w:val="left"/>
              <w:rPr>
                <w:rFonts w:eastAsia="Calibri" w:cs="Arial"/>
              </w:rPr>
            </w:pPr>
          </w:p>
          <w:p w14:paraId="29B24500" w14:textId="77777777" w:rsidR="00AF4DD9" w:rsidRPr="008D0F1E" w:rsidRDefault="00AF4DD9" w:rsidP="00C37272">
            <w:pPr>
              <w:spacing w:before="40" w:after="40"/>
              <w:jc w:val="left"/>
              <w:rPr>
                <w:rFonts w:eastAsia="Calibri" w:cs="Arial"/>
              </w:rPr>
            </w:pPr>
          </w:p>
          <w:p w14:paraId="370DCA05" w14:textId="77777777" w:rsidR="00AF4DD9" w:rsidRPr="008D0F1E" w:rsidRDefault="00AF4DD9" w:rsidP="00C37272">
            <w:pPr>
              <w:spacing w:before="40" w:after="40"/>
              <w:jc w:val="left"/>
              <w:rPr>
                <w:rFonts w:eastAsia="Calibri" w:cs="Arial"/>
              </w:rPr>
            </w:pPr>
          </w:p>
          <w:p w14:paraId="270C046D" w14:textId="77777777" w:rsidR="00AF4DD9" w:rsidRPr="008D0F1E" w:rsidRDefault="00AF4DD9" w:rsidP="00C37272">
            <w:pPr>
              <w:spacing w:before="40" w:after="40"/>
              <w:jc w:val="left"/>
              <w:rPr>
                <w:rFonts w:eastAsia="Calibri" w:cs="Arial"/>
              </w:rPr>
            </w:pPr>
          </w:p>
          <w:p w14:paraId="13127E93" w14:textId="77777777" w:rsidR="00AF4DD9" w:rsidRPr="008D0F1E" w:rsidRDefault="00AF4DD9" w:rsidP="00C37272">
            <w:pPr>
              <w:spacing w:before="40" w:after="40"/>
              <w:jc w:val="left"/>
              <w:rPr>
                <w:rFonts w:eastAsia="Calibri" w:cs="Arial"/>
              </w:rPr>
            </w:pPr>
          </w:p>
          <w:p w14:paraId="478E90FD" w14:textId="77777777" w:rsidR="00AF4DD9" w:rsidRPr="008D0F1E" w:rsidRDefault="00AF4DD9" w:rsidP="00C37272">
            <w:pPr>
              <w:spacing w:before="40" w:after="40"/>
              <w:jc w:val="left"/>
              <w:rPr>
                <w:rFonts w:eastAsia="Calibri" w:cs="Arial"/>
              </w:rPr>
            </w:pPr>
          </w:p>
        </w:tc>
      </w:tr>
    </w:tbl>
    <w:p w14:paraId="63DFC906" w14:textId="77777777" w:rsidR="00AF4DD9" w:rsidRPr="008D0F1E" w:rsidRDefault="00AF4DD9" w:rsidP="00AF4DD9">
      <w:pPr>
        <w:spacing w:after="200" w:line="276" w:lineRule="auto"/>
        <w:jc w:val="left"/>
        <w:rPr>
          <w:rFonts w:cs="Arial"/>
          <w:b/>
          <w:bCs/>
          <w:caps/>
          <w:spacing w:val="120"/>
          <w:sz w:val="28"/>
          <w:szCs w:val="28"/>
        </w:rPr>
      </w:pPr>
      <w:bookmarkStart w:id="1339" w:name="_Toc457999439"/>
      <w:bookmarkStart w:id="1340" w:name="_Toc458000103"/>
      <w:bookmarkStart w:id="1341" w:name="_Toc457999440"/>
      <w:bookmarkStart w:id="1342" w:name="_Toc458000104"/>
      <w:bookmarkStart w:id="1343" w:name="_Toc457999441"/>
      <w:bookmarkStart w:id="1344" w:name="_Toc458000105"/>
      <w:bookmarkStart w:id="1345" w:name="_Toc457999442"/>
      <w:bookmarkStart w:id="1346" w:name="_Toc458000106"/>
      <w:bookmarkStart w:id="1347" w:name="_Toc457999443"/>
      <w:bookmarkStart w:id="1348" w:name="_Toc458000107"/>
      <w:bookmarkStart w:id="1349" w:name="_Toc457999448"/>
      <w:bookmarkStart w:id="1350" w:name="_Toc458000112"/>
      <w:bookmarkStart w:id="1351" w:name="_Toc457999449"/>
      <w:bookmarkStart w:id="1352" w:name="_Toc458000113"/>
      <w:bookmarkStart w:id="1353" w:name="_Toc457999455"/>
      <w:bookmarkStart w:id="1354" w:name="_Toc458000119"/>
      <w:bookmarkStart w:id="1355" w:name="_Toc457999460"/>
      <w:bookmarkStart w:id="1356" w:name="_Toc458000124"/>
      <w:bookmarkStart w:id="1357" w:name="_Toc457999465"/>
      <w:bookmarkStart w:id="1358" w:name="_Toc458000129"/>
      <w:bookmarkStart w:id="1359" w:name="_Toc457999470"/>
      <w:bookmarkStart w:id="1360" w:name="_Toc458000134"/>
      <w:bookmarkStart w:id="1361" w:name="_Toc457999471"/>
      <w:bookmarkStart w:id="1362" w:name="_Toc458000135"/>
      <w:bookmarkStart w:id="1363" w:name="_Toc457999472"/>
      <w:bookmarkStart w:id="1364" w:name="_Toc458000136"/>
      <w:bookmarkStart w:id="1365" w:name="_Toc457999478"/>
      <w:bookmarkStart w:id="1366" w:name="_Toc458000142"/>
      <w:bookmarkStart w:id="1367" w:name="_Toc457999483"/>
      <w:bookmarkStart w:id="1368" w:name="_Toc458000147"/>
      <w:bookmarkStart w:id="1369" w:name="_Toc457999488"/>
      <w:bookmarkStart w:id="1370" w:name="_Toc458000152"/>
      <w:bookmarkStart w:id="1371" w:name="_Toc457999494"/>
      <w:bookmarkStart w:id="1372" w:name="_Toc458000158"/>
      <w:bookmarkStart w:id="1373" w:name="_Toc457999499"/>
      <w:bookmarkStart w:id="1374" w:name="_Toc458000163"/>
      <w:bookmarkStart w:id="1375" w:name="_Toc457999504"/>
      <w:bookmarkStart w:id="1376" w:name="_Toc458000168"/>
      <w:bookmarkStart w:id="1377" w:name="_Toc457999510"/>
      <w:bookmarkStart w:id="1378" w:name="_Toc458000174"/>
      <w:bookmarkStart w:id="1379" w:name="_Toc457999515"/>
      <w:bookmarkStart w:id="1380" w:name="_Toc458000179"/>
      <w:bookmarkStart w:id="1381" w:name="_Toc457999520"/>
      <w:bookmarkStart w:id="1382" w:name="_Toc458000184"/>
      <w:bookmarkStart w:id="1383" w:name="_Toc457999526"/>
      <w:bookmarkStart w:id="1384" w:name="_Toc458000190"/>
      <w:bookmarkStart w:id="1385" w:name="_Toc457999531"/>
      <w:bookmarkStart w:id="1386" w:name="_Toc458000195"/>
      <w:bookmarkStart w:id="1387" w:name="_Toc457999536"/>
      <w:bookmarkStart w:id="1388" w:name="_Toc458000200"/>
      <w:bookmarkStart w:id="1389" w:name="_Toc457999542"/>
      <w:bookmarkStart w:id="1390" w:name="_Toc458000206"/>
      <w:bookmarkStart w:id="1391" w:name="_Toc457999547"/>
      <w:bookmarkStart w:id="1392" w:name="_Toc458000211"/>
      <w:bookmarkStart w:id="1393" w:name="_Toc457999552"/>
      <w:bookmarkStart w:id="1394" w:name="_Toc458000216"/>
      <w:bookmarkStart w:id="1395" w:name="_Toc465074608"/>
      <w:bookmarkStart w:id="1396" w:name="_Toc437417936"/>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14:paraId="1B2FE398" w14:textId="77777777" w:rsidR="00AF4DD9" w:rsidRPr="008D0F1E" w:rsidRDefault="00AF4DD9" w:rsidP="00AF4DD9">
      <w:pPr>
        <w:pStyle w:val="MVHeading1"/>
        <w:rPr>
          <w:rFonts w:cs="Arial"/>
        </w:rPr>
      </w:pPr>
      <w:bookmarkStart w:id="1397" w:name="_Toc22220548"/>
      <w:r w:rsidRPr="008D0F1E">
        <w:rPr>
          <w:rFonts w:cs="Arial"/>
        </w:rPr>
        <w:lastRenderedPageBreak/>
        <w:t>Vyjádření k bezpečnostním aspektům</w:t>
      </w:r>
      <w:bookmarkEnd w:id="1395"/>
      <w:bookmarkEnd w:id="1397"/>
    </w:p>
    <w:tbl>
      <w:tblPr>
        <w:tblStyle w:val="Mkatabulky"/>
        <w:tblW w:w="5000" w:type="pct"/>
        <w:tblLook w:val="06A0" w:firstRow="1" w:lastRow="0" w:firstColumn="1" w:lastColumn="0" w:noHBand="1" w:noVBand="1"/>
      </w:tblPr>
      <w:tblGrid>
        <w:gridCol w:w="11328"/>
      </w:tblGrid>
      <w:tr w:rsidR="00AF4DD9" w:rsidRPr="008D0F1E" w14:paraId="4ABEB231" w14:textId="77777777" w:rsidTr="55E026C1">
        <w:trPr>
          <w:tblHeader/>
        </w:trPr>
        <w:tc>
          <w:tcPr>
            <w:tcW w:w="5000" w:type="pct"/>
            <w:shd w:val="clear" w:color="auto" w:fill="CEEBF3"/>
          </w:tcPr>
          <w:p w14:paraId="173AEDBA" w14:textId="3B75BAF2" w:rsidR="00AF4DD9" w:rsidRPr="008D0F1E" w:rsidRDefault="00AF4DD9" w:rsidP="00C309AC">
            <w:pPr>
              <w:keepNext/>
              <w:spacing w:before="40" w:after="40"/>
              <w:jc w:val="left"/>
              <w:rPr>
                <w:rFonts w:eastAsia="Arial,Calibri" w:cs="Arial"/>
              </w:rPr>
            </w:pPr>
            <w:bookmarkStart w:id="1398" w:name="_Toc509581714"/>
            <w:bookmarkStart w:id="1399" w:name="_Toc51379718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1400" w:author="Tomáš Šedivec" w:date="2023-07-27T16:35:00Z">
              <w:r w:rsidR="003B7E6C">
                <w:rPr>
                  <w:rFonts w:cs="Arial"/>
                  <w:noProof/>
                </w:rPr>
                <w:t>59</w:t>
              </w:r>
            </w:ins>
            <w:del w:id="1401" w:author="Tomáš Šedivec" w:date="2023-06-29T16:23:00Z">
              <w:r w:rsidR="00C74015" w:rsidDel="006A3BBA">
                <w:rPr>
                  <w:rFonts w:cs="Arial"/>
                  <w:noProof/>
                </w:rPr>
                <w:delText>54</w:delText>
              </w:r>
            </w:del>
            <w:r w:rsidRPr="008D0F1E">
              <w:rPr>
                <w:rFonts w:cs="Arial"/>
              </w:rPr>
              <w:fldChar w:fldCharType="end"/>
            </w:r>
            <w:r w:rsidRPr="008D0F1E">
              <w:rPr>
                <w:rFonts w:eastAsia="Arial" w:cs="Arial"/>
              </w:rPr>
              <w:t xml:space="preserve">: </w:t>
            </w:r>
            <w:bookmarkStart w:id="1402" w:name="_Hlk55404575"/>
            <w:r w:rsidRPr="008D0F1E">
              <w:rPr>
                <w:rFonts w:eastAsia="Arial" w:cs="Arial"/>
                <w:b/>
                <w:bCs/>
              </w:rPr>
              <w:t>Předkladatel prohlašuje, že předkládaný projekt bude realizován plně v souladu s níže uvedeným prohlášením</w:t>
            </w:r>
            <w:bookmarkEnd w:id="1398"/>
            <w:bookmarkEnd w:id="1399"/>
            <w:bookmarkEnd w:id="1402"/>
          </w:p>
        </w:tc>
      </w:tr>
      <w:tr w:rsidR="00AF4DD9" w:rsidRPr="008D0F1E" w14:paraId="36106955" w14:textId="77777777" w:rsidTr="55E026C1">
        <w:tc>
          <w:tcPr>
            <w:tcW w:w="5000" w:type="pct"/>
          </w:tcPr>
          <w:p w14:paraId="10C6CF6E" w14:textId="77777777" w:rsidR="00AF4DD9" w:rsidRPr="008D0F1E" w:rsidRDefault="00AF4DD9" w:rsidP="00C309AC">
            <w:pPr>
              <w:spacing w:before="40" w:after="40"/>
              <w:jc w:val="left"/>
              <w:rPr>
                <w:rFonts w:eastAsia="Arial,Calibri" w:cs="Arial"/>
                <w:i/>
                <w:iCs/>
              </w:rPr>
            </w:pPr>
            <w:r w:rsidRPr="008D0F1E">
              <w:rPr>
                <w:rFonts w:eastAsia="Arial" w:cs="Arial"/>
                <w:i/>
                <w:iCs/>
                <w:color w:val="FF0000"/>
              </w:rPr>
              <w:t>Text vyplňujte až na případnou výzvu OHA.</w:t>
            </w:r>
          </w:p>
        </w:tc>
      </w:tr>
    </w:tbl>
    <w:p w14:paraId="2EA5A876" w14:textId="4EC36873" w:rsidR="00AF4DD9" w:rsidRPr="008D0F1E" w:rsidRDefault="00AF4DD9" w:rsidP="00AF4DD9">
      <w:pPr>
        <w:pStyle w:val="MVHeading1"/>
        <w:rPr>
          <w:rFonts w:cs="Arial"/>
        </w:rPr>
      </w:pPr>
      <w:bookmarkStart w:id="1403" w:name="_Toc457999554"/>
      <w:bookmarkStart w:id="1404" w:name="_Toc458000218"/>
      <w:bookmarkStart w:id="1405" w:name="_Toc465074609"/>
      <w:bookmarkStart w:id="1406" w:name="_Toc22220549"/>
      <w:bookmarkEnd w:id="1403"/>
      <w:bookmarkEnd w:id="1404"/>
      <w:r w:rsidRPr="008D0F1E">
        <w:rPr>
          <w:rFonts w:cs="Arial"/>
        </w:rPr>
        <w:t>Upozornění a doporučení</w:t>
      </w:r>
      <w:bookmarkEnd w:id="1396"/>
      <w:bookmarkEnd w:id="1405"/>
      <w:bookmarkEnd w:id="1406"/>
    </w:p>
    <w:tbl>
      <w:tblPr>
        <w:tblStyle w:val="Mkatabulky"/>
        <w:tblW w:w="5000" w:type="pct"/>
        <w:tblLook w:val="06A0" w:firstRow="1" w:lastRow="0" w:firstColumn="1" w:lastColumn="0" w:noHBand="1" w:noVBand="1"/>
      </w:tblPr>
      <w:tblGrid>
        <w:gridCol w:w="11328"/>
      </w:tblGrid>
      <w:tr w:rsidR="00AF4DD9" w:rsidRPr="008D0F1E" w14:paraId="43237A71" w14:textId="77777777" w:rsidTr="55E026C1">
        <w:trPr>
          <w:tblHeader/>
        </w:trPr>
        <w:tc>
          <w:tcPr>
            <w:tcW w:w="5000" w:type="pct"/>
            <w:shd w:val="clear" w:color="auto" w:fill="CEEBF3"/>
          </w:tcPr>
          <w:p w14:paraId="243C94C1" w14:textId="6B7806C8" w:rsidR="00AF4DD9" w:rsidRPr="008D0F1E" w:rsidRDefault="00AF4DD9" w:rsidP="00C309AC">
            <w:pPr>
              <w:keepNext/>
              <w:spacing w:before="40" w:after="40"/>
              <w:jc w:val="left"/>
              <w:rPr>
                <w:rFonts w:eastAsia="Arial,Calibri" w:cs="Arial"/>
              </w:rPr>
            </w:pPr>
            <w:bookmarkStart w:id="1407" w:name="_Toc509581715"/>
            <w:bookmarkStart w:id="1408" w:name="_Toc513797185"/>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1409" w:author="Tomáš Šedivec" w:date="2023-07-27T16:35:00Z">
              <w:r w:rsidR="003B7E6C">
                <w:rPr>
                  <w:rFonts w:cs="Arial"/>
                  <w:noProof/>
                </w:rPr>
                <w:t>60</w:t>
              </w:r>
            </w:ins>
            <w:del w:id="1410" w:author="Tomáš Šedivec" w:date="2023-06-29T16:23:00Z">
              <w:r w:rsidR="00C74015" w:rsidDel="006A3BBA">
                <w:rPr>
                  <w:rFonts w:cs="Arial"/>
                  <w:noProof/>
                </w:rPr>
                <w:delText>55</w:delText>
              </w:r>
            </w:del>
            <w:r w:rsidRPr="008D0F1E">
              <w:rPr>
                <w:rFonts w:cs="Arial"/>
              </w:rPr>
              <w:fldChar w:fldCharType="end"/>
            </w:r>
            <w:r w:rsidRPr="008D0F1E">
              <w:rPr>
                <w:rFonts w:eastAsia="Arial" w:cs="Arial"/>
              </w:rPr>
              <w:t>:</w:t>
            </w:r>
            <w:r w:rsidR="0039099F" w:rsidRPr="008D0F1E">
              <w:rPr>
                <w:rFonts w:eastAsia="Arial" w:cs="Arial"/>
              </w:rPr>
              <w:t xml:space="preserve"> </w:t>
            </w:r>
            <w:r w:rsidRPr="008D0F1E">
              <w:rPr>
                <w:rFonts w:eastAsia="Arial,Calibri" w:cs="Arial"/>
                <w:b/>
                <w:bCs/>
              </w:rPr>
              <w:t>Upozornění a doporučení</w:t>
            </w:r>
            <w:bookmarkEnd w:id="1407"/>
            <w:bookmarkEnd w:id="1408"/>
          </w:p>
        </w:tc>
      </w:tr>
      <w:tr w:rsidR="00AF4DD9" w:rsidRPr="008D0F1E" w14:paraId="4FB16216" w14:textId="77777777" w:rsidTr="55E026C1">
        <w:tc>
          <w:tcPr>
            <w:tcW w:w="5000" w:type="pct"/>
          </w:tcPr>
          <w:p w14:paraId="00E1B636" w14:textId="77777777" w:rsidR="00AF4DD9" w:rsidRPr="008D0F1E" w:rsidRDefault="00AF4DD9" w:rsidP="00C37272">
            <w:pPr>
              <w:spacing w:before="40" w:after="40"/>
              <w:jc w:val="left"/>
              <w:rPr>
                <w:rFonts w:eastAsia="Calibri" w:cs="Arial"/>
                <w:szCs w:val="20"/>
              </w:rPr>
            </w:pPr>
          </w:p>
          <w:p w14:paraId="47D1CDA8" w14:textId="77777777" w:rsidR="00CD30CF" w:rsidRPr="008D0F1E" w:rsidRDefault="00CD30CF" w:rsidP="00C37272">
            <w:pPr>
              <w:spacing w:before="40" w:after="40"/>
              <w:jc w:val="left"/>
              <w:rPr>
                <w:rFonts w:eastAsia="Calibri" w:cs="Arial"/>
                <w:szCs w:val="20"/>
              </w:rPr>
            </w:pPr>
          </w:p>
          <w:p w14:paraId="431D2215" w14:textId="739F782A" w:rsidR="00561D38" w:rsidRPr="008D0F1E" w:rsidRDefault="00561D38" w:rsidP="00C37272">
            <w:pPr>
              <w:spacing w:before="40" w:after="40"/>
              <w:jc w:val="left"/>
              <w:rPr>
                <w:rFonts w:eastAsia="Calibri" w:cs="Arial"/>
                <w:szCs w:val="20"/>
              </w:rPr>
            </w:pPr>
          </w:p>
        </w:tc>
      </w:tr>
    </w:tbl>
    <w:p w14:paraId="630CB364" w14:textId="77777777" w:rsidR="00AF4DD9" w:rsidRPr="008D0F1E" w:rsidRDefault="00AF4DD9" w:rsidP="00AF4DD9">
      <w:pPr>
        <w:pStyle w:val="MVHeading1"/>
        <w:rPr>
          <w:rFonts w:cs="Arial"/>
        </w:rPr>
      </w:pPr>
      <w:bookmarkStart w:id="1411" w:name="_Toc457999556"/>
      <w:bookmarkStart w:id="1412" w:name="_Toc458000220"/>
      <w:bookmarkStart w:id="1413" w:name="_Toc457999557"/>
      <w:bookmarkStart w:id="1414" w:name="_Toc458000221"/>
      <w:bookmarkStart w:id="1415" w:name="_Toc437417938"/>
      <w:bookmarkStart w:id="1416" w:name="_Toc465074610"/>
      <w:bookmarkStart w:id="1417" w:name="_Toc22220550"/>
      <w:bookmarkEnd w:id="1411"/>
      <w:bookmarkEnd w:id="1412"/>
      <w:bookmarkEnd w:id="1413"/>
      <w:bookmarkEnd w:id="1414"/>
      <w:r w:rsidRPr="008D0F1E">
        <w:rPr>
          <w:rFonts w:cs="Arial"/>
        </w:rPr>
        <w:t>Přílohy</w:t>
      </w:r>
      <w:bookmarkEnd w:id="1415"/>
      <w:bookmarkEnd w:id="1416"/>
      <w:bookmarkEnd w:id="1417"/>
    </w:p>
    <w:tbl>
      <w:tblPr>
        <w:tblStyle w:val="Mkatabulky"/>
        <w:tblW w:w="5000" w:type="pct"/>
        <w:tblLook w:val="04A0" w:firstRow="1" w:lastRow="0" w:firstColumn="1" w:lastColumn="0" w:noHBand="0" w:noVBand="1"/>
      </w:tblPr>
      <w:tblGrid>
        <w:gridCol w:w="1899"/>
        <w:gridCol w:w="4402"/>
        <w:gridCol w:w="5027"/>
      </w:tblGrid>
      <w:tr w:rsidR="00AF4DD9" w:rsidRPr="008D0F1E" w14:paraId="4BB9C243" w14:textId="77777777" w:rsidTr="00C309AC">
        <w:trPr>
          <w:tblHeader/>
        </w:trPr>
        <w:tc>
          <w:tcPr>
            <w:tcW w:w="5000" w:type="pct"/>
            <w:gridSpan w:val="3"/>
            <w:shd w:val="clear" w:color="auto" w:fill="DAEEF3" w:themeFill="accent5" w:themeFillTint="33"/>
          </w:tcPr>
          <w:p w14:paraId="794AF584" w14:textId="01741A1A" w:rsidR="00AF4DD9" w:rsidRPr="008D0F1E" w:rsidRDefault="00AF4DD9" w:rsidP="00C309AC">
            <w:pPr>
              <w:keepNext/>
              <w:spacing w:before="40" w:after="40"/>
              <w:jc w:val="left"/>
              <w:rPr>
                <w:rFonts w:eastAsia="Arial" w:cs="Arial"/>
              </w:rPr>
            </w:pPr>
            <w:bookmarkStart w:id="1418" w:name="_Toc509581716"/>
            <w:bookmarkStart w:id="1419" w:name="_Toc51379718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ins w:id="1420" w:author="Tomáš Šedivec" w:date="2023-07-27T16:35:00Z">
              <w:r w:rsidR="003B7E6C">
                <w:rPr>
                  <w:rFonts w:cs="Arial"/>
                  <w:noProof/>
                </w:rPr>
                <w:t>61</w:t>
              </w:r>
            </w:ins>
            <w:del w:id="1421" w:author="Tomáš Šedivec" w:date="2023-06-29T16:23:00Z">
              <w:r w:rsidR="00C74015" w:rsidDel="006A3BBA">
                <w:rPr>
                  <w:rFonts w:cs="Arial"/>
                  <w:noProof/>
                </w:rPr>
                <w:delText>56</w:delText>
              </w:r>
            </w:del>
            <w:r w:rsidRPr="008D0F1E">
              <w:rPr>
                <w:rFonts w:cs="Arial"/>
              </w:rPr>
              <w:fldChar w:fldCharType="end"/>
            </w:r>
            <w:r w:rsidRPr="008D0F1E">
              <w:rPr>
                <w:rFonts w:eastAsia="Arial" w:cs="Arial"/>
              </w:rPr>
              <w:t xml:space="preserve">: </w:t>
            </w:r>
            <w:r w:rsidRPr="008D0F1E">
              <w:rPr>
                <w:rFonts w:eastAsia="Arial" w:cs="Arial"/>
                <w:b/>
                <w:bCs/>
              </w:rPr>
              <w:t>Přílohy</w:t>
            </w:r>
            <w:bookmarkEnd w:id="1418"/>
            <w:bookmarkEnd w:id="1419"/>
          </w:p>
        </w:tc>
      </w:tr>
      <w:tr w:rsidR="00AF4DD9" w:rsidRPr="008D0F1E" w14:paraId="4D6F8A9C" w14:textId="77777777" w:rsidTr="55E026C1">
        <w:trPr>
          <w:tblHeader/>
        </w:trPr>
        <w:tc>
          <w:tcPr>
            <w:tcW w:w="838" w:type="pct"/>
            <w:shd w:val="clear" w:color="auto" w:fill="DAEEF3" w:themeFill="accent5" w:themeFillTint="33"/>
          </w:tcPr>
          <w:p w14:paraId="305E612D" w14:textId="77777777" w:rsidR="00AF4DD9" w:rsidRPr="008D0F1E" w:rsidRDefault="00AF4DD9" w:rsidP="00C309AC">
            <w:pPr>
              <w:keepNext/>
              <w:spacing w:before="40" w:after="40"/>
              <w:jc w:val="left"/>
              <w:rPr>
                <w:rFonts w:eastAsia="Arial" w:cs="Arial"/>
                <w:b/>
                <w:bCs/>
              </w:rPr>
            </w:pPr>
            <w:r w:rsidRPr="008D0F1E">
              <w:rPr>
                <w:rFonts w:eastAsia="Arial" w:cs="Arial"/>
                <w:b/>
                <w:bCs/>
              </w:rPr>
              <w:t>Typ</w:t>
            </w:r>
          </w:p>
        </w:tc>
        <w:tc>
          <w:tcPr>
            <w:tcW w:w="1943" w:type="pct"/>
            <w:shd w:val="clear" w:color="auto" w:fill="DAEEF3" w:themeFill="accent5" w:themeFillTint="33"/>
          </w:tcPr>
          <w:p w14:paraId="2FC2D736" w14:textId="77777777" w:rsidR="00AF4DD9" w:rsidRPr="008D0F1E" w:rsidRDefault="00AF4DD9" w:rsidP="00C309AC">
            <w:pPr>
              <w:keepNext/>
              <w:spacing w:before="40" w:after="40"/>
              <w:jc w:val="left"/>
              <w:rPr>
                <w:rFonts w:eastAsia="Arial" w:cs="Arial"/>
                <w:b/>
                <w:bCs/>
              </w:rPr>
            </w:pPr>
            <w:r w:rsidRPr="008D0F1E">
              <w:rPr>
                <w:rFonts w:eastAsia="Arial" w:cs="Arial"/>
                <w:b/>
                <w:bCs/>
              </w:rPr>
              <w:t>Číslo a název přílohy</w:t>
            </w:r>
          </w:p>
        </w:tc>
        <w:tc>
          <w:tcPr>
            <w:tcW w:w="2219" w:type="pct"/>
            <w:shd w:val="clear" w:color="auto" w:fill="DAEEF3" w:themeFill="accent5" w:themeFillTint="33"/>
          </w:tcPr>
          <w:p w14:paraId="60C7009E" w14:textId="623A01C0" w:rsidR="00AF4DD9" w:rsidRPr="008D0F1E" w:rsidRDefault="00AF4DD9" w:rsidP="00C309AC">
            <w:pPr>
              <w:keepNext/>
              <w:spacing w:before="40" w:after="40"/>
              <w:jc w:val="left"/>
              <w:rPr>
                <w:rFonts w:eastAsia="Arial" w:cs="Arial"/>
                <w:b/>
                <w:bCs/>
              </w:rPr>
            </w:pPr>
            <w:r w:rsidRPr="008D0F1E">
              <w:rPr>
                <w:rFonts w:eastAsia="Arial" w:cs="Arial"/>
                <w:b/>
                <w:bCs/>
              </w:rPr>
              <w:t>Upřesnění přílohy</w:t>
            </w:r>
          </w:p>
        </w:tc>
      </w:tr>
      <w:tr w:rsidR="00AF4DD9" w:rsidRPr="008D0F1E" w14:paraId="20311E2E" w14:textId="77777777" w:rsidTr="55E026C1">
        <w:sdt>
          <w:sdtPr>
            <w:rPr>
              <w:rFonts w:cs="Arial"/>
            </w:rPr>
            <w:id w:val="-450624137"/>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4B255B03"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732161D8" w14:textId="77777777" w:rsidR="00AF4DD9" w:rsidRPr="008D0F1E" w:rsidRDefault="00AF4DD9" w:rsidP="00C37272">
            <w:pPr>
              <w:spacing w:before="40" w:after="40"/>
              <w:jc w:val="left"/>
              <w:rPr>
                <w:rFonts w:cs="Arial"/>
              </w:rPr>
            </w:pPr>
          </w:p>
        </w:tc>
        <w:tc>
          <w:tcPr>
            <w:tcW w:w="2219" w:type="pct"/>
          </w:tcPr>
          <w:p w14:paraId="62B3A0EA" w14:textId="77777777" w:rsidR="00AF4DD9" w:rsidRPr="008D0F1E" w:rsidRDefault="00AF4DD9" w:rsidP="00C37272">
            <w:pPr>
              <w:spacing w:before="40" w:after="40"/>
              <w:jc w:val="left"/>
              <w:rPr>
                <w:rFonts w:cs="Arial"/>
              </w:rPr>
            </w:pPr>
          </w:p>
        </w:tc>
      </w:tr>
      <w:tr w:rsidR="00AF4DD9" w:rsidRPr="008D0F1E" w14:paraId="7174860E" w14:textId="77777777" w:rsidTr="55E026C1">
        <w:sdt>
          <w:sdtPr>
            <w:rPr>
              <w:rFonts w:cs="Arial"/>
            </w:rPr>
            <w:id w:val="1612236543"/>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175F9724" w14:textId="4112E246"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4935FE0B" w14:textId="77777777" w:rsidR="00AF4DD9" w:rsidRPr="008D0F1E" w:rsidRDefault="00AF4DD9" w:rsidP="00C37272">
            <w:pPr>
              <w:spacing w:before="40" w:after="40"/>
              <w:jc w:val="left"/>
              <w:rPr>
                <w:rFonts w:cs="Arial"/>
              </w:rPr>
            </w:pPr>
          </w:p>
        </w:tc>
        <w:tc>
          <w:tcPr>
            <w:tcW w:w="2219" w:type="pct"/>
          </w:tcPr>
          <w:p w14:paraId="375FCE27" w14:textId="77777777" w:rsidR="00AF4DD9" w:rsidRPr="008D0F1E" w:rsidRDefault="00AF4DD9" w:rsidP="00C37272">
            <w:pPr>
              <w:spacing w:before="40" w:after="40"/>
              <w:jc w:val="left"/>
              <w:rPr>
                <w:rFonts w:cs="Arial"/>
              </w:rPr>
            </w:pPr>
          </w:p>
        </w:tc>
      </w:tr>
      <w:tr w:rsidR="00AF4DD9" w:rsidRPr="008D0F1E" w14:paraId="281A46BD" w14:textId="77777777" w:rsidTr="55E026C1">
        <w:sdt>
          <w:sdtPr>
            <w:rPr>
              <w:rFonts w:cs="Arial"/>
            </w:rPr>
            <w:id w:val="1354534745"/>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1E47C9C3" w14:textId="53D6C82E" w:rsidR="00AF4DD9" w:rsidRPr="008D0F1E" w:rsidRDefault="00663B09" w:rsidP="00663B09">
                <w:pPr>
                  <w:spacing w:before="40" w:after="40"/>
                  <w:jc w:val="left"/>
                  <w:rPr>
                    <w:rFonts w:cs="Arial"/>
                  </w:rPr>
                </w:pPr>
                <w:r w:rsidRPr="008D0F1E">
                  <w:rPr>
                    <w:rStyle w:val="Zstupntext"/>
                    <w:rFonts w:cs="Arial"/>
                    <w:i/>
                    <w:color w:val="FF0000"/>
                  </w:rPr>
                  <w:t>Zvolte položku.</w:t>
                </w:r>
              </w:p>
            </w:tc>
          </w:sdtContent>
        </w:sdt>
        <w:tc>
          <w:tcPr>
            <w:tcW w:w="1943" w:type="pct"/>
          </w:tcPr>
          <w:p w14:paraId="43140F49" w14:textId="77777777" w:rsidR="00AF4DD9" w:rsidRPr="008D0F1E" w:rsidRDefault="00AF4DD9" w:rsidP="00C37272">
            <w:pPr>
              <w:spacing w:before="40" w:after="40"/>
              <w:jc w:val="left"/>
              <w:rPr>
                <w:rFonts w:cs="Arial"/>
              </w:rPr>
            </w:pPr>
          </w:p>
        </w:tc>
        <w:tc>
          <w:tcPr>
            <w:tcW w:w="2219" w:type="pct"/>
          </w:tcPr>
          <w:p w14:paraId="739B4E5D" w14:textId="77777777" w:rsidR="00AF4DD9" w:rsidRPr="008D0F1E" w:rsidRDefault="00AF4DD9" w:rsidP="00C37272">
            <w:pPr>
              <w:spacing w:before="40" w:after="40"/>
              <w:jc w:val="left"/>
              <w:rPr>
                <w:rFonts w:cs="Arial"/>
              </w:rPr>
            </w:pPr>
          </w:p>
        </w:tc>
      </w:tr>
      <w:tr w:rsidR="00AF4DD9" w:rsidRPr="008D0F1E" w14:paraId="2BA4F725" w14:textId="77777777" w:rsidTr="55E026C1">
        <w:sdt>
          <w:sdtPr>
            <w:rPr>
              <w:rFonts w:cs="Arial"/>
            </w:rPr>
            <w:id w:val="114022332"/>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13188B5E" w14:textId="5BFD671F"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2FA74C4C" w14:textId="77777777" w:rsidR="00AF4DD9" w:rsidRPr="008D0F1E" w:rsidRDefault="00AF4DD9" w:rsidP="00C37272">
            <w:pPr>
              <w:spacing w:before="40" w:after="40"/>
              <w:jc w:val="left"/>
              <w:rPr>
                <w:rFonts w:cs="Arial"/>
              </w:rPr>
            </w:pPr>
          </w:p>
        </w:tc>
        <w:tc>
          <w:tcPr>
            <w:tcW w:w="2219" w:type="pct"/>
          </w:tcPr>
          <w:p w14:paraId="4026CD76" w14:textId="77777777" w:rsidR="00AF4DD9" w:rsidRPr="008D0F1E" w:rsidRDefault="00AF4DD9" w:rsidP="00C37272">
            <w:pPr>
              <w:spacing w:before="40" w:after="40"/>
              <w:jc w:val="left"/>
              <w:rPr>
                <w:rFonts w:cs="Arial"/>
              </w:rPr>
            </w:pPr>
          </w:p>
        </w:tc>
      </w:tr>
      <w:tr w:rsidR="00AF4DD9" w:rsidRPr="008D0F1E" w14:paraId="0843E785" w14:textId="77777777" w:rsidTr="55E026C1">
        <w:sdt>
          <w:sdtPr>
            <w:rPr>
              <w:rFonts w:cs="Arial"/>
            </w:rPr>
            <w:id w:val="-705329093"/>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72AA00A8" w14:textId="49EA66B7"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7EE83266" w14:textId="77777777" w:rsidR="00AF4DD9" w:rsidRPr="008D0F1E" w:rsidRDefault="00AF4DD9" w:rsidP="00C37272">
            <w:pPr>
              <w:spacing w:before="40" w:after="40"/>
              <w:jc w:val="left"/>
              <w:rPr>
                <w:rFonts w:cs="Arial"/>
              </w:rPr>
            </w:pPr>
          </w:p>
        </w:tc>
        <w:tc>
          <w:tcPr>
            <w:tcW w:w="2219" w:type="pct"/>
          </w:tcPr>
          <w:p w14:paraId="2CE27F8C" w14:textId="77777777" w:rsidR="00AF4DD9" w:rsidRPr="008D0F1E" w:rsidRDefault="00AF4DD9" w:rsidP="00C37272">
            <w:pPr>
              <w:spacing w:before="40" w:after="40"/>
              <w:jc w:val="left"/>
              <w:rPr>
                <w:rFonts w:cs="Arial"/>
              </w:rPr>
            </w:pPr>
          </w:p>
        </w:tc>
      </w:tr>
      <w:tr w:rsidR="00AF4DD9" w:rsidRPr="008D0F1E" w14:paraId="5D2A3E4C" w14:textId="77777777" w:rsidTr="00C309AC">
        <w:tc>
          <w:tcPr>
            <w:tcW w:w="838" w:type="pct"/>
          </w:tcPr>
          <w:p w14:paraId="30157BA3" w14:textId="77777777" w:rsidR="00AF4DD9" w:rsidRPr="008D0F1E" w:rsidRDefault="00AF4DD9" w:rsidP="00C309AC">
            <w:pPr>
              <w:spacing w:before="40" w:after="40"/>
              <w:jc w:val="left"/>
              <w:rPr>
                <w:rFonts w:eastAsia="Arial" w:cs="Arial"/>
              </w:rPr>
            </w:pPr>
            <w:r w:rsidRPr="008D0F1E">
              <w:rPr>
                <w:rFonts w:eastAsia="Arial" w:cs="Arial"/>
              </w:rPr>
              <w:t>Celkový počet příloh:</w:t>
            </w:r>
          </w:p>
        </w:tc>
        <w:tc>
          <w:tcPr>
            <w:tcW w:w="4162" w:type="pct"/>
            <w:gridSpan w:val="2"/>
          </w:tcPr>
          <w:p w14:paraId="4334D709" w14:textId="77777777" w:rsidR="00AF4DD9" w:rsidRPr="008D0F1E" w:rsidRDefault="00AF4DD9" w:rsidP="00C37272">
            <w:pPr>
              <w:spacing w:before="40" w:after="40"/>
              <w:jc w:val="left"/>
              <w:rPr>
                <w:rFonts w:cs="Arial"/>
              </w:rPr>
            </w:pPr>
          </w:p>
        </w:tc>
      </w:tr>
    </w:tbl>
    <w:p w14:paraId="0C567B86" w14:textId="37B1FAC4" w:rsidR="000C4BEA" w:rsidRPr="008D0F1E" w:rsidRDefault="000C4BEA">
      <w:pPr>
        <w:rPr>
          <w:rFonts w:cs="Arial"/>
        </w:rPr>
      </w:pPr>
    </w:p>
    <w:sectPr w:rsidR="000C4BEA" w:rsidRPr="008D0F1E" w:rsidSect="00C47DD3">
      <w:headerReference w:type="default" r:id="rId73"/>
      <w:footerReference w:type="default" r:id="rId74"/>
      <w:footerReference w:type="first" r:id="rId75"/>
      <w:pgSz w:w="11906" w:h="16838" w:code="9"/>
      <w:pgMar w:top="851" w:right="284" w:bottom="851" w:left="28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BE029" w14:textId="77777777" w:rsidR="001B398A" w:rsidRDefault="001B398A" w:rsidP="00BA54A6">
      <w:pPr>
        <w:spacing w:after="0"/>
      </w:pPr>
      <w:r>
        <w:separator/>
      </w:r>
    </w:p>
  </w:endnote>
  <w:endnote w:type="continuationSeparator" w:id="0">
    <w:p w14:paraId="71E3BA66" w14:textId="77777777" w:rsidR="001B398A" w:rsidRDefault="001B398A" w:rsidP="00BA54A6">
      <w:pPr>
        <w:spacing w:after="0"/>
      </w:pPr>
      <w:r>
        <w:continuationSeparator/>
      </w:r>
    </w:p>
  </w:endnote>
  <w:endnote w:type="continuationNotice" w:id="1">
    <w:p w14:paraId="76E84073" w14:textId="77777777" w:rsidR="001B398A" w:rsidRDefault="001B39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rial,Calibri">
    <w:altName w:val="Arial"/>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Arial">
    <w:altName w:val="MS Gothic"/>
    <w:panose1 w:val="00000000000000000000"/>
    <w:charset w:val="00"/>
    <w:family w:val="roman"/>
    <w:notTrueType/>
    <w:pitch w:val="default"/>
  </w:font>
  <w:font w:name="Arial,Times New Roman">
    <w:altName w:val="Arial"/>
    <w:panose1 w:val="00000000000000000000"/>
    <w:charset w:val="00"/>
    <w:family w:val="roman"/>
    <w:notTrueType/>
    <w:pitch w:val="default"/>
  </w:font>
  <w:font w:name="Calibri,Times New Roman">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479939"/>
      <w:docPartObj>
        <w:docPartGallery w:val="Page Numbers (Bottom of Page)"/>
        <w:docPartUnique/>
      </w:docPartObj>
    </w:sdtPr>
    <w:sdtEndPr/>
    <w:sdtContent>
      <w:p w14:paraId="59315BCE" w14:textId="16794A74" w:rsidR="001B398A" w:rsidRDefault="001B398A" w:rsidP="003F7B0D">
        <w:pPr>
          <w:pStyle w:val="Zpat"/>
          <w:spacing w:before="240" w:after="0"/>
          <w:jc w:val="center"/>
        </w:pPr>
        <w:r>
          <w:fldChar w:fldCharType="begin"/>
        </w:r>
        <w:r>
          <w:instrText>PAGE   \* MERGEFORMAT</w:instrText>
        </w:r>
        <w:r>
          <w:fldChar w:fldCharType="separate"/>
        </w:r>
        <w:r w:rsidR="00C74015">
          <w:rPr>
            <w:noProof/>
          </w:rPr>
          <w:t>24</w:t>
        </w:r>
        <w:r>
          <w:fldChar w:fldCharType="end"/>
        </w:r>
      </w:p>
    </w:sdtContent>
  </w:sdt>
  <w:p w14:paraId="559BCAF9" w14:textId="77777777" w:rsidR="001B398A" w:rsidRDefault="001B398A" w:rsidP="003F7B0D">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F64B" w14:textId="065AD770" w:rsidR="001B398A" w:rsidRDefault="001B398A" w:rsidP="00DC666A">
    <w:pPr>
      <w:pStyle w:val="Zpat"/>
      <w:jc w:val="center"/>
    </w:pPr>
    <w:r w:rsidRPr="007540D8">
      <w:rPr>
        <w:rFonts w:cs="Arial"/>
        <w:noProof/>
        <w:lang w:eastAsia="cs-CZ"/>
      </w:rPr>
      <w:drawing>
        <wp:inline distT="0" distB="0" distL="0" distR="0" wp14:anchorId="660796A3" wp14:editId="4C2AD8D6">
          <wp:extent cx="742950" cy="261721"/>
          <wp:effectExtent l="0" t="0" r="0" b="5080"/>
          <wp:docPr id="2" name="Obrázek 2" descr="Licence Creative Commons">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cence Creative Commons">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261721"/>
                  </a:xfrm>
                  <a:prstGeom prst="rect">
                    <a:avLst/>
                  </a:prstGeom>
                  <a:noFill/>
                  <a:ln>
                    <a:noFill/>
                  </a:ln>
                </pic:spPr>
              </pic:pic>
            </a:graphicData>
          </a:graphic>
        </wp:inline>
      </w:drawing>
    </w:r>
    <w:r w:rsidRPr="007540D8">
      <w:rPr>
        <w:rFonts w:cs="Arial"/>
      </w:rPr>
      <w:br/>
    </w:r>
    <w:r w:rsidRPr="00C309AC">
      <w:rPr>
        <w:rFonts w:eastAsia="Arial" w:cs="Arial"/>
      </w:rPr>
      <w:t>Toto dílo podléhá licenci </w:t>
    </w:r>
    <w:hyperlink r:id="rId3" w:history="1">
      <w:r w:rsidRPr="00C309AC">
        <w:rPr>
          <w:rStyle w:val="Hypertextovodkaz"/>
          <w:rFonts w:eastAsia="Arial" w:cs="Arial"/>
        </w:rPr>
        <w:t>Creative Commons Uveďte původ 4.0 Mezinárodní Licence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F3A10" w14:textId="77777777" w:rsidR="001B398A" w:rsidRDefault="001B398A" w:rsidP="00BA54A6">
      <w:pPr>
        <w:spacing w:after="0"/>
      </w:pPr>
      <w:r>
        <w:separator/>
      </w:r>
    </w:p>
  </w:footnote>
  <w:footnote w:type="continuationSeparator" w:id="0">
    <w:p w14:paraId="1A5BF67C" w14:textId="77777777" w:rsidR="001B398A" w:rsidRDefault="001B398A" w:rsidP="00BA54A6">
      <w:pPr>
        <w:spacing w:after="0"/>
      </w:pPr>
      <w:r>
        <w:continuationSeparator/>
      </w:r>
    </w:p>
  </w:footnote>
  <w:footnote w:type="continuationNotice" w:id="1">
    <w:p w14:paraId="3FA63ED0" w14:textId="77777777" w:rsidR="001B398A" w:rsidRDefault="001B398A">
      <w:pPr>
        <w:spacing w:after="0"/>
      </w:pPr>
    </w:p>
  </w:footnote>
  <w:footnote w:id="2">
    <w:p w14:paraId="3C67AEA5" w14:textId="77777777" w:rsidR="001B398A" w:rsidRDefault="001B398A" w:rsidP="00AF4DD9">
      <w:pPr>
        <w:pStyle w:val="Textpoznpodarou"/>
      </w:pPr>
      <w:r>
        <w:rPr>
          <w:rStyle w:val="Znakapoznpodarou"/>
        </w:rPr>
        <w:footnoteRef/>
      </w:r>
      <w:r>
        <w:t xml:space="preserve"> Evropské strukturální a investiční fondy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02D67" w14:textId="198C515B" w:rsidR="001B398A" w:rsidRDefault="00871156" w:rsidP="009C0F85">
    <w:pPr>
      <w:pStyle w:val="Zhlav"/>
    </w:pPr>
    <w:ins w:id="1422" w:author="Tomáš Šedivec" w:date="2023-06-30T14:03:00Z">
      <w:r>
        <w:rPr>
          <w:noProof/>
        </w:rPr>
        <w:drawing>
          <wp:inline distT="0" distB="0" distL="0" distR="0" wp14:anchorId="684B939B" wp14:editId="7F90480F">
            <wp:extent cx="1419225" cy="315801"/>
            <wp:effectExtent l="0" t="0" r="0" b="82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674" cy="325024"/>
                    </a:xfrm>
                    <a:prstGeom prst="rect">
                      <a:avLst/>
                    </a:prstGeom>
                    <a:noFill/>
                    <a:ln>
                      <a:noFill/>
                    </a:ln>
                  </pic:spPr>
                </pic:pic>
              </a:graphicData>
            </a:graphic>
          </wp:inline>
        </w:drawing>
      </w:r>
    </w:ins>
    <w:del w:id="1423" w:author="Tomáš Šedivec" w:date="2023-06-30T14:04:00Z">
      <w:r w:rsidR="001B398A" w:rsidDel="00871156">
        <w:rPr>
          <w:noProof/>
          <w:lang w:eastAsia="cs-CZ"/>
        </w:rPr>
        <w:drawing>
          <wp:anchor distT="0" distB="0" distL="114300" distR="114300" simplePos="0" relativeHeight="251658240" behindDoc="0" locked="0" layoutInCell="1" allowOverlap="1" wp14:anchorId="6471ABBF" wp14:editId="23BFF93B">
            <wp:simplePos x="0" y="0"/>
            <wp:positionH relativeFrom="margin">
              <wp:posOffset>2733</wp:posOffset>
            </wp:positionH>
            <wp:positionV relativeFrom="margin">
              <wp:posOffset>-455267</wp:posOffset>
            </wp:positionV>
            <wp:extent cx="1192530" cy="327025"/>
            <wp:effectExtent l="0" t="0" r="7620" b="0"/>
            <wp:wrapSquare wrapText="bothSides"/>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myk"/>
                    <pic:cNvPicPr>
                      <a:picLocks noChangeAspect="1" noChangeArrowheads="1"/>
                    </pic:cNvPicPr>
                  </pic:nvPicPr>
                  <pic:blipFill>
                    <a:blip r:embed="rId2"/>
                    <a:srcRect/>
                    <a:stretch>
                      <a:fillRect/>
                    </a:stretch>
                  </pic:blipFill>
                  <pic:spPr bwMode="auto">
                    <a:xfrm>
                      <a:off x="0" y="0"/>
                      <a:ext cx="1192530" cy="327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6B2B"/>
    <w:multiLevelType w:val="hybridMultilevel"/>
    <w:tmpl w:val="B69E3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944CC"/>
    <w:multiLevelType w:val="hybridMultilevel"/>
    <w:tmpl w:val="F9CC8DF8"/>
    <w:lvl w:ilvl="0" w:tplc="83E8B900">
      <w:start w:val="1"/>
      <w:numFmt w:val="bullet"/>
      <w:lvlText w:val="­"/>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B3221BB"/>
    <w:multiLevelType w:val="multilevel"/>
    <w:tmpl w:val="82C2AA6A"/>
    <w:lvl w:ilvl="0">
      <w:start w:val="1"/>
      <w:numFmt w:val="decimal"/>
      <w:pStyle w:val="MVHeading1"/>
      <w:lvlText w:val="%1."/>
      <w:lvlJc w:val="left"/>
      <w:pPr>
        <w:ind w:left="567" w:hanging="567"/>
      </w:pPr>
      <w:rPr>
        <w:rFonts w:hint="default"/>
        <w:spacing w:val="20"/>
      </w:rPr>
    </w:lvl>
    <w:lvl w:ilvl="1">
      <w:start w:val="1"/>
      <w:numFmt w:val="decimal"/>
      <w:pStyle w:val="MVHeading2"/>
      <w:lvlText w:val="%1.%2."/>
      <w:lvlJc w:val="left"/>
      <w:pPr>
        <w:ind w:left="794" w:hanging="794"/>
      </w:pPr>
      <w:rPr>
        <w:rFonts w:hint="default"/>
      </w:rPr>
    </w:lvl>
    <w:lvl w:ilvl="2">
      <w:start w:val="1"/>
      <w:numFmt w:val="decimal"/>
      <w:pStyle w:val="MVHeading3"/>
      <w:lvlText w:val="%1.%2.%3."/>
      <w:lvlJc w:val="left"/>
      <w:pPr>
        <w:ind w:left="1021" w:hanging="1021"/>
      </w:pPr>
      <w:rPr>
        <w:rFonts w:hint="default"/>
      </w:rPr>
    </w:lvl>
    <w:lvl w:ilvl="3">
      <w:start w:val="1"/>
      <w:numFmt w:val="decimal"/>
      <w:pStyle w:val="MV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1656FD"/>
    <w:multiLevelType w:val="multilevel"/>
    <w:tmpl w:val="04CEBE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8E9664E"/>
    <w:multiLevelType w:val="hybridMultilevel"/>
    <w:tmpl w:val="42BC7102"/>
    <w:lvl w:ilvl="0" w:tplc="CDC0F4E6">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1D6AAA"/>
    <w:multiLevelType w:val="hybridMultilevel"/>
    <w:tmpl w:val="51941F0E"/>
    <w:lvl w:ilvl="0" w:tplc="F882345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E723DE1"/>
    <w:multiLevelType w:val="hybridMultilevel"/>
    <w:tmpl w:val="2DA68EDA"/>
    <w:lvl w:ilvl="0" w:tplc="299CAEE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E37152"/>
    <w:multiLevelType w:val="hybridMultilevel"/>
    <w:tmpl w:val="6A6C0E8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74A48CE"/>
    <w:multiLevelType w:val="hybridMultilevel"/>
    <w:tmpl w:val="860ABB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FB2D47"/>
    <w:multiLevelType w:val="hybridMultilevel"/>
    <w:tmpl w:val="43DE203C"/>
    <w:lvl w:ilvl="0" w:tplc="F8C671A8">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42E5439"/>
    <w:multiLevelType w:val="hybridMultilevel"/>
    <w:tmpl w:val="212AAA64"/>
    <w:lvl w:ilvl="0" w:tplc="35649C14">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591723"/>
    <w:multiLevelType w:val="hybridMultilevel"/>
    <w:tmpl w:val="3EF0FE24"/>
    <w:lvl w:ilvl="0" w:tplc="788ACD30">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EDC0A78"/>
    <w:multiLevelType w:val="hybridMultilevel"/>
    <w:tmpl w:val="9A08BD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BF6764"/>
    <w:multiLevelType w:val="hybridMultilevel"/>
    <w:tmpl w:val="BED68DC6"/>
    <w:lvl w:ilvl="0" w:tplc="E4D8AE5E">
      <w:start w:val="1"/>
      <w:numFmt w:val="lowerLetter"/>
      <w:lvlText w:val="%1)"/>
      <w:lvlJc w:val="left"/>
      <w:pPr>
        <w:ind w:left="360" w:hanging="360"/>
      </w:pPr>
      <w:rPr>
        <w:rFonts w:eastAsiaTheme="minorHAnsi"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62B6A33"/>
    <w:multiLevelType w:val="hybridMultilevel"/>
    <w:tmpl w:val="D0A007DA"/>
    <w:lvl w:ilvl="0" w:tplc="9224154C">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1DC76D5"/>
    <w:multiLevelType w:val="multilevel"/>
    <w:tmpl w:val="63E6EE6A"/>
    <w:styleLink w:val="StyleBulleted-ok"/>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9019F2"/>
    <w:multiLevelType w:val="hybridMultilevel"/>
    <w:tmpl w:val="8C368DF0"/>
    <w:lvl w:ilvl="0" w:tplc="B57E4CF4">
      <w:start w:val="1"/>
      <w:numFmt w:val="bullet"/>
      <w:pStyle w:val="RIbod1"/>
      <w:lvlText w:val=""/>
      <w:lvlJc w:val="left"/>
      <w:pPr>
        <w:ind w:left="2632" w:hanging="360"/>
      </w:pPr>
      <w:rPr>
        <w:rFonts w:ascii="Symbol" w:hAnsi="Symbol" w:hint="default"/>
      </w:rPr>
    </w:lvl>
    <w:lvl w:ilvl="1" w:tplc="04050003" w:tentative="1">
      <w:start w:val="1"/>
      <w:numFmt w:val="bullet"/>
      <w:lvlText w:val="o"/>
      <w:lvlJc w:val="left"/>
      <w:pPr>
        <w:ind w:left="3428" w:hanging="360"/>
      </w:pPr>
      <w:rPr>
        <w:rFonts w:ascii="Courier New" w:hAnsi="Courier New" w:cs="Courier New" w:hint="default"/>
      </w:rPr>
    </w:lvl>
    <w:lvl w:ilvl="2" w:tplc="04050005">
      <w:start w:val="1"/>
      <w:numFmt w:val="bullet"/>
      <w:lvlText w:val=""/>
      <w:lvlJc w:val="left"/>
      <w:pPr>
        <w:ind w:left="4148" w:hanging="360"/>
      </w:pPr>
      <w:rPr>
        <w:rFonts w:ascii="Wingdings" w:hAnsi="Wingdings" w:hint="default"/>
      </w:rPr>
    </w:lvl>
    <w:lvl w:ilvl="3" w:tplc="04050001" w:tentative="1">
      <w:start w:val="1"/>
      <w:numFmt w:val="bullet"/>
      <w:lvlText w:val=""/>
      <w:lvlJc w:val="left"/>
      <w:pPr>
        <w:ind w:left="4868" w:hanging="360"/>
      </w:pPr>
      <w:rPr>
        <w:rFonts w:ascii="Symbol" w:hAnsi="Symbol" w:hint="default"/>
      </w:rPr>
    </w:lvl>
    <w:lvl w:ilvl="4" w:tplc="04050003" w:tentative="1">
      <w:start w:val="1"/>
      <w:numFmt w:val="bullet"/>
      <w:lvlText w:val="o"/>
      <w:lvlJc w:val="left"/>
      <w:pPr>
        <w:ind w:left="5588" w:hanging="360"/>
      </w:pPr>
      <w:rPr>
        <w:rFonts w:ascii="Courier New" w:hAnsi="Courier New" w:cs="Courier New" w:hint="default"/>
      </w:rPr>
    </w:lvl>
    <w:lvl w:ilvl="5" w:tplc="04050005" w:tentative="1">
      <w:start w:val="1"/>
      <w:numFmt w:val="bullet"/>
      <w:lvlText w:val=""/>
      <w:lvlJc w:val="left"/>
      <w:pPr>
        <w:ind w:left="6308" w:hanging="360"/>
      </w:pPr>
      <w:rPr>
        <w:rFonts w:ascii="Wingdings" w:hAnsi="Wingdings" w:hint="default"/>
      </w:rPr>
    </w:lvl>
    <w:lvl w:ilvl="6" w:tplc="04050001" w:tentative="1">
      <w:start w:val="1"/>
      <w:numFmt w:val="bullet"/>
      <w:lvlText w:val=""/>
      <w:lvlJc w:val="left"/>
      <w:pPr>
        <w:ind w:left="7028" w:hanging="360"/>
      </w:pPr>
      <w:rPr>
        <w:rFonts w:ascii="Symbol" w:hAnsi="Symbol" w:hint="default"/>
      </w:rPr>
    </w:lvl>
    <w:lvl w:ilvl="7" w:tplc="04050003" w:tentative="1">
      <w:start w:val="1"/>
      <w:numFmt w:val="bullet"/>
      <w:lvlText w:val="o"/>
      <w:lvlJc w:val="left"/>
      <w:pPr>
        <w:ind w:left="7748" w:hanging="360"/>
      </w:pPr>
      <w:rPr>
        <w:rFonts w:ascii="Courier New" w:hAnsi="Courier New" w:cs="Courier New" w:hint="default"/>
      </w:rPr>
    </w:lvl>
    <w:lvl w:ilvl="8" w:tplc="04050005" w:tentative="1">
      <w:start w:val="1"/>
      <w:numFmt w:val="bullet"/>
      <w:lvlText w:val=""/>
      <w:lvlJc w:val="left"/>
      <w:pPr>
        <w:ind w:left="8468" w:hanging="360"/>
      </w:pPr>
      <w:rPr>
        <w:rFonts w:ascii="Wingdings" w:hAnsi="Wingdings" w:hint="default"/>
      </w:rPr>
    </w:lvl>
  </w:abstractNum>
  <w:abstractNum w:abstractNumId="17" w15:restartNumberingAfterBreak="0">
    <w:nsid w:val="69CC7946"/>
    <w:multiLevelType w:val="multilevel"/>
    <w:tmpl w:val="ACE2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3A1F4F"/>
    <w:multiLevelType w:val="hybridMultilevel"/>
    <w:tmpl w:val="B3126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20A290F"/>
    <w:multiLevelType w:val="multilevel"/>
    <w:tmpl w:val="8F0E7638"/>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85E09E3"/>
    <w:multiLevelType w:val="hybridMultilevel"/>
    <w:tmpl w:val="DF72CC0A"/>
    <w:lvl w:ilvl="0" w:tplc="700CDDC8">
      <w:start w:val="1"/>
      <w:numFmt w:val="decimal"/>
      <w:lvlText w:val="%1/"/>
      <w:lvlJc w:val="left"/>
      <w:pPr>
        <w:ind w:left="1070" w:hanging="360"/>
      </w:pPr>
      <w:rPr>
        <w:rFonts w:ascii="Arial Narrow" w:hAnsi="Arial Narrow" w:hint="default"/>
        <w:b w:val="0"/>
        <w:i/>
        <w:sz w:val="20"/>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num w:numId="1" w16cid:durableId="1768960379">
    <w:abstractNumId w:val="19"/>
  </w:num>
  <w:num w:numId="2" w16cid:durableId="923415651">
    <w:abstractNumId w:val="2"/>
  </w:num>
  <w:num w:numId="3" w16cid:durableId="2067103452">
    <w:abstractNumId w:val="15"/>
  </w:num>
  <w:num w:numId="4" w16cid:durableId="2062247154">
    <w:abstractNumId w:val="16"/>
  </w:num>
  <w:num w:numId="5" w16cid:durableId="718820153">
    <w:abstractNumId w:val="11"/>
  </w:num>
  <w:num w:numId="6" w16cid:durableId="790511201">
    <w:abstractNumId w:val="14"/>
  </w:num>
  <w:num w:numId="7" w16cid:durableId="1791630662">
    <w:abstractNumId w:val="9"/>
  </w:num>
  <w:num w:numId="8" w16cid:durableId="1865361402">
    <w:abstractNumId w:val="4"/>
  </w:num>
  <w:num w:numId="9" w16cid:durableId="1273436391">
    <w:abstractNumId w:val="13"/>
  </w:num>
  <w:num w:numId="10" w16cid:durableId="2028754368">
    <w:abstractNumId w:val="0"/>
  </w:num>
  <w:num w:numId="11" w16cid:durableId="718171420">
    <w:abstractNumId w:val="8"/>
  </w:num>
  <w:num w:numId="12" w16cid:durableId="309754292">
    <w:abstractNumId w:val="6"/>
  </w:num>
  <w:num w:numId="13" w16cid:durableId="1307975447">
    <w:abstractNumId w:val="10"/>
  </w:num>
  <w:num w:numId="14" w16cid:durableId="674573580">
    <w:abstractNumId w:val="3"/>
  </w:num>
  <w:num w:numId="15" w16cid:durableId="9443404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51481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9932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9561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96908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86202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4762366">
    <w:abstractNumId w:val="17"/>
  </w:num>
  <w:num w:numId="22" w16cid:durableId="1270358936">
    <w:abstractNumId w:val="20"/>
  </w:num>
  <w:num w:numId="23" w16cid:durableId="1473912391">
    <w:abstractNumId w:val="1"/>
  </w:num>
  <w:num w:numId="24" w16cid:durableId="1286809506">
    <w:abstractNumId w:val="7"/>
  </w:num>
  <w:num w:numId="25" w16cid:durableId="366374514">
    <w:abstractNumId w:val="12"/>
  </w:num>
  <w:num w:numId="26" w16cid:durableId="1164782430">
    <w:abstractNumId w:val="18"/>
  </w:num>
  <w:num w:numId="27" w16cid:durableId="277102615">
    <w:abstractNumId w:val="2"/>
  </w:num>
  <w:num w:numId="28" w16cid:durableId="1914897023">
    <w:abstractNumId w:val="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áš Šedivec">
    <w15:presenceInfo w15:providerId="AD" w15:userId="S::tomas.sedivec@dia.gov.cz::5859117d-4fed-45af-939e-a078bb4ea44f"/>
  </w15:person>
  <w15:person w15:author="Šedivec Tomáš">
    <w15:presenceInfo w15:providerId="None" w15:userId="Šedivec Tomá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comments" w:enforcement="0"/>
  <w:defaultTabStop w:val="708"/>
  <w:hyphenationZone w:val="425"/>
  <w:characterSpacingControl w:val="doNotCompress"/>
  <w:hdrShapeDefaults>
    <o:shapedefaults v:ext="edit" spidmax="1239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4A6"/>
    <w:rsid w:val="00001CF5"/>
    <w:rsid w:val="000020A4"/>
    <w:rsid w:val="00002839"/>
    <w:rsid w:val="000029E1"/>
    <w:rsid w:val="00010026"/>
    <w:rsid w:val="000105DB"/>
    <w:rsid w:val="0002038E"/>
    <w:rsid w:val="00024657"/>
    <w:rsid w:val="00026733"/>
    <w:rsid w:val="00030314"/>
    <w:rsid w:val="0003123D"/>
    <w:rsid w:val="00031367"/>
    <w:rsid w:val="00032EA6"/>
    <w:rsid w:val="00032FBE"/>
    <w:rsid w:val="00033F70"/>
    <w:rsid w:val="000362FA"/>
    <w:rsid w:val="00036693"/>
    <w:rsid w:val="000374C9"/>
    <w:rsid w:val="00040054"/>
    <w:rsid w:val="000441E7"/>
    <w:rsid w:val="000448B6"/>
    <w:rsid w:val="000452C8"/>
    <w:rsid w:val="00045B37"/>
    <w:rsid w:val="00051548"/>
    <w:rsid w:val="00052693"/>
    <w:rsid w:val="000532B2"/>
    <w:rsid w:val="00055794"/>
    <w:rsid w:val="0005596D"/>
    <w:rsid w:val="000560C7"/>
    <w:rsid w:val="00056B74"/>
    <w:rsid w:val="0005707F"/>
    <w:rsid w:val="000612D8"/>
    <w:rsid w:val="0006347D"/>
    <w:rsid w:val="0006551E"/>
    <w:rsid w:val="00065EC3"/>
    <w:rsid w:val="00070313"/>
    <w:rsid w:val="000734B0"/>
    <w:rsid w:val="00073E15"/>
    <w:rsid w:val="000755DA"/>
    <w:rsid w:val="000764FE"/>
    <w:rsid w:val="00077100"/>
    <w:rsid w:val="000802C0"/>
    <w:rsid w:val="0008257E"/>
    <w:rsid w:val="00083DBF"/>
    <w:rsid w:val="00085A40"/>
    <w:rsid w:val="00085B93"/>
    <w:rsid w:val="00085C93"/>
    <w:rsid w:val="00087B39"/>
    <w:rsid w:val="00087C53"/>
    <w:rsid w:val="00096D3A"/>
    <w:rsid w:val="00097342"/>
    <w:rsid w:val="000A03AE"/>
    <w:rsid w:val="000A27D0"/>
    <w:rsid w:val="000A31E2"/>
    <w:rsid w:val="000A362D"/>
    <w:rsid w:val="000A4442"/>
    <w:rsid w:val="000A6D1E"/>
    <w:rsid w:val="000B1A48"/>
    <w:rsid w:val="000B231B"/>
    <w:rsid w:val="000B2FA2"/>
    <w:rsid w:val="000B77C7"/>
    <w:rsid w:val="000C18B1"/>
    <w:rsid w:val="000C38D5"/>
    <w:rsid w:val="000C4BEA"/>
    <w:rsid w:val="000C6D83"/>
    <w:rsid w:val="000D1428"/>
    <w:rsid w:val="000D3853"/>
    <w:rsid w:val="000D3A80"/>
    <w:rsid w:val="000D50CF"/>
    <w:rsid w:val="000D5498"/>
    <w:rsid w:val="000D74CF"/>
    <w:rsid w:val="000D777D"/>
    <w:rsid w:val="000E1714"/>
    <w:rsid w:val="000E1FCC"/>
    <w:rsid w:val="000E2246"/>
    <w:rsid w:val="000F08F6"/>
    <w:rsid w:val="000F26EB"/>
    <w:rsid w:val="000F4BF0"/>
    <w:rsid w:val="0010061B"/>
    <w:rsid w:val="00103D9D"/>
    <w:rsid w:val="00104A0A"/>
    <w:rsid w:val="0010618F"/>
    <w:rsid w:val="001138B0"/>
    <w:rsid w:val="00114827"/>
    <w:rsid w:val="00115D63"/>
    <w:rsid w:val="00117191"/>
    <w:rsid w:val="001207BC"/>
    <w:rsid w:val="00123D3E"/>
    <w:rsid w:val="00125EFE"/>
    <w:rsid w:val="00130204"/>
    <w:rsid w:val="001304AE"/>
    <w:rsid w:val="00130FB8"/>
    <w:rsid w:val="00131883"/>
    <w:rsid w:val="00132D68"/>
    <w:rsid w:val="00133CA5"/>
    <w:rsid w:val="00136EE3"/>
    <w:rsid w:val="001376F3"/>
    <w:rsid w:val="00142A64"/>
    <w:rsid w:val="0014445B"/>
    <w:rsid w:val="0014499A"/>
    <w:rsid w:val="00145B47"/>
    <w:rsid w:val="00146E03"/>
    <w:rsid w:val="00151BAF"/>
    <w:rsid w:val="001564D3"/>
    <w:rsid w:val="00163102"/>
    <w:rsid w:val="00163DB0"/>
    <w:rsid w:val="00165531"/>
    <w:rsid w:val="001670D9"/>
    <w:rsid w:val="001717A4"/>
    <w:rsid w:val="00174047"/>
    <w:rsid w:val="0017503F"/>
    <w:rsid w:val="001771E0"/>
    <w:rsid w:val="00177249"/>
    <w:rsid w:val="001808C2"/>
    <w:rsid w:val="001812FB"/>
    <w:rsid w:val="001873DE"/>
    <w:rsid w:val="00190577"/>
    <w:rsid w:val="00191EB2"/>
    <w:rsid w:val="00194D47"/>
    <w:rsid w:val="0019597C"/>
    <w:rsid w:val="00196E46"/>
    <w:rsid w:val="001A2C40"/>
    <w:rsid w:val="001A32FA"/>
    <w:rsid w:val="001A44B0"/>
    <w:rsid w:val="001A5512"/>
    <w:rsid w:val="001B018B"/>
    <w:rsid w:val="001B0364"/>
    <w:rsid w:val="001B398A"/>
    <w:rsid w:val="001B4558"/>
    <w:rsid w:val="001B57BB"/>
    <w:rsid w:val="001B6060"/>
    <w:rsid w:val="001B6828"/>
    <w:rsid w:val="001B6FF0"/>
    <w:rsid w:val="001C06C9"/>
    <w:rsid w:val="001C29A3"/>
    <w:rsid w:val="001C3C3C"/>
    <w:rsid w:val="001C3CB1"/>
    <w:rsid w:val="001D0D9F"/>
    <w:rsid w:val="001D56F5"/>
    <w:rsid w:val="001E1AD3"/>
    <w:rsid w:val="001E4ED5"/>
    <w:rsid w:val="001E716A"/>
    <w:rsid w:val="001F16A1"/>
    <w:rsid w:val="001F2A40"/>
    <w:rsid w:val="001F57C7"/>
    <w:rsid w:val="001F7260"/>
    <w:rsid w:val="002048E6"/>
    <w:rsid w:val="002070DD"/>
    <w:rsid w:val="00210836"/>
    <w:rsid w:val="00216FF8"/>
    <w:rsid w:val="00217505"/>
    <w:rsid w:val="0022149A"/>
    <w:rsid w:val="00221E7F"/>
    <w:rsid w:val="002279DF"/>
    <w:rsid w:val="002302E9"/>
    <w:rsid w:val="00232325"/>
    <w:rsid w:val="00232CDC"/>
    <w:rsid w:val="002341D4"/>
    <w:rsid w:val="00234D8D"/>
    <w:rsid w:val="00237E6B"/>
    <w:rsid w:val="002446AD"/>
    <w:rsid w:val="00245BA5"/>
    <w:rsid w:val="00247F56"/>
    <w:rsid w:val="00251215"/>
    <w:rsid w:val="0025205F"/>
    <w:rsid w:val="00252B81"/>
    <w:rsid w:val="0025333A"/>
    <w:rsid w:val="00253F6D"/>
    <w:rsid w:val="00254710"/>
    <w:rsid w:val="0025508E"/>
    <w:rsid w:val="00255BA9"/>
    <w:rsid w:val="002608E3"/>
    <w:rsid w:val="0026100F"/>
    <w:rsid w:val="002627AD"/>
    <w:rsid w:val="002650AC"/>
    <w:rsid w:val="00270A54"/>
    <w:rsid w:val="00270C4C"/>
    <w:rsid w:val="00276732"/>
    <w:rsid w:val="00276CAF"/>
    <w:rsid w:val="00281C6D"/>
    <w:rsid w:val="0028336B"/>
    <w:rsid w:val="00285C6B"/>
    <w:rsid w:val="002874C1"/>
    <w:rsid w:val="00292A27"/>
    <w:rsid w:val="00297440"/>
    <w:rsid w:val="002A2A05"/>
    <w:rsid w:val="002A2B7F"/>
    <w:rsid w:val="002A3088"/>
    <w:rsid w:val="002A39C3"/>
    <w:rsid w:val="002A42C9"/>
    <w:rsid w:val="002A5164"/>
    <w:rsid w:val="002A5728"/>
    <w:rsid w:val="002A67CB"/>
    <w:rsid w:val="002B004B"/>
    <w:rsid w:val="002B3156"/>
    <w:rsid w:val="002B60AF"/>
    <w:rsid w:val="002C0A7F"/>
    <w:rsid w:val="002C175E"/>
    <w:rsid w:val="002C2E3D"/>
    <w:rsid w:val="002C3CAF"/>
    <w:rsid w:val="002C53F3"/>
    <w:rsid w:val="002D1381"/>
    <w:rsid w:val="002D15C8"/>
    <w:rsid w:val="002D2390"/>
    <w:rsid w:val="002D556D"/>
    <w:rsid w:val="002D61D2"/>
    <w:rsid w:val="002D67BF"/>
    <w:rsid w:val="002E4370"/>
    <w:rsid w:val="002F0562"/>
    <w:rsid w:val="002F0F78"/>
    <w:rsid w:val="002F23CD"/>
    <w:rsid w:val="002F42AB"/>
    <w:rsid w:val="00302893"/>
    <w:rsid w:val="00307486"/>
    <w:rsid w:val="00312280"/>
    <w:rsid w:val="00314448"/>
    <w:rsid w:val="003159ED"/>
    <w:rsid w:val="0031631B"/>
    <w:rsid w:val="003241C8"/>
    <w:rsid w:val="00324D94"/>
    <w:rsid w:val="0033156C"/>
    <w:rsid w:val="00332E1E"/>
    <w:rsid w:val="00333BA8"/>
    <w:rsid w:val="00340778"/>
    <w:rsid w:val="00343CF5"/>
    <w:rsid w:val="00346AD9"/>
    <w:rsid w:val="00346B55"/>
    <w:rsid w:val="00347B67"/>
    <w:rsid w:val="00350E4D"/>
    <w:rsid w:val="00351154"/>
    <w:rsid w:val="00352D23"/>
    <w:rsid w:val="00353278"/>
    <w:rsid w:val="00354D51"/>
    <w:rsid w:val="00357B2A"/>
    <w:rsid w:val="00360E25"/>
    <w:rsid w:val="00361313"/>
    <w:rsid w:val="003623C2"/>
    <w:rsid w:val="00364E01"/>
    <w:rsid w:val="0036708B"/>
    <w:rsid w:val="00371631"/>
    <w:rsid w:val="003728C5"/>
    <w:rsid w:val="00372968"/>
    <w:rsid w:val="0037368A"/>
    <w:rsid w:val="00373C0F"/>
    <w:rsid w:val="00373CF0"/>
    <w:rsid w:val="00375F60"/>
    <w:rsid w:val="00381398"/>
    <w:rsid w:val="00382EDC"/>
    <w:rsid w:val="00386515"/>
    <w:rsid w:val="00387345"/>
    <w:rsid w:val="0039099F"/>
    <w:rsid w:val="00394331"/>
    <w:rsid w:val="00397078"/>
    <w:rsid w:val="00397503"/>
    <w:rsid w:val="003A215D"/>
    <w:rsid w:val="003A57C3"/>
    <w:rsid w:val="003A7434"/>
    <w:rsid w:val="003A7BA9"/>
    <w:rsid w:val="003AAEC4"/>
    <w:rsid w:val="003B0E7A"/>
    <w:rsid w:val="003B32FF"/>
    <w:rsid w:val="003B44BD"/>
    <w:rsid w:val="003B7E6C"/>
    <w:rsid w:val="003C041C"/>
    <w:rsid w:val="003C14BB"/>
    <w:rsid w:val="003C18AB"/>
    <w:rsid w:val="003C22AC"/>
    <w:rsid w:val="003C5FDD"/>
    <w:rsid w:val="003C7475"/>
    <w:rsid w:val="003D12E3"/>
    <w:rsid w:val="003D2614"/>
    <w:rsid w:val="003D4A18"/>
    <w:rsid w:val="003D4BD4"/>
    <w:rsid w:val="003D62AA"/>
    <w:rsid w:val="003D6F91"/>
    <w:rsid w:val="003E048A"/>
    <w:rsid w:val="003E0744"/>
    <w:rsid w:val="003E3673"/>
    <w:rsid w:val="003E4C24"/>
    <w:rsid w:val="003E5856"/>
    <w:rsid w:val="003E7FDC"/>
    <w:rsid w:val="003F0045"/>
    <w:rsid w:val="003F0333"/>
    <w:rsid w:val="003F0B43"/>
    <w:rsid w:val="003F19FA"/>
    <w:rsid w:val="003F52AB"/>
    <w:rsid w:val="003F6D05"/>
    <w:rsid w:val="003F7B0D"/>
    <w:rsid w:val="004008B9"/>
    <w:rsid w:val="00402B27"/>
    <w:rsid w:val="00402E7B"/>
    <w:rsid w:val="00404D6F"/>
    <w:rsid w:val="00406D6D"/>
    <w:rsid w:val="00406EFE"/>
    <w:rsid w:val="004115B3"/>
    <w:rsid w:val="00411A34"/>
    <w:rsid w:val="00412984"/>
    <w:rsid w:val="00412CD0"/>
    <w:rsid w:val="0041466B"/>
    <w:rsid w:val="00414F58"/>
    <w:rsid w:val="00417B03"/>
    <w:rsid w:val="00417BD3"/>
    <w:rsid w:val="004237EF"/>
    <w:rsid w:val="00423CA3"/>
    <w:rsid w:val="00424D6A"/>
    <w:rsid w:val="00427BEF"/>
    <w:rsid w:val="00430C0B"/>
    <w:rsid w:val="00430FB7"/>
    <w:rsid w:val="00431FCC"/>
    <w:rsid w:val="00435712"/>
    <w:rsid w:val="004416FC"/>
    <w:rsid w:val="0044235F"/>
    <w:rsid w:val="00444762"/>
    <w:rsid w:val="00451D17"/>
    <w:rsid w:val="00452A51"/>
    <w:rsid w:val="00453CEA"/>
    <w:rsid w:val="004545E8"/>
    <w:rsid w:val="004557EB"/>
    <w:rsid w:val="0045698D"/>
    <w:rsid w:val="00466B4C"/>
    <w:rsid w:val="00470520"/>
    <w:rsid w:val="00471751"/>
    <w:rsid w:val="0047187C"/>
    <w:rsid w:val="00475DE5"/>
    <w:rsid w:val="00483CAF"/>
    <w:rsid w:val="00484F85"/>
    <w:rsid w:val="00485E18"/>
    <w:rsid w:val="00486DBA"/>
    <w:rsid w:val="0049112A"/>
    <w:rsid w:val="00492BBF"/>
    <w:rsid w:val="004944CC"/>
    <w:rsid w:val="004949C1"/>
    <w:rsid w:val="00496C2E"/>
    <w:rsid w:val="004A011A"/>
    <w:rsid w:val="004A2CAD"/>
    <w:rsid w:val="004A4CB9"/>
    <w:rsid w:val="004A594B"/>
    <w:rsid w:val="004A7325"/>
    <w:rsid w:val="004B35C7"/>
    <w:rsid w:val="004B73B7"/>
    <w:rsid w:val="004C181C"/>
    <w:rsid w:val="004C1C4C"/>
    <w:rsid w:val="004C24F8"/>
    <w:rsid w:val="004C2C05"/>
    <w:rsid w:val="004C3012"/>
    <w:rsid w:val="004C4EE3"/>
    <w:rsid w:val="004C6DBF"/>
    <w:rsid w:val="004D4478"/>
    <w:rsid w:val="004D5069"/>
    <w:rsid w:val="004D609E"/>
    <w:rsid w:val="004D7DC8"/>
    <w:rsid w:val="004E3E48"/>
    <w:rsid w:val="004E41E2"/>
    <w:rsid w:val="004E5243"/>
    <w:rsid w:val="004E67BE"/>
    <w:rsid w:val="004F342E"/>
    <w:rsid w:val="004F3636"/>
    <w:rsid w:val="00503D26"/>
    <w:rsid w:val="00505CFF"/>
    <w:rsid w:val="00506925"/>
    <w:rsid w:val="00506B84"/>
    <w:rsid w:val="00506E4E"/>
    <w:rsid w:val="0050777A"/>
    <w:rsid w:val="005101D4"/>
    <w:rsid w:val="00516694"/>
    <w:rsid w:val="005166F9"/>
    <w:rsid w:val="00516BC4"/>
    <w:rsid w:val="00520074"/>
    <w:rsid w:val="00522D6B"/>
    <w:rsid w:val="00526C63"/>
    <w:rsid w:val="005322AF"/>
    <w:rsid w:val="0053271D"/>
    <w:rsid w:val="00533AF8"/>
    <w:rsid w:val="005343AC"/>
    <w:rsid w:val="00536292"/>
    <w:rsid w:val="005362C4"/>
    <w:rsid w:val="00536F00"/>
    <w:rsid w:val="005415AE"/>
    <w:rsid w:val="00541B8A"/>
    <w:rsid w:val="005424A0"/>
    <w:rsid w:val="00543053"/>
    <w:rsid w:val="005466AB"/>
    <w:rsid w:val="005474C6"/>
    <w:rsid w:val="00547ADB"/>
    <w:rsid w:val="00547D8D"/>
    <w:rsid w:val="005508B4"/>
    <w:rsid w:val="005522A0"/>
    <w:rsid w:val="005536B9"/>
    <w:rsid w:val="00554BC2"/>
    <w:rsid w:val="00554D9D"/>
    <w:rsid w:val="005568FB"/>
    <w:rsid w:val="00556A38"/>
    <w:rsid w:val="00561D38"/>
    <w:rsid w:val="005669C9"/>
    <w:rsid w:val="005713CB"/>
    <w:rsid w:val="00573560"/>
    <w:rsid w:val="005738C2"/>
    <w:rsid w:val="00580669"/>
    <w:rsid w:val="00581312"/>
    <w:rsid w:val="005813B4"/>
    <w:rsid w:val="00582DE5"/>
    <w:rsid w:val="00584C21"/>
    <w:rsid w:val="00584D5A"/>
    <w:rsid w:val="00590A24"/>
    <w:rsid w:val="005910CB"/>
    <w:rsid w:val="005915D6"/>
    <w:rsid w:val="00591A2B"/>
    <w:rsid w:val="00592316"/>
    <w:rsid w:val="00592C47"/>
    <w:rsid w:val="00592C8A"/>
    <w:rsid w:val="00594FA8"/>
    <w:rsid w:val="00596E0C"/>
    <w:rsid w:val="005A03F8"/>
    <w:rsid w:val="005A0907"/>
    <w:rsid w:val="005A1BB5"/>
    <w:rsid w:val="005A20CE"/>
    <w:rsid w:val="005A29CB"/>
    <w:rsid w:val="005A629C"/>
    <w:rsid w:val="005A64D0"/>
    <w:rsid w:val="005A7BCC"/>
    <w:rsid w:val="005B060A"/>
    <w:rsid w:val="005B1560"/>
    <w:rsid w:val="005B1A1C"/>
    <w:rsid w:val="005C04BB"/>
    <w:rsid w:val="005C2942"/>
    <w:rsid w:val="005C5B29"/>
    <w:rsid w:val="005C63A5"/>
    <w:rsid w:val="005C76ED"/>
    <w:rsid w:val="005D3B43"/>
    <w:rsid w:val="005D6719"/>
    <w:rsid w:val="005E0B71"/>
    <w:rsid w:val="005E0EF8"/>
    <w:rsid w:val="005E1ECE"/>
    <w:rsid w:val="005E2095"/>
    <w:rsid w:val="005E47F6"/>
    <w:rsid w:val="005F141B"/>
    <w:rsid w:val="005F2270"/>
    <w:rsid w:val="005F3888"/>
    <w:rsid w:val="005F4635"/>
    <w:rsid w:val="005F5CB4"/>
    <w:rsid w:val="005F7469"/>
    <w:rsid w:val="005F76C5"/>
    <w:rsid w:val="0060073C"/>
    <w:rsid w:val="00601E3C"/>
    <w:rsid w:val="00605C54"/>
    <w:rsid w:val="00607F31"/>
    <w:rsid w:val="00612D78"/>
    <w:rsid w:val="00614B23"/>
    <w:rsid w:val="0061539C"/>
    <w:rsid w:val="006153B1"/>
    <w:rsid w:val="00617F7C"/>
    <w:rsid w:val="00621C99"/>
    <w:rsid w:val="006233F2"/>
    <w:rsid w:val="0062490A"/>
    <w:rsid w:val="00626ED0"/>
    <w:rsid w:val="006328EF"/>
    <w:rsid w:val="00634231"/>
    <w:rsid w:val="00634601"/>
    <w:rsid w:val="00634BE7"/>
    <w:rsid w:val="006358CE"/>
    <w:rsid w:val="00635A83"/>
    <w:rsid w:val="006361CB"/>
    <w:rsid w:val="0063688F"/>
    <w:rsid w:val="00636F8E"/>
    <w:rsid w:val="00637074"/>
    <w:rsid w:val="006378AF"/>
    <w:rsid w:val="006405D5"/>
    <w:rsid w:val="00642D57"/>
    <w:rsid w:val="00643AAA"/>
    <w:rsid w:val="00643DA4"/>
    <w:rsid w:val="00645784"/>
    <w:rsid w:val="00645DC1"/>
    <w:rsid w:val="0064742A"/>
    <w:rsid w:val="0064753D"/>
    <w:rsid w:val="0065086C"/>
    <w:rsid w:val="006538A8"/>
    <w:rsid w:val="00653BB5"/>
    <w:rsid w:val="006552AA"/>
    <w:rsid w:val="00655AFA"/>
    <w:rsid w:val="00657B4C"/>
    <w:rsid w:val="00660C01"/>
    <w:rsid w:val="00662E4F"/>
    <w:rsid w:val="00663B09"/>
    <w:rsid w:val="00666AE4"/>
    <w:rsid w:val="006673AA"/>
    <w:rsid w:val="00667D9B"/>
    <w:rsid w:val="00667E20"/>
    <w:rsid w:val="00670278"/>
    <w:rsid w:val="0067509B"/>
    <w:rsid w:val="0067576E"/>
    <w:rsid w:val="006757BF"/>
    <w:rsid w:val="00680CAE"/>
    <w:rsid w:val="006823CC"/>
    <w:rsid w:val="00684DBE"/>
    <w:rsid w:val="00684FC6"/>
    <w:rsid w:val="00686701"/>
    <w:rsid w:val="00686B2D"/>
    <w:rsid w:val="006909B3"/>
    <w:rsid w:val="00692742"/>
    <w:rsid w:val="00693799"/>
    <w:rsid w:val="00695BAC"/>
    <w:rsid w:val="006964F9"/>
    <w:rsid w:val="006A3311"/>
    <w:rsid w:val="006A3BBA"/>
    <w:rsid w:val="006B3FD5"/>
    <w:rsid w:val="006B4066"/>
    <w:rsid w:val="006B5610"/>
    <w:rsid w:val="006B63E8"/>
    <w:rsid w:val="006B6400"/>
    <w:rsid w:val="006B6941"/>
    <w:rsid w:val="006B7792"/>
    <w:rsid w:val="006C6199"/>
    <w:rsid w:val="006C753A"/>
    <w:rsid w:val="006C7AC2"/>
    <w:rsid w:val="006D1275"/>
    <w:rsid w:val="006D5AC4"/>
    <w:rsid w:val="006D6723"/>
    <w:rsid w:val="006E0F99"/>
    <w:rsid w:val="006E2A76"/>
    <w:rsid w:val="006E32D2"/>
    <w:rsid w:val="006E40F7"/>
    <w:rsid w:val="006E422C"/>
    <w:rsid w:val="006E55B2"/>
    <w:rsid w:val="006E6B39"/>
    <w:rsid w:val="006E773A"/>
    <w:rsid w:val="006F095E"/>
    <w:rsid w:val="006F25BD"/>
    <w:rsid w:val="006F370B"/>
    <w:rsid w:val="006F48EC"/>
    <w:rsid w:val="006F6EBB"/>
    <w:rsid w:val="007035B5"/>
    <w:rsid w:val="0070369A"/>
    <w:rsid w:val="0071292E"/>
    <w:rsid w:val="00715037"/>
    <w:rsid w:val="00715A86"/>
    <w:rsid w:val="007203E6"/>
    <w:rsid w:val="007209DE"/>
    <w:rsid w:val="00724BBD"/>
    <w:rsid w:val="007274DE"/>
    <w:rsid w:val="00731ED9"/>
    <w:rsid w:val="00742207"/>
    <w:rsid w:val="007432B6"/>
    <w:rsid w:val="00743BF8"/>
    <w:rsid w:val="007506DC"/>
    <w:rsid w:val="0075123C"/>
    <w:rsid w:val="00751500"/>
    <w:rsid w:val="00751931"/>
    <w:rsid w:val="007522FB"/>
    <w:rsid w:val="007536E1"/>
    <w:rsid w:val="00757C00"/>
    <w:rsid w:val="00760B76"/>
    <w:rsid w:val="00761A60"/>
    <w:rsid w:val="007627A0"/>
    <w:rsid w:val="00763699"/>
    <w:rsid w:val="007654C5"/>
    <w:rsid w:val="007662C2"/>
    <w:rsid w:val="007705CD"/>
    <w:rsid w:val="0077141C"/>
    <w:rsid w:val="00772F90"/>
    <w:rsid w:val="007741B1"/>
    <w:rsid w:val="00784924"/>
    <w:rsid w:val="00786983"/>
    <w:rsid w:val="007874B6"/>
    <w:rsid w:val="00792A21"/>
    <w:rsid w:val="00792F42"/>
    <w:rsid w:val="00795B22"/>
    <w:rsid w:val="00796310"/>
    <w:rsid w:val="007A005E"/>
    <w:rsid w:val="007A4B68"/>
    <w:rsid w:val="007B02EF"/>
    <w:rsid w:val="007B18FD"/>
    <w:rsid w:val="007B1A81"/>
    <w:rsid w:val="007B1AAD"/>
    <w:rsid w:val="007B42F2"/>
    <w:rsid w:val="007B4C20"/>
    <w:rsid w:val="007B599D"/>
    <w:rsid w:val="007B5D46"/>
    <w:rsid w:val="007C1E18"/>
    <w:rsid w:val="007C2778"/>
    <w:rsid w:val="007C337A"/>
    <w:rsid w:val="007C595D"/>
    <w:rsid w:val="007C6BD5"/>
    <w:rsid w:val="007C6EA6"/>
    <w:rsid w:val="007C7CC9"/>
    <w:rsid w:val="007D0204"/>
    <w:rsid w:val="007D2AC8"/>
    <w:rsid w:val="007D2D0E"/>
    <w:rsid w:val="007D615B"/>
    <w:rsid w:val="007E0DDE"/>
    <w:rsid w:val="007E172B"/>
    <w:rsid w:val="007E188E"/>
    <w:rsid w:val="007E1FA5"/>
    <w:rsid w:val="007E301F"/>
    <w:rsid w:val="007E314A"/>
    <w:rsid w:val="007E3774"/>
    <w:rsid w:val="007E4928"/>
    <w:rsid w:val="007E4D06"/>
    <w:rsid w:val="007E4EB3"/>
    <w:rsid w:val="007F17F4"/>
    <w:rsid w:val="007F415B"/>
    <w:rsid w:val="007F4BF0"/>
    <w:rsid w:val="007F79B5"/>
    <w:rsid w:val="0080001C"/>
    <w:rsid w:val="00800E17"/>
    <w:rsid w:val="00801702"/>
    <w:rsid w:val="00802E07"/>
    <w:rsid w:val="00803F7C"/>
    <w:rsid w:val="008040A2"/>
    <w:rsid w:val="00805E2E"/>
    <w:rsid w:val="00811200"/>
    <w:rsid w:val="00813E70"/>
    <w:rsid w:val="0081549C"/>
    <w:rsid w:val="008165BA"/>
    <w:rsid w:val="00816B16"/>
    <w:rsid w:val="008175C9"/>
    <w:rsid w:val="0082083D"/>
    <w:rsid w:val="0082181C"/>
    <w:rsid w:val="00821F07"/>
    <w:rsid w:val="00822705"/>
    <w:rsid w:val="008253AF"/>
    <w:rsid w:val="00826ADD"/>
    <w:rsid w:val="00827157"/>
    <w:rsid w:val="00827E9F"/>
    <w:rsid w:val="00830C1A"/>
    <w:rsid w:val="0083199D"/>
    <w:rsid w:val="00832F83"/>
    <w:rsid w:val="0083646F"/>
    <w:rsid w:val="00836A09"/>
    <w:rsid w:val="008376FD"/>
    <w:rsid w:val="00837BD6"/>
    <w:rsid w:val="00843510"/>
    <w:rsid w:val="00846098"/>
    <w:rsid w:val="00846AD2"/>
    <w:rsid w:val="00850A46"/>
    <w:rsid w:val="00852381"/>
    <w:rsid w:val="008529D1"/>
    <w:rsid w:val="008530A0"/>
    <w:rsid w:val="008542A5"/>
    <w:rsid w:val="00854A05"/>
    <w:rsid w:val="00855ED9"/>
    <w:rsid w:val="00857F98"/>
    <w:rsid w:val="008634BE"/>
    <w:rsid w:val="008647C9"/>
    <w:rsid w:val="008663F6"/>
    <w:rsid w:val="008663FE"/>
    <w:rsid w:val="00871156"/>
    <w:rsid w:val="0087212E"/>
    <w:rsid w:val="00874817"/>
    <w:rsid w:val="00875B14"/>
    <w:rsid w:val="008762CD"/>
    <w:rsid w:val="0088039A"/>
    <w:rsid w:val="0088360C"/>
    <w:rsid w:val="00883ACB"/>
    <w:rsid w:val="0088409C"/>
    <w:rsid w:val="00885757"/>
    <w:rsid w:val="00885A30"/>
    <w:rsid w:val="008868BD"/>
    <w:rsid w:val="00887105"/>
    <w:rsid w:val="008902FB"/>
    <w:rsid w:val="00891BCA"/>
    <w:rsid w:val="008A22FB"/>
    <w:rsid w:val="008A2738"/>
    <w:rsid w:val="008A5B90"/>
    <w:rsid w:val="008B2333"/>
    <w:rsid w:val="008B4D7C"/>
    <w:rsid w:val="008B62FC"/>
    <w:rsid w:val="008B68DB"/>
    <w:rsid w:val="008B7B07"/>
    <w:rsid w:val="008C05D1"/>
    <w:rsid w:val="008C1E45"/>
    <w:rsid w:val="008C2CDD"/>
    <w:rsid w:val="008C312F"/>
    <w:rsid w:val="008C56D8"/>
    <w:rsid w:val="008C7F44"/>
    <w:rsid w:val="008D0F1E"/>
    <w:rsid w:val="008D252D"/>
    <w:rsid w:val="008D78FC"/>
    <w:rsid w:val="008E5F89"/>
    <w:rsid w:val="008F0DED"/>
    <w:rsid w:val="008F214E"/>
    <w:rsid w:val="008F79D6"/>
    <w:rsid w:val="008F7F26"/>
    <w:rsid w:val="009003B7"/>
    <w:rsid w:val="0090280C"/>
    <w:rsid w:val="00906CA3"/>
    <w:rsid w:val="00912D8B"/>
    <w:rsid w:val="00915F1E"/>
    <w:rsid w:val="00917117"/>
    <w:rsid w:val="00922054"/>
    <w:rsid w:val="00925272"/>
    <w:rsid w:val="009315B1"/>
    <w:rsid w:val="00931D87"/>
    <w:rsid w:val="0093248C"/>
    <w:rsid w:val="00935199"/>
    <w:rsid w:val="009372F5"/>
    <w:rsid w:val="00937740"/>
    <w:rsid w:val="00937D97"/>
    <w:rsid w:val="00942716"/>
    <w:rsid w:val="00942B72"/>
    <w:rsid w:val="0094300D"/>
    <w:rsid w:val="00943A63"/>
    <w:rsid w:val="0094461B"/>
    <w:rsid w:val="00944C8D"/>
    <w:rsid w:val="00946E28"/>
    <w:rsid w:val="00951F5A"/>
    <w:rsid w:val="00957975"/>
    <w:rsid w:val="009619A4"/>
    <w:rsid w:val="00963708"/>
    <w:rsid w:val="0096661C"/>
    <w:rsid w:val="0096715F"/>
    <w:rsid w:val="00971148"/>
    <w:rsid w:val="00971E9A"/>
    <w:rsid w:val="00974815"/>
    <w:rsid w:val="00974992"/>
    <w:rsid w:val="00975694"/>
    <w:rsid w:val="00977FDB"/>
    <w:rsid w:val="00982C6F"/>
    <w:rsid w:val="00984772"/>
    <w:rsid w:val="00986898"/>
    <w:rsid w:val="009874C3"/>
    <w:rsid w:val="009913C0"/>
    <w:rsid w:val="00991F1E"/>
    <w:rsid w:val="009936E3"/>
    <w:rsid w:val="009942EF"/>
    <w:rsid w:val="00996648"/>
    <w:rsid w:val="00997989"/>
    <w:rsid w:val="00997ACA"/>
    <w:rsid w:val="009A04FE"/>
    <w:rsid w:val="009A0583"/>
    <w:rsid w:val="009A49AB"/>
    <w:rsid w:val="009A4BC0"/>
    <w:rsid w:val="009A6B27"/>
    <w:rsid w:val="009B1DDC"/>
    <w:rsid w:val="009B3A7C"/>
    <w:rsid w:val="009B3C7A"/>
    <w:rsid w:val="009B58D4"/>
    <w:rsid w:val="009B6896"/>
    <w:rsid w:val="009B7323"/>
    <w:rsid w:val="009B7653"/>
    <w:rsid w:val="009B7D1E"/>
    <w:rsid w:val="009C00F0"/>
    <w:rsid w:val="009C031D"/>
    <w:rsid w:val="009C0F85"/>
    <w:rsid w:val="009C1880"/>
    <w:rsid w:val="009C687E"/>
    <w:rsid w:val="009D095F"/>
    <w:rsid w:val="009D0E14"/>
    <w:rsid w:val="009D4D10"/>
    <w:rsid w:val="009D59D5"/>
    <w:rsid w:val="009E182D"/>
    <w:rsid w:val="009E2D27"/>
    <w:rsid w:val="009E2D7C"/>
    <w:rsid w:val="009E428A"/>
    <w:rsid w:val="009E517E"/>
    <w:rsid w:val="009E57EE"/>
    <w:rsid w:val="009E7182"/>
    <w:rsid w:val="009F105B"/>
    <w:rsid w:val="009F111B"/>
    <w:rsid w:val="009F2220"/>
    <w:rsid w:val="009F5CB0"/>
    <w:rsid w:val="009F624D"/>
    <w:rsid w:val="00A000F0"/>
    <w:rsid w:val="00A011D5"/>
    <w:rsid w:val="00A04029"/>
    <w:rsid w:val="00A14B8B"/>
    <w:rsid w:val="00A169B6"/>
    <w:rsid w:val="00A20366"/>
    <w:rsid w:val="00A207F9"/>
    <w:rsid w:val="00A23C3F"/>
    <w:rsid w:val="00A331AE"/>
    <w:rsid w:val="00A33A86"/>
    <w:rsid w:val="00A37E7A"/>
    <w:rsid w:val="00A41873"/>
    <w:rsid w:val="00A453B9"/>
    <w:rsid w:val="00A503C1"/>
    <w:rsid w:val="00A50AB6"/>
    <w:rsid w:val="00A5211B"/>
    <w:rsid w:val="00A549C3"/>
    <w:rsid w:val="00A55D52"/>
    <w:rsid w:val="00A56A99"/>
    <w:rsid w:val="00A57256"/>
    <w:rsid w:val="00A64841"/>
    <w:rsid w:val="00A71143"/>
    <w:rsid w:val="00A7448F"/>
    <w:rsid w:val="00A801CB"/>
    <w:rsid w:val="00A8194A"/>
    <w:rsid w:val="00A82433"/>
    <w:rsid w:val="00A83791"/>
    <w:rsid w:val="00A8412F"/>
    <w:rsid w:val="00A85B86"/>
    <w:rsid w:val="00A85C1C"/>
    <w:rsid w:val="00A8683B"/>
    <w:rsid w:val="00A87477"/>
    <w:rsid w:val="00A95E0A"/>
    <w:rsid w:val="00A9624E"/>
    <w:rsid w:val="00A96906"/>
    <w:rsid w:val="00A96AE7"/>
    <w:rsid w:val="00AA09EA"/>
    <w:rsid w:val="00AA2783"/>
    <w:rsid w:val="00AA633A"/>
    <w:rsid w:val="00AA78CE"/>
    <w:rsid w:val="00AB57CF"/>
    <w:rsid w:val="00AC23D0"/>
    <w:rsid w:val="00AC46CD"/>
    <w:rsid w:val="00AC73BD"/>
    <w:rsid w:val="00AD0CCB"/>
    <w:rsid w:val="00AD3BB3"/>
    <w:rsid w:val="00AD67E1"/>
    <w:rsid w:val="00AE348C"/>
    <w:rsid w:val="00AE7608"/>
    <w:rsid w:val="00AF4DD9"/>
    <w:rsid w:val="00AF5563"/>
    <w:rsid w:val="00AF6698"/>
    <w:rsid w:val="00B010B1"/>
    <w:rsid w:val="00B013F9"/>
    <w:rsid w:val="00B01EB2"/>
    <w:rsid w:val="00B0317C"/>
    <w:rsid w:val="00B03201"/>
    <w:rsid w:val="00B05880"/>
    <w:rsid w:val="00B07841"/>
    <w:rsid w:val="00B14E33"/>
    <w:rsid w:val="00B14EB7"/>
    <w:rsid w:val="00B15712"/>
    <w:rsid w:val="00B15F19"/>
    <w:rsid w:val="00B1636E"/>
    <w:rsid w:val="00B16843"/>
    <w:rsid w:val="00B2179C"/>
    <w:rsid w:val="00B22723"/>
    <w:rsid w:val="00B24799"/>
    <w:rsid w:val="00B30A4A"/>
    <w:rsid w:val="00B3449F"/>
    <w:rsid w:val="00B37CF9"/>
    <w:rsid w:val="00B47B1C"/>
    <w:rsid w:val="00B558D2"/>
    <w:rsid w:val="00B61113"/>
    <w:rsid w:val="00B61678"/>
    <w:rsid w:val="00B619E1"/>
    <w:rsid w:val="00B6380C"/>
    <w:rsid w:val="00B64CB8"/>
    <w:rsid w:val="00B704AD"/>
    <w:rsid w:val="00B71C88"/>
    <w:rsid w:val="00B71D46"/>
    <w:rsid w:val="00B741F7"/>
    <w:rsid w:val="00B84349"/>
    <w:rsid w:val="00B849BD"/>
    <w:rsid w:val="00B87918"/>
    <w:rsid w:val="00B87984"/>
    <w:rsid w:val="00B91425"/>
    <w:rsid w:val="00B92259"/>
    <w:rsid w:val="00B96987"/>
    <w:rsid w:val="00B969CE"/>
    <w:rsid w:val="00B97C8B"/>
    <w:rsid w:val="00BA0FCA"/>
    <w:rsid w:val="00BA2714"/>
    <w:rsid w:val="00BA54A6"/>
    <w:rsid w:val="00BA5633"/>
    <w:rsid w:val="00BA6A49"/>
    <w:rsid w:val="00BA6B8C"/>
    <w:rsid w:val="00BA6C49"/>
    <w:rsid w:val="00BB0541"/>
    <w:rsid w:val="00BB0F5A"/>
    <w:rsid w:val="00BB1ED4"/>
    <w:rsid w:val="00BB3177"/>
    <w:rsid w:val="00BB3EDB"/>
    <w:rsid w:val="00BB60BA"/>
    <w:rsid w:val="00BB6F1F"/>
    <w:rsid w:val="00BC2FD3"/>
    <w:rsid w:val="00BC6638"/>
    <w:rsid w:val="00BC7191"/>
    <w:rsid w:val="00BC740C"/>
    <w:rsid w:val="00BD049E"/>
    <w:rsid w:val="00BD0C19"/>
    <w:rsid w:val="00BD12FA"/>
    <w:rsid w:val="00BD3B67"/>
    <w:rsid w:val="00BD429A"/>
    <w:rsid w:val="00BD4B1E"/>
    <w:rsid w:val="00BD6BA6"/>
    <w:rsid w:val="00BE251F"/>
    <w:rsid w:val="00BE46A8"/>
    <w:rsid w:val="00BE5D12"/>
    <w:rsid w:val="00BE6BA1"/>
    <w:rsid w:val="00BE7557"/>
    <w:rsid w:val="00BE7E63"/>
    <w:rsid w:val="00BF0C8F"/>
    <w:rsid w:val="00BF1A68"/>
    <w:rsid w:val="00BF396F"/>
    <w:rsid w:val="00BF51BE"/>
    <w:rsid w:val="00BF5681"/>
    <w:rsid w:val="00BF7648"/>
    <w:rsid w:val="00BF7979"/>
    <w:rsid w:val="00C0553B"/>
    <w:rsid w:val="00C05F8F"/>
    <w:rsid w:val="00C10292"/>
    <w:rsid w:val="00C11CAB"/>
    <w:rsid w:val="00C14285"/>
    <w:rsid w:val="00C142B1"/>
    <w:rsid w:val="00C1668B"/>
    <w:rsid w:val="00C16AAF"/>
    <w:rsid w:val="00C17160"/>
    <w:rsid w:val="00C23441"/>
    <w:rsid w:val="00C23B4F"/>
    <w:rsid w:val="00C25D6A"/>
    <w:rsid w:val="00C309AC"/>
    <w:rsid w:val="00C30DE2"/>
    <w:rsid w:val="00C321AB"/>
    <w:rsid w:val="00C34308"/>
    <w:rsid w:val="00C36180"/>
    <w:rsid w:val="00C36402"/>
    <w:rsid w:val="00C37272"/>
    <w:rsid w:val="00C373DF"/>
    <w:rsid w:val="00C418F6"/>
    <w:rsid w:val="00C41E9A"/>
    <w:rsid w:val="00C41F26"/>
    <w:rsid w:val="00C42C47"/>
    <w:rsid w:val="00C45D63"/>
    <w:rsid w:val="00C47DD3"/>
    <w:rsid w:val="00C523D2"/>
    <w:rsid w:val="00C55C28"/>
    <w:rsid w:val="00C56A4D"/>
    <w:rsid w:val="00C6085F"/>
    <w:rsid w:val="00C61008"/>
    <w:rsid w:val="00C6416F"/>
    <w:rsid w:val="00C65E65"/>
    <w:rsid w:val="00C7021F"/>
    <w:rsid w:val="00C713FE"/>
    <w:rsid w:val="00C724A4"/>
    <w:rsid w:val="00C7280F"/>
    <w:rsid w:val="00C7347F"/>
    <w:rsid w:val="00C73F06"/>
    <w:rsid w:val="00C74015"/>
    <w:rsid w:val="00C75651"/>
    <w:rsid w:val="00C77445"/>
    <w:rsid w:val="00C7777C"/>
    <w:rsid w:val="00C80AA3"/>
    <w:rsid w:val="00C80E2A"/>
    <w:rsid w:val="00C81366"/>
    <w:rsid w:val="00C81BFB"/>
    <w:rsid w:val="00C82DC7"/>
    <w:rsid w:val="00C9310E"/>
    <w:rsid w:val="00C932D3"/>
    <w:rsid w:val="00C957B6"/>
    <w:rsid w:val="00CA379D"/>
    <w:rsid w:val="00CA3C3E"/>
    <w:rsid w:val="00CA474A"/>
    <w:rsid w:val="00CA7588"/>
    <w:rsid w:val="00CB2FB3"/>
    <w:rsid w:val="00CB7521"/>
    <w:rsid w:val="00CC0B68"/>
    <w:rsid w:val="00CC3551"/>
    <w:rsid w:val="00CC4118"/>
    <w:rsid w:val="00CC5BAA"/>
    <w:rsid w:val="00CC778F"/>
    <w:rsid w:val="00CD0909"/>
    <w:rsid w:val="00CD13A6"/>
    <w:rsid w:val="00CD30CF"/>
    <w:rsid w:val="00CD323C"/>
    <w:rsid w:val="00CD3D5A"/>
    <w:rsid w:val="00CD4610"/>
    <w:rsid w:val="00CE14EE"/>
    <w:rsid w:val="00CE28FE"/>
    <w:rsid w:val="00CE2CF4"/>
    <w:rsid w:val="00CE3E22"/>
    <w:rsid w:val="00CE4F79"/>
    <w:rsid w:val="00CE538E"/>
    <w:rsid w:val="00CE69CA"/>
    <w:rsid w:val="00CE705E"/>
    <w:rsid w:val="00CF260E"/>
    <w:rsid w:val="00CF4AFD"/>
    <w:rsid w:val="00CF62FE"/>
    <w:rsid w:val="00D01051"/>
    <w:rsid w:val="00D0152A"/>
    <w:rsid w:val="00D04591"/>
    <w:rsid w:val="00D057A9"/>
    <w:rsid w:val="00D05CA3"/>
    <w:rsid w:val="00D10238"/>
    <w:rsid w:val="00D11A74"/>
    <w:rsid w:val="00D13294"/>
    <w:rsid w:val="00D148B7"/>
    <w:rsid w:val="00D208BE"/>
    <w:rsid w:val="00D219B8"/>
    <w:rsid w:val="00D236B7"/>
    <w:rsid w:val="00D25936"/>
    <w:rsid w:val="00D26338"/>
    <w:rsid w:val="00D265B6"/>
    <w:rsid w:val="00D26B50"/>
    <w:rsid w:val="00D3218F"/>
    <w:rsid w:val="00D3524B"/>
    <w:rsid w:val="00D36E3B"/>
    <w:rsid w:val="00D4155A"/>
    <w:rsid w:val="00D43037"/>
    <w:rsid w:val="00D44EE3"/>
    <w:rsid w:val="00D45C29"/>
    <w:rsid w:val="00D467CC"/>
    <w:rsid w:val="00D5551A"/>
    <w:rsid w:val="00D61604"/>
    <w:rsid w:val="00D636F3"/>
    <w:rsid w:val="00D63949"/>
    <w:rsid w:val="00D63963"/>
    <w:rsid w:val="00D71105"/>
    <w:rsid w:val="00D71DB4"/>
    <w:rsid w:val="00D77CBC"/>
    <w:rsid w:val="00D862B8"/>
    <w:rsid w:val="00D919D4"/>
    <w:rsid w:val="00D91B32"/>
    <w:rsid w:val="00D9265B"/>
    <w:rsid w:val="00D95AD2"/>
    <w:rsid w:val="00D96F37"/>
    <w:rsid w:val="00D974D6"/>
    <w:rsid w:val="00D977A7"/>
    <w:rsid w:val="00DB1C01"/>
    <w:rsid w:val="00DB1F32"/>
    <w:rsid w:val="00DB3867"/>
    <w:rsid w:val="00DC427D"/>
    <w:rsid w:val="00DC4395"/>
    <w:rsid w:val="00DC666A"/>
    <w:rsid w:val="00DC792C"/>
    <w:rsid w:val="00DD043F"/>
    <w:rsid w:val="00DD0635"/>
    <w:rsid w:val="00DD1942"/>
    <w:rsid w:val="00DD4400"/>
    <w:rsid w:val="00DD4E03"/>
    <w:rsid w:val="00DD5287"/>
    <w:rsid w:val="00DD5C5C"/>
    <w:rsid w:val="00DD6D6F"/>
    <w:rsid w:val="00DD7BD2"/>
    <w:rsid w:val="00DE377C"/>
    <w:rsid w:val="00DE3B60"/>
    <w:rsid w:val="00DE4468"/>
    <w:rsid w:val="00DE47C5"/>
    <w:rsid w:val="00DE51E8"/>
    <w:rsid w:val="00DF05EC"/>
    <w:rsid w:val="00DF0AA5"/>
    <w:rsid w:val="00DF2F8D"/>
    <w:rsid w:val="00DF3114"/>
    <w:rsid w:val="00DF348C"/>
    <w:rsid w:val="00DF3FE9"/>
    <w:rsid w:val="00DF51CC"/>
    <w:rsid w:val="00DF683C"/>
    <w:rsid w:val="00E01018"/>
    <w:rsid w:val="00E019A0"/>
    <w:rsid w:val="00E01D55"/>
    <w:rsid w:val="00E03842"/>
    <w:rsid w:val="00E051EB"/>
    <w:rsid w:val="00E05A9B"/>
    <w:rsid w:val="00E10A0E"/>
    <w:rsid w:val="00E11941"/>
    <w:rsid w:val="00E213D9"/>
    <w:rsid w:val="00E24A61"/>
    <w:rsid w:val="00E25810"/>
    <w:rsid w:val="00E25977"/>
    <w:rsid w:val="00E26A3D"/>
    <w:rsid w:val="00E32F22"/>
    <w:rsid w:val="00E33AFA"/>
    <w:rsid w:val="00E35F2B"/>
    <w:rsid w:val="00E36645"/>
    <w:rsid w:val="00E4036C"/>
    <w:rsid w:val="00E40744"/>
    <w:rsid w:val="00E42366"/>
    <w:rsid w:val="00E423A5"/>
    <w:rsid w:val="00E42E37"/>
    <w:rsid w:val="00E547E4"/>
    <w:rsid w:val="00E559B0"/>
    <w:rsid w:val="00E56479"/>
    <w:rsid w:val="00E60B11"/>
    <w:rsid w:val="00E610EE"/>
    <w:rsid w:val="00E612B8"/>
    <w:rsid w:val="00E62906"/>
    <w:rsid w:val="00E63F2A"/>
    <w:rsid w:val="00E63F8A"/>
    <w:rsid w:val="00E65DD2"/>
    <w:rsid w:val="00E67A22"/>
    <w:rsid w:val="00E67A3E"/>
    <w:rsid w:val="00E70767"/>
    <w:rsid w:val="00E725E8"/>
    <w:rsid w:val="00E74AA2"/>
    <w:rsid w:val="00E756C4"/>
    <w:rsid w:val="00E75A06"/>
    <w:rsid w:val="00E76CB3"/>
    <w:rsid w:val="00E81255"/>
    <w:rsid w:val="00E82489"/>
    <w:rsid w:val="00E82526"/>
    <w:rsid w:val="00E84A9F"/>
    <w:rsid w:val="00E84D4B"/>
    <w:rsid w:val="00E87393"/>
    <w:rsid w:val="00E93B5C"/>
    <w:rsid w:val="00E93E25"/>
    <w:rsid w:val="00EA023E"/>
    <w:rsid w:val="00EA0B92"/>
    <w:rsid w:val="00EA1F9A"/>
    <w:rsid w:val="00EA309B"/>
    <w:rsid w:val="00EA37D1"/>
    <w:rsid w:val="00EB0815"/>
    <w:rsid w:val="00EB2182"/>
    <w:rsid w:val="00EB25FA"/>
    <w:rsid w:val="00EB4B03"/>
    <w:rsid w:val="00EB5C99"/>
    <w:rsid w:val="00EB6657"/>
    <w:rsid w:val="00EB66F6"/>
    <w:rsid w:val="00EB75E8"/>
    <w:rsid w:val="00EB7DF3"/>
    <w:rsid w:val="00EC2F37"/>
    <w:rsid w:val="00EC4DEC"/>
    <w:rsid w:val="00ED1C5D"/>
    <w:rsid w:val="00ED32F2"/>
    <w:rsid w:val="00ED665D"/>
    <w:rsid w:val="00ED772B"/>
    <w:rsid w:val="00ED7977"/>
    <w:rsid w:val="00EE019B"/>
    <w:rsid w:val="00EE419E"/>
    <w:rsid w:val="00EE68C3"/>
    <w:rsid w:val="00EE72BC"/>
    <w:rsid w:val="00EF5B42"/>
    <w:rsid w:val="00EF6BC6"/>
    <w:rsid w:val="00EF6D4E"/>
    <w:rsid w:val="00EF748B"/>
    <w:rsid w:val="00F018B0"/>
    <w:rsid w:val="00F029F6"/>
    <w:rsid w:val="00F0469F"/>
    <w:rsid w:val="00F0770C"/>
    <w:rsid w:val="00F10C68"/>
    <w:rsid w:val="00F11AD0"/>
    <w:rsid w:val="00F121A8"/>
    <w:rsid w:val="00F12707"/>
    <w:rsid w:val="00F176BE"/>
    <w:rsid w:val="00F17FAB"/>
    <w:rsid w:val="00F21FCB"/>
    <w:rsid w:val="00F22A3C"/>
    <w:rsid w:val="00F23164"/>
    <w:rsid w:val="00F23A59"/>
    <w:rsid w:val="00F304DC"/>
    <w:rsid w:val="00F30808"/>
    <w:rsid w:val="00F34124"/>
    <w:rsid w:val="00F36B7D"/>
    <w:rsid w:val="00F37BBA"/>
    <w:rsid w:val="00F4260E"/>
    <w:rsid w:val="00F44155"/>
    <w:rsid w:val="00F45D72"/>
    <w:rsid w:val="00F52F3F"/>
    <w:rsid w:val="00F566C3"/>
    <w:rsid w:val="00F63700"/>
    <w:rsid w:val="00F654C5"/>
    <w:rsid w:val="00F67AD0"/>
    <w:rsid w:val="00F67C9F"/>
    <w:rsid w:val="00F70BF9"/>
    <w:rsid w:val="00F71F45"/>
    <w:rsid w:val="00F732CA"/>
    <w:rsid w:val="00F736A9"/>
    <w:rsid w:val="00F74251"/>
    <w:rsid w:val="00F75076"/>
    <w:rsid w:val="00F76A30"/>
    <w:rsid w:val="00F77592"/>
    <w:rsid w:val="00F802FD"/>
    <w:rsid w:val="00F868C6"/>
    <w:rsid w:val="00F93213"/>
    <w:rsid w:val="00F93F77"/>
    <w:rsid w:val="00F94638"/>
    <w:rsid w:val="00F975AE"/>
    <w:rsid w:val="00F9769D"/>
    <w:rsid w:val="00FA1910"/>
    <w:rsid w:val="00FA545F"/>
    <w:rsid w:val="00FA66FC"/>
    <w:rsid w:val="00FB0958"/>
    <w:rsid w:val="00FB1CE8"/>
    <w:rsid w:val="00FB2DF9"/>
    <w:rsid w:val="00FB385C"/>
    <w:rsid w:val="00FB641E"/>
    <w:rsid w:val="00FC02B1"/>
    <w:rsid w:val="00FC20A1"/>
    <w:rsid w:val="00FC2321"/>
    <w:rsid w:val="00FC2432"/>
    <w:rsid w:val="00FC57E9"/>
    <w:rsid w:val="00FC5C8A"/>
    <w:rsid w:val="00FC7A67"/>
    <w:rsid w:val="00FD10A1"/>
    <w:rsid w:val="00FD33DD"/>
    <w:rsid w:val="00FD5BF3"/>
    <w:rsid w:val="00FF21FF"/>
    <w:rsid w:val="00FF4271"/>
    <w:rsid w:val="00FF560B"/>
    <w:rsid w:val="00FF63C4"/>
    <w:rsid w:val="00FF77AA"/>
    <w:rsid w:val="55E026C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123905"/>
    <o:shapelayout v:ext="edit">
      <o:idmap v:ext="edit" data="1"/>
    </o:shapelayout>
  </w:shapeDefaults>
  <w:decimalSymbol w:val=","/>
  <w:listSeparator w:val=";"/>
  <w14:docId w14:val="6471A36F"/>
  <w15:docId w15:val="{DE8C4F42-637C-4DA6-8BA1-AB02308F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4A61"/>
    <w:pPr>
      <w:spacing w:after="60" w:line="240" w:lineRule="auto"/>
      <w:jc w:val="both"/>
    </w:pPr>
    <w:rPr>
      <w:rFonts w:ascii="Arial" w:hAnsi="Arial"/>
      <w:sz w:val="20"/>
    </w:rPr>
  </w:style>
  <w:style w:type="paragraph" w:styleId="Nadpis1">
    <w:name w:val="heading 1"/>
    <w:basedOn w:val="Normln"/>
    <w:next w:val="Normln"/>
    <w:link w:val="Nadpis1Char"/>
    <w:uiPriority w:val="9"/>
    <w:unhideWhenUsed/>
    <w:rsid w:val="00BA54A6"/>
    <w:pPr>
      <w:numPr>
        <w:numId w:val="1"/>
      </w:numPr>
      <w:spacing w:after="360" w:line="320" w:lineRule="atLeast"/>
      <w:outlineLvl w:val="0"/>
    </w:pPr>
    <w:rPr>
      <w:rFonts w:ascii="Times New Roman" w:hAnsi="Times New Roman" w:cs="Times New Roman"/>
      <w:b/>
      <w:bCs/>
      <w:caps/>
      <w:spacing w:val="120"/>
      <w:sz w:val="28"/>
      <w:szCs w:val="28"/>
    </w:rPr>
  </w:style>
  <w:style w:type="paragraph" w:styleId="Nadpis2">
    <w:name w:val="heading 2"/>
    <w:basedOn w:val="Normln"/>
    <w:next w:val="Normln"/>
    <w:link w:val="Nadpis2Char"/>
    <w:uiPriority w:val="9"/>
    <w:semiHidden/>
    <w:unhideWhenUsed/>
    <w:rsid w:val="00BA54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BA54A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BA54A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9">
    <w:name w:val="heading 9"/>
    <w:basedOn w:val="Normln"/>
    <w:next w:val="Normln"/>
    <w:link w:val="Nadpis9Char"/>
    <w:uiPriority w:val="9"/>
    <w:semiHidden/>
    <w:unhideWhenUsed/>
    <w:qFormat/>
    <w:rsid w:val="00BA54A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A54A6"/>
    <w:rPr>
      <w:rFonts w:ascii="Times New Roman" w:hAnsi="Times New Roman" w:cs="Times New Roman"/>
      <w:b/>
      <w:bCs/>
      <w:caps/>
      <w:spacing w:val="120"/>
      <w:sz w:val="28"/>
      <w:szCs w:val="28"/>
    </w:rPr>
  </w:style>
  <w:style w:type="character" w:customStyle="1" w:styleId="Nadpis2Char">
    <w:name w:val="Nadpis 2 Char"/>
    <w:basedOn w:val="Standardnpsmoodstavce"/>
    <w:link w:val="Nadpis2"/>
    <w:uiPriority w:val="9"/>
    <w:semiHidden/>
    <w:rsid w:val="00BA54A6"/>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semiHidden/>
    <w:rsid w:val="00BA54A6"/>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BA54A6"/>
    <w:rPr>
      <w:rFonts w:asciiTheme="majorHAnsi" w:eastAsiaTheme="majorEastAsia" w:hAnsiTheme="majorHAnsi" w:cstheme="majorBidi"/>
      <w:i/>
      <w:iCs/>
      <w:color w:val="365F91" w:themeColor="accent1" w:themeShade="BF"/>
      <w:sz w:val="20"/>
    </w:rPr>
  </w:style>
  <w:style w:type="character" w:customStyle="1" w:styleId="Nadpis9Char">
    <w:name w:val="Nadpis 9 Char"/>
    <w:basedOn w:val="Standardnpsmoodstavce"/>
    <w:link w:val="Nadpis9"/>
    <w:uiPriority w:val="9"/>
    <w:semiHidden/>
    <w:rsid w:val="00BA54A6"/>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rsid w:val="00BA54A6"/>
    <w:pPr>
      <w:tabs>
        <w:tab w:val="center" w:pos="4536"/>
        <w:tab w:val="right" w:pos="9072"/>
      </w:tabs>
    </w:pPr>
  </w:style>
  <w:style w:type="character" w:customStyle="1" w:styleId="ZhlavChar">
    <w:name w:val="Záhlaví Char"/>
    <w:basedOn w:val="Standardnpsmoodstavce"/>
    <w:link w:val="Zhlav"/>
    <w:rsid w:val="00BA54A6"/>
    <w:rPr>
      <w:sz w:val="20"/>
    </w:rPr>
  </w:style>
  <w:style w:type="paragraph" w:styleId="Zpat">
    <w:name w:val="footer"/>
    <w:basedOn w:val="Normln"/>
    <w:link w:val="ZpatChar"/>
    <w:uiPriority w:val="99"/>
    <w:rsid w:val="00BA54A6"/>
    <w:pPr>
      <w:tabs>
        <w:tab w:val="center" w:pos="4536"/>
        <w:tab w:val="right" w:pos="9072"/>
      </w:tabs>
    </w:pPr>
  </w:style>
  <w:style w:type="character" w:customStyle="1" w:styleId="ZpatChar">
    <w:name w:val="Zápatí Char"/>
    <w:basedOn w:val="Standardnpsmoodstavce"/>
    <w:link w:val="Zpat"/>
    <w:uiPriority w:val="99"/>
    <w:rsid w:val="00BA54A6"/>
    <w:rPr>
      <w:sz w:val="20"/>
    </w:rPr>
  </w:style>
  <w:style w:type="character" w:styleId="Hypertextovodkaz">
    <w:name w:val="Hyperlink"/>
    <w:basedOn w:val="Standardnpsmoodstavce"/>
    <w:uiPriority w:val="99"/>
    <w:rsid w:val="00BA54A6"/>
    <w:rPr>
      <w:color w:val="0000FF"/>
      <w:u w:val="single"/>
    </w:rPr>
  </w:style>
  <w:style w:type="paragraph" w:customStyle="1" w:styleId="Podnadpis1">
    <w:name w:val="Podnadpis1"/>
    <w:basedOn w:val="Normln"/>
    <w:rsid w:val="00BA54A6"/>
    <w:pPr>
      <w:spacing w:line="320" w:lineRule="atLeast"/>
      <w:jc w:val="center"/>
    </w:pPr>
    <w:rPr>
      <w:rFonts w:ascii="Times New Roman" w:hAnsi="Times New Roman" w:cs="Times New Roman"/>
    </w:rPr>
  </w:style>
  <w:style w:type="paragraph" w:customStyle="1" w:styleId="Popis">
    <w:name w:val="Popis"/>
    <w:basedOn w:val="Normln"/>
    <w:rsid w:val="00BA54A6"/>
    <w:pPr>
      <w:spacing w:after="360" w:line="320" w:lineRule="atLeast"/>
    </w:pPr>
    <w:rPr>
      <w:rFonts w:ascii="Times New Roman" w:hAnsi="Times New Roman" w:cs="Times New Roman"/>
    </w:rPr>
  </w:style>
  <w:style w:type="paragraph" w:customStyle="1" w:styleId="Poloka">
    <w:name w:val="Položka"/>
    <w:basedOn w:val="Normln"/>
    <w:rsid w:val="00BA54A6"/>
    <w:pPr>
      <w:spacing w:before="240" w:after="240" w:line="320" w:lineRule="atLeast"/>
      <w:ind w:left="2835" w:hanging="2835"/>
    </w:pPr>
    <w:rPr>
      <w:rFonts w:ascii="Times New Roman" w:hAnsi="Times New Roman" w:cs="Times New Roman"/>
    </w:rPr>
  </w:style>
  <w:style w:type="paragraph" w:customStyle="1" w:styleId="Poloka-Del">
    <w:name w:val="Položka - Delší"/>
    <w:basedOn w:val="Poloka"/>
    <w:rsid w:val="00BA54A6"/>
    <w:pPr>
      <w:ind w:left="3402" w:hanging="3402"/>
    </w:pPr>
  </w:style>
  <w:style w:type="paragraph" w:customStyle="1" w:styleId="Poloka-Nejdel">
    <w:name w:val="Položka - Nejdelší"/>
    <w:basedOn w:val="Poloka"/>
    <w:rsid w:val="00BA54A6"/>
    <w:pPr>
      <w:ind w:left="3969" w:hanging="3969"/>
    </w:pPr>
  </w:style>
  <w:style w:type="paragraph" w:customStyle="1" w:styleId="Seznampodpis">
    <w:name w:val="Seznam podpisů"/>
    <w:basedOn w:val="Normln"/>
    <w:rsid w:val="00BA54A6"/>
    <w:pPr>
      <w:tabs>
        <w:tab w:val="left" w:pos="1134"/>
        <w:tab w:val="left" w:pos="5103"/>
        <w:tab w:val="left" w:pos="5670"/>
      </w:tabs>
      <w:spacing w:before="60" w:line="320" w:lineRule="atLeast"/>
    </w:pPr>
    <w:rPr>
      <w:rFonts w:ascii="Times New Roman" w:hAnsi="Times New Roman" w:cs="Times New Roman"/>
    </w:rPr>
  </w:style>
  <w:style w:type="paragraph" w:styleId="Prosttext">
    <w:name w:val="Plain Text"/>
    <w:basedOn w:val="Normln"/>
    <w:link w:val="ProsttextChar"/>
    <w:rsid w:val="00BA54A6"/>
    <w:rPr>
      <w:rFonts w:ascii="Courier New" w:hAnsi="Courier New" w:cs="Courier New"/>
      <w:szCs w:val="20"/>
    </w:rPr>
  </w:style>
  <w:style w:type="character" w:customStyle="1" w:styleId="ProsttextChar">
    <w:name w:val="Prostý text Char"/>
    <w:basedOn w:val="Standardnpsmoodstavce"/>
    <w:link w:val="Prosttext"/>
    <w:rsid w:val="00BA54A6"/>
    <w:rPr>
      <w:rFonts w:ascii="Courier New" w:hAnsi="Courier New" w:cs="Courier New"/>
      <w:sz w:val="20"/>
      <w:szCs w:val="20"/>
    </w:rPr>
  </w:style>
  <w:style w:type="paragraph" w:styleId="Textbubliny">
    <w:name w:val="Balloon Text"/>
    <w:basedOn w:val="Normln"/>
    <w:link w:val="TextbublinyChar"/>
    <w:uiPriority w:val="99"/>
    <w:semiHidden/>
    <w:unhideWhenUsed/>
    <w:rsid w:val="00BA54A6"/>
    <w:rPr>
      <w:rFonts w:ascii="Tahoma" w:hAnsi="Tahoma" w:cs="Tahoma"/>
      <w:sz w:val="16"/>
      <w:szCs w:val="16"/>
    </w:rPr>
  </w:style>
  <w:style w:type="character" w:customStyle="1" w:styleId="TextbublinyChar">
    <w:name w:val="Text bubliny Char"/>
    <w:basedOn w:val="Standardnpsmoodstavce"/>
    <w:link w:val="Textbubliny"/>
    <w:uiPriority w:val="99"/>
    <w:semiHidden/>
    <w:rsid w:val="00BA54A6"/>
    <w:rPr>
      <w:rFonts w:ascii="Tahoma" w:hAnsi="Tahoma" w:cs="Tahoma"/>
      <w:sz w:val="16"/>
      <w:szCs w:val="16"/>
    </w:rPr>
  </w:style>
  <w:style w:type="paragraph" w:styleId="Odstavecseseznamem">
    <w:name w:val="List Paragraph"/>
    <w:aliases w:val="Reference List,Nad,Odstavec cíl se seznamem,Odstavec se seznamem5,Odstavec_muj"/>
    <w:basedOn w:val="Normln"/>
    <w:link w:val="OdstavecseseznamemChar"/>
    <w:uiPriority w:val="34"/>
    <w:rsid w:val="00BA54A6"/>
    <w:pPr>
      <w:spacing w:after="0"/>
      <w:contextualSpacing/>
    </w:pPr>
    <w:rPr>
      <w:bCs/>
      <w:szCs w:val="20"/>
    </w:rPr>
  </w:style>
  <w:style w:type="paragraph" w:customStyle="1" w:styleId="MVHeading2">
    <w:name w:val="MV_Heading 2"/>
    <w:basedOn w:val="Nadpis2"/>
    <w:autoRedefine/>
    <w:qFormat/>
    <w:rsid w:val="00642D57"/>
    <w:pPr>
      <w:numPr>
        <w:ilvl w:val="1"/>
        <w:numId w:val="2"/>
      </w:numPr>
      <w:spacing w:before="200" w:after="120"/>
    </w:pPr>
    <w:rPr>
      <w:rFonts w:ascii="Arial" w:hAnsi="Arial" w:cs="Times New Roman"/>
      <w:b/>
      <w:color w:val="auto"/>
      <w:szCs w:val="28"/>
    </w:rPr>
  </w:style>
  <w:style w:type="paragraph" w:customStyle="1" w:styleId="MVHeading3">
    <w:name w:val="MV_Heading 3"/>
    <w:basedOn w:val="Nadpis3"/>
    <w:autoRedefine/>
    <w:qFormat/>
    <w:rsid w:val="00E75A06"/>
    <w:pPr>
      <w:numPr>
        <w:ilvl w:val="2"/>
        <w:numId w:val="2"/>
      </w:numPr>
      <w:spacing w:before="200" w:after="80"/>
      <w:jc w:val="left"/>
    </w:pPr>
    <w:rPr>
      <w:rFonts w:ascii="Arial" w:hAnsi="Arial" w:cs="Times New Roman"/>
      <w:b/>
      <w:color w:val="auto"/>
      <w:szCs w:val="26"/>
    </w:rPr>
  </w:style>
  <w:style w:type="paragraph" w:customStyle="1" w:styleId="MVHeading1">
    <w:name w:val="MV_Heading 1"/>
    <w:basedOn w:val="Nadpis1"/>
    <w:autoRedefine/>
    <w:qFormat/>
    <w:rsid w:val="00C724A4"/>
    <w:pPr>
      <w:keepNext/>
      <w:numPr>
        <w:numId w:val="2"/>
      </w:numPr>
      <w:spacing w:before="240" w:after="120" w:line="240" w:lineRule="auto"/>
      <w:jc w:val="left"/>
    </w:pPr>
    <w:rPr>
      <w:rFonts w:ascii="Arial" w:hAnsi="Arial"/>
    </w:rPr>
  </w:style>
  <w:style w:type="paragraph" w:styleId="Obsah1">
    <w:name w:val="toc 1"/>
    <w:basedOn w:val="Normln"/>
    <w:next w:val="Normln"/>
    <w:autoRedefine/>
    <w:uiPriority w:val="39"/>
    <w:unhideWhenUsed/>
    <w:rsid w:val="00BA54A6"/>
    <w:pPr>
      <w:tabs>
        <w:tab w:val="left" w:pos="440"/>
        <w:tab w:val="right" w:leader="dot" w:pos="9344"/>
      </w:tabs>
      <w:spacing w:after="100"/>
    </w:pPr>
  </w:style>
  <w:style w:type="paragraph" w:styleId="Obsah2">
    <w:name w:val="toc 2"/>
    <w:basedOn w:val="Normln"/>
    <w:next w:val="Normln"/>
    <w:autoRedefine/>
    <w:uiPriority w:val="39"/>
    <w:unhideWhenUsed/>
    <w:rsid w:val="00BA54A6"/>
    <w:pPr>
      <w:tabs>
        <w:tab w:val="left" w:pos="851"/>
        <w:tab w:val="right" w:leader="dot" w:pos="9356"/>
      </w:tabs>
      <w:spacing w:after="100"/>
      <w:ind w:left="220"/>
    </w:pPr>
  </w:style>
  <w:style w:type="paragraph" w:styleId="Obsah3">
    <w:name w:val="toc 3"/>
    <w:basedOn w:val="Normln"/>
    <w:next w:val="Normln"/>
    <w:autoRedefine/>
    <w:uiPriority w:val="39"/>
    <w:unhideWhenUsed/>
    <w:rsid w:val="00BA54A6"/>
    <w:pPr>
      <w:tabs>
        <w:tab w:val="left" w:pos="1320"/>
        <w:tab w:val="right" w:leader="dot" w:pos="9356"/>
      </w:tabs>
      <w:spacing w:after="100"/>
      <w:ind w:left="440"/>
    </w:pPr>
  </w:style>
  <w:style w:type="paragraph" w:styleId="Obsah4">
    <w:name w:val="toc 4"/>
    <w:basedOn w:val="Normln"/>
    <w:next w:val="Normln"/>
    <w:autoRedefine/>
    <w:uiPriority w:val="39"/>
    <w:unhideWhenUsed/>
    <w:rsid w:val="00BA54A6"/>
    <w:pPr>
      <w:spacing w:after="100" w:line="259" w:lineRule="auto"/>
      <w:ind w:left="660"/>
    </w:pPr>
    <w:rPr>
      <w:rFonts w:eastAsiaTheme="minorEastAsia"/>
      <w:lang w:eastAsia="cs-CZ"/>
    </w:rPr>
  </w:style>
  <w:style w:type="paragraph" w:styleId="Obsah5">
    <w:name w:val="toc 5"/>
    <w:basedOn w:val="Normln"/>
    <w:next w:val="Normln"/>
    <w:autoRedefine/>
    <w:uiPriority w:val="39"/>
    <w:unhideWhenUsed/>
    <w:rsid w:val="00BA54A6"/>
    <w:pPr>
      <w:spacing w:after="100" w:line="259" w:lineRule="auto"/>
      <w:ind w:left="880"/>
    </w:pPr>
    <w:rPr>
      <w:rFonts w:eastAsiaTheme="minorEastAsia"/>
      <w:lang w:eastAsia="cs-CZ"/>
    </w:rPr>
  </w:style>
  <w:style w:type="paragraph" w:styleId="Obsah6">
    <w:name w:val="toc 6"/>
    <w:basedOn w:val="Normln"/>
    <w:next w:val="Normln"/>
    <w:autoRedefine/>
    <w:uiPriority w:val="39"/>
    <w:unhideWhenUsed/>
    <w:rsid w:val="00BA54A6"/>
    <w:pPr>
      <w:spacing w:after="100" w:line="259" w:lineRule="auto"/>
      <w:ind w:left="1100"/>
    </w:pPr>
    <w:rPr>
      <w:rFonts w:eastAsiaTheme="minorEastAsia"/>
      <w:lang w:eastAsia="cs-CZ"/>
    </w:rPr>
  </w:style>
  <w:style w:type="paragraph" w:styleId="Obsah7">
    <w:name w:val="toc 7"/>
    <w:basedOn w:val="Normln"/>
    <w:next w:val="Normln"/>
    <w:autoRedefine/>
    <w:uiPriority w:val="39"/>
    <w:unhideWhenUsed/>
    <w:rsid w:val="00BA54A6"/>
    <w:pPr>
      <w:spacing w:after="100" w:line="259" w:lineRule="auto"/>
      <w:ind w:left="1320"/>
    </w:pPr>
    <w:rPr>
      <w:rFonts w:eastAsiaTheme="minorEastAsia"/>
      <w:lang w:eastAsia="cs-CZ"/>
    </w:rPr>
  </w:style>
  <w:style w:type="paragraph" w:styleId="Obsah8">
    <w:name w:val="toc 8"/>
    <w:basedOn w:val="Normln"/>
    <w:next w:val="Normln"/>
    <w:autoRedefine/>
    <w:uiPriority w:val="39"/>
    <w:unhideWhenUsed/>
    <w:rsid w:val="00BA54A6"/>
    <w:pPr>
      <w:spacing w:after="100" w:line="259" w:lineRule="auto"/>
      <w:ind w:left="1540"/>
    </w:pPr>
    <w:rPr>
      <w:rFonts w:eastAsiaTheme="minorEastAsia"/>
      <w:lang w:eastAsia="cs-CZ"/>
    </w:rPr>
  </w:style>
  <w:style w:type="paragraph" w:styleId="Obsah9">
    <w:name w:val="toc 9"/>
    <w:basedOn w:val="Normln"/>
    <w:next w:val="Normln"/>
    <w:autoRedefine/>
    <w:uiPriority w:val="39"/>
    <w:unhideWhenUsed/>
    <w:rsid w:val="00BA54A6"/>
    <w:pPr>
      <w:spacing w:after="100" w:line="259" w:lineRule="auto"/>
      <w:ind w:left="1760"/>
    </w:pPr>
    <w:rPr>
      <w:rFonts w:eastAsiaTheme="minorEastAsia"/>
      <w:lang w:eastAsia="cs-CZ"/>
    </w:rPr>
  </w:style>
  <w:style w:type="paragraph" w:styleId="Textpoznpodarou">
    <w:name w:val="footnote text"/>
    <w:aliases w:val=" Char3,Schriftart: 9 pt,Schriftart: 10 pt,Schriftart: 8 pt,pozn. pod čarou,Text poznámky pod čiarou 007,Fußnotentextf,Geneva 9,Font: Geneva 9,Boston 10,f"/>
    <w:basedOn w:val="Normln"/>
    <w:link w:val="TextpoznpodarouChar"/>
    <w:unhideWhenUsed/>
    <w:rsid w:val="00BA54A6"/>
    <w:pPr>
      <w:spacing w:after="0"/>
    </w:pPr>
    <w:rPr>
      <w:sz w:val="16"/>
      <w:szCs w:val="16"/>
    </w:rPr>
  </w:style>
  <w:style w:type="character" w:customStyle="1" w:styleId="TextpoznpodarouChar">
    <w:name w:val="Text pozn. pod čarou Char"/>
    <w:aliases w:val=" Char3 Char,Schriftart: 9 pt Char,Schriftart: 10 pt Char,Schriftart: 8 pt Char,pozn. pod čarou Char,Text poznámky pod čiarou 007 Char,Fußnotentextf Char,Geneva 9 Char,Font: Geneva 9 Char,Boston 10 Char,f Char"/>
    <w:basedOn w:val="Standardnpsmoodstavce"/>
    <w:link w:val="Textpoznpodarou"/>
    <w:rsid w:val="00BA54A6"/>
    <w:rPr>
      <w:sz w:val="16"/>
      <w:szCs w:val="16"/>
    </w:rPr>
  </w:style>
  <w:style w:type="character" w:styleId="Znakapoznpodarou">
    <w:name w:val="footnote reference"/>
    <w:aliases w:val="PGI Fußnote Ziffer"/>
    <w:basedOn w:val="Standardnpsmoodstavce"/>
    <w:unhideWhenUsed/>
    <w:rsid w:val="00BA54A6"/>
    <w:rPr>
      <w:vertAlign w:val="superscript"/>
    </w:rPr>
  </w:style>
  <w:style w:type="paragraph" w:styleId="Nzev">
    <w:name w:val="Title"/>
    <w:basedOn w:val="Normln"/>
    <w:next w:val="Normln"/>
    <w:link w:val="NzevChar"/>
    <w:uiPriority w:val="10"/>
    <w:qFormat/>
    <w:rsid w:val="00BA54A6"/>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A54A6"/>
    <w:rPr>
      <w:rFonts w:asciiTheme="majorHAnsi" w:eastAsiaTheme="majorEastAsia" w:hAnsiTheme="majorHAnsi" w:cstheme="majorBidi"/>
      <w:spacing w:val="-10"/>
      <w:kern w:val="28"/>
      <w:sz w:val="56"/>
      <w:szCs w:val="56"/>
    </w:rPr>
  </w:style>
  <w:style w:type="paragraph" w:customStyle="1" w:styleId="MVHeading4">
    <w:name w:val="MV_Heading 4"/>
    <w:basedOn w:val="Normln"/>
    <w:link w:val="MVHeading4Char"/>
    <w:autoRedefine/>
    <w:qFormat/>
    <w:rsid w:val="00BE46A8"/>
    <w:pPr>
      <w:keepNext/>
      <w:keepLines/>
      <w:numPr>
        <w:ilvl w:val="3"/>
        <w:numId w:val="2"/>
      </w:numPr>
      <w:spacing w:before="120"/>
      <w:ind w:left="992" w:hanging="992"/>
      <w:jc w:val="left"/>
    </w:pPr>
    <w:rPr>
      <w:rFonts w:eastAsiaTheme="majorEastAsia" w:cstheme="majorBidi"/>
      <w:i/>
      <w:iCs/>
      <w:color w:val="365F91" w:themeColor="accent1" w:themeShade="BF"/>
      <w:sz w:val="22"/>
    </w:rPr>
  </w:style>
  <w:style w:type="paragraph" w:styleId="Titulek">
    <w:name w:val="caption"/>
    <w:aliases w:val="Caption Char,Caption Char2 Char,Caption Char1 Char Char,Caption Char Char Char Char,Caption Char Char1 Char,Caption Char1 Char1,Caption Char Char Char1,Caption Char2,Caption Char1 Char,Caption Char Char Char,Caption Char Char1,fighead2"/>
    <w:basedOn w:val="Normln"/>
    <w:next w:val="Normln"/>
    <w:link w:val="TitulekChar"/>
    <w:unhideWhenUsed/>
    <w:rsid w:val="00BA54A6"/>
    <w:rPr>
      <w:i/>
      <w:iCs/>
      <w:color w:val="1F497D" w:themeColor="text2"/>
      <w:sz w:val="18"/>
      <w:szCs w:val="18"/>
    </w:rPr>
  </w:style>
  <w:style w:type="character" w:customStyle="1" w:styleId="MVHeading4Char">
    <w:name w:val="MV_Heading 4 Char"/>
    <w:basedOn w:val="Nadpis4Char"/>
    <w:link w:val="MVHeading4"/>
    <w:rsid w:val="00BE46A8"/>
    <w:rPr>
      <w:rFonts w:ascii="Arial" w:eastAsiaTheme="majorEastAsia" w:hAnsi="Arial" w:cstheme="majorBidi"/>
      <w:i/>
      <w:iCs/>
      <w:color w:val="365F91" w:themeColor="accent1" w:themeShade="BF"/>
      <w:sz w:val="20"/>
    </w:rPr>
  </w:style>
  <w:style w:type="character" w:styleId="Odkaznakoment">
    <w:name w:val="annotation reference"/>
    <w:basedOn w:val="Standardnpsmoodstavce"/>
    <w:uiPriority w:val="99"/>
    <w:rsid w:val="00BA54A6"/>
    <w:rPr>
      <w:sz w:val="16"/>
      <w:szCs w:val="16"/>
    </w:rPr>
  </w:style>
  <w:style w:type="paragraph" w:styleId="Textkomente">
    <w:name w:val="annotation text"/>
    <w:basedOn w:val="Normln"/>
    <w:link w:val="TextkomenteChar"/>
    <w:uiPriority w:val="99"/>
    <w:rsid w:val="00BA54A6"/>
    <w:pPr>
      <w:spacing w:before="60" w:after="0"/>
    </w:pPr>
    <w:rPr>
      <w:rFonts w:ascii="Verdana" w:eastAsia="Times New Roman" w:hAnsi="Verdana" w:cs="Times New Roman"/>
      <w:szCs w:val="20"/>
      <w:lang w:eastAsia="cs-CZ"/>
    </w:rPr>
  </w:style>
  <w:style w:type="character" w:customStyle="1" w:styleId="TextkomenteChar">
    <w:name w:val="Text komentáře Char"/>
    <w:basedOn w:val="Standardnpsmoodstavce"/>
    <w:link w:val="Textkomente"/>
    <w:uiPriority w:val="99"/>
    <w:rsid w:val="00BA54A6"/>
    <w:rPr>
      <w:rFonts w:ascii="Verdana" w:eastAsia="Times New Roman" w:hAnsi="Verdana" w:cs="Times New Roman"/>
      <w:sz w:val="20"/>
      <w:szCs w:val="20"/>
      <w:lang w:eastAsia="cs-CZ"/>
    </w:rPr>
  </w:style>
  <w:style w:type="character" w:customStyle="1" w:styleId="OdstavecseseznamemChar">
    <w:name w:val="Odstavec se seznamem Char"/>
    <w:aliases w:val="Reference List Char,Nad Char,Odstavec cíl se seznamem Char,Odstavec se seznamem5 Char,Odstavec_muj Char"/>
    <w:basedOn w:val="Standardnpsmoodstavce"/>
    <w:link w:val="Odstavecseseznamem"/>
    <w:uiPriority w:val="34"/>
    <w:rsid w:val="00BA54A6"/>
    <w:rPr>
      <w:bCs/>
      <w:sz w:val="20"/>
      <w:szCs w:val="20"/>
    </w:rPr>
  </w:style>
  <w:style w:type="character" w:customStyle="1" w:styleId="TitulekChar">
    <w:name w:val="Titulek Char"/>
    <w:aliases w:val="Caption Char Char,Caption Char2 Char Char,Caption Char1 Char Char Char,Caption Char Char Char Char Char,Caption Char Char1 Char Char,Caption Char1 Char1 Char,Caption Char Char Char1 Char,Caption Char2 Char1,Caption Char1 Char Char1"/>
    <w:basedOn w:val="Standardnpsmoodstavce"/>
    <w:link w:val="Titulek"/>
    <w:rsid w:val="00BA54A6"/>
    <w:rPr>
      <w:i/>
      <w:iCs/>
      <w:color w:val="1F497D" w:themeColor="text2"/>
      <w:sz w:val="18"/>
      <w:szCs w:val="18"/>
    </w:rPr>
  </w:style>
  <w:style w:type="table" w:styleId="Mkatabulky">
    <w:name w:val="Table Grid"/>
    <w:basedOn w:val="Normlntabulka"/>
    <w:uiPriority w:val="39"/>
    <w:rsid w:val="00BA5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BA54A6"/>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BA54A6"/>
  </w:style>
  <w:style w:type="numbering" w:customStyle="1" w:styleId="StyleBulleted-ok">
    <w:name w:val="Style Bulleted - ok"/>
    <w:basedOn w:val="Bezseznamu"/>
    <w:rsid w:val="00BA54A6"/>
    <w:pPr>
      <w:numPr>
        <w:numId w:val="3"/>
      </w:numPr>
    </w:pPr>
  </w:style>
  <w:style w:type="paragraph" w:customStyle="1" w:styleId="Odkazvdokumentu">
    <w:name w:val="Odkaz v dokumentu"/>
    <w:basedOn w:val="Normln"/>
    <w:next w:val="Normln"/>
    <w:link w:val="OdkazvdokumentuChar"/>
    <w:rsid w:val="00BA54A6"/>
    <w:pPr>
      <w:widowControl w:val="0"/>
      <w:adjustRightInd w:val="0"/>
      <w:spacing w:before="120" w:after="0"/>
      <w:textAlignment w:val="baseline"/>
    </w:pPr>
    <w:rPr>
      <w:rFonts w:eastAsia="Times New Roman" w:cs="Arial"/>
      <w:color w:val="0000FF"/>
      <w:u w:val="single"/>
    </w:rPr>
  </w:style>
  <w:style w:type="character" w:customStyle="1" w:styleId="OdkazvdokumentuChar">
    <w:name w:val="Odkaz v dokumentu Char"/>
    <w:basedOn w:val="Standardnpsmoodstavce"/>
    <w:link w:val="Odkazvdokumentu"/>
    <w:rsid w:val="00BA54A6"/>
    <w:rPr>
      <w:rFonts w:ascii="Arial" w:eastAsia="Times New Roman" w:hAnsi="Arial" w:cs="Arial"/>
      <w:color w:val="0000FF"/>
      <w:sz w:val="20"/>
      <w:u w:val="single"/>
    </w:rPr>
  </w:style>
  <w:style w:type="paragraph" w:styleId="Normlnodsazen">
    <w:name w:val="Normal Indent"/>
    <w:basedOn w:val="Normln"/>
    <w:rsid w:val="00BA54A6"/>
    <w:pPr>
      <w:tabs>
        <w:tab w:val="left" w:pos="2552"/>
      </w:tabs>
      <w:spacing w:after="0"/>
      <w:ind w:left="2552"/>
    </w:pPr>
    <w:rPr>
      <w:rFonts w:ascii="Times New Roman" w:eastAsia="Times New Roman" w:hAnsi="Times New Roman" w:cs="Times New Roman"/>
      <w:szCs w:val="20"/>
    </w:rPr>
  </w:style>
  <w:style w:type="paragraph" w:styleId="Podnadpis">
    <w:name w:val="Subtitle"/>
    <w:basedOn w:val="Normln"/>
    <w:next w:val="Normln"/>
    <w:link w:val="PodnadpisChar"/>
    <w:uiPriority w:val="11"/>
    <w:rsid w:val="00BA54A6"/>
    <w:pPr>
      <w:numPr>
        <w:ilvl w:val="1"/>
      </w:numPr>
      <w:spacing w:after="160"/>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BA54A6"/>
    <w:rPr>
      <w:rFonts w:eastAsiaTheme="minorEastAsia"/>
      <w:color w:val="5A5A5A" w:themeColor="text1" w:themeTint="A5"/>
      <w:spacing w:val="15"/>
      <w:sz w:val="20"/>
    </w:rPr>
  </w:style>
  <w:style w:type="paragraph" w:styleId="Revize">
    <w:name w:val="Revision"/>
    <w:hidden/>
    <w:uiPriority w:val="99"/>
    <w:semiHidden/>
    <w:rsid w:val="00BA54A6"/>
    <w:pPr>
      <w:spacing w:after="0" w:line="240" w:lineRule="auto"/>
    </w:pPr>
  </w:style>
  <w:style w:type="paragraph" w:styleId="Pedmtkomente">
    <w:name w:val="annotation subject"/>
    <w:basedOn w:val="Textkomente"/>
    <w:next w:val="Textkomente"/>
    <w:link w:val="PedmtkomenteChar"/>
    <w:uiPriority w:val="99"/>
    <w:semiHidden/>
    <w:unhideWhenUsed/>
    <w:rsid w:val="00BA54A6"/>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A54A6"/>
    <w:rPr>
      <w:rFonts w:ascii="Verdana" w:eastAsia="Times New Roman" w:hAnsi="Verdana" w:cs="Times New Roman"/>
      <w:b/>
      <w:bCs/>
      <w:sz w:val="20"/>
      <w:szCs w:val="20"/>
      <w:lang w:eastAsia="cs-CZ"/>
    </w:rPr>
  </w:style>
  <w:style w:type="character" w:customStyle="1" w:styleId="TitulekCharChar">
    <w:name w:val="Titulek Char Char"/>
    <w:uiPriority w:val="35"/>
    <w:rsid w:val="00BA54A6"/>
    <w:rPr>
      <w:b/>
    </w:rPr>
  </w:style>
  <w:style w:type="paragraph" w:styleId="Bibliografie">
    <w:name w:val="Bibliography"/>
    <w:basedOn w:val="Normln"/>
    <w:next w:val="Normln"/>
    <w:uiPriority w:val="37"/>
    <w:unhideWhenUsed/>
    <w:rsid w:val="00BA54A6"/>
  </w:style>
  <w:style w:type="table" w:styleId="Tabulkajakoseznam3">
    <w:name w:val="Table List 3"/>
    <w:basedOn w:val="Normlntabulka"/>
    <w:rsid w:val="00BA54A6"/>
    <w:pPr>
      <w:spacing w:after="120" w:line="240" w:lineRule="auto"/>
      <w:jc w:val="both"/>
    </w:pPr>
    <w:rPr>
      <w:rFonts w:ascii="Times New Roman" w:eastAsia="Times New Roman" w:hAnsi="Times New Roman" w:cs="Times New Roman"/>
      <w:sz w:val="20"/>
      <w:szCs w:val="20"/>
      <w:lang w:eastAsia="cs-CZ"/>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Seznamobrzk">
    <w:name w:val="table of figures"/>
    <w:basedOn w:val="Normln"/>
    <w:next w:val="Normln"/>
    <w:uiPriority w:val="99"/>
    <w:unhideWhenUsed/>
    <w:rsid w:val="00BA54A6"/>
    <w:pPr>
      <w:spacing w:after="0"/>
    </w:pPr>
  </w:style>
  <w:style w:type="paragraph" w:customStyle="1" w:styleId="10BodyCopy">
    <w:name w:val="10_Body_Copy"/>
    <w:basedOn w:val="Normln"/>
    <w:link w:val="10BodyCopyChar"/>
    <w:rsid w:val="00BA54A6"/>
    <w:pPr>
      <w:spacing w:after="0" w:line="280" w:lineRule="exact"/>
    </w:pPr>
    <w:rPr>
      <w:rFonts w:ascii="Times New Roman" w:eastAsia="Times New Roman" w:hAnsi="Times New Roman" w:cs="Times New Roman"/>
    </w:rPr>
  </w:style>
  <w:style w:type="character" w:customStyle="1" w:styleId="10BodyCopyChar">
    <w:name w:val="10_Body_Copy Char"/>
    <w:basedOn w:val="Standardnpsmoodstavce"/>
    <w:link w:val="10BodyCopy"/>
    <w:rsid w:val="00BA54A6"/>
    <w:rPr>
      <w:rFonts w:ascii="Times New Roman" w:eastAsia="Times New Roman" w:hAnsi="Times New Roman" w:cs="Times New Roman"/>
      <w:sz w:val="20"/>
    </w:rPr>
  </w:style>
  <w:style w:type="paragraph" w:styleId="Seznam">
    <w:name w:val="List"/>
    <w:basedOn w:val="Normln"/>
    <w:rsid w:val="00BA54A6"/>
    <w:pPr>
      <w:spacing w:before="60"/>
      <w:ind w:left="360" w:hanging="360"/>
    </w:pPr>
    <w:rPr>
      <w:rFonts w:eastAsia="Times New Roman" w:cs="Times New Roman"/>
      <w:szCs w:val="20"/>
      <w:lang w:val="de-DE"/>
    </w:rPr>
  </w:style>
  <w:style w:type="table" w:customStyle="1" w:styleId="TableGrid1">
    <w:name w:val="Table Grid1"/>
    <w:basedOn w:val="Normlntabulka"/>
    <w:next w:val="Mkatabulky"/>
    <w:uiPriority w:val="39"/>
    <w:rsid w:val="00BA5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Normlntabulka"/>
    <w:uiPriority w:val="49"/>
    <w:rsid w:val="00BA54A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RIbod1">
    <w:name w:val="RI_bod 1"/>
    <w:basedOn w:val="Normln"/>
    <w:rsid w:val="00BA54A6"/>
    <w:pPr>
      <w:numPr>
        <w:numId w:val="4"/>
      </w:numPr>
      <w:tabs>
        <w:tab w:val="left" w:pos="284"/>
      </w:tabs>
      <w:spacing w:after="0"/>
    </w:pPr>
    <w:rPr>
      <w:rFonts w:ascii="Times New Roman" w:hAnsi="Times New Roman"/>
    </w:rPr>
  </w:style>
  <w:style w:type="paragraph" w:styleId="Nadpisobsahu">
    <w:name w:val="TOC Heading"/>
    <w:basedOn w:val="Nadpis1"/>
    <w:next w:val="Normln"/>
    <w:uiPriority w:val="39"/>
    <w:unhideWhenUsed/>
    <w:rsid w:val="00BA54A6"/>
    <w:pPr>
      <w:keepNext/>
      <w:keepLines/>
      <w:numPr>
        <w:numId w:val="0"/>
      </w:numPr>
      <w:spacing w:before="240" w:after="0" w:line="259" w:lineRule="auto"/>
      <w:outlineLvl w:val="9"/>
    </w:pPr>
    <w:rPr>
      <w:rFonts w:asciiTheme="majorHAnsi" w:eastAsiaTheme="majorEastAsia" w:hAnsiTheme="majorHAnsi" w:cstheme="majorBidi"/>
      <w:b w:val="0"/>
      <w:bCs w:val="0"/>
      <w:caps w:val="0"/>
      <w:color w:val="365F91" w:themeColor="accent1" w:themeShade="BF"/>
      <w:spacing w:val="0"/>
      <w:sz w:val="32"/>
      <w:szCs w:val="32"/>
      <w:lang w:val="en-US"/>
    </w:rPr>
  </w:style>
  <w:style w:type="character" w:styleId="Zstupntext">
    <w:name w:val="Placeholder Text"/>
    <w:basedOn w:val="Standardnpsmoodstavce"/>
    <w:uiPriority w:val="99"/>
    <w:semiHidden/>
    <w:rsid w:val="00BA54A6"/>
    <w:rPr>
      <w:color w:val="808080"/>
    </w:rPr>
  </w:style>
  <w:style w:type="table" w:customStyle="1" w:styleId="Style1">
    <w:name w:val="Style1"/>
    <w:basedOn w:val="ListTable4-Accent51"/>
    <w:uiPriority w:val="99"/>
    <w:rsid w:val="00BA54A6"/>
    <w:pPr>
      <w:contextualSpacing/>
    </w:pPr>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0" w:beforeAutospacing="0" w:afterLines="0" w:after="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51">
    <w:name w:val="List Table 4 - Accent 51"/>
    <w:basedOn w:val="Normlntabulka"/>
    <w:uiPriority w:val="49"/>
    <w:rsid w:val="00BA54A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Sledovanodkaz">
    <w:name w:val="FollowedHyperlink"/>
    <w:basedOn w:val="Standardnpsmoodstavce"/>
    <w:uiPriority w:val="99"/>
    <w:semiHidden/>
    <w:unhideWhenUsed/>
    <w:rsid w:val="00BA54A6"/>
    <w:rPr>
      <w:color w:val="800080" w:themeColor="followedHyperlink"/>
      <w:u w:val="single"/>
    </w:rPr>
  </w:style>
  <w:style w:type="paragraph" w:styleId="Zkladntext">
    <w:name w:val="Body Text"/>
    <w:basedOn w:val="Normln"/>
    <w:link w:val="ZkladntextChar"/>
    <w:semiHidden/>
    <w:rsid w:val="00BA54A6"/>
    <w:pPr>
      <w:tabs>
        <w:tab w:val="left" w:pos="284"/>
        <w:tab w:val="left" w:pos="567"/>
        <w:tab w:val="left" w:pos="851"/>
        <w:tab w:val="left" w:pos="1134"/>
        <w:tab w:val="left" w:pos="1418"/>
        <w:tab w:val="right" w:pos="9072"/>
      </w:tabs>
      <w:spacing w:after="80"/>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semiHidden/>
    <w:rsid w:val="00BA54A6"/>
    <w:rPr>
      <w:rFonts w:ascii="Times New Roman" w:eastAsia="Times New Roman" w:hAnsi="Times New Roman" w:cs="Times New Roman"/>
      <w:sz w:val="20"/>
      <w:szCs w:val="20"/>
      <w:lang w:eastAsia="cs-CZ"/>
    </w:rPr>
  </w:style>
  <w:style w:type="paragraph" w:styleId="Rejstk4">
    <w:name w:val="index 4"/>
    <w:basedOn w:val="Normln"/>
    <w:next w:val="Normln"/>
    <w:autoRedefine/>
    <w:uiPriority w:val="99"/>
    <w:semiHidden/>
    <w:unhideWhenUsed/>
    <w:rsid w:val="00BA54A6"/>
    <w:pPr>
      <w:spacing w:after="0"/>
      <w:ind w:left="880" w:hanging="220"/>
    </w:pPr>
  </w:style>
  <w:style w:type="paragraph" w:styleId="Bezmezer">
    <w:name w:val="No Spacing"/>
    <w:uiPriority w:val="1"/>
    <w:qFormat/>
    <w:rsid w:val="00DB1C01"/>
    <w:pPr>
      <w:spacing w:after="0" w:line="240" w:lineRule="auto"/>
      <w:jc w:val="both"/>
    </w:pPr>
    <w:rPr>
      <w:sz w:val="20"/>
    </w:rPr>
  </w:style>
  <w:style w:type="table" w:customStyle="1" w:styleId="Style11">
    <w:name w:val="Style11"/>
    <w:basedOn w:val="Normlntabulka"/>
    <w:uiPriority w:val="99"/>
    <w:rsid w:val="007E4928"/>
    <w:pPr>
      <w:spacing w:after="0" w:line="240" w:lineRule="auto"/>
      <w:contextualSpacing/>
    </w:pPr>
    <w:rPr>
      <w:rFonts w:ascii="Calibri" w:eastAsia="Times New Roman" w:hAnsi="Calibri" w:cs="Times New Roman"/>
      <w:sz w:val="20"/>
      <w:szCs w:val="20"/>
      <w:lang w:eastAsia="cs-CZ"/>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0" w:beforeAutospacing="0" w:afterLines="0" w:after="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ms-radiotext1">
    <w:name w:val="ms-radiotext1"/>
    <w:basedOn w:val="Standardnpsmoodstavce"/>
    <w:rsid w:val="007E172B"/>
  </w:style>
  <w:style w:type="character" w:customStyle="1" w:styleId="s30">
    <w:name w:val="s30"/>
    <w:basedOn w:val="Standardnpsmoodstavce"/>
    <w:rsid w:val="006B7792"/>
  </w:style>
  <w:style w:type="paragraph" w:styleId="Textvysvtlivek">
    <w:name w:val="endnote text"/>
    <w:basedOn w:val="Normln"/>
    <w:link w:val="TextvysvtlivekChar"/>
    <w:uiPriority w:val="99"/>
    <w:semiHidden/>
    <w:unhideWhenUsed/>
    <w:rsid w:val="00A011D5"/>
    <w:pPr>
      <w:spacing w:after="0"/>
    </w:pPr>
    <w:rPr>
      <w:szCs w:val="20"/>
    </w:rPr>
  </w:style>
  <w:style w:type="character" w:customStyle="1" w:styleId="TextvysvtlivekChar">
    <w:name w:val="Text vysvětlivek Char"/>
    <w:basedOn w:val="Standardnpsmoodstavce"/>
    <w:link w:val="Textvysvtlivek"/>
    <w:uiPriority w:val="99"/>
    <w:semiHidden/>
    <w:rsid w:val="00A011D5"/>
    <w:rPr>
      <w:rFonts w:ascii="Arial" w:hAnsi="Arial"/>
      <w:sz w:val="20"/>
      <w:szCs w:val="20"/>
    </w:rPr>
  </w:style>
  <w:style w:type="character" w:styleId="Odkaznavysvtlivky">
    <w:name w:val="endnote reference"/>
    <w:basedOn w:val="Standardnpsmoodstavce"/>
    <w:uiPriority w:val="99"/>
    <w:semiHidden/>
    <w:unhideWhenUsed/>
    <w:rsid w:val="00A011D5"/>
    <w:rPr>
      <w:vertAlign w:val="superscript"/>
    </w:rPr>
  </w:style>
  <w:style w:type="character" w:styleId="PromnnHTML">
    <w:name w:val="HTML Variable"/>
    <w:basedOn w:val="Standardnpsmoodstavce"/>
    <w:uiPriority w:val="99"/>
    <w:semiHidden/>
    <w:unhideWhenUsed/>
    <w:rsid w:val="00346B55"/>
    <w:rPr>
      <w:i/>
      <w:iCs/>
    </w:rPr>
  </w:style>
  <w:style w:type="character" w:styleId="Nevyeenzmnka">
    <w:name w:val="Unresolved Mention"/>
    <w:basedOn w:val="Standardnpsmoodstavce"/>
    <w:uiPriority w:val="99"/>
    <w:semiHidden/>
    <w:unhideWhenUsed/>
    <w:rsid w:val="008C2C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7075">
      <w:bodyDiv w:val="1"/>
      <w:marLeft w:val="0"/>
      <w:marRight w:val="0"/>
      <w:marTop w:val="0"/>
      <w:marBottom w:val="0"/>
      <w:divBdr>
        <w:top w:val="none" w:sz="0" w:space="0" w:color="auto"/>
        <w:left w:val="none" w:sz="0" w:space="0" w:color="auto"/>
        <w:bottom w:val="none" w:sz="0" w:space="0" w:color="auto"/>
        <w:right w:val="none" w:sz="0" w:space="0" w:color="auto"/>
      </w:divBdr>
      <w:divsChild>
        <w:div w:id="143742406">
          <w:marLeft w:val="0"/>
          <w:marRight w:val="0"/>
          <w:marTop w:val="0"/>
          <w:marBottom w:val="0"/>
          <w:divBdr>
            <w:top w:val="none" w:sz="0" w:space="0" w:color="auto"/>
            <w:left w:val="none" w:sz="0" w:space="0" w:color="auto"/>
            <w:bottom w:val="none" w:sz="0" w:space="0" w:color="auto"/>
            <w:right w:val="none" w:sz="0" w:space="0" w:color="auto"/>
          </w:divBdr>
        </w:div>
        <w:div w:id="225999094">
          <w:marLeft w:val="0"/>
          <w:marRight w:val="0"/>
          <w:marTop w:val="0"/>
          <w:marBottom w:val="0"/>
          <w:divBdr>
            <w:top w:val="none" w:sz="0" w:space="0" w:color="auto"/>
            <w:left w:val="none" w:sz="0" w:space="0" w:color="auto"/>
            <w:bottom w:val="none" w:sz="0" w:space="0" w:color="auto"/>
            <w:right w:val="none" w:sz="0" w:space="0" w:color="auto"/>
          </w:divBdr>
        </w:div>
        <w:div w:id="247005508">
          <w:marLeft w:val="0"/>
          <w:marRight w:val="0"/>
          <w:marTop w:val="0"/>
          <w:marBottom w:val="0"/>
          <w:divBdr>
            <w:top w:val="none" w:sz="0" w:space="0" w:color="auto"/>
            <w:left w:val="none" w:sz="0" w:space="0" w:color="auto"/>
            <w:bottom w:val="none" w:sz="0" w:space="0" w:color="auto"/>
            <w:right w:val="none" w:sz="0" w:space="0" w:color="auto"/>
          </w:divBdr>
        </w:div>
        <w:div w:id="293872187">
          <w:marLeft w:val="0"/>
          <w:marRight w:val="0"/>
          <w:marTop w:val="0"/>
          <w:marBottom w:val="0"/>
          <w:divBdr>
            <w:top w:val="none" w:sz="0" w:space="0" w:color="auto"/>
            <w:left w:val="none" w:sz="0" w:space="0" w:color="auto"/>
            <w:bottom w:val="none" w:sz="0" w:space="0" w:color="auto"/>
            <w:right w:val="none" w:sz="0" w:space="0" w:color="auto"/>
          </w:divBdr>
        </w:div>
        <w:div w:id="347684436">
          <w:marLeft w:val="0"/>
          <w:marRight w:val="0"/>
          <w:marTop w:val="0"/>
          <w:marBottom w:val="0"/>
          <w:divBdr>
            <w:top w:val="none" w:sz="0" w:space="0" w:color="auto"/>
            <w:left w:val="none" w:sz="0" w:space="0" w:color="auto"/>
            <w:bottom w:val="none" w:sz="0" w:space="0" w:color="auto"/>
            <w:right w:val="none" w:sz="0" w:space="0" w:color="auto"/>
          </w:divBdr>
        </w:div>
        <w:div w:id="454910073">
          <w:marLeft w:val="0"/>
          <w:marRight w:val="0"/>
          <w:marTop w:val="0"/>
          <w:marBottom w:val="0"/>
          <w:divBdr>
            <w:top w:val="none" w:sz="0" w:space="0" w:color="auto"/>
            <w:left w:val="none" w:sz="0" w:space="0" w:color="auto"/>
            <w:bottom w:val="none" w:sz="0" w:space="0" w:color="auto"/>
            <w:right w:val="none" w:sz="0" w:space="0" w:color="auto"/>
          </w:divBdr>
        </w:div>
        <w:div w:id="590969614">
          <w:marLeft w:val="0"/>
          <w:marRight w:val="0"/>
          <w:marTop w:val="0"/>
          <w:marBottom w:val="0"/>
          <w:divBdr>
            <w:top w:val="none" w:sz="0" w:space="0" w:color="auto"/>
            <w:left w:val="none" w:sz="0" w:space="0" w:color="auto"/>
            <w:bottom w:val="none" w:sz="0" w:space="0" w:color="auto"/>
            <w:right w:val="none" w:sz="0" w:space="0" w:color="auto"/>
          </w:divBdr>
        </w:div>
        <w:div w:id="870531521">
          <w:marLeft w:val="0"/>
          <w:marRight w:val="0"/>
          <w:marTop w:val="0"/>
          <w:marBottom w:val="0"/>
          <w:divBdr>
            <w:top w:val="none" w:sz="0" w:space="0" w:color="auto"/>
            <w:left w:val="none" w:sz="0" w:space="0" w:color="auto"/>
            <w:bottom w:val="none" w:sz="0" w:space="0" w:color="auto"/>
            <w:right w:val="none" w:sz="0" w:space="0" w:color="auto"/>
          </w:divBdr>
        </w:div>
        <w:div w:id="884756477">
          <w:marLeft w:val="0"/>
          <w:marRight w:val="0"/>
          <w:marTop w:val="0"/>
          <w:marBottom w:val="0"/>
          <w:divBdr>
            <w:top w:val="none" w:sz="0" w:space="0" w:color="auto"/>
            <w:left w:val="none" w:sz="0" w:space="0" w:color="auto"/>
            <w:bottom w:val="none" w:sz="0" w:space="0" w:color="auto"/>
            <w:right w:val="none" w:sz="0" w:space="0" w:color="auto"/>
          </w:divBdr>
        </w:div>
        <w:div w:id="926311511">
          <w:marLeft w:val="0"/>
          <w:marRight w:val="0"/>
          <w:marTop w:val="0"/>
          <w:marBottom w:val="0"/>
          <w:divBdr>
            <w:top w:val="none" w:sz="0" w:space="0" w:color="auto"/>
            <w:left w:val="none" w:sz="0" w:space="0" w:color="auto"/>
            <w:bottom w:val="none" w:sz="0" w:space="0" w:color="auto"/>
            <w:right w:val="none" w:sz="0" w:space="0" w:color="auto"/>
          </w:divBdr>
        </w:div>
        <w:div w:id="931279689">
          <w:marLeft w:val="0"/>
          <w:marRight w:val="0"/>
          <w:marTop w:val="0"/>
          <w:marBottom w:val="0"/>
          <w:divBdr>
            <w:top w:val="none" w:sz="0" w:space="0" w:color="auto"/>
            <w:left w:val="none" w:sz="0" w:space="0" w:color="auto"/>
            <w:bottom w:val="none" w:sz="0" w:space="0" w:color="auto"/>
            <w:right w:val="none" w:sz="0" w:space="0" w:color="auto"/>
          </w:divBdr>
        </w:div>
        <w:div w:id="961037621">
          <w:marLeft w:val="0"/>
          <w:marRight w:val="0"/>
          <w:marTop w:val="0"/>
          <w:marBottom w:val="0"/>
          <w:divBdr>
            <w:top w:val="none" w:sz="0" w:space="0" w:color="auto"/>
            <w:left w:val="none" w:sz="0" w:space="0" w:color="auto"/>
            <w:bottom w:val="none" w:sz="0" w:space="0" w:color="auto"/>
            <w:right w:val="none" w:sz="0" w:space="0" w:color="auto"/>
          </w:divBdr>
        </w:div>
        <w:div w:id="1090080548">
          <w:marLeft w:val="0"/>
          <w:marRight w:val="0"/>
          <w:marTop w:val="0"/>
          <w:marBottom w:val="0"/>
          <w:divBdr>
            <w:top w:val="none" w:sz="0" w:space="0" w:color="auto"/>
            <w:left w:val="none" w:sz="0" w:space="0" w:color="auto"/>
            <w:bottom w:val="none" w:sz="0" w:space="0" w:color="auto"/>
            <w:right w:val="none" w:sz="0" w:space="0" w:color="auto"/>
          </w:divBdr>
        </w:div>
        <w:div w:id="1116754514">
          <w:marLeft w:val="0"/>
          <w:marRight w:val="0"/>
          <w:marTop w:val="0"/>
          <w:marBottom w:val="0"/>
          <w:divBdr>
            <w:top w:val="none" w:sz="0" w:space="0" w:color="auto"/>
            <w:left w:val="none" w:sz="0" w:space="0" w:color="auto"/>
            <w:bottom w:val="none" w:sz="0" w:space="0" w:color="auto"/>
            <w:right w:val="none" w:sz="0" w:space="0" w:color="auto"/>
          </w:divBdr>
        </w:div>
        <w:div w:id="1343049105">
          <w:marLeft w:val="0"/>
          <w:marRight w:val="0"/>
          <w:marTop w:val="0"/>
          <w:marBottom w:val="0"/>
          <w:divBdr>
            <w:top w:val="none" w:sz="0" w:space="0" w:color="auto"/>
            <w:left w:val="none" w:sz="0" w:space="0" w:color="auto"/>
            <w:bottom w:val="none" w:sz="0" w:space="0" w:color="auto"/>
            <w:right w:val="none" w:sz="0" w:space="0" w:color="auto"/>
          </w:divBdr>
        </w:div>
        <w:div w:id="1450508302">
          <w:marLeft w:val="0"/>
          <w:marRight w:val="0"/>
          <w:marTop w:val="0"/>
          <w:marBottom w:val="0"/>
          <w:divBdr>
            <w:top w:val="none" w:sz="0" w:space="0" w:color="auto"/>
            <w:left w:val="none" w:sz="0" w:space="0" w:color="auto"/>
            <w:bottom w:val="none" w:sz="0" w:space="0" w:color="auto"/>
            <w:right w:val="none" w:sz="0" w:space="0" w:color="auto"/>
          </w:divBdr>
        </w:div>
        <w:div w:id="1881745368">
          <w:marLeft w:val="0"/>
          <w:marRight w:val="0"/>
          <w:marTop w:val="0"/>
          <w:marBottom w:val="0"/>
          <w:divBdr>
            <w:top w:val="none" w:sz="0" w:space="0" w:color="auto"/>
            <w:left w:val="none" w:sz="0" w:space="0" w:color="auto"/>
            <w:bottom w:val="none" w:sz="0" w:space="0" w:color="auto"/>
            <w:right w:val="none" w:sz="0" w:space="0" w:color="auto"/>
          </w:divBdr>
        </w:div>
      </w:divsChild>
    </w:div>
    <w:div w:id="22368436">
      <w:bodyDiv w:val="1"/>
      <w:marLeft w:val="0"/>
      <w:marRight w:val="0"/>
      <w:marTop w:val="0"/>
      <w:marBottom w:val="0"/>
      <w:divBdr>
        <w:top w:val="none" w:sz="0" w:space="0" w:color="auto"/>
        <w:left w:val="none" w:sz="0" w:space="0" w:color="auto"/>
        <w:bottom w:val="none" w:sz="0" w:space="0" w:color="auto"/>
        <w:right w:val="none" w:sz="0" w:space="0" w:color="auto"/>
      </w:divBdr>
    </w:div>
    <w:div w:id="69695433">
      <w:bodyDiv w:val="1"/>
      <w:marLeft w:val="0"/>
      <w:marRight w:val="0"/>
      <w:marTop w:val="0"/>
      <w:marBottom w:val="0"/>
      <w:divBdr>
        <w:top w:val="none" w:sz="0" w:space="0" w:color="auto"/>
        <w:left w:val="none" w:sz="0" w:space="0" w:color="auto"/>
        <w:bottom w:val="none" w:sz="0" w:space="0" w:color="auto"/>
        <w:right w:val="none" w:sz="0" w:space="0" w:color="auto"/>
      </w:divBdr>
    </w:div>
    <w:div w:id="92894596">
      <w:bodyDiv w:val="1"/>
      <w:marLeft w:val="0"/>
      <w:marRight w:val="0"/>
      <w:marTop w:val="0"/>
      <w:marBottom w:val="0"/>
      <w:divBdr>
        <w:top w:val="none" w:sz="0" w:space="0" w:color="auto"/>
        <w:left w:val="none" w:sz="0" w:space="0" w:color="auto"/>
        <w:bottom w:val="none" w:sz="0" w:space="0" w:color="auto"/>
        <w:right w:val="none" w:sz="0" w:space="0" w:color="auto"/>
      </w:divBdr>
    </w:div>
    <w:div w:id="231739798">
      <w:bodyDiv w:val="1"/>
      <w:marLeft w:val="0"/>
      <w:marRight w:val="0"/>
      <w:marTop w:val="0"/>
      <w:marBottom w:val="0"/>
      <w:divBdr>
        <w:top w:val="none" w:sz="0" w:space="0" w:color="auto"/>
        <w:left w:val="none" w:sz="0" w:space="0" w:color="auto"/>
        <w:bottom w:val="none" w:sz="0" w:space="0" w:color="auto"/>
        <w:right w:val="none" w:sz="0" w:space="0" w:color="auto"/>
      </w:divBdr>
    </w:div>
    <w:div w:id="232472810">
      <w:bodyDiv w:val="1"/>
      <w:marLeft w:val="0"/>
      <w:marRight w:val="0"/>
      <w:marTop w:val="0"/>
      <w:marBottom w:val="0"/>
      <w:divBdr>
        <w:top w:val="none" w:sz="0" w:space="0" w:color="auto"/>
        <w:left w:val="none" w:sz="0" w:space="0" w:color="auto"/>
        <w:bottom w:val="none" w:sz="0" w:space="0" w:color="auto"/>
        <w:right w:val="none" w:sz="0" w:space="0" w:color="auto"/>
      </w:divBdr>
    </w:div>
    <w:div w:id="325138282">
      <w:bodyDiv w:val="1"/>
      <w:marLeft w:val="0"/>
      <w:marRight w:val="0"/>
      <w:marTop w:val="0"/>
      <w:marBottom w:val="0"/>
      <w:divBdr>
        <w:top w:val="none" w:sz="0" w:space="0" w:color="auto"/>
        <w:left w:val="none" w:sz="0" w:space="0" w:color="auto"/>
        <w:bottom w:val="none" w:sz="0" w:space="0" w:color="auto"/>
        <w:right w:val="none" w:sz="0" w:space="0" w:color="auto"/>
      </w:divBdr>
    </w:div>
    <w:div w:id="333841747">
      <w:bodyDiv w:val="1"/>
      <w:marLeft w:val="0"/>
      <w:marRight w:val="0"/>
      <w:marTop w:val="0"/>
      <w:marBottom w:val="0"/>
      <w:divBdr>
        <w:top w:val="none" w:sz="0" w:space="0" w:color="auto"/>
        <w:left w:val="none" w:sz="0" w:space="0" w:color="auto"/>
        <w:bottom w:val="none" w:sz="0" w:space="0" w:color="auto"/>
        <w:right w:val="none" w:sz="0" w:space="0" w:color="auto"/>
      </w:divBdr>
    </w:div>
    <w:div w:id="407651288">
      <w:bodyDiv w:val="1"/>
      <w:marLeft w:val="0"/>
      <w:marRight w:val="0"/>
      <w:marTop w:val="0"/>
      <w:marBottom w:val="0"/>
      <w:divBdr>
        <w:top w:val="none" w:sz="0" w:space="0" w:color="auto"/>
        <w:left w:val="none" w:sz="0" w:space="0" w:color="auto"/>
        <w:bottom w:val="none" w:sz="0" w:space="0" w:color="auto"/>
        <w:right w:val="none" w:sz="0" w:space="0" w:color="auto"/>
      </w:divBdr>
    </w:div>
    <w:div w:id="548492472">
      <w:bodyDiv w:val="1"/>
      <w:marLeft w:val="0"/>
      <w:marRight w:val="0"/>
      <w:marTop w:val="0"/>
      <w:marBottom w:val="0"/>
      <w:divBdr>
        <w:top w:val="none" w:sz="0" w:space="0" w:color="auto"/>
        <w:left w:val="none" w:sz="0" w:space="0" w:color="auto"/>
        <w:bottom w:val="none" w:sz="0" w:space="0" w:color="auto"/>
        <w:right w:val="none" w:sz="0" w:space="0" w:color="auto"/>
      </w:divBdr>
    </w:div>
    <w:div w:id="667292715">
      <w:bodyDiv w:val="1"/>
      <w:marLeft w:val="0"/>
      <w:marRight w:val="0"/>
      <w:marTop w:val="0"/>
      <w:marBottom w:val="0"/>
      <w:divBdr>
        <w:top w:val="none" w:sz="0" w:space="0" w:color="auto"/>
        <w:left w:val="none" w:sz="0" w:space="0" w:color="auto"/>
        <w:bottom w:val="none" w:sz="0" w:space="0" w:color="auto"/>
        <w:right w:val="none" w:sz="0" w:space="0" w:color="auto"/>
      </w:divBdr>
    </w:div>
    <w:div w:id="707489585">
      <w:bodyDiv w:val="1"/>
      <w:marLeft w:val="0"/>
      <w:marRight w:val="0"/>
      <w:marTop w:val="0"/>
      <w:marBottom w:val="0"/>
      <w:divBdr>
        <w:top w:val="none" w:sz="0" w:space="0" w:color="auto"/>
        <w:left w:val="none" w:sz="0" w:space="0" w:color="auto"/>
        <w:bottom w:val="none" w:sz="0" w:space="0" w:color="auto"/>
        <w:right w:val="none" w:sz="0" w:space="0" w:color="auto"/>
      </w:divBdr>
    </w:div>
    <w:div w:id="764810482">
      <w:bodyDiv w:val="1"/>
      <w:marLeft w:val="0"/>
      <w:marRight w:val="0"/>
      <w:marTop w:val="0"/>
      <w:marBottom w:val="0"/>
      <w:divBdr>
        <w:top w:val="none" w:sz="0" w:space="0" w:color="auto"/>
        <w:left w:val="none" w:sz="0" w:space="0" w:color="auto"/>
        <w:bottom w:val="none" w:sz="0" w:space="0" w:color="auto"/>
        <w:right w:val="none" w:sz="0" w:space="0" w:color="auto"/>
      </w:divBdr>
    </w:div>
    <w:div w:id="784736505">
      <w:bodyDiv w:val="1"/>
      <w:marLeft w:val="0"/>
      <w:marRight w:val="0"/>
      <w:marTop w:val="0"/>
      <w:marBottom w:val="0"/>
      <w:divBdr>
        <w:top w:val="none" w:sz="0" w:space="0" w:color="auto"/>
        <w:left w:val="none" w:sz="0" w:space="0" w:color="auto"/>
        <w:bottom w:val="none" w:sz="0" w:space="0" w:color="auto"/>
        <w:right w:val="none" w:sz="0" w:space="0" w:color="auto"/>
      </w:divBdr>
    </w:div>
    <w:div w:id="887688060">
      <w:bodyDiv w:val="1"/>
      <w:marLeft w:val="0"/>
      <w:marRight w:val="0"/>
      <w:marTop w:val="0"/>
      <w:marBottom w:val="0"/>
      <w:divBdr>
        <w:top w:val="none" w:sz="0" w:space="0" w:color="auto"/>
        <w:left w:val="none" w:sz="0" w:space="0" w:color="auto"/>
        <w:bottom w:val="none" w:sz="0" w:space="0" w:color="auto"/>
        <w:right w:val="none" w:sz="0" w:space="0" w:color="auto"/>
      </w:divBdr>
    </w:div>
    <w:div w:id="904073211">
      <w:bodyDiv w:val="1"/>
      <w:marLeft w:val="0"/>
      <w:marRight w:val="0"/>
      <w:marTop w:val="0"/>
      <w:marBottom w:val="0"/>
      <w:divBdr>
        <w:top w:val="none" w:sz="0" w:space="0" w:color="auto"/>
        <w:left w:val="none" w:sz="0" w:space="0" w:color="auto"/>
        <w:bottom w:val="none" w:sz="0" w:space="0" w:color="auto"/>
        <w:right w:val="none" w:sz="0" w:space="0" w:color="auto"/>
      </w:divBdr>
    </w:div>
    <w:div w:id="966619287">
      <w:bodyDiv w:val="1"/>
      <w:marLeft w:val="0"/>
      <w:marRight w:val="0"/>
      <w:marTop w:val="0"/>
      <w:marBottom w:val="0"/>
      <w:divBdr>
        <w:top w:val="none" w:sz="0" w:space="0" w:color="auto"/>
        <w:left w:val="none" w:sz="0" w:space="0" w:color="auto"/>
        <w:bottom w:val="none" w:sz="0" w:space="0" w:color="auto"/>
        <w:right w:val="none" w:sz="0" w:space="0" w:color="auto"/>
      </w:divBdr>
    </w:div>
    <w:div w:id="1012337034">
      <w:bodyDiv w:val="1"/>
      <w:marLeft w:val="0"/>
      <w:marRight w:val="0"/>
      <w:marTop w:val="0"/>
      <w:marBottom w:val="0"/>
      <w:divBdr>
        <w:top w:val="none" w:sz="0" w:space="0" w:color="auto"/>
        <w:left w:val="none" w:sz="0" w:space="0" w:color="auto"/>
        <w:bottom w:val="none" w:sz="0" w:space="0" w:color="auto"/>
        <w:right w:val="none" w:sz="0" w:space="0" w:color="auto"/>
      </w:divBdr>
    </w:div>
    <w:div w:id="1131052716">
      <w:bodyDiv w:val="1"/>
      <w:marLeft w:val="0"/>
      <w:marRight w:val="0"/>
      <w:marTop w:val="0"/>
      <w:marBottom w:val="0"/>
      <w:divBdr>
        <w:top w:val="none" w:sz="0" w:space="0" w:color="auto"/>
        <w:left w:val="none" w:sz="0" w:space="0" w:color="auto"/>
        <w:bottom w:val="none" w:sz="0" w:space="0" w:color="auto"/>
        <w:right w:val="none" w:sz="0" w:space="0" w:color="auto"/>
      </w:divBdr>
    </w:div>
    <w:div w:id="1140030839">
      <w:bodyDiv w:val="1"/>
      <w:marLeft w:val="0"/>
      <w:marRight w:val="0"/>
      <w:marTop w:val="0"/>
      <w:marBottom w:val="0"/>
      <w:divBdr>
        <w:top w:val="none" w:sz="0" w:space="0" w:color="auto"/>
        <w:left w:val="none" w:sz="0" w:space="0" w:color="auto"/>
        <w:bottom w:val="none" w:sz="0" w:space="0" w:color="auto"/>
        <w:right w:val="none" w:sz="0" w:space="0" w:color="auto"/>
      </w:divBdr>
    </w:div>
    <w:div w:id="1163348767">
      <w:bodyDiv w:val="1"/>
      <w:marLeft w:val="0"/>
      <w:marRight w:val="0"/>
      <w:marTop w:val="0"/>
      <w:marBottom w:val="0"/>
      <w:divBdr>
        <w:top w:val="none" w:sz="0" w:space="0" w:color="auto"/>
        <w:left w:val="none" w:sz="0" w:space="0" w:color="auto"/>
        <w:bottom w:val="none" w:sz="0" w:space="0" w:color="auto"/>
        <w:right w:val="none" w:sz="0" w:space="0" w:color="auto"/>
      </w:divBdr>
    </w:div>
    <w:div w:id="1171408983">
      <w:bodyDiv w:val="1"/>
      <w:marLeft w:val="0"/>
      <w:marRight w:val="0"/>
      <w:marTop w:val="0"/>
      <w:marBottom w:val="0"/>
      <w:divBdr>
        <w:top w:val="none" w:sz="0" w:space="0" w:color="auto"/>
        <w:left w:val="none" w:sz="0" w:space="0" w:color="auto"/>
        <w:bottom w:val="none" w:sz="0" w:space="0" w:color="auto"/>
        <w:right w:val="none" w:sz="0" w:space="0" w:color="auto"/>
      </w:divBdr>
    </w:div>
    <w:div w:id="1625888118">
      <w:bodyDiv w:val="1"/>
      <w:marLeft w:val="0"/>
      <w:marRight w:val="0"/>
      <w:marTop w:val="0"/>
      <w:marBottom w:val="0"/>
      <w:divBdr>
        <w:top w:val="none" w:sz="0" w:space="0" w:color="auto"/>
        <w:left w:val="none" w:sz="0" w:space="0" w:color="auto"/>
        <w:bottom w:val="none" w:sz="0" w:space="0" w:color="auto"/>
        <w:right w:val="none" w:sz="0" w:space="0" w:color="auto"/>
      </w:divBdr>
    </w:div>
    <w:div w:id="1647588751">
      <w:bodyDiv w:val="1"/>
      <w:marLeft w:val="0"/>
      <w:marRight w:val="0"/>
      <w:marTop w:val="0"/>
      <w:marBottom w:val="0"/>
      <w:divBdr>
        <w:top w:val="none" w:sz="0" w:space="0" w:color="auto"/>
        <w:left w:val="none" w:sz="0" w:space="0" w:color="auto"/>
        <w:bottom w:val="none" w:sz="0" w:space="0" w:color="auto"/>
        <w:right w:val="none" w:sz="0" w:space="0" w:color="auto"/>
      </w:divBdr>
    </w:div>
    <w:div w:id="1654870797">
      <w:bodyDiv w:val="1"/>
      <w:marLeft w:val="0"/>
      <w:marRight w:val="0"/>
      <w:marTop w:val="0"/>
      <w:marBottom w:val="0"/>
      <w:divBdr>
        <w:top w:val="none" w:sz="0" w:space="0" w:color="auto"/>
        <w:left w:val="none" w:sz="0" w:space="0" w:color="auto"/>
        <w:bottom w:val="none" w:sz="0" w:space="0" w:color="auto"/>
        <w:right w:val="none" w:sz="0" w:space="0" w:color="auto"/>
      </w:divBdr>
    </w:div>
    <w:div w:id="1714963832">
      <w:bodyDiv w:val="1"/>
      <w:marLeft w:val="0"/>
      <w:marRight w:val="0"/>
      <w:marTop w:val="0"/>
      <w:marBottom w:val="0"/>
      <w:divBdr>
        <w:top w:val="none" w:sz="0" w:space="0" w:color="auto"/>
        <w:left w:val="none" w:sz="0" w:space="0" w:color="auto"/>
        <w:bottom w:val="none" w:sz="0" w:space="0" w:color="auto"/>
        <w:right w:val="none" w:sz="0" w:space="0" w:color="auto"/>
      </w:divBdr>
    </w:div>
    <w:div w:id="1764187210">
      <w:bodyDiv w:val="1"/>
      <w:marLeft w:val="0"/>
      <w:marRight w:val="0"/>
      <w:marTop w:val="0"/>
      <w:marBottom w:val="0"/>
      <w:divBdr>
        <w:top w:val="none" w:sz="0" w:space="0" w:color="auto"/>
        <w:left w:val="none" w:sz="0" w:space="0" w:color="auto"/>
        <w:bottom w:val="none" w:sz="0" w:space="0" w:color="auto"/>
        <w:right w:val="none" w:sz="0" w:space="0" w:color="auto"/>
      </w:divBdr>
    </w:div>
    <w:div w:id="1796220267">
      <w:bodyDiv w:val="1"/>
      <w:marLeft w:val="0"/>
      <w:marRight w:val="0"/>
      <w:marTop w:val="0"/>
      <w:marBottom w:val="0"/>
      <w:divBdr>
        <w:top w:val="none" w:sz="0" w:space="0" w:color="auto"/>
        <w:left w:val="none" w:sz="0" w:space="0" w:color="auto"/>
        <w:bottom w:val="none" w:sz="0" w:space="0" w:color="auto"/>
        <w:right w:val="none" w:sz="0" w:space="0" w:color="auto"/>
      </w:divBdr>
      <w:divsChild>
        <w:div w:id="1001198828">
          <w:marLeft w:val="0"/>
          <w:marRight w:val="0"/>
          <w:marTop w:val="0"/>
          <w:marBottom w:val="0"/>
          <w:divBdr>
            <w:top w:val="none" w:sz="0" w:space="0" w:color="auto"/>
            <w:left w:val="none" w:sz="0" w:space="0" w:color="auto"/>
            <w:bottom w:val="none" w:sz="0" w:space="0" w:color="auto"/>
            <w:right w:val="none" w:sz="0" w:space="0" w:color="auto"/>
          </w:divBdr>
        </w:div>
        <w:div w:id="886838346">
          <w:marLeft w:val="0"/>
          <w:marRight w:val="0"/>
          <w:marTop w:val="0"/>
          <w:marBottom w:val="0"/>
          <w:divBdr>
            <w:top w:val="none" w:sz="0" w:space="0" w:color="auto"/>
            <w:left w:val="none" w:sz="0" w:space="0" w:color="auto"/>
            <w:bottom w:val="none" w:sz="0" w:space="0" w:color="auto"/>
            <w:right w:val="none" w:sz="0" w:space="0" w:color="auto"/>
          </w:divBdr>
        </w:div>
        <w:div w:id="1713654691">
          <w:marLeft w:val="0"/>
          <w:marRight w:val="0"/>
          <w:marTop w:val="0"/>
          <w:marBottom w:val="0"/>
          <w:divBdr>
            <w:top w:val="none" w:sz="0" w:space="0" w:color="auto"/>
            <w:left w:val="none" w:sz="0" w:space="0" w:color="auto"/>
            <w:bottom w:val="none" w:sz="0" w:space="0" w:color="auto"/>
            <w:right w:val="none" w:sz="0" w:space="0" w:color="auto"/>
          </w:divBdr>
        </w:div>
        <w:div w:id="1224364638">
          <w:marLeft w:val="0"/>
          <w:marRight w:val="0"/>
          <w:marTop w:val="0"/>
          <w:marBottom w:val="0"/>
          <w:divBdr>
            <w:top w:val="none" w:sz="0" w:space="0" w:color="auto"/>
            <w:left w:val="none" w:sz="0" w:space="0" w:color="auto"/>
            <w:bottom w:val="none" w:sz="0" w:space="0" w:color="auto"/>
            <w:right w:val="none" w:sz="0" w:space="0" w:color="auto"/>
          </w:divBdr>
        </w:div>
        <w:div w:id="96296265">
          <w:marLeft w:val="0"/>
          <w:marRight w:val="0"/>
          <w:marTop w:val="0"/>
          <w:marBottom w:val="0"/>
          <w:divBdr>
            <w:top w:val="none" w:sz="0" w:space="0" w:color="auto"/>
            <w:left w:val="none" w:sz="0" w:space="0" w:color="auto"/>
            <w:bottom w:val="none" w:sz="0" w:space="0" w:color="auto"/>
            <w:right w:val="none" w:sz="0" w:space="0" w:color="auto"/>
          </w:divBdr>
        </w:div>
        <w:div w:id="1420060455">
          <w:marLeft w:val="0"/>
          <w:marRight w:val="0"/>
          <w:marTop w:val="0"/>
          <w:marBottom w:val="0"/>
          <w:divBdr>
            <w:top w:val="none" w:sz="0" w:space="0" w:color="auto"/>
            <w:left w:val="none" w:sz="0" w:space="0" w:color="auto"/>
            <w:bottom w:val="none" w:sz="0" w:space="0" w:color="auto"/>
            <w:right w:val="none" w:sz="0" w:space="0" w:color="auto"/>
          </w:divBdr>
        </w:div>
        <w:div w:id="1858613360">
          <w:marLeft w:val="0"/>
          <w:marRight w:val="0"/>
          <w:marTop w:val="0"/>
          <w:marBottom w:val="0"/>
          <w:divBdr>
            <w:top w:val="none" w:sz="0" w:space="0" w:color="auto"/>
            <w:left w:val="none" w:sz="0" w:space="0" w:color="auto"/>
            <w:bottom w:val="none" w:sz="0" w:space="0" w:color="auto"/>
            <w:right w:val="none" w:sz="0" w:space="0" w:color="auto"/>
          </w:divBdr>
        </w:div>
        <w:div w:id="1179806157">
          <w:marLeft w:val="0"/>
          <w:marRight w:val="0"/>
          <w:marTop w:val="0"/>
          <w:marBottom w:val="0"/>
          <w:divBdr>
            <w:top w:val="none" w:sz="0" w:space="0" w:color="auto"/>
            <w:left w:val="none" w:sz="0" w:space="0" w:color="auto"/>
            <w:bottom w:val="none" w:sz="0" w:space="0" w:color="auto"/>
            <w:right w:val="none" w:sz="0" w:space="0" w:color="auto"/>
          </w:divBdr>
        </w:div>
        <w:div w:id="1940720273">
          <w:marLeft w:val="0"/>
          <w:marRight w:val="0"/>
          <w:marTop w:val="0"/>
          <w:marBottom w:val="0"/>
          <w:divBdr>
            <w:top w:val="none" w:sz="0" w:space="0" w:color="auto"/>
            <w:left w:val="none" w:sz="0" w:space="0" w:color="auto"/>
            <w:bottom w:val="none" w:sz="0" w:space="0" w:color="auto"/>
            <w:right w:val="none" w:sz="0" w:space="0" w:color="auto"/>
          </w:divBdr>
        </w:div>
        <w:div w:id="1454252497">
          <w:marLeft w:val="0"/>
          <w:marRight w:val="0"/>
          <w:marTop w:val="0"/>
          <w:marBottom w:val="0"/>
          <w:divBdr>
            <w:top w:val="none" w:sz="0" w:space="0" w:color="auto"/>
            <w:left w:val="none" w:sz="0" w:space="0" w:color="auto"/>
            <w:bottom w:val="none" w:sz="0" w:space="0" w:color="auto"/>
            <w:right w:val="none" w:sz="0" w:space="0" w:color="auto"/>
          </w:divBdr>
        </w:div>
        <w:div w:id="1857577566">
          <w:marLeft w:val="0"/>
          <w:marRight w:val="0"/>
          <w:marTop w:val="0"/>
          <w:marBottom w:val="0"/>
          <w:divBdr>
            <w:top w:val="none" w:sz="0" w:space="0" w:color="auto"/>
            <w:left w:val="none" w:sz="0" w:space="0" w:color="auto"/>
            <w:bottom w:val="none" w:sz="0" w:space="0" w:color="auto"/>
            <w:right w:val="none" w:sz="0" w:space="0" w:color="auto"/>
          </w:divBdr>
        </w:div>
        <w:div w:id="1386367740">
          <w:marLeft w:val="0"/>
          <w:marRight w:val="0"/>
          <w:marTop w:val="0"/>
          <w:marBottom w:val="0"/>
          <w:divBdr>
            <w:top w:val="none" w:sz="0" w:space="0" w:color="auto"/>
            <w:left w:val="none" w:sz="0" w:space="0" w:color="auto"/>
            <w:bottom w:val="none" w:sz="0" w:space="0" w:color="auto"/>
            <w:right w:val="none" w:sz="0" w:space="0" w:color="auto"/>
          </w:divBdr>
        </w:div>
        <w:div w:id="1177304451">
          <w:marLeft w:val="0"/>
          <w:marRight w:val="0"/>
          <w:marTop w:val="0"/>
          <w:marBottom w:val="0"/>
          <w:divBdr>
            <w:top w:val="none" w:sz="0" w:space="0" w:color="auto"/>
            <w:left w:val="none" w:sz="0" w:space="0" w:color="auto"/>
            <w:bottom w:val="none" w:sz="0" w:space="0" w:color="auto"/>
            <w:right w:val="none" w:sz="0" w:space="0" w:color="auto"/>
          </w:divBdr>
        </w:div>
        <w:div w:id="1439056556">
          <w:marLeft w:val="0"/>
          <w:marRight w:val="0"/>
          <w:marTop w:val="0"/>
          <w:marBottom w:val="0"/>
          <w:divBdr>
            <w:top w:val="none" w:sz="0" w:space="0" w:color="auto"/>
            <w:left w:val="none" w:sz="0" w:space="0" w:color="auto"/>
            <w:bottom w:val="none" w:sz="0" w:space="0" w:color="auto"/>
            <w:right w:val="none" w:sz="0" w:space="0" w:color="auto"/>
          </w:divBdr>
        </w:div>
      </w:divsChild>
    </w:div>
    <w:div w:id="1921209073">
      <w:bodyDiv w:val="1"/>
      <w:marLeft w:val="0"/>
      <w:marRight w:val="0"/>
      <w:marTop w:val="0"/>
      <w:marBottom w:val="0"/>
      <w:divBdr>
        <w:top w:val="none" w:sz="0" w:space="0" w:color="auto"/>
        <w:left w:val="none" w:sz="0" w:space="0" w:color="auto"/>
        <w:bottom w:val="none" w:sz="0" w:space="0" w:color="auto"/>
        <w:right w:val="none" w:sz="0" w:space="0" w:color="auto"/>
      </w:divBdr>
    </w:div>
    <w:div w:id="2034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rchi.gov.cz/ikcr" TargetMode="External"/><Relationship Id="rId21" Type="http://schemas.openxmlformats.org/officeDocument/2006/relationships/hyperlink" Target="https://spcss.archirepo.com/digicesko-bridge/zamerdetail/id-el-d3ddfff4-0966-4cd5-a169-8cd3362b0e43" TargetMode="External"/><Relationship Id="rId42" Type="http://schemas.openxmlformats.org/officeDocument/2006/relationships/hyperlink" Target="https://archi.gov.cz/ikcr" TargetMode="External"/><Relationship Id="rId47" Type="http://schemas.openxmlformats.org/officeDocument/2006/relationships/hyperlink" Target="https://archi.gov.cz/ikcr" TargetMode="External"/><Relationship Id="rId63" Type="http://schemas.openxmlformats.org/officeDocument/2006/relationships/hyperlink" Target="https://rpp-ais.egon.gov.cz/gen/agendy-detail/" TargetMode="External"/><Relationship Id="rId68" Type="http://schemas.openxmlformats.org/officeDocument/2006/relationships/hyperlink" Target="https://www.mvcr.cz/clanek/centralni-nakup-produktu-oracle.aspx" TargetMode="External"/><Relationship Id="rId16" Type="http://schemas.openxmlformats.org/officeDocument/2006/relationships/hyperlink" Target="https://portal.gov.cz/sluzby-vs/zapis-narozeni-ditete-S4350" TargetMode="External"/><Relationship Id="rId11" Type="http://schemas.openxmlformats.org/officeDocument/2006/relationships/image" Target="media/image1.png"/><Relationship Id="rId24" Type="http://schemas.openxmlformats.org/officeDocument/2006/relationships/control" Target="activeX/activeX2.xml"/><Relationship Id="rId32" Type="http://schemas.openxmlformats.org/officeDocument/2006/relationships/hyperlink" Target="https://archi.gov.cz/ikcr" TargetMode="External"/><Relationship Id="rId37" Type="http://schemas.openxmlformats.org/officeDocument/2006/relationships/hyperlink" Target="https://archi.gov.cz/nap_dokument:uvod" TargetMode="External"/><Relationship Id="rId40" Type="http://schemas.openxmlformats.org/officeDocument/2006/relationships/hyperlink" Target="https://archi.gov.cz/ikcr" TargetMode="External"/><Relationship Id="rId45" Type="http://schemas.openxmlformats.org/officeDocument/2006/relationships/hyperlink" Target="https://archi.gov.cz/nap_dokument:uvod" TargetMode="External"/><Relationship Id="rId53" Type="http://schemas.openxmlformats.org/officeDocument/2006/relationships/hyperlink" Target="https://archi.gov.cz/ikcr" TargetMode="External"/><Relationship Id="rId58" Type="http://schemas.openxmlformats.org/officeDocument/2006/relationships/hyperlink" Target="https://archi.gov.cz/nap_dokument:uvod" TargetMode="External"/><Relationship Id="rId66" Type="http://schemas.openxmlformats.org/officeDocument/2006/relationships/hyperlink" Target="https://www.mvcr.cz/clanek/centralni-nakup-produktu-ibm.aspx" TargetMode="External"/><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www.opengroup.org/subjectareas/enterprise/archimate/model-exchange-file-format" TargetMode="External"/><Relationship Id="rId19" Type="http://schemas.openxmlformats.org/officeDocument/2006/relationships/hyperlink" Target="https://rpp-ais.egon.gov.cz/AISP/verejne/isvs/zobrazeni-isvs/83" TargetMode="External"/><Relationship Id="rId14" Type="http://schemas.openxmlformats.org/officeDocument/2006/relationships/hyperlink" Target="https://rpp-ais.egon.gov.cz/gen/agendy-detail/A101_21102020.xlsx" TargetMode="External"/><Relationship Id="rId22" Type="http://schemas.openxmlformats.org/officeDocument/2006/relationships/image" Target="media/image2.wmf"/><Relationship Id="rId27" Type="http://schemas.openxmlformats.org/officeDocument/2006/relationships/hyperlink" Target="https://archi.gov.cz/nap_dokument:uvod" TargetMode="External"/><Relationship Id="rId30" Type="http://schemas.openxmlformats.org/officeDocument/2006/relationships/hyperlink" Target="https://archi.gov.cz/ikcr" TargetMode="External"/><Relationship Id="rId35" Type="http://schemas.openxmlformats.org/officeDocument/2006/relationships/hyperlink" Target="https://archi.gov.cz/nap_dokument:uvod" TargetMode="External"/><Relationship Id="rId43" Type="http://schemas.openxmlformats.org/officeDocument/2006/relationships/hyperlink" Target="https://archi.gov.cz/nap_dokument:uvod" TargetMode="External"/><Relationship Id="rId48" Type="http://schemas.openxmlformats.org/officeDocument/2006/relationships/hyperlink" Target="https://archi.gov.cz/nap_dokument:uvod" TargetMode="External"/><Relationship Id="rId56" Type="http://schemas.openxmlformats.org/officeDocument/2006/relationships/hyperlink" Target="https://archi.gov.cz/nap_dokument:uvod" TargetMode="External"/><Relationship Id="rId64" Type="http://schemas.openxmlformats.org/officeDocument/2006/relationships/hyperlink" Target="https://archi.gov.cz/nap:kontext" TargetMode="External"/><Relationship Id="rId69" Type="http://schemas.openxmlformats.org/officeDocument/2006/relationships/hyperlink" Target="https://www.mvcr.cz/clanek/centralni-nakup-produktu-vmware.aspx" TargetMode="External"/><Relationship Id="rId77"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archi.gov.cz/ikcr" TargetMode="External"/><Relationship Id="rId72" Type="http://schemas.openxmlformats.org/officeDocument/2006/relationships/hyperlink" Target="https://www.mvcr.cz/clanek/komunikacni-infrastruktura-verejne-spravy-a-centralni-misto-sluzeb-584441.aspx?q=Y2hudW09Mw%3d%3d" TargetMode="External"/><Relationship Id="rId3" Type="http://schemas.openxmlformats.org/officeDocument/2006/relationships/customXml" Target="../customXml/item3.xml"/><Relationship Id="rId12" Type="http://schemas.openxmlformats.org/officeDocument/2006/relationships/hyperlink" Target="https://archi.gov.cz/uvod_schvalovani" TargetMode="External"/><Relationship Id="rId17" Type="http://schemas.openxmlformats.org/officeDocument/2006/relationships/hyperlink" Target="https://rpp-ais.egon.gov.cz/AISP/verejne/isvs/zobrazeni-isvs" TargetMode="External"/><Relationship Id="rId25" Type="http://schemas.openxmlformats.org/officeDocument/2006/relationships/control" Target="activeX/activeX3.xml"/><Relationship Id="rId33" Type="http://schemas.openxmlformats.org/officeDocument/2006/relationships/hyperlink" Target="https://archi.gov.cz/nap_dokument:uvod" TargetMode="External"/><Relationship Id="rId38" Type="http://schemas.openxmlformats.org/officeDocument/2006/relationships/hyperlink" Target="https://archi.gov.cz/ikcr" TargetMode="External"/><Relationship Id="rId46" Type="http://schemas.openxmlformats.org/officeDocument/2006/relationships/hyperlink" Target="https://archi.gov.cz/ikcr" TargetMode="External"/><Relationship Id="rId59" Type="http://schemas.openxmlformats.org/officeDocument/2006/relationships/hyperlink" Target="https://archi.gov.cz/ikcr" TargetMode="External"/><Relationship Id="rId67" Type="http://schemas.openxmlformats.org/officeDocument/2006/relationships/hyperlink" Target="https://www.mvcr.cz/clanek/centralni-nakup-produktu-microsoft.aspx" TargetMode="External"/><Relationship Id="rId20" Type="http://schemas.openxmlformats.org/officeDocument/2006/relationships/hyperlink" Target="https://archi.gov.cz/znalostni_baze:seznam_zameru_dc" TargetMode="External"/><Relationship Id="rId41" Type="http://schemas.openxmlformats.org/officeDocument/2006/relationships/hyperlink" Target="https://archi.gov.cz/nap_dokument:uvod" TargetMode="External"/><Relationship Id="rId54" Type="http://schemas.openxmlformats.org/officeDocument/2006/relationships/hyperlink" Target="https://archi.gov.cz/nap_dokument:uvod" TargetMode="External"/><Relationship Id="rId62" Type="http://schemas.openxmlformats.org/officeDocument/2006/relationships/hyperlink" Target="https://archi.gov.cz/znalostni_baze:tco" TargetMode="External"/><Relationship Id="rId70" Type="http://schemas.openxmlformats.org/officeDocument/2006/relationships/hyperlink" Target="https://www.mvcr.cz/clanek/centralni-nakup-produktu-citrix.aspx"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ortal.gov.cz/sluzby-verejne-spravy/" TargetMode="External"/><Relationship Id="rId23" Type="http://schemas.openxmlformats.org/officeDocument/2006/relationships/control" Target="activeX/activeX1.xml"/><Relationship Id="rId28" Type="http://schemas.openxmlformats.org/officeDocument/2006/relationships/hyperlink" Target="https://archi.gov.cz/ikcr" TargetMode="External"/><Relationship Id="rId36" Type="http://schemas.openxmlformats.org/officeDocument/2006/relationships/hyperlink" Target="https://archi.gov.cz/ikcr" TargetMode="External"/><Relationship Id="rId49" Type="http://schemas.openxmlformats.org/officeDocument/2006/relationships/hyperlink" Target="https://archi.gov.cz/ikcr" TargetMode="External"/><Relationship Id="rId57" Type="http://schemas.openxmlformats.org/officeDocument/2006/relationships/hyperlink" Target="https://archi.gov.cz/ikcr" TargetMode="External"/><Relationship Id="rId10" Type="http://schemas.openxmlformats.org/officeDocument/2006/relationships/endnotes" Target="endnotes.xml"/><Relationship Id="rId31" Type="http://schemas.openxmlformats.org/officeDocument/2006/relationships/hyperlink" Target="https://archi.gov.cz/nap_dokument:uvod" TargetMode="External"/><Relationship Id="rId44" Type="http://schemas.openxmlformats.org/officeDocument/2006/relationships/hyperlink" Target="https://archi.gov.cz/ikcr" TargetMode="External"/><Relationship Id="rId52" Type="http://schemas.openxmlformats.org/officeDocument/2006/relationships/hyperlink" Target="https://archi.gov.cz/nap_dokument:uvod" TargetMode="External"/><Relationship Id="rId60" Type="http://schemas.openxmlformats.org/officeDocument/2006/relationships/hyperlink" Target="https://archi.gov.cz/nap_dokument:uvod" TargetMode="External"/><Relationship Id="rId65" Type="http://schemas.openxmlformats.org/officeDocument/2006/relationships/hyperlink" Target="https://www.mvcr.cz/clanek/centralni-nakup-produktu-cisco-systems.aspx" TargetMode="External"/><Relationship Id="rId73" Type="http://schemas.openxmlformats.org/officeDocument/2006/relationships/header" Target="header1.xml"/><Relationship Id="rId78"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rpp-ais.egon.gov.cz/gen/agendy-detail/" TargetMode="External"/><Relationship Id="rId18" Type="http://schemas.openxmlformats.org/officeDocument/2006/relationships/hyperlink" Target="https://rpp-ais.egon.gov.cz/AISP/verejne/isvs/zobrazeni-isvs/9658" TargetMode="External"/><Relationship Id="rId39" Type="http://schemas.openxmlformats.org/officeDocument/2006/relationships/hyperlink" Target="https://archi.gov.cz/nap_dokument:uvod" TargetMode="External"/><Relationship Id="rId34" Type="http://schemas.openxmlformats.org/officeDocument/2006/relationships/hyperlink" Target="https://archi.gov.cz/ikcr" TargetMode="External"/><Relationship Id="rId50" Type="http://schemas.openxmlformats.org/officeDocument/2006/relationships/hyperlink" Target="https://archi.gov.cz/nap_dokument:uvod" TargetMode="External"/><Relationship Id="rId55" Type="http://schemas.openxmlformats.org/officeDocument/2006/relationships/hyperlink" Target="https://archi.gov.cz/ikcr" TargetMode="Externa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mvcr.cz/clanek/centralni-nakup-ict-komodit.aspx" TargetMode="External"/><Relationship Id="rId2" Type="http://schemas.openxmlformats.org/officeDocument/2006/relationships/customXml" Target="../customXml/item2.xml"/><Relationship Id="rId29" Type="http://schemas.openxmlformats.org/officeDocument/2006/relationships/hyperlink" Target="https://archi.gov.cz/nap_dokument:uvod"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4.0/" TargetMode="External"/><Relationship Id="rId2" Type="http://schemas.openxmlformats.org/officeDocument/2006/relationships/image" Target="media/image5.png"/><Relationship Id="rId1" Type="http://schemas.openxmlformats.org/officeDocument/2006/relationships/hyperlink" Target="http://creativecommons.org/licenses/by/4.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600E9A12FB494D9E7C47A7AA164CBE"/>
        <w:category>
          <w:name w:val="Obecné"/>
          <w:gallery w:val="placeholder"/>
        </w:category>
        <w:types>
          <w:type w:val="bbPlcHdr"/>
        </w:types>
        <w:behaviors>
          <w:behavior w:val="content"/>
        </w:behaviors>
        <w:guid w:val="{EFA2FF9F-0E1B-4D9F-8B96-50504BB78795}"/>
      </w:docPartPr>
      <w:docPartBody>
        <w:p w:rsidR="00385006" w:rsidRDefault="004B3E30" w:rsidP="004B3E30">
          <w:pPr>
            <w:pStyle w:val="51600E9A12FB494D9E7C47A7AA164CBE"/>
          </w:pPr>
          <w:r w:rsidRPr="003F7B0D">
            <w:rPr>
              <w:rFonts w:ascii="Arial" w:hAnsi="Arial" w:cs="Arial"/>
              <w:i/>
              <w:color w:val="FF0000"/>
            </w:rPr>
            <w:t>Zvolte položku.</w:t>
          </w:r>
        </w:p>
      </w:docPartBody>
    </w:docPart>
    <w:docPart>
      <w:docPartPr>
        <w:name w:val="F6909B33364749ADA055F7362E00DD1E"/>
        <w:category>
          <w:name w:val="Obecné"/>
          <w:gallery w:val="placeholder"/>
        </w:category>
        <w:types>
          <w:type w:val="bbPlcHdr"/>
        </w:types>
        <w:behaviors>
          <w:behavior w:val="content"/>
        </w:behaviors>
        <w:guid w:val="{550ACB2A-887E-4524-BD60-0549A8C75ADE}"/>
      </w:docPartPr>
      <w:docPartBody>
        <w:p w:rsidR="00385006" w:rsidRDefault="004B3E30" w:rsidP="004B3E30">
          <w:pPr>
            <w:pStyle w:val="F6909B33364749ADA055F7362E00DD1E"/>
          </w:pPr>
          <w:r w:rsidRPr="003F7B0D">
            <w:rPr>
              <w:rFonts w:ascii="Arial" w:hAnsi="Arial" w:cs="Arial"/>
              <w:i/>
              <w:color w:val="FF0000"/>
            </w:rPr>
            <w:t>Zvolte položku.</w:t>
          </w:r>
        </w:p>
      </w:docPartBody>
    </w:docPart>
    <w:docPart>
      <w:docPartPr>
        <w:name w:val="C464A1C3BCD04E29ABD3FB33D5596E43"/>
        <w:category>
          <w:name w:val="Obecné"/>
          <w:gallery w:val="placeholder"/>
        </w:category>
        <w:types>
          <w:type w:val="bbPlcHdr"/>
        </w:types>
        <w:behaviors>
          <w:behavior w:val="content"/>
        </w:behaviors>
        <w:guid w:val="{CEC7CFE1-D98B-4116-8543-842991AEFA61}"/>
      </w:docPartPr>
      <w:docPartBody>
        <w:p w:rsidR="00385006" w:rsidRDefault="004B3E30" w:rsidP="004B3E30">
          <w:pPr>
            <w:pStyle w:val="C464A1C3BCD04E29ABD3FB33D5596E43"/>
          </w:pPr>
          <w:r w:rsidRPr="003F7B0D">
            <w:rPr>
              <w:rFonts w:ascii="Arial" w:hAnsi="Arial" w:cs="Arial"/>
              <w:i/>
              <w:color w:val="FF0000"/>
            </w:rPr>
            <w:t>Zvolte položku.</w:t>
          </w:r>
        </w:p>
      </w:docPartBody>
    </w:docPart>
    <w:docPart>
      <w:docPartPr>
        <w:name w:val="592508D214A44ECAAA87A5BB5D847C18"/>
        <w:category>
          <w:name w:val="Obecné"/>
          <w:gallery w:val="placeholder"/>
        </w:category>
        <w:types>
          <w:type w:val="bbPlcHdr"/>
        </w:types>
        <w:behaviors>
          <w:behavior w:val="content"/>
        </w:behaviors>
        <w:guid w:val="{1E79A2BA-5599-4AA7-B749-5FD0F356219A}"/>
      </w:docPartPr>
      <w:docPartBody>
        <w:p w:rsidR="00385006" w:rsidRDefault="004B3E30" w:rsidP="004B3E30">
          <w:pPr>
            <w:pStyle w:val="592508D214A44ECAAA87A5BB5D847C18"/>
          </w:pPr>
          <w:r w:rsidRPr="003F7B0D">
            <w:rPr>
              <w:rStyle w:val="Zstupntext"/>
              <w:rFonts w:ascii="Arial" w:hAnsi="Arial" w:cs="Arial"/>
              <w:i/>
              <w:color w:val="FF0000"/>
            </w:rPr>
            <w:t>Zvolte položku.</w:t>
          </w:r>
        </w:p>
      </w:docPartBody>
    </w:docPart>
    <w:docPart>
      <w:docPartPr>
        <w:name w:val="5B25F02E56FC40BDA04DF4EAC353A34E"/>
        <w:category>
          <w:name w:val="Obecné"/>
          <w:gallery w:val="placeholder"/>
        </w:category>
        <w:types>
          <w:type w:val="bbPlcHdr"/>
        </w:types>
        <w:behaviors>
          <w:behavior w:val="content"/>
        </w:behaviors>
        <w:guid w:val="{5B29A1C2-C47E-4228-A89F-93C5739C08E0}"/>
      </w:docPartPr>
      <w:docPartBody>
        <w:p w:rsidR="00385006" w:rsidRDefault="004B3E30" w:rsidP="004B3E30">
          <w:pPr>
            <w:pStyle w:val="5B25F02E56FC40BDA04DF4EAC353A34E"/>
          </w:pPr>
          <w:r w:rsidRPr="003F7B0D">
            <w:rPr>
              <w:rStyle w:val="Zstupntext"/>
              <w:rFonts w:ascii="Arial" w:hAnsi="Arial" w:cs="Arial"/>
              <w:i/>
              <w:color w:val="FF0000"/>
            </w:rPr>
            <w:t>Zvolte položku.</w:t>
          </w:r>
        </w:p>
      </w:docPartBody>
    </w:docPart>
    <w:docPart>
      <w:docPartPr>
        <w:name w:val="CFA08490B1FE4C49AA90069D048A79DC"/>
        <w:category>
          <w:name w:val="Obecné"/>
          <w:gallery w:val="placeholder"/>
        </w:category>
        <w:types>
          <w:type w:val="bbPlcHdr"/>
        </w:types>
        <w:behaviors>
          <w:behavior w:val="content"/>
        </w:behaviors>
        <w:guid w:val="{ABF0FCAE-3ABF-41C0-93F5-D71DE4EC3023}"/>
      </w:docPartPr>
      <w:docPartBody>
        <w:p w:rsidR="00385006" w:rsidRDefault="004B3E30" w:rsidP="004B3E30">
          <w:pPr>
            <w:pStyle w:val="CFA08490B1FE4C49AA90069D048A79DC"/>
          </w:pPr>
          <w:r w:rsidRPr="003F7B0D">
            <w:rPr>
              <w:rStyle w:val="Zstupntext"/>
              <w:rFonts w:ascii="Arial" w:hAnsi="Arial" w:cs="Arial"/>
              <w:i/>
              <w:color w:val="FF0000"/>
            </w:rPr>
            <w:t>Zvolte položku.</w:t>
          </w:r>
        </w:p>
      </w:docPartBody>
    </w:docPart>
    <w:docPart>
      <w:docPartPr>
        <w:name w:val="E178457BC86945EBB13AF350EA848727"/>
        <w:category>
          <w:name w:val="Obecné"/>
          <w:gallery w:val="placeholder"/>
        </w:category>
        <w:types>
          <w:type w:val="bbPlcHdr"/>
        </w:types>
        <w:behaviors>
          <w:behavior w:val="content"/>
        </w:behaviors>
        <w:guid w:val="{C6834B3B-6673-4E46-A90A-C256C8468113}"/>
      </w:docPartPr>
      <w:docPartBody>
        <w:p w:rsidR="00385006" w:rsidRDefault="004B3E30" w:rsidP="004B3E30">
          <w:pPr>
            <w:pStyle w:val="E178457BC86945EBB13AF350EA848727"/>
          </w:pPr>
          <w:r w:rsidRPr="003F7B0D">
            <w:rPr>
              <w:rStyle w:val="Zstupntext"/>
              <w:rFonts w:ascii="Arial" w:hAnsi="Arial" w:cs="Arial"/>
              <w:i/>
              <w:color w:val="FF0000"/>
            </w:rPr>
            <w:t>Zvolte položku.</w:t>
          </w:r>
        </w:p>
      </w:docPartBody>
    </w:docPart>
    <w:docPart>
      <w:docPartPr>
        <w:name w:val="8D103BFCE7F34781A9DF644C12A2D5C7"/>
        <w:category>
          <w:name w:val="Obecné"/>
          <w:gallery w:val="placeholder"/>
        </w:category>
        <w:types>
          <w:type w:val="bbPlcHdr"/>
        </w:types>
        <w:behaviors>
          <w:behavior w:val="content"/>
        </w:behaviors>
        <w:guid w:val="{3291870A-AEEE-4AE5-AA18-7D832FBEC408}"/>
      </w:docPartPr>
      <w:docPartBody>
        <w:p w:rsidR="00385006" w:rsidRDefault="004B3E30" w:rsidP="004B3E30">
          <w:pPr>
            <w:pStyle w:val="8D103BFCE7F34781A9DF644C12A2D5C7"/>
          </w:pPr>
          <w:r w:rsidRPr="003F7B0D">
            <w:rPr>
              <w:rStyle w:val="Zstupntext"/>
              <w:rFonts w:ascii="Arial" w:hAnsi="Arial" w:cs="Arial"/>
              <w:i/>
              <w:color w:val="FF0000"/>
            </w:rPr>
            <w:t>Zvolte položku.</w:t>
          </w:r>
        </w:p>
      </w:docPartBody>
    </w:docPart>
    <w:docPart>
      <w:docPartPr>
        <w:name w:val="E3D67CEF3644481C93B468D8DA5524F0"/>
        <w:category>
          <w:name w:val="Obecné"/>
          <w:gallery w:val="placeholder"/>
        </w:category>
        <w:types>
          <w:type w:val="bbPlcHdr"/>
        </w:types>
        <w:behaviors>
          <w:behavior w:val="content"/>
        </w:behaviors>
        <w:guid w:val="{3FF740A6-06D6-4EA5-A545-AC329FE8CA94}"/>
      </w:docPartPr>
      <w:docPartBody>
        <w:p w:rsidR="004A69EB" w:rsidRDefault="004A69EB" w:rsidP="004A69EB">
          <w:pPr>
            <w:pStyle w:val="E3D67CEF3644481C93B468D8DA5524F0"/>
          </w:pPr>
          <w:r w:rsidRPr="003F7B0D">
            <w:rPr>
              <w:rStyle w:val="Zstupntext"/>
              <w:rFonts w:ascii="Arial" w:hAnsi="Arial" w:cs="Arial"/>
              <w:i/>
              <w:color w:val="FF0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rial,Calibri">
    <w:altName w:val="Arial"/>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Arial">
    <w:altName w:val="MS Gothic"/>
    <w:panose1 w:val="00000000000000000000"/>
    <w:charset w:val="00"/>
    <w:family w:val="roman"/>
    <w:notTrueType/>
    <w:pitch w:val="default"/>
  </w:font>
  <w:font w:name="Arial,Times New Roman">
    <w:altName w:val="Arial"/>
    <w:panose1 w:val="00000000000000000000"/>
    <w:charset w:val="00"/>
    <w:family w:val="roman"/>
    <w:notTrueType/>
    <w:pitch w:val="default"/>
  </w:font>
  <w:font w:name="Calibri,Times New Roman">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476"/>
    <w:rsid w:val="000A379E"/>
    <w:rsid w:val="000D6C78"/>
    <w:rsid w:val="001F0B3D"/>
    <w:rsid w:val="002A33B7"/>
    <w:rsid w:val="002C33B2"/>
    <w:rsid w:val="00385006"/>
    <w:rsid w:val="0038757D"/>
    <w:rsid w:val="004A69EB"/>
    <w:rsid w:val="004B3E30"/>
    <w:rsid w:val="005A28E6"/>
    <w:rsid w:val="00613BE6"/>
    <w:rsid w:val="006621CF"/>
    <w:rsid w:val="00731329"/>
    <w:rsid w:val="00751743"/>
    <w:rsid w:val="00827BE7"/>
    <w:rsid w:val="0087317C"/>
    <w:rsid w:val="008E6565"/>
    <w:rsid w:val="00990651"/>
    <w:rsid w:val="009F7D1C"/>
    <w:rsid w:val="00A52476"/>
    <w:rsid w:val="00A95D03"/>
    <w:rsid w:val="00AA1B9E"/>
    <w:rsid w:val="00AE034E"/>
    <w:rsid w:val="00B00E08"/>
    <w:rsid w:val="00B12FA5"/>
    <w:rsid w:val="00B92177"/>
    <w:rsid w:val="00BB05B3"/>
    <w:rsid w:val="00BB1623"/>
    <w:rsid w:val="00C177CD"/>
    <w:rsid w:val="00C249A6"/>
    <w:rsid w:val="00C726F9"/>
    <w:rsid w:val="00C83851"/>
    <w:rsid w:val="00CA63FC"/>
    <w:rsid w:val="00DB4F6C"/>
    <w:rsid w:val="00E17D88"/>
    <w:rsid w:val="00E84D21"/>
    <w:rsid w:val="00F17DB6"/>
    <w:rsid w:val="00FC7D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A69EB"/>
    <w:rPr>
      <w:color w:val="808080"/>
    </w:rPr>
  </w:style>
  <w:style w:type="paragraph" w:customStyle="1" w:styleId="51600E9A12FB494D9E7C47A7AA164CBE">
    <w:name w:val="51600E9A12FB494D9E7C47A7AA164CBE"/>
    <w:rsid w:val="004B3E30"/>
  </w:style>
  <w:style w:type="paragraph" w:customStyle="1" w:styleId="F6909B33364749ADA055F7362E00DD1E">
    <w:name w:val="F6909B33364749ADA055F7362E00DD1E"/>
    <w:rsid w:val="004B3E30"/>
  </w:style>
  <w:style w:type="paragraph" w:customStyle="1" w:styleId="C464A1C3BCD04E29ABD3FB33D5596E43">
    <w:name w:val="C464A1C3BCD04E29ABD3FB33D5596E43"/>
    <w:rsid w:val="004B3E30"/>
  </w:style>
  <w:style w:type="paragraph" w:customStyle="1" w:styleId="592508D214A44ECAAA87A5BB5D847C18">
    <w:name w:val="592508D214A44ECAAA87A5BB5D847C18"/>
    <w:rsid w:val="004B3E30"/>
  </w:style>
  <w:style w:type="paragraph" w:customStyle="1" w:styleId="5B25F02E56FC40BDA04DF4EAC353A34E">
    <w:name w:val="5B25F02E56FC40BDA04DF4EAC353A34E"/>
    <w:rsid w:val="004B3E30"/>
  </w:style>
  <w:style w:type="paragraph" w:customStyle="1" w:styleId="CFA08490B1FE4C49AA90069D048A79DC">
    <w:name w:val="CFA08490B1FE4C49AA90069D048A79DC"/>
    <w:rsid w:val="004B3E30"/>
  </w:style>
  <w:style w:type="paragraph" w:customStyle="1" w:styleId="E178457BC86945EBB13AF350EA848727">
    <w:name w:val="E178457BC86945EBB13AF350EA848727"/>
    <w:rsid w:val="004B3E30"/>
  </w:style>
  <w:style w:type="paragraph" w:customStyle="1" w:styleId="8D103BFCE7F34781A9DF644C12A2D5C7">
    <w:name w:val="8D103BFCE7F34781A9DF644C12A2D5C7"/>
    <w:rsid w:val="004B3E30"/>
  </w:style>
  <w:style w:type="paragraph" w:customStyle="1" w:styleId="E3D67CEF3644481C93B468D8DA5524F0">
    <w:name w:val="E3D67CEF3644481C93B468D8DA5524F0"/>
    <w:rsid w:val="004A69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0C5449983C20D478346375A2D5E8602" ma:contentTypeVersion="3" ma:contentTypeDescription="Vytvoří nový dokument" ma:contentTypeScope="" ma:versionID="a8e83198e3f615de6b89308b2191c4bc">
  <xsd:schema xmlns:xsd="http://www.w3.org/2001/XMLSchema" xmlns:xs="http://www.w3.org/2001/XMLSchema" xmlns:p="http://schemas.microsoft.com/office/2006/metadata/properties" xmlns:ns2="d611dc4a-6a66-4c22-a017-905824baf34a" targetNamespace="http://schemas.microsoft.com/office/2006/metadata/properties" ma:root="true" ma:fieldsID="254b16220970c6b133268e2691324d37" ns2:_="">
    <xsd:import namespace="d611dc4a-6a66-4c22-a017-905824baf3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1dc4a-6a66-4c22-a017-905824baf3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2B927604-9234-4E65-A0B4-320527464D35}">
  <ds:schemaRefs>
    <ds:schemaRef ds:uri="http://purl.org/dc/elements/1.1/"/>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d611dc4a-6a66-4c22-a017-905824baf34a"/>
    <ds:schemaRef ds:uri="http://purl.org/dc/terms/"/>
  </ds:schemaRefs>
</ds:datastoreItem>
</file>

<file path=customXml/itemProps2.xml><?xml version="1.0" encoding="utf-8"?>
<ds:datastoreItem xmlns:ds="http://schemas.openxmlformats.org/officeDocument/2006/customXml" ds:itemID="{0C334210-CB7A-4D39-8116-F88363962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1dc4a-6a66-4c22-a017-905824baf3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95C7F-A11F-4C0E-AE8A-307A58F1191D}">
  <ds:schemaRefs>
    <ds:schemaRef ds:uri="http://schemas.microsoft.com/sharepoint/v3/contenttype/forms"/>
  </ds:schemaRefs>
</ds:datastoreItem>
</file>

<file path=customXml/itemProps4.xml><?xml version="1.0" encoding="utf-8"?>
<ds:datastoreItem xmlns:ds="http://schemas.openxmlformats.org/officeDocument/2006/customXml" ds:itemID="{6C90C9DA-F5EA-45D4-81B0-29990B9E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2791</TotalTime>
  <Pages>29</Pages>
  <Words>7168</Words>
  <Characters>42297</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49367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MVCR</dc:creator>
  <cp:keywords/>
  <dc:description/>
  <cp:lastModifiedBy>Tomáš Šedivec</cp:lastModifiedBy>
  <cp:revision>12</cp:revision>
  <cp:lastPrinted>2023-07-12T13:07:00Z</cp:lastPrinted>
  <dcterms:created xsi:type="dcterms:W3CDTF">2022-11-08T09:45:00Z</dcterms:created>
  <dcterms:modified xsi:type="dcterms:W3CDTF">2023-07-28T08:04:00Z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0x01010020C5449983C20D478346375A2D5E8602</vt:lpwstr>
  </property>
  <property fmtid="{D5CDD505-2E9C-101B-9397-08002B2CF9AE}" pid="3" name="Order">
    <vt:r8>761700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y fmtid="{D5CDD505-2E9C-101B-9397-08002B2CF9AE}" pid="11" name="MSIP_Label_defa4170-0d19-0005-0004-bc88714345d2_Enabled">
    <vt:lpwstr>true</vt:lpwstr>
  </property>
  <property fmtid="{D5CDD505-2E9C-101B-9397-08002B2CF9AE}" pid="12" name="MSIP_Label_defa4170-0d19-0005-0004-bc88714345d2_SetDate">
    <vt:lpwstr>2023-06-29T14:19:20Z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5b6b85cd-44ef-4d66-86d4-603dd2160780</vt:lpwstr>
  </property>
  <property fmtid="{D5CDD505-2E9C-101B-9397-08002B2CF9AE}" pid="16" name="MSIP_Label_defa4170-0d19-0005-0004-bc88714345d2_ActionId">
    <vt:lpwstr>6ed48b73-b5c3-4b85-8d79-1d8d69b60707</vt:lpwstr>
  </property>
  <property fmtid="{D5CDD505-2E9C-101B-9397-08002B2CF9AE}" pid="17" name="MSIP_Label_defa4170-0d19-0005-0004-bc88714345d2_ContentBits">
    <vt:lpwstr>0</vt:lpwstr>
  </property>
</Properties>
</file>