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A185F" w14:textId="77777777" w:rsidR="00352206" w:rsidRPr="00443074" w:rsidRDefault="00352206" w:rsidP="00352206">
      <w:pPr>
        <w:pStyle w:val="Heading1"/>
        <w:rPr>
          <w:rFonts w:eastAsia="Times New Roman" w:cstheme="majorHAnsi"/>
          <w:b/>
          <w:bCs/>
          <w:lang w:eastAsia="cs-CZ"/>
        </w:rPr>
      </w:pPr>
      <w:commentRangeStart w:id="0"/>
      <w:commentRangeStart w:id="1"/>
      <w:r w:rsidRPr="00443074">
        <w:rPr>
          <w:rFonts w:eastAsia="Times New Roman" w:cstheme="majorHAnsi"/>
          <w:b/>
          <w:bCs/>
          <w:lang w:eastAsia="cs-CZ"/>
        </w:rPr>
        <w:t>Co je katalog služeb</w:t>
      </w:r>
      <w:commentRangeEnd w:id="0"/>
      <w:r w:rsidR="00BB5C7E">
        <w:rPr>
          <w:rStyle w:val="CommentReference"/>
          <w:rFonts w:asciiTheme="minorHAnsi" w:eastAsiaTheme="minorHAnsi" w:hAnsiTheme="minorHAnsi" w:cstheme="minorBidi"/>
          <w:color w:val="auto"/>
        </w:rPr>
        <w:commentReference w:id="0"/>
      </w:r>
      <w:commentRangeEnd w:id="1"/>
      <w:r w:rsidR="00881EA8">
        <w:rPr>
          <w:rStyle w:val="CommentReference"/>
          <w:rFonts w:asciiTheme="minorHAnsi" w:eastAsiaTheme="minorHAnsi" w:hAnsiTheme="minorHAnsi" w:cstheme="minorBidi"/>
          <w:color w:val="auto"/>
        </w:rPr>
        <w:commentReference w:id="1"/>
      </w:r>
    </w:p>
    <w:p w14:paraId="7375B685" w14:textId="348ACACA" w:rsidR="00352206" w:rsidRPr="00443074" w:rsidRDefault="00352206" w:rsidP="21D60C52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443074">
        <w:rPr>
          <w:rFonts w:eastAsia="Times New Roman" w:cstheme="minorHAnsi"/>
          <w:kern w:val="0"/>
          <w:lang w:eastAsia="cs-CZ"/>
          <w14:ligatures w14:val="none"/>
        </w:rPr>
        <w:t>Katalog služeb veřejné správy (VS) vznikl na základě zákona o právu na digitální služby</w:t>
      </w:r>
      <w:r w:rsidR="00915F51">
        <w:rPr>
          <w:rFonts w:eastAsia="Times New Roman" w:cstheme="minorHAnsi"/>
          <w:kern w:val="0"/>
          <w:lang w:eastAsia="cs-CZ"/>
          <w14:ligatures w14:val="none"/>
        </w:rPr>
        <w:t xml:space="preserve"> a</w:t>
      </w:r>
      <w:r w:rsidR="00AD60B5">
        <w:rPr>
          <w:rFonts w:eastAsia="Times New Roman" w:cstheme="minorHAnsi"/>
          <w:kern w:val="0"/>
          <w:lang w:eastAsia="cs-CZ"/>
          <w14:ligatures w14:val="none"/>
        </w:rPr>
        <w:t xml:space="preserve"> je klíčovým institutem tohoto zákona se zcela zásadním významem pro </w:t>
      </w:r>
      <w:r w:rsidR="00B237BB">
        <w:rPr>
          <w:rFonts w:eastAsia="Times New Roman" w:cstheme="minorHAnsi"/>
          <w:kern w:val="0"/>
          <w:lang w:eastAsia="cs-CZ"/>
          <w14:ligatures w14:val="none"/>
        </w:rPr>
        <w:t>klienty veřejné správy</w:t>
      </w:r>
      <w:r w:rsidR="00F35BC3">
        <w:rPr>
          <w:rFonts w:eastAsia="Times New Roman" w:cstheme="minorHAnsi"/>
          <w:kern w:val="0"/>
          <w:lang w:eastAsia="cs-CZ"/>
          <w14:ligatures w14:val="none"/>
        </w:rPr>
        <w:t>, resp. uživatele digitálních služeb</w:t>
      </w:r>
      <w:r w:rsidRPr="00443074">
        <w:rPr>
          <w:rFonts w:eastAsia="Times New Roman" w:cstheme="minorHAnsi"/>
          <w:kern w:val="0"/>
          <w:lang w:eastAsia="cs-CZ"/>
          <w14:ligatures w14:val="none"/>
        </w:rPr>
        <w:t xml:space="preserve">. Jeho smyslem je na jednom místě poskytnou kompletní přehled všech existujících služeb VS. Za tímto účelem: </w:t>
      </w:r>
    </w:p>
    <w:p w14:paraId="05E80D7F" w14:textId="77777777" w:rsidR="00352206" w:rsidRPr="00443074" w:rsidRDefault="00352206" w:rsidP="0035220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443074">
        <w:rPr>
          <w:rFonts w:eastAsia="Times New Roman" w:cstheme="minorHAnsi"/>
          <w:kern w:val="0"/>
          <w:lang w:eastAsia="cs-CZ"/>
          <w14:ligatures w14:val="none"/>
        </w:rPr>
        <w:t>inventarizuje všechny služby, jejich úkony (transakce) a obslužné kanály (způsoby vyřízení)</w:t>
      </w:r>
    </w:p>
    <w:p w14:paraId="325A7A4F" w14:textId="77777777" w:rsidR="00352206" w:rsidRDefault="00352206" w:rsidP="21D60C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443074">
        <w:rPr>
          <w:rFonts w:eastAsia="Times New Roman" w:cstheme="minorHAnsi"/>
          <w:kern w:val="0"/>
          <w:lang w:eastAsia="cs-CZ"/>
          <w14:ligatures w14:val="none"/>
        </w:rPr>
        <w:t>popisuje služby srozumitelným jazykem</w:t>
      </w:r>
    </w:p>
    <w:p w14:paraId="6C1A2101" w14:textId="4EB2F7FB" w:rsidR="00284D60" w:rsidRDefault="0029316B" w:rsidP="21D60C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/>
          <w:kern w:val="0"/>
          <w:lang w:eastAsia="cs-CZ"/>
          <w14:ligatures w14:val="none"/>
        </w:rPr>
      </w:pPr>
      <w:r w:rsidRPr="21D60C52">
        <w:rPr>
          <w:rFonts w:eastAsia="Times New Roman"/>
          <w:lang w:eastAsia="cs-CZ"/>
        </w:rPr>
        <w:t>umožňuje nabízet</w:t>
      </w:r>
      <w:r w:rsidR="00284D60" w:rsidRPr="21D60C52">
        <w:rPr>
          <w:rFonts w:eastAsia="Times New Roman"/>
          <w:lang w:eastAsia="cs-CZ"/>
        </w:rPr>
        <w:t xml:space="preserve"> katalog</w:t>
      </w:r>
      <w:r w:rsidR="092275F1" w:rsidRPr="21D60C52">
        <w:rPr>
          <w:rFonts w:eastAsia="Times New Roman"/>
          <w:lang w:eastAsia="cs-CZ"/>
        </w:rPr>
        <w:t>izo</w:t>
      </w:r>
      <w:r w:rsidR="00284D60" w:rsidRPr="21D60C52">
        <w:rPr>
          <w:rFonts w:eastAsia="Times New Roman"/>
          <w:lang w:eastAsia="cs-CZ"/>
        </w:rPr>
        <w:t>vané služby v rámci různých portálů</w:t>
      </w:r>
      <w:r w:rsidR="0076161D" w:rsidRPr="21D60C52">
        <w:rPr>
          <w:rFonts w:eastAsia="Times New Roman"/>
          <w:lang w:eastAsia="cs-CZ"/>
        </w:rPr>
        <w:t xml:space="preserve"> (například obce)</w:t>
      </w:r>
    </w:p>
    <w:p w14:paraId="2409C0AB" w14:textId="6DD33116" w:rsidR="0076161D" w:rsidRDefault="0076161D" w:rsidP="21D60C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>
        <w:rPr>
          <w:rFonts w:eastAsia="Times New Roman" w:cstheme="minorHAnsi"/>
          <w:kern w:val="0"/>
          <w:lang w:eastAsia="cs-CZ"/>
          <w14:ligatures w14:val="none"/>
        </w:rPr>
        <w:t>zveřejňuje elektronické formuláře dle</w:t>
      </w:r>
      <w:r w:rsidR="00E53714">
        <w:rPr>
          <w:rFonts w:eastAsia="Times New Roman" w:cstheme="minorHAnsi"/>
          <w:kern w:val="0"/>
          <w:lang w:eastAsia="cs-CZ"/>
          <w14:ligatures w14:val="none"/>
        </w:rPr>
        <w:t xml:space="preserve"> </w:t>
      </w:r>
      <w:r w:rsidR="00E53714" w:rsidRPr="00417EF0">
        <w:rPr>
          <w:rFonts w:cstheme="minorHAnsi"/>
          <w:i/>
        </w:rPr>
        <w:t>§ 4</w:t>
      </w:r>
      <w:r w:rsidR="00E53714">
        <w:rPr>
          <w:rFonts w:cstheme="minorHAnsi"/>
          <w:i/>
        </w:rPr>
        <w:t xml:space="preserve"> odst. 3</w:t>
      </w:r>
      <w:r>
        <w:rPr>
          <w:rFonts w:eastAsia="Times New Roman" w:cstheme="minorHAnsi"/>
          <w:kern w:val="0"/>
          <w:lang w:eastAsia="cs-CZ"/>
          <w14:ligatures w14:val="none"/>
        </w:rPr>
        <w:t xml:space="preserve"> </w:t>
      </w:r>
    </w:p>
    <w:p w14:paraId="6422F2EA" w14:textId="77777777" w:rsidR="0057490A" w:rsidRDefault="0057490A" w:rsidP="21D60C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>
        <w:rPr>
          <w:rFonts w:eastAsia="Times New Roman" w:cstheme="minorHAnsi"/>
          <w:kern w:val="0"/>
          <w:lang w:eastAsia="cs-CZ"/>
          <w14:ligatures w14:val="none"/>
        </w:rPr>
        <w:t>umožňuje skládat služby z různých OVM do přehledných životních situací</w:t>
      </w:r>
    </w:p>
    <w:p w14:paraId="536BD77A" w14:textId="5BB26E92" w:rsidR="0029316B" w:rsidRDefault="001A50B5" w:rsidP="21D60C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>
        <w:rPr>
          <w:rFonts w:eastAsia="Times New Roman" w:cstheme="minorHAnsi"/>
          <w:kern w:val="0"/>
          <w:lang w:eastAsia="cs-CZ"/>
          <w14:ligatures w14:val="none"/>
        </w:rPr>
        <w:t>při správné implementaci umožňuje automatickou aktualizaci legislativy a technické realizace elektronického vyřízení</w:t>
      </w:r>
      <w:r w:rsidR="007E00B9">
        <w:rPr>
          <w:rFonts w:eastAsia="Times New Roman" w:cstheme="minorHAnsi"/>
          <w:kern w:val="0"/>
          <w:lang w:eastAsia="cs-CZ"/>
          <w14:ligatures w14:val="none"/>
        </w:rPr>
        <w:t xml:space="preserve"> v rámci vlastních interních i externích portálů</w:t>
      </w:r>
    </w:p>
    <w:p w14:paraId="23670F7E" w14:textId="451E6010" w:rsidR="00360DC3" w:rsidRDefault="00360DC3" w:rsidP="21D60C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>
        <w:rPr>
          <w:rFonts w:eastAsia="Times New Roman" w:cstheme="minorHAnsi"/>
          <w:kern w:val="0"/>
          <w:lang w:eastAsia="cs-CZ"/>
          <w14:ligatures w14:val="none"/>
        </w:rPr>
        <w:t>optimalizuje SEO a umožňuje služby dohledat běžnými vyhledávači</w:t>
      </w:r>
    </w:p>
    <w:p w14:paraId="53F20F84" w14:textId="4338FF31" w:rsidR="00E42509" w:rsidRPr="001A50B5" w:rsidRDefault="00E42509" w:rsidP="21D60C5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>
        <w:rPr>
          <w:rFonts w:eastAsia="Times New Roman" w:cstheme="minorHAnsi"/>
          <w:kern w:val="0"/>
          <w:lang w:eastAsia="cs-CZ"/>
          <w14:ligatures w14:val="none"/>
        </w:rPr>
        <w:t>na základě</w:t>
      </w:r>
      <w:r w:rsidR="005D13D1">
        <w:rPr>
          <w:rFonts w:eastAsia="Times New Roman" w:cstheme="minorHAnsi"/>
          <w:kern w:val="0"/>
          <w:lang w:eastAsia="cs-CZ"/>
          <w14:ligatures w14:val="none"/>
        </w:rPr>
        <w:t xml:space="preserve"> definovaných princ</w:t>
      </w:r>
      <w:r w:rsidR="008E1DB2">
        <w:rPr>
          <w:rFonts w:eastAsia="Times New Roman" w:cstheme="minorHAnsi"/>
          <w:kern w:val="0"/>
          <w:lang w:eastAsia="cs-CZ"/>
          <w14:ligatures w14:val="none"/>
        </w:rPr>
        <w:t>i</w:t>
      </w:r>
      <w:r w:rsidR="005D13D1">
        <w:rPr>
          <w:rFonts w:eastAsia="Times New Roman" w:cstheme="minorHAnsi"/>
          <w:kern w:val="0"/>
          <w:lang w:eastAsia="cs-CZ"/>
          <w14:ligatures w14:val="none"/>
        </w:rPr>
        <w:t>pů</w:t>
      </w:r>
      <w:r>
        <w:rPr>
          <w:rFonts w:eastAsia="Times New Roman" w:cstheme="minorHAnsi"/>
          <w:kern w:val="0"/>
          <w:lang w:eastAsia="cs-CZ"/>
          <w14:ligatures w14:val="none"/>
        </w:rPr>
        <w:t xml:space="preserve"> mohou vznikat katalogy služeb samosprávy nebo </w:t>
      </w:r>
      <w:r w:rsidR="005D13D1">
        <w:rPr>
          <w:rFonts w:eastAsia="Times New Roman" w:cstheme="minorHAnsi"/>
          <w:kern w:val="0"/>
          <w:lang w:eastAsia="cs-CZ"/>
          <w14:ligatures w14:val="none"/>
        </w:rPr>
        <w:t>podřízených organizací</w:t>
      </w:r>
      <w:r>
        <w:rPr>
          <w:rFonts w:eastAsia="Times New Roman" w:cstheme="minorHAnsi"/>
          <w:kern w:val="0"/>
          <w:lang w:eastAsia="cs-CZ"/>
          <w14:ligatures w14:val="none"/>
        </w:rPr>
        <w:t xml:space="preserve"> </w:t>
      </w:r>
    </w:p>
    <w:p w14:paraId="75FC74D5" w14:textId="4541FBCA" w:rsidR="00352206" w:rsidRPr="00443074" w:rsidRDefault="00352206" w:rsidP="21D60C52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443074">
        <w:rPr>
          <w:rFonts w:eastAsia="Times New Roman" w:cstheme="minorHAnsi"/>
          <w:kern w:val="0"/>
          <w:lang w:eastAsia="cs-CZ"/>
          <w14:ligatures w14:val="none"/>
        </w:rPr>
        <w:t xml:space="preserve">Katalog služeb </w:t>
      </w:r>
      <w:proofErr w:type="gramStart"/>
      <w:r w:rsidRPr="00443074">
        <w:rPr>
          <w:rFonts w:eastAsia="Times New Roman" w:cstheme="minorHAnsi"/>
          <w:kern w:val="0"/>
          <w:lang w:eastAsia="cs-CZ"/>
          <w14:ligatures w14:val="none"/>
        </w:rPr>
        <w:t>slouží</w:t>
      </w:r>
      <w:proofErr w:type="gramEnd"/>
      <w:r w:rsidRPr="00443074">
        <w:rPr>
          <w:rFonts w:eastAsia="Times New Roman" w:cstheme="minorHAnsi"/>
          <w:kern w:val="0"/>
          <w:lang w:eastAsia="cs-CZ"/>
          <w14:ligatures w14:val="none"/>
        </w:rPr>
        <w:t xml:space="preserve"> </w:t>
      </w:r>
      <w:r w:rsidR="003A09E2">
        <w:rPr>
          <w:rFonts w:eastAsia="Times New Roman" w:cstheme="minorHAnsi"/>
          <w:kern w:val="0"/>
          <w:lang w:eastAsia="cs-CZ"/>
          <w14:ligatures w14:val="none"/>
        </w:rPr>
        <w:t xml:space="preserve">nejen </w:t>
      </w:r>
      <w:r w:rsidRPr="00443074">
        <w:rPr>
          <w:rFonts w:eastAsia="Times New Roman" w:cstheme="minorHAnsi"/>
          <w:kern w:val="0"/>
          <w:lang w:eastAsia="cs-CZ"/>
          <w14:ligatures w14:val="none"/>
        </w:rPr>
        <w:t>k</w:t>
      </w:r>
      <w:r w:rsidR="00927BD6">
        <w:rPr>
          <w:rFonts w:eastAsia="Times New Roman" w:cstheme="minorHAnsi"/>
          <w:kern w:val="0"/>
          <w:lang w:eastAsia="cs-CZ"/>
          <w14:ligatures w14:val="none"/>
        </w:rPr>
        <w:t> </w:t>
      </w:r>
      <w:r w:rsidRPr="00443074">
        <w:rPr>
          <w:rFonts w:eastAsia="Times New Roman" w:cstheme="minorHAnsi"/>
          <w:kern w:val="0"/>
          <w:lang w:eastAsia="cs-CZ"/>
          <w14:ligatures w14:val="none"/>
        </w:rPr>
        <w:t>evidenci služeb, poskytování informací o jednotlivých službách a k</w:t>
      </w:r>
      <w:r w:rsidR="00927BD6">
        <w:rPr>
          <w:rFonts w:eastAsia="Times New Roman" w:cstheme="minorHAnsi"/>
          <w:kern w:val="0"/>
          <w:lang w:eastAsia="cs-CZ"/>
          <w14:ligatures w14:val="none"/>
        </w:rPr>
        <w:t> </w:t>
      </w:r>
      <w:r w:rsidRPr="00443074">
        <w:rPr>
          <w:rFonts w:eastAsia="Times New Roman" w:cstheme="minorHAnsi"/>
          <w:kern w:val="0"/>
          <w:lang w:eastAsia="cs-CZ"/>
          <w14:ligatures w14:val="none"/>
        </w:rPr>
        <w:t>plánování jejich digitalizace. Služby evidované v</w:t>
      </w:r>
      <w:r w:rsidR="00927BD6">
        <w:rPr>
          <w:rFonts w:eastAsia="Times New Roman" w:cstheme="minorHAnsi"/>
          <w:kern w:val="0"/>
          <w:lang w:eastAsia="cs-CZ"/>
          <w14:ligatures w14:val="none"/>
        </w:rPr>
        <w:t> </w:t>
      </w:r>
      <w:r w:rsidRPr="00443074">
        <w:rPr>
          <w:rFonts w:eastAsia="Times New Roman" w:cstheme="minorHAnsi"/>
          <w:kern w:val="0"/>
          <w:lang w:eastAsia="cs-CZ"/>
          <w14:ligatures w14:val="none"/>
        </w:rPr>
        <w:t xml:space="preserve">Katalogu služeb a jejich úkony charakteru podání mají být, dle </w:t>
      </w:r>
      <w:hyperlink r:id="rId12" w:tooltip="znalostni_baze:digitalni_prirucka" w:history="1">
        <w:r w:rsidRPr="00443074">
          <w:rPr>
            <w:rFonts w:eastAsia="Times New Roman" w:cstheme="minorHAnsi"/>
            <w:color w:val="0000FF"/>
            <w:kern w:val="0"/>
            <w:u w:val="single"/>
            <w:lang w:eastAsia="cs-CZ"/>
            <w14:ligatures w14:val="none"/>
          </w:rPr>
          <w:t>příručky pro plánování digitalizace</w:t>
        </w:r>
      </w:hyperlink>
      <w:r w:rsidRPr="00443074">
        <w:rPr>
          <w:rFonts w:eastAsia="Times New Roman" w:cstheme="minorHAnsi"/>
          <w:kern w:val="0"/>
          <w:lang w:eastAsia="cs-CZ"/>
          <w14:ligatures w14:val="none"/>
        </w:rPr>
        <w:t xml:space="preserve">, povinně dostupné pomocí určených digitálních kanálů. </w:t>
      </w:r>
      <w:r w:rsidR="00F5796F" w:rsidRPr="00443074">
        <w:rPr>
          <w:rFonts w:eastAsia="Times New Roman" w:cstheme="minorHAnsi"/>
          <w:kern w:val="0"/>
          <w:lang w:eastAsia="cs-CZ"/>
          <w14:ligatures w14:val="none"/>
        </w:rPr>
        <w:t>Jednotný popis je přínosem jak pro klienta, tak i pro poskytovatele (zaručené a aktuální informace od garanta služby).</w:t>
      </w:r>
    </w:p>
    <w:p w14:paraId="711AFA13" w14:textId="3ED53717" w:rsidR="00352206" w:rsidRPr="00443074" w:rsidRDefault="00352206" w:rsidP="21D60C52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443074">
        <w:rPr>
          <w:rFonts w:eastAsia="Times New Roman" w:cstheme="minorHAnsi"/>
          <w:kern w:val="0"/>
          <w:lang w:eastAsia="cs-CZ"/>
          <w14:ligatures w14:val="none"/>
        </w:rPr>
        <w:t>Veškerá data v</w:t>
      </w:r>
      <w:r w:rsidR="00927BD6">
        <w:rPr>
          <w:rFonts w:eastAsia="Times New Roman" w:cstheme="minorHAnsi"/>
          <w:kern w:val="0"/>
          <w:lang w:eastAsia="cs-CZ"/>
          <w14:ligatures w14:val="none"/>
        </w:rPr>
        <w:t> </w:t>
      </w:r>
      <w:r w:rsidR="00313447">
        <w:rPr>
          <w:rFonts w:eastAsia="Times New Roman" w:cstheme="minorHAnsi"/>
          <w:kern w:val="0"/>
          <w:lang w:eastAsia="cs-CZ"/>
          <w14:ligatures w14:val="none"/>
        </w:rPr>
        <w:t>evidenční části</w:t>
      </w:r>
      <w:r w:rsidRPr="00443074">
        <w:rPr>
          <w:rFonts w:eastAsia="Times New Roman" w:cstheme="minorHAnsi"/>
          <w:kern w:val="0"/>
          <w:lang w:eastAsia="cs-CZ"/>
          <w14:ligatures w14:val="none"/>
        </w:rPr>
        <w:t xml:space="preserve"> katalogu služeb je možné procházet pomocí </w:t>
      </w:r>
      <w:hyperlink r:id="rId13" w:anchor="prochazeni_dat_v_katalogu_sluzeb" w:tgtFrame="_tab" w:tooltip="https://archi.gov.cz/nap:katalog_sluzeb#prochazeni_dat_v_katalogu_sluzeb" w:history="1">
        <w:proofErr w:type="spellStart"/>
        <w:r w:rsidRPr="00443074">
          <w:rPr>
            <w:rFonts w:eastAsia="Times New Roman" w:cstheme="minorHAnsi"/>
            <w:color w:val="0000FF"/>
            <w:kern w:val="0"/>
            <w:u w:val="single"/>
            <w:lang w:eastAsia="cs-CZ"/>
            <w14:ligatures w14:val="none"/>
          </w:rPr>
          <w:t>Power</w:t>
        </w:r>
        <w:proofErr w:type="spellEnd"/>
        <w:r w:rsidRPr="00443074">
          <w:rPr>
            <w:rFonts w:eastAsia="Times New Roman" w:cstheme="minorHAnsi"/>
            <w:color w:val="0000FF"/>
            <w:kern w:val="0"/>
            <w:u w:val="single"/>
            <w:lang w:eastAsia="cs-CZ"/>
            <w14:ligatures w14:val="none"/>
          </w:rPr>
          <w:t xml:space="preserve"> BI nástěnky</w:t>
        </w:r>
      </w:hyperlink>
      <w:r w:rsidRPr="00443074">
        <w:rPr>
          <w:rFonts w:eastAsia="Times New Roman" w:cstheme="minorHAnsi"/>
          <w:kern w:val="0"/>
          <w:lang w:eastAsia="cs-CZ"/>
          <w14:ligatures w14:val="none"/>
        </w:rPr>
        <w:t xml:space="preserve">. </w:t>
      </w:r>
    </w:p>
    <w:p w14:paraId="32F89DEB" w14:textId="4EAD7F7E" w:rsidR="00352206" w:rsidRDefault="00352206" w:rsidP="21D60C52">
      <w:pPr>
        <w:rPr>
          <w:rFonts w:cstheme="minorHAnsi"/>
        </w:rPr>
      </w:pPr>
      <w:r>
        <w:rPr>
          <w:rFonts w:cstheme="minorHAnsi"/>
        </w:rPr>
        <w:t>Informace k</w:t>
      </w:r>
      <w:r w:rsidR="00927BD6">
        <w:rPr>
          <w:rFonts w:cstheme="minorHAnsi"/>
        </w:rPr>
        <w:t> </w:t>
      </w:r>
      <w:r>
        <w:rPr>
          <w:rFonts w:cstheme="minorHAnsi"/>
        </w:rPr>
        <w:t xml:space="preserve">procesu inventarizace služeb i jejich popisu včetně příslušných metodik </w:t>
      </w:r>
      <w:ins w:id="2" w:author="Šimon Trusina" w:date="2023-08-03T15:43:00Z">
        <w:r w:rsidR="00735818">
          <w:rPr>
            <w:rFonts w:cstheme="minorHAnsi"/>
          </w:rPr>
          <w:t>a</w:t>
        </w:r>
        <w:r w:rsidR="00E97F2C">
          <w:rPr>
            <w:rFonts w:cstheme="minorHAnsi"/>
          </w:rPr>
          <w:t xml:space="preserve"> zákonného zmocnění </w:t>
        </w:r>
      </w:ins>
      <w:r>
        <w:rPr>
          <w:rFonts w:cstheme="minorHAnsi"/>
        </w:rPr>
        <w:t xml:space="preserve">jsou na stránkách </w:t>
      </w:r>
      <w:hyperlink r:id="rId14" w:anchor="proces_vytvoreni_katalogu_sluzeb_vs">
        <w:r w:rsidRPr="21D60C52">
          <w:rPr>
            <w:rStyle w:val="Hyperlink"/>
          </w:rPr>
          <w:t>https://archi.gov.cz/nap:katalog_sluzeb</w:t>
        </w:r>
      </w:hyperlink>
      <w:r>
        <w:rPr>
          <w:rFonts w:cstheme="minorHAnsi"/>
        </w:rPr>
        <w:t>.</w:t>
      </w:r>
    </w:p>
    <w:p w14:paraId="06CF1352" w14:textId="2A3642A4" w:rsidR="00352206" w:rsidRDefault="00352206" w:rsidP="21D60C52">
      <w:r w:rsidRPr="7F569FCD">
        <w:t>Data v</w:t>
      </w:r>
      <w:r w:rsidR="00927BD6" w:rsidRPr="7F569FCD">
        <w:t> </w:t>
      </w:r>
      <w:r w:rsidRPr="7F569FCD">
        <w:t>katalogu služeb (v inventarizační i popisné části) je potřeba udržovat aktuální.</w:t>
      </w:r>
      <w:r w:rsidR="00313447" w:rsidRPr="7F569FCD">
        <w:t xml:space="preserve"> Tato povinnost dopadá na ohlašovatele agend.</w:t>
      </w:r>
      <w:ins w:id="3" w:author="Mrázová Hana Ing." w:date="2023-07-27T13:34:00Z">
        <w:r w:rsidR="0C651149" w:rsidRPr="7F569FCD">
          <w:t xml:space="preserve"> </w:t>
        </w:r>
      </w:ins>
    </w:p>
    <w:p w14:paraId="39EB4371" w14:textId="14DB140B" w:rsidR="005B25F9" w:rsidRDefault="00335B36" w:rsidP="21D60C52">
      <w:pPr>
        <w:pStyle w:val="Heading2"/>
      </w:pPr>
      <w:r>
        <w:t>Proč je Katalog služeb</w:t>
      </w:r>
      <w:r w:rsidR="00182C05">
        <w:t xml:space="preserve"> tak důležitý</w:t>
      </w:r>
    </w:p>
    <w:p w14:paraId="22F299D8" w14:textId="1F66C6C4" w:rsidR="002861FF" w:rsidRDefault="00734B1C" w:rsidP="21D60C52">
      <w:pPr>
        <w:rPr>
          <w:rFonts w:cstheme="minorHAnsi"/>
        </w:rPr>
      </w:pPr>
      <w:r>
        <w:rPr>
          <w:rFonts w:cstheme="minorHAnsi"/>
        </w:rPr>
        <w:t>Jedním z</w:t>
      </w:r>
      <w:r w:rsidR="00927BD6">
        <w:rPr>
          <w:rFonts w:cstheme="minorHAnsi"/>
        </w:rPr>
        <w:t> </w:t>
      </w:r>
      <w:r>
        <w:rPr>
          <w:rFonts w:cstheme="minorHAnsi"/>
        </w:rPr>
        <w:t xml:space="preserve">hlavních </w:t>
      </w:r>
      <w:r w:rsidR="00D15D91">
        <w:rPr>
          <w:rFonts w:cstheme="minorHAnsi"/>
        </w:rPr>
        <w:t>úkolů státní správy je poskytování veřejných služeb. Tyto služby jsou roztříštěné, s</w:t>
      </w:r>
      <w:r w:rsidR="00927BD6">
        <w:rPr>
          <w:rFonts w:cstheme="minorHAnsi"/>
        </w:rPr>
        <w:t> </w:t>
      </w:r>
      <w:r w:rsidR="00D15D91">
        <w:rPr>
          <w:rFonts w:cstheme="minorHAnsi"/>
        </w:rPr>
        <w:t xml:space="preserve">různou úrovní </w:t>
      </w:r>
      <w:r w:rsidR="002861FF">
        <w:rPr>
          <w:rFonts w:cstheme="minorHAnsi"/>
        </w:rPr>
        <w:t>zpracování, přístupu, uživatelského rozhraní.</w:t>
      </w:r>
      <w:r w:rsidR="00E63743">
        <w:rPr>
          <w:rFonts w:cstheme="minorHAnsi"/>
        </w:rPr>
        <w:t xml:space="preserve"> </w:t>
      </w:r>
    </w:p>
    <w:p w14:paraId="6D2994A7" w14:textId="213F7734" w:rsidR="002861FF" w:rsidRDefault="00327AE4" w:rsidP="21D60C52">
      <w:pPr>
        <w:rPr>
          <w:rFonts w:cstheme="minorHAnsi"/>
        </w:rPr>
      </w:pPr>
      <w:r>
        <w:rPr>
          <w:rFonts w:cstheme="minorHAnsi"/>
        </w:rPr>
        <w:t>Je to situace stejná, jako v</w:t>
      </w:r>
      <w:r w:rsidR="00927BD6">
        <w:rPr>
          <w:rFonts w:cstheme="minorHAnsi"/>
        </w:rPr>
        <w:t> </w:t>
      </w:r>
      <w:r>
        <w:rPr>
          <w:rFonts w:cstheme="minorHAnsi"/>
        </w:rPr>
        <w:t xml:space="preserve">případě prvních e-shopů. Vznikaly různé odvětvové </w:t>
      </w:r>
      <w:r w:rsidR="00F4355A">
        <w:rPr>
          <w:rFonts w:cstheme="minorHAnsi"/>
        </w:rPr>
        <w:t xml:space="preserve">e-shopy pro bílé zboží, hračky, oblečení. Jistě je dobré mít specializované </w:t>
      </w:r>
      <w:r w:rsidR="007821FC">
        <w:rPr>
          <w:rFonts w:cstheme="minorHAnsi"/>
        </w:rPr>
        <w:t>weby na jednotlivých ministerstvech ale cílem je vybudovat univerzální e-shopy jako je třeba Alza</w:t>
      </w:r>
      <w:r w:rsidR="00434363">
        <w:rPr>
          <w:rFonts w:cstheme="minorHAnsi"/>
        </w:rPr>
        <w:t>.</w:t>
      </w:r>
      <w:r w:rsidR="007821FC">
        <w:rPr>
          <w:rFonts w:cstheme="minorHAnsi"/>
        </w:rPr>
        <w:t xml:space="preserve"> Uživatel si tam vybere z</w:t>
      </w:r>
      <w:r w:rsidR="00927BD6">
        <w:rPr>
          <w:rFonts w:cstheme="minorHAnsi"/>
        </w:rPr>
        <w:t> </w:t>
      </w:r>
      <w:r w:rsidR="007821FC">
        <w:rPr>
          <w:rFonts w:cstheme="minorHAnsi"/>
        </w:rPr>
        <w:t xml:space="preserve">jednotlivých služeb a pomocí životních situací si prováže nabídky služeb od </w:t>
      </w:r>
      <w:r w:rsidR="00E31EDA">
        <w:rPr>
          <w:rFonts w:cstheme="minorHAnsi"/>
        </w:rPr>
        <w:t>m</w:t>
      </w:r>
      <w:r w:rsidR="007821FC">
        <w:rPr>
          <w:rFonts w:cstheme="minorHAnsi"/>
        </w:rPr>
        <w:t xml:space="preserve">inisterstva </w:t>
      </w:r>
      <w:r w:rsidR="00E31EDA">
        <w:rPr>
          <w:rFonts w:cstheme="minorHAnsi"/>
        </w:rPr>
        <w:t>až po</w:t>
      </w:r>
      <w:r w:rsidR="007821FC">
        <w:rPr>
          <w:rFonts w:cstheme="minorHAnsi"/>
        </w:rPr>
        <w:t xml:space="preserve"> službu malé obce a je mu úplně jedno čí je to kompetence.</w:t>
      </w:r>
    </w:p>
    <w:p w14:paraId="495343C3" w14:textId="1D7CC33B" w:rsidR="007821FC" w:rsidRDefault="007821FC" w:rsidP="21D60C52">
      <w:pPr>
        <w:rPr>
          <w:rFonts w:cstheme="minorHAnsi"/>
        </w:rPr>
      </w:pPr>
      <w:r>
        <w:rPr>
          <w:rFonts w:cstheme="minorHAnsi"/>
        </w:rPr>
        <w:t>Abychom toho dosáhli</w:t>
      </w:r>
      <w:r w:rsidR="009C7BA9">
        <w:rPr>
          <w:rFonts w:cstheme="minorHAnsi"/>
        </w:rPr>
        <w:t>, musíme stejně jako dodavatelé Alza sjednotit popisy služeb a jejich nabídky</w:t>
      </w:r>
      <w:r w:rsidR="00125C7F">
        <w:rPr>
          <w:rFonts w:cstheme="minorHAnsi"/>
        </w:rPr>
        <w:t xml:space="preserve"> tak</w:t>
      </w:r>
      <w:r w:rsidR="00FE2D24">
        <w:rPr>
          <w:rFonts w:cstheme="minorHAnsi"/>
        </w:rPr>
        <w:t>,</w:t>
      </w:r>
      <w:r w:rsidR="00E31EDA">
        <w:rPr>
          <w:rFonts w:cstheme="minorHAnsi"/>
        </w:rPr>
        <w:t xml:space="preserve"> aby se daly agregovat do jednoho portálu a</w:t>
      </w:r>
      <w:r w:rsidR="00FE2D24">
        <w:rPr>
          <w:rFonts w:cstheme="minorHAnsi"/>
        </w:rPr>
        <w:t xml:space="preserve">nebo </w:t>
      </w:r>
      <w:r w:rsidR="00E31EDA">
        <w:rPr>
          <w:rFonts w:cstheme="minorHAnsi"/>
        </w:rPr>
        <w:t>naopak podle zaměření rozdělit na specializované portály</w:t>
      </w:r>
      <w:r w:rsidR="00FE2D24">
        <w:rPr>
          <w:rFonts w:cstheme="minorHAnsi"/>
        </w:rPr>
        <w:t xml:space="preserve"> (portál podnikatele, portál cestovatele, portál </w:t>
      </w:r>
      <w:r w:rsidR="008C0173">
        <w:rPr>
          <w:rFonts w:cstheme="minorHAnsi"/>
        </w:rPr>
        <w:t>členů AMK, portál obce s</w:t>
      </w:r>
      <w:r w:rsidR="00927BD6">
        <w:rPr>
          <w:rFonts w:cstheme="minorHAnsi"/>
        </w:rPr>
        <w:t> </w:t>
      </w:r>
      <w:r w:rsidR="008C0173">
        <w:rPr>
          <w:rFonts w:cstheme="minorHAnsi"/>
        </w:rPr>
        <w:t>přenesenou působností</w:t>
      </w:r>
      <w:r w:rsidR="00FE2D24">
        <w:rPr>
          <w:rFonts w:cstheme="minorHAnsi"/>
        </w:rPr>
        <w:t>)</w:t>
      </w:r>
      <w:r w:rsidR="009C7BA9">
        <w:rPr>
          <w:rFonts w:cstheme="minorHAnsi"/>
        </w:rPr>
        <w:t>.</w:t>
      </w:r>
      <w:r w:rsidR="00E31EDA">
        <w:rPr>
          <w:rFonts w:cstheme="minorHAnsi"/>
        </w:rPr>
        <w:t xml:space="preserve"> Základem</w:t>
      </w:r>
      <w:r w:rsidR="008C0173">
        <w:rPr>
          <w:rFonts w:cstheme="minorHAnsi"/>
        </w:rPr>
        <w:t xml:space="preserve"> však</w:t>
      </w:r>
      <w:r w:rsidR="00E31EDA">
        <w:rPr>
          <w:rFonts w:cstheme="minorHAnsi"/>
        </w:rPr>
        <w:t xml:space="preserve"> musí být jednotný</w:t>
      </w:r>
      <w:r w:rsidR="007A1483">
        <w:rPr>
          <w:rFonts w:cstheme="minorHAnsi"/>
        </w:rPr>
        <w:t xml:space="preserve"> zdroj aktuálních dat </w:t>
      </w:r>
      <w:r w:rsidR="00927BD6">
        <w:rPr>
          <w:rFonts w:cstheme="minorHAnsi"/>
        </w:rPr>
        <w:t>–</w:t>
      </w:r>
      <w:r w:rsidR="00E31EDA">
        <w:rPr>
          <w:rFonts w:cstheme="minorHAnsi"/>
        </w:rPr>
        <w:t xml:space="preserve"> </w:t>
      </w:r>
      <w:r w:rsidR="009C7BA9">
        <w:rPr>
          <w:rFonts w:cstheme="minorHAnsi"/>
        </w:rPr>
        <w:t>Katalog služeb.</w:t>
      </w:r>
    </w:p>
    <w:p w14:paraId="06FD12B7" w14:textId="6BDF1A02" w:rsidR="00D35EFD" w:rsidRPr="00D35EFD" w:rsidRDefault="00E31EDA" w:rsidP="21D60C52">
      <w:pPr>
        <w:rPr>
          <w:b/>
          <w:bCs/>
        </w:rPr>
      </w:pPr>
      <w:r>
        <w:rPr>
          <w:rFonts w:cstheme="minorHAnsi"/>
        </w:rPr>
        <w:t xml:space="preserve">Podařilo se shromáždit služby od většiny </w:t>
      </w:r>
      <w:r w:rsidR="0018673A">
        <w:rPr>
          <w:rFonts w:cstheme="minorHAnsi"/>
        </w:rPr>
        <w:t>ÚSÚ</w:t>
      </w:r>
      <w:r w:rsidR="009C764D">
        <w:rPr>
          <w:rFonts w:cstheme="minorHAnsi"/>
        </w:rPr>
        <w:t xml:space="preserve"> (</w:t>
      </w:r>
      <w:proofErr w:type="gramStart"/>
      <w:r w:rsidR="009C764D">
        <w:rPr>
          <w:rFonts w:cstheme="minorHAnsi"/>
        </w:rPr>
        <w:t>98%</w:t>
      </w:r>
      <w:proofErr w:type="gramEnd"/>
      <w:r w:rsidR="009C764D">
        <w:rPr>
          <w:rFonts w:cstheme="minorHAnsi"/>
        </w:rPr>
        <w:t xml:space="preserve"> k</w:t>
      </w:r>
      <w:r w:rsidR="00B11819">
        <w:rPr>
          <w:rFonts w:cstheme="minorHAnsi"/>
        </w:rPr>
        <w:t> 30.6.2023</w:t>
      </w:r>
      <w:r w:rsidR="009C764D">
        <w:rPr>
          <w:rFonts w:cstheme="minorHAnsi"/>
        </w:rPr>
        <w:t>)</w:t>
      </w:r>
      <w:r w:rsidR="0018673A">
        <w:rPr>
          <w:rFonts w:cstheme="minorHAnsi"/>
        </w:rPr>
        <w:t xml:space="preserve"> což je naprosto neuvěřitelný úspěch meziresortní spolupráce. </w:t>
      </w:r>
      <w:r w:rsidR="00E838E6">
        <w:rPr>
          <w:rFonts w:cstheme="minorHAnsi"/>
        </w:rPr>
        <w:t>N</w:t>
      </w:r>
      <w:r w:rsidR="00B02BAB">
        <w:rPr>
          <w:rFonts w:cstheme="minorHAnsi"/>
        </w:rPr>
        <w:t xml:space="preserve">yní </w:t>
      </w:r>
      <w:r w:rsidR="00E838E6">
        <w:rPr>
          <w:rFonts w:cstheme="minorHAnsi"/>
        </w:rPr>
        <w:t>však je nutné zveřejnit v</w:t>
      </w:r>
      <w:r w:rsidR="00927BD6">
        <w:rPr>
          <w:rFonts w:cstheme="minorHAnsi"/>
        </w:rPr>
        <w:t> </w:t>
      </w:r>
      <w:r w:rsidR="00E838E6">
        <w:rPr>
          <w:rFonts w:cstheme="minorHAnsi"/>
        </w:rPr>
        <w:t>rámci Katalogu služeb elektronické formuláře ať už jsou řešeny jakýmkoliv úřadem nebo jakýmkoliv informačním systémem.</w:t>
      </w:r>
      <w:r w:rsidR="00692584">
        <w:rPr>
          <w:rFonts w:cstheme="minorHAnsi"/>
        </w:rPr>
        <w:t xml:space="preserve"> </w:t>
      </w:r>
      <w:r w:rsidR="00692584" w:rsidRPr="21D60C52">
        <w:rPr>
          <w:b/>
          <w:bCs/>
        </w:rPr>
        <w:t xml:space="preserve">Povinnost zveřejnění </w:t>
      </w:r>
      <w:ins w:id="4" w:author="Šimon Trusina" w:date="2023-08-03T08:50:00Z">
        <w:r w:rsidR="00D12336">
          <w:rPr>
            <w:b/>
            <w:bCs/>
          </w:rPr>
          <w:t xml:space="preserve">elektronických </w:t>
        </w:r>
      </w:ins>
      <w:r w:rsidR="00692584" w:rsidRPr="21D60C52">
        <w:rPr>
          <w:b/>
          <w:bCs/>
        </w:rPr>
        <w:t>formulářů</w:t>
      </w:r>
      <w:r w:rsidR="00692584">
        <w:rPr>
          <w:rFonts w:cstheme="minorHAnsi"/>
        </w:rPr>
        <w:t xml:space="preserve"> je ukotvena v</w:t>
      </w:r>
      <w:r w:rsidR="00927BD6">
        <w:rPr>
          <w:rFonts w:cstheme="minorHAnsi"/>
        </w:rPr>
        <w:t> </w:t>
      </w:r>
      <w:r w:rsidR="00692584">
        <w:rPr>
          <w:rFonts w:cstheme="minorHAnsi"/>
        </w:rPr>
        <w:t xml:space="preserve">Zákoně </w:t>
      </w:r>
      <w:r w:rsidR="00D35EFD">
        <w:rPr>
          <w:rFonts w:cstheme="minorHAnsi"/>
        </w:rPr>
        <w:t xml:space="preserve">o právu na digitální </w:t>
      </w:r>
      <w:r w:rsidR="00D35EFD" w:rsidRPr="00CF59BF">
        <w:rPr>
          <w:rFonts w:cstheme="minorHAnsi"/>
        </w:rPr>
        <w:t xml:space="preserve">službu </w:t>
      </w:r>
    </w:p>
    <w:p w14:paraId="032A9EF9" w14:textId="20C13BF5" w:rsidR="00BF4F63" w:rsidRDefault="008C0173" w:rsidP="21D60C52">
      <w:pPr>
        <w:rPr>
          <w:rFonts w:cstheme="minorHAnsi"/>
        </w:rPr>
      </w:pPr>
      <w:r>
        <w:rPr>
          <w:rFonts w:cstheme="minorHAnsi"/>
        </w:rPr>
        <w:t>Nejdůležitější však je</w:t>
      </w:r>
      <w:r w:rsidR="00927BD6">
        <w:rPr>
          <w:rFonts w:cstheme="minorHAnsi"/>
        </w:rPr>
        <w:t>,</w:t>
      </w:r>
      <w:r>
        <w:rPr>
          <w:rFonts w:cstheme="minorHAnsi"/>
        </w:rPr>
        <w:t xml:space="preserve"> aby data v Katalogu byla skutečně aktuální a </w:t>
      </w:r>
      <w:r w:rsidR="003D138A">
        <w:rPr>
          <w:rFonts w:cstheme="minorHAnsi"/>
        </w:rPr>
        <w:t>nelišila se od dat prezentovaných příslušným OVM. Toho se dá dosáhnout tak, že data jsou udržována na jednom místě</w:t>
      </w:r>
      <w:r w:rsidR="0027654F">
        <w:rPr>
          <w:rFonts w:cstheme="minorHAnsi"/>
        </w:rPr>
        <w:t xml:space="preserve">. </w:t>
      </w:r>
    </w:p>
    <w:p w14:paraId="221E6AED" w14:textId="0FC6B876" w:rsidR="00E31EDA" w:rsidRDefault="00BF4F63" w:rsidP="21D60C52">
      <w:pPr>
        <w:rPr>
          <w:rFonts w:cstheme="minorHAnsi"/>
        </w:rPr>
      </w:pPr>
      <w:r>
        <w:rPr>
          <w:rFonts w:cstheme="minorHAnsi"/>
        </w:rPr>
        <w:t xml:space="preserve">Optimální pak je </w:t>
      </w:r>
      <w:r w:rsidR="0027654F">
        <w:rPr>
          <w:rFonts w:cstheme="minorHAnsi"/>
        </w:rPr>
        <w:t>Katalog služeb</w:t>
      </w:r>
      <w:r>
        <w:rPr>
          <w:rFonts w:cstheme="minorHAnsi"/>
        </w:rPr>
        <w:t xml:space="preserve"> prezentovat v rámci vlastní aplikace. Katalog služeb</w:t>
      </w:r>
      <w:r w:rsidR="0027654F">
        <w:rPr>
          <w:rFonts w:cstheme="minorHAnsi"/>
        </w:rPr>
        <w:t xml:space="preserve"> umožňuje převzít </w:t>
      </w:r>
      <w:r w:rsidR="003A400B">
        <w:rPr>
          <w:rFonts w:cstheme="minorHAnsi"/>
        </w:rPr>
        <w:t xml:space="preserve">existující komponenty s popisem dat anebo si nad daty vytvořit vlastní aplikace.   </w:t>
      </w:r>
    </w:p>
    <w:p w14:paraId="77F3185D" w14:textId="3073E6B9" w:rsidR="00431EA6" w:rsidRDefault="00BF4F63" w:rsidP="21D60C52">
      <w:pPr>
        <w:rPr>
          <w:rFonts w:cstheme="minorHAnsi"/>
        </w:rPr>
      </w:pPr>
      <w:r>
        <w:rPr>
          <w:rFonts w:cstheme="minorHAnsi"/>
        </w:rPr>
        <w:t xml:space="preserve">Alternativně mohou být prvotní data </w:t>
      </w:r>
      <w:r w:rsidR="004A5E46">
        <w:rPr>
          <w:rFonts w:cstheme="minorHAnsi"/>
        </w:rPr>
        <w:t>v aplikaci příslušného OVM</w:t>
      </w:r>
      <w:r w:rsidR="00927BD6">
        <w:rPr>
          <w:rFonts w:cstheme="minorHAnsi"/>
        </w:rPr>
        <w:t>,</w:t>
      </w:r>
      <w:r w:rsidR="004A5E46">
        <w:rPr>
          <w:rFonts w:cstheme="minorHAnsi"/>
        </w:rPr>
        <w:t xml:space="preserve"> ale pak je nutné zajistit synchronizaci s Katalogem služeb</w:t>
      </w:r>
      <w:r w:rsidR="00927BD6">
        <w:rPr>
          <w:rFonts w:cstheme="minorHAnsi"/>
        </w:rPr>
        <w:t>,</w:t>
      </w:r>
      <w:r w:rsidR="004A5E46">
        <w:rPr>
          <w:rFonts w:cstheme="minorHAnsi"/>
        </w:rPr>
        <w:t xml:space="preserve"> aby nedocházelo k duplikaci </w:t>
      </w:r>
      <w:r w:rsidR="00431EA6">
        <w:rPr>
          <w:rFonts w:cstheme="minorHAnsi"/>
        </w:rPr>
        <w:t>informací především pak nekompatibilních informací.</w:t>
      </w:r>
    </w:p>
    <w:p w14:paraId="03FD0F4A" w14:textId="606AEDAE" w:rsidR="00335B36" w:rsidRDefault="00431EA6" w:rsidP="21D60C52">
      <w:pPr>
        <w:rPr>
          <w:rFonts w:cstheme="minorHAnsi"/>
        </w:rPr>
      </w:pPr>
      <w:r>
        <w:rPr>
          <w:rFonts w:cstheme="minorHAnsi"/>
        </w:rPr>
        <w:t>Jsou agendy, kde to není nut</w:t>
      </w:r>
      <w:r w:rsidR="007A50BA">
        <w:rPr>
          <w:rFonts w:cstheme="minorHAnsi"/>
        </w:rPr>
        <w:t xml:space="preserve">né, protože danou službu </w:t>
      </w:r>
      <w:r w:rsidR="00EB0A24">
        <w:rPr>
          <w:rFonts w:cstheme="minorHAnsi"/>
        </w:rPr>
        <w:t>bude uživatel</w:t>
      </w:r>
      <w:r w:rsidR="007A50BA">
        <w:rPr>
          <w:rFonts w:cstheme="minorHAnsi"/>
        </w:rPr>
        <w:t xml:space="preserve"> hledat</w:t>
      </w:r>
      <w:r w:rsidR="00EB0A24">
        <w:rPr>
          <w:rFonts w:cstheme="minorHAnsi"/>
        </w:rPr>
        <w:t xml:space="preserve"> u příslušného úřadu</w:t>
      </w:r>
      <w:r w:rsidR="007A50BA">
        <w:rPr>
          <w:rFonts w:cstheme="minorHAnsi"/>
        </w:rPr>
        <w:t xml:space="preserve"> ale například u služeb s přenesenou působností by kvalitní data mělo automaticky přebírat 6500 obcí místo aby si je každý psal sám</w:t>
      </w:r>
      <w:r w:rsidR="00D20415">
        <w:rPr>
          <w:rFonts w:cstheme="minorHAnsi"/>
        </w:rPr>
        <w:t xml:space="preserve"> anebo si kupoval legislativní UPDATE od komerčních dodavatelů</w:t>
      </w:r>
      <w:r w:rsidR="007A50BA">
        <w:rPr>
          <w:rFonts w:cstheme="minorHAnsi"/>
        </w:rPr>
        <w:t xml:space="preserve">. </w:t>
      </w:r>
      <w:r>
        <w:rPr>
          <w:rFonts w:cstheme="minorHAnsi"/>
        </w:rPr>
        <w:t xml:space="preserve"> </w:t>
      </w:r>
    </w:p>
    <w:p w14:paraId="5124E730" w14:textId="77777777" w:rsidR="00352206" w:rsidRPr="00443074" w:rsidRDefault="00352206" w:rsidP="21D60C52">
      <w:pPr>
        <w:pStyle w:val="Heading2"/>
      </w:pPr>
      <w:r>
        <w:t>Kde mají být zobrazeny informace z popisné části katalogu služeb</w:t>
      </w:r>
    </w:p>
    <w:p w14:paraId="0FC5F156" w14:textId="4CA061D0" w:rsidR="00352206" w:rsidRDefault="00352206" w:rsidP="00352206">
      <w:pPr>
        <w:rPr>
          <w:rFonts w:cstheme="minorHAnsi"/>
        </w:rPr>
      </w:pPr>
      <w:r>
        <w:rPr>
          <w:rFonts w:cstheme="minorHAnsi"/>
        </w:rPr>
        <w:t xml:space="preserve">Na základě dílčích cílů Informační koncepce ČR 1.3 - </w:t>
      </w:r>
      <w:r w:rsidRPr="00443074">
        <w:rPr>
          <w:rFonts w:cstheme="minorHAnsi"/>
          <w:i/>
          <w:iCs/>
        </w:rPr>
        <w:t>Univerzální obslužné kanály</w:t>
      </w:r>
      <w:r>
        <w:rPr>
          <w:rFonts w:cstheme="minorHAnsi"/>
          <w:i/>
          <w:iCs/>
        </w:rPr>
        <w:t xml:space="preserve">, 1.4 - </w:t>
      </w:r>
      <w:r w:rsidRPr="00443074">
        <w:rPr>
          <w:rFonts w:cstheme="minorHAnsi"/>
          <w:i/>
          <w:iCs/>
        </w:rPr>
        <w:t>Digitální služby resortů</w:t>
      </w:r>
      <w:r>
        <w:rPr>
          <w:rFonts w:cstheme="minorHAnsi"/>
        </w:rPr>
        <w:t xml:space="preserve"> a 1.6 - </w:t>
      </w:r>
      <w:r w:rsidRPr="00A0788F">
        <w:rPr>
          <w:rFonts w:cstheme="minorHAnsi"/>
          <w:i/>
          <w:iCs/>
        </w:rPr>
        <w:t>Role správců služeb</w:t>
      </w:r>
      <w:r>
        <w:rPr>
          <w:rFonts w:cstheme="minorHAnsi"/>
        </w:rPr>
        <w:t xml:space="preserve"> a v souladu s </w:t>
      </w:r>
      <w:r w:rsidR="00BF2A5A">
        <w:rPr>
          <w:rFonts w:cstheme="minorHAnsi"/>
        </w:rPr>
        <w:t>principem</w:t>
      </w:r>
      <w:r>
        <w:rPr>
          <w:rFonts w:cstheme="minorHAnsi"/>
        </w:rPr>
        <w:t xml:space="preserve"> </w:t>
      </w:r>
      <w:proofErr w:type="gramStart"/>
      <w:r w:rsidRPr="00A0788F">
        <w:rPr>
          <w:rFonts w:cstheme="minorHAnsi"/>
        </w:rPr>
        <w:t>P2</w:t>
      </w:r>
      <w:r>
        <w:rPr>
          <w:rFonts w:cstheme="minorHAnsi"/>
        </w:rPr>
        <w:t xml:space="preserve"> - </w:t>
      </w:r>
      <w:r w:rsidRPr="00A0788F">
        <w:rPr>
          <w:rFonts w:cstheme="minorHAnsi"/>
          <w:i/>
          <w:iCs/>
        </w:rPr>
        <w:t>Pouze</w:t>
      </w:r>
      <w:proofErr w:type="gramEnd"/>
      <w:r w:rsidRPr="00A0788F">
        <w:rPr>
          <w:rFonts w:cstheme="minorHAnsi"/>
          <w:i/>
          <w:iCs/>
        </w:rPr>
        <w:t xml:space="preserve"> jednou</w:t>
      </w:r>
      <w:r>
        <w:rPr>
          <w:rFonts w:cstheme="minorHAnsi"/>
        </w:rPr>
        <w:t xml:space="preserve"> mají být informace z katalogu služeb dostupné na:</w:t>
      </w:r>
    </w:p>
    <w:p w14:paraId="37C81C00" w14:textId="63BD9BF7" w:rsidR="00352206" w:rsidRPr="00A0788F" w:rsidRDefault="00BF6AF1" w:rsidP="00352206">
      <w:pPr>
        <w:pStyle w:val="ListParagraph"/>
        <w:numPr>
          <w:ilvl w:val="0"/>
          <w:numId w:val="7"/>
        </w:numPr>
      </w:pPr>
      <w:ins w:id="5" w:author="Šimon Trusina" w:date="2023-08-03T11:08:00Z">
        <w:r>
          <w:t>portálu veřejné správy (</w:t>
        </w:r>
      </w:ins>
      <w:hyperlink r:id="rId15" w:history="1">
        <w:r w:rsidR="00352206" w:rsidRPr="001A2F02">
          <w:rPr>
            <w:rStyle w:val="Hyperlink"/>
            <w:rFonts w:cstheme="minorHAnsi"/>
          </w:rPr>
          <w:t>gov.cz</w:t>
        </w:r>
      </w:hyperlink>
      <w:ins w:id="6" w:author="Šimon Trusina" w:date="2023-08-03T11:08:00Z">
        <w:r>
          <w:rPr>
            <w:rStyle w:val="Hyperlink"/>
            <w:rFonts w:cstheme="minorHAnsi"/>
          </w:rPr>
          <w:t>)</w:t>
        </w:r>
      </w:ins>
    </w:p>
    <w:p w14:paraId="12E708D7" w14:textId="37940509" w:rsidR="00352206" w:rsidRDefault="00352206" w:rsidP="00352206">
      <w:pPr>
        <w:pStyle w:val="ListParagraph"/>
        <w:numPr>
          <w:ilvl w:val="0"/>
          <w:numId w:val="7"/>
        </w:numPr>
      </w:pPr>
      <w:r>
        <w:t>web</w:t>
      </w:r>
      <w:r w:rsidR="001A2F02">
        <w:t>u</w:t>
      </w:r>
      <w:r>
        <w:t xml:space="preserve"> garanta služby (ohlašovatele)</w:t>
      </w:r>
    </w:p>
    <w:p w14:paraId="444AD59B" w14:textId="4491EFCE" w:rsidR="00352206" w:rsidRDefault="00352206" w:rsidP="00352206">
      <w:pPr>
        <w:pStyle w:val="ListParagraph"/>
        <w:numPr>
          <w:ilvl w:val="0"/>
          <w:numId w:val="7"/>
        </w:numPr>
      </w:pPr>
      <w:r>
        <w:t>web</w:t>
      </w:r>
      <w:r w:rsidR="001A2F02">
        <w:t>u</w:t>
      </w:r>
      <w:r>
        <w:t xml:space="preserve"> poskytovatele služby (orgán veřejné moci, na který se s danou službou/úkonem uživatel služby obrací)</w:t>
      </w:r>
    </w:p>
    <w:p w14:paraId="05F16950" w14:textId="2AA28705" w:rsidR="00352206" w:rsidRDefault="00352206" w:rsidP="00352206">
      <w:pPr>
        <w:pStyle w:val="ListParagraph"/>
        <w:numPr>
          <w:ilvl w:val="0"/>
          <w:numId w:val="7"/>
        </w:numPr>
      </w:pPr>
      <w:commentRangeStart w:id="7"/>
      <w:commentRangeStart w:id="8"/>
      <w:r>
        <w:t>samoobslužn</w:t>
      </w:r>
      <w:r w:rsidR="00EA382A">
        <w:t>ém</w:t>
      </w:r>
      <w:r>
        <w:t xml:space="preserve"> portál</w:t>
      </w:r>
      <w:r w:rsidR="00EA382A">
        <w:t>u</w:t>
      </w:r>
      <w:commentRangeEnd w:id="7"/>
      <w:r>
        <w:commentReference w:id="7"/>
      </w:r>
      <w:commentRangeEnd w:id="8"/>
      <w:r>
        <w:commentReference w:id="8"/>
      </w:r>
      <w:r>
        <w:t xml:space="preserve"> umožňující</w:t>
      </w:r>
      <w:r w:rsidR="00EA382A">
        <w:t>m</w:t>
      </w:r>
      <w:r>
        <w:t xml:space="preserve"> elektronické vyřízení služby (</w:t>
      </w:r>
      <w:r w:rsidR="00B52F39">
        <w:t xml:space="preserve">informace zde mohou být </w:t>
      </w:r>
      <w:r>
        <w:t>klidně v omezené podobě</w:t>
      </w:r>
      <w:ins w:id="9" w:author="Šimon Trusina" w:date="2023-08-03T15:54:00Z">
        <w:r w:rsidR="003555E7">
          <w:t xml:space="preserve"> – např. název, popis a odkaz na kompletní záznam</w:t>
        </w:r>
      </w:ins>
      <w:r w:rsidR="00B52F39">
        <w:t>, ale je důležité, aby byly dostupné bez přihlášení – tj. i pro vyhl</w:t>
      </w:r>
      <w:r w:rsidR="002B6C71">
        <w:t>e</w:t>
      </w:r>
      <w:r w:rsidR="00B52F39">
        <w:t>dávače</w:t>
      </w:r>
      <w:r>
        <w:t>)</w:t>
      </w:r>
    </w:p>
    <w:p w14:paraId="1961D8EA" w14:textId="77777777" w:rsidR="00352206" w:rsidRDefault="00352206" w:rsidP="00352206">
      <w:pPr>
        <w:rPr>
          <w:rFonts w:cstheme="minorHAnsi"/>
        </w:rPr>
      </w:pPr>
      <w:r>
        <w:rPr>
          <w:rFonts w:cstheme="minorHAnsi"/>
        </w:rPr>
        <w:t>Na bázi dobrovolnosti může informace z katalogu služeb přebírat kdokoli, i soukromoprávní uživatelé údajů a další subjekty.</w:t>
      </w:r>
    </w:p>
    <w:p w14:paraId="59CB3AFC" w14:textId="77777777" w:rsidR="00352206" w:rsidRDefault="00352206" w:rsidP="00352206">
      <w:pPr>
        <w:pStyle w:val="Heading2"/>
      </w:pPr>
      <w:r w:rsidRPr="00630B3C">
        <w:t>Kdo má zákonnou povinnost zobrazovat informace z katalogu služeb</w:t>
      </w:r>
    </w:p>
    <w:p w14:paraId="64A2B54E" w14:textId="102C2562" w:rsidR="00352206" w:rsidRDefault="00352206" w:rsidP="00352206">
      <w:r>
        <w:t xml:space="preserve">Pouze v případě </w:t>
      </w:r>
      <w:hyperlink r:id="rId16" w:history="1">
        <w:r w:rsidR="00BA6701" w:rsidRPr="00BA6701">
          <w:rPr>
            <w:rStyle w:val="Hyperlink"/>
          </w:rPr>
          <w:t>gov.cz</w:t>
        </w:r>
      </w:hyperlink>
      <w:r w:rsidR="00BA6701">
        <w:t xml:space="preserve"> </w:t>
      </w:r>
      <w:r>
        <w:t xml:space="preserve">existuje zákonná povinnost zobrazovat popisy služeb - </w:t>
      </w:r>
      <w:r w:rsidRPr="00630B3C">
        <w:t>§ 54 odst. 6 zákona č. 111/2009 Sb.</w:t>
      </w:r>
      <w:r>
        <w:t>,</w:t>
      </w:r>
      <w:r w:rsidRPr="00630B3C">
        <w:t xml:space="preserve"> o základních registrech</w:t>
      </w:r>
      <w:r>
        <w:t>.</w:t>
      </w:r>
    </w:p>
    <w:p w14:paraId="7BFB593E" w14:textId="6480E5CB" w:rsidR="00352206" w:rsidRDefault="00352206" w:rsidP="00352206">
      <w:r>
        <w:t>Poskytovatelům služby zákon ukládá povinnost informovat klienty veřejné správy o nabízených službách - § 5 odst. 2 písm. b) a dále odst. 4 zákona č. 106/1999 Sb., o svobodném přístupu k informacím. Nicméně zákon umožňuje se na informace pouze odkázat (odst. 4).</w:t>
      </w:r>
      <w:r w:rsidR="40507318">
        <w:t xml:space="preserve"> V neposlední řadě se také jedná o požadavek </w:t>
      </w:r>
      <w:r w:rsidR="72B4F385">
        <w:t xml:space="preserve">cíle 1.1 </w:t>
      </w:r>
      <w:r w:rsidR="40507318">
        <w:t>Informační koncepce ČR</w:t>
      </w:r>
      <w:r w:rsidR="46E1F6E6">
        <w:t xml:space="preserve"> https://archi.gov.cz/ikcr#uzivatelsky_privetive_a_efektivni_digitalni_sluzby_pro_obcany_a_firmy</w:t>
      </w:r>
      <w:r w:rsidR="313671C2">
        <w:t>, který mus</w:t>
      </w:r>
      <w:r w:rsidR="343484B6">
        <w:t>í orgány veřejné správy zapracovat dle § 5a odst. 2 zákona č. 365/2000 Sb. o informačních systémech veřejné správy.</w:t>
      </w:r>
    </w:p>
    <w:p w14:paraId="145857E6" w14:textId="593B0DEA" w:rsidR="00CF59BF" w:rsidRDefault="40507318" w:rsidP="21D60C52">
      <w:r>
        <w:t xml:space="preserve"> </w:t>
      </w:r>
      <w:r w:rsidR="00352206">
        <w:t>Ideální řešení samozřejmě je informace automatizovaně přebírat (více k tomu dále v textu)</w:t>
      </w:r>
    </w:p>
    <w:p w14:paraId="40E53D7D" w14:textId="552E9747" w:rsidR="00CF59BF" w:rsidRDefault="00CF59BF" w:rsidP="21D60C52">
      <w:pPr>
        <w:pStyle w:val="Heading2"/>
      </w:pPr>
      <w:commentRangeStart w:id="10"/>
      <w:commentRangeStart w:id="11"/>
      <w:commentRangeStart w:id="12"/>
      <w:commentRangeStart w:id="13"/>
      <w:commentRangeStart w:id="14"/>
      <w:r>
        <w:t xml:space="preserve">Povinnost zveřejnění </w:t>
      </w:r>
      <w:ins w:id="15" w:author="Šimon Trusina" w:date="2023-08-02T13:43:00Z">
        <w:r w:rsidR="260312AF">
          <w:t xml:space="preserve">elektronických </w:t>
        </w:r>
      </w:ins>
      <w:r>
        <w:t>formulářů</w:t>
      </w:r>
      <w:commentRangeEnd w:id="10"/>
      <w:r>
        <w:rPr>
          <w:rStyle w:val="CommentReference"/>
        </w:rPr>
        <w:commentReference w:id="10"/>
      </w:r>
      <w:commentRangeEnd w:id="11"/>
      <w:r>
        <w:rPr>
          <w:rStyle w:val="CommentReference"/>
        </w:rPr>
        <w:commentReference w:id="11"/>
      </w:r>
      <w:commentRangeEnd w:id="12"/>
      <w:r>
        <w:rPr>
          <w:rStyle w:val="CommentReference"/>
        </w:rPr>
        <w:commentReference w:id="12"/>
      </w:r>
      <w:commentRangeEnd w:id="13"/>
      <w:r>
        <w:rPr>
          <w:rStyle w:val="CommentReference"/>
        </w:rPr>
        <w:commentReference w:id="13"/>
      </w:r>
      <w:commentRangeEnd w:id="14"/>
      <w:r>
        <w:rPr>
          <w:rStyle w:val="CommentReference"/>
        </w:rPr>
        <w:commentReference w:id="14"/>
      </w:r>
    </w:p>
    <w:p w14:paraId="151AFFED" w14:textId="32A9005C" w:rsidR="00D764F5" w:rsidRDefault="00CF59BF" w:rsidP="6D89C3B4">
      <w:pPr>
        <w:rPr>
          <w:ins w:id="16" w:author="Šimon Trusina" w:date="2023-08-03T16:03:00Z"/>
        </w:rPr>
      </w:pPr>
      <w:del w:id="17" w:author="Šimon Trusina" w:date="2023-08-02T13:43:00Z">
        <w:r w:rsidDel="00CF59BF">
          <w:delText>F</w:delText>
        </w:r>
      </w:del>
      <w:del w:id="18" w:author="Šimon Trusina" w:date="2023-08-03T16:01:00Z">
        <w:r w:rsidDel="0060172E">
          <w:delText>ormuláře se zveřejňují v se</w:delText>
        </w:r>
        <w:r w:rsidR="003718F2" w:rsidDel="0060172E">
          <w:delText xml:space="preserve">kci vyřízení služby elektronicky. </w:delText>
        </w:r>
      </w:del>
      <w:ins w:id="19" w:author="Šimon Trusina" w:date="2023-08-03T15:56:00Z">
        <w:r w:rsidR="00D548D1">
          <w:t>Zveřejněním se rozumí uvedení URL na</w:t>
        </w:r>
        <w:r w:rsidR="00587212">
          <w:t xml:space="preserve"> </w:t>
        </w:r>
      </w:ins>
      <w:del w:id="20" w:author="Šimon Trusina" w:date="2023-08-03T15:57:00Z">
        <w:r w:rsidR="003718F2" w:rsidDel="000C4746">
          <w:delText xml:space="preserve">Zde by měl být odkaz na </w:delText>
        </w:r>
      </w:del>
      <w:r w:rsidR="003718F2">
        <w:t>konkrétní formulář</w:t>
      </w:r>
      <w:ins w:id="21" w:author="Šimon Trusina" w:date="2023-08-03T15:59:00Z">
        <w:r w:rsidR="00826272">
          <w:t>, který se používá pro</w:t>
        </w:r>
        <w:r w:rsidR="00BE082D">
          <w:t xml:space="preserve"> </w:t>
        </w:r>
      </w:ins>
      <w:ins w:id="22" w:author="Šimon Trusina" w:date="2023-08-03T16:00:00Z">
        <w:r w:rsidR="00AA7CE1">
          <w:t>podání</w:t>
        </w:r>
      </w:ins>
      <w:ins w:id="23" w:author="Šimon Trusina" w:date="2023-08-03T16:01:00Z">
        <w:r w:rsidR="00D562B9">
          <w:t>.</w:t>
        </w:r>
      </w:ins>
      <w:r w:rsidR="003718F2">
        <w:t xml:space="preserve"> </w:t>
      </w:r>
      <w:ins w:id="24" w:author="Šimon Trusina" w:date="2023-08-03T16:02:00Z">
        <w:r w:rsidR="006C0E6C">
          <w:t>T</w:t>
        </w:r>
        <w:r w:rsidR="00B633A0">
          <w:t xml:space="preserve">ento odkaz se </w:t>
        </w:r>
        <w:r w:rsidR="00FA3A32">
          <w:t xml:space="preserve">vyplňuje v detailním popisu služby </w:t>
        </w:r>
      </w:ins>
      <w:ins w:id="25" w:author="Šimon Trusina" w:date="2023-08-03T16:01:00Z">
        <w:r w:rsidR="0060172E">
          <w:t>v sekci vyřízení služby elektronicky.</w:t>
        </w:r>
      </w:ins>
      <w:del w:id="26" w:author="Šimon Trusina" w:date="2023-08-03T16:03:00Z">
        <w:r w:rsidR="003718F2" w:rsidDel="00216495">
          <w:delText>nabízený v rámci služby definované v Katalogu služe</w:delText>
        </w:r>
      </w:del>
    </w:p>
    <w:p w14:paraId="163DC2A2" w14:textId="18A23731" w:rsidR="00CF59BF" w:rsidRDefault="00CE038F" w:rsidP="6D89C3B4">
      <w:pPr>
        <w:rPr>
          <w:i/>
          <w:iCs/>
        </w:rPr>
      </w:pPr>
      <w:ins w:id="27" w:author="Šimon Trusina" w:date="2023-08-03T16:06:00Z">
        <w:r>
          <w:t>Co se týče samotné fun</w:t>
        </w:r>
      </w:ins>
      <w:ins w:id="28" w:author="Šimon Trusina" w:date="2023-08-03T16:07:00Z">
        <w:r>
          <w:t xml:space="preserve">kcionality, </w:t>
        </w:r>
        <w:r w:rsidR="00192F2F">
          <w:t xml:space="preserve">pokud není možné formulář zobrazit i neautentizovanému uživateli, </w:t>
        </w:r>
      </w:ins>
      <w:del w:id="29" w:author="Šimon Trusina" w:date="2023-08-03T16:03:00Z">
        <w:r w:rsidR="003718F2" w:rsidDel="00216495">
          <w:delText xml:space="preserve">b. </w:delText>
        </w:r>
      </w:del>
      <w:del w:id="30" w:author="Šimon Trusina" w:date="2023-08-03T16:07:00Z">
        <w:r w:rsidR="003B5DE0" w:rsidDel="00CE038F">
          <w:delText>P</w:delText>
        </w:r>
      </w:del>
      <w:ins w:id="31" w:author="Šimon Trusina" w:date="2023-08-03T16:07:00Z">
        <w:r>
          <w:t>p</w:t>
        </w:r>
      </w:ins>
      <w:r w:rsidR="003B5DE0">
        <w:t xml:space="preserve">ředpokládá se, že </w:t>
      </w:r>
      <w:del w:id="32" w:author="Šimon Trusina" w:date="2023-08-03T16:08:00Z">
        <w:r w:rsidR="003B5DE0" w:rsidDel="00772FC6">
          <w:delText>p</w:delText>
        </w:r>
        <w:r w:rsidR="00090D5E" w:rsidDel="00772FC6">
          <w:delText xml:space="preserve">řed </w:delText>
        </w:r>
      </w:del>
      <w:r w:rsidR="00090D5E">
        <w:t>přechodem na tento odkaz se provede ověření pomocí elektronické identity</w:t>
      </w:r>
      <w:ins w:id="33" w:author="Šimon Trusina" w:date="2023-08-03T15:57:00Z">
        <w:r w:rsidR="0060493A">
          <w:t>,</w:t>
        </w:r>
      </w:ins>
      <w:r w:rsidR="00090D5E">
        <w:t xml:space="preserve"> pokud uživatel není už přihlášen. Vlastní vyplnění/předvyplnění se realizuje na příslušném portálu</w:t>
      </w:r>
      <w:r w:rsidR="00E63743">
        <w:t xml:space="preserve"> a před vlastním odesláním se provede </w:t>
      </w:r>
      <w:proofErr w:type="spellStart"/>
      <w:r w:rsidR="00E63743">
        <w:t>reaut</w:t>
      </w:r>
      <w:r w:rsidR="5F413CB6">
        <w:t>entizace</w:t>
      </w:r>
      <w:proofErr w:type="spellEnd"/>
      <w:r w:rsidR="00E63743">
        <w:t>.</w:t>
      </w:r>
      <w:r w:rsidR="00CF59BF">
        <w:t xml:space="preserve"> </w:t>
      </w:r>
    </w:p>
    <w:p w14:paraId="2F38C9AD" w14:textId="77777777" w:rsidR="00352206" w:rsidRDefault="00352206" w:rsidP="00352206">
      <w:pPr>
        <w:pStyle w:val="Heading1"/>
        <w:rPr>
          <w:b/>
          <w:bCs/>
        </w:rPr>
      </w:pPr>
      <w:r w:rsidRPr="00EF2915">
        <w:rPr>
          <w:b/>
          <w:bCs/>
        </w:rPr>
        <w:t>Přebírání katalogu služeb</w:t>
      </w:r>
    </w:p>
    <w:p w14:paraId="309DAD44" w14:textId="43AA2BB0" w:rsidR="00352206" w:rsidRPr="00EF2915" w:rsidRDefault="00352206" w:rsidP="00352206">
      <w:r>
        <w:t>Katalog služeb se skládá z několika komponent a pro správné fungování je vhodné je všechny přebírat nebo vlastním způsobem implementovat</w:t>
      </w:r>
      <w:r w:rsidR="00227C37">
        <w:t>:</w:t>
      </w:r>
    </w:p>
    <w:p w14:paraId="2C0CE51E" w14:textId="77777777" w:rsidR="00352206" w:rsidRDefault="00352206" w:rsidP="00352206">
      <w:pPr>
        <w:pStyle w:val="NoSpacing"/>
        <w:numPr>
          <w:ilvl w:val="0"/>
          <w:numId w:val="5"/>
        </w:numPr>
      </w:pPr>
      <w:r>
        <w:t>navigace</w:t>
      </w:r>
    </w:p>
    <w:p w14:paraId="05BE7A75" w14:textId="77777777" w:rsidR="00352206" w:rsidRDefault="00352206" w:rsidP="00352206">
      <w:pPr>
        <w:pStyle w:val="NoSpacing"/>
        <w:numPr>
          <w:ilvl w:val="0"/>
          <w:numId w:val="5"/>
        </w:numPr>
      </w:pPr>
      <w:r>
        <w:t>text popisu služby</w:t>
      </w:r>
    </w:p>
    <w:p w14:paraId="776C83B6" w14:textId="77777777" w:rsidR="00352206" w:rsidRDefault="00352206" w:rsidP="00352206">
      <w:pPr>
        <w:pStyle w:val="NoSpacing"/>
        <w:numPr>
          <w:ilvl w:val="0"/>
          <w:numId w:val="5"/>
        </w:numPr>
      </w:pPr>
      <w:r>
        <w:t>patička s doporučením kam dál (mohlo by vás také zajímat) a hodnocením informací o službě</w:t>
      </w:r>
    </w:p>
    <w:p w14:paraId="1905D993" w14:textId="77777777" w:rsidR="00352206" w:rsidRDefault="00352206" w:rsidP="00352206">
      <w:pPr>
        <w:pStyle w:val="NoSpacing"/>
        <w:numPr>
          <w:ilvl w:val="0"/>
          <w:numId w:val="5"/>
        </w:numPr>
      </w:pPr>
      <w:r>
        <w:t>vyhledávání</w:t>
      </w:r>
    </w:p>
    <w:p w14:paraId="1078AB01" w14:textId="776CD8B6" w:rsidR="00352206" w:rsidRDefault="00352206" w:rsidP="00352206">
      <w:r>
        <w:t>Navigace představuje způsob, jak si informace o službě zobrazit pomocí tematické klasifikace. V navigaci také mohou být různé filtry (služby pro fyzické nebo právnické osoby atd.).</w:t>
      </w:r>
    </w:p>
    <w:p w14:paraId="00450D99" w14:textId="77777777" w:rsidR="00352206" w:rsidRDefault="00352206" w:rsidP="00352206">
      <w:r>
        <w:t>Samotný text popisu služby v přehledné formě zobrazuje informace o fyzickém a elektronickém vyřízení služby. Popis služby musí být správně optimalizován pro vyhledavače (SEO), aby byl dohledatelný a umísťoval na předních pozicích ve výsledcích.</w:t>
      </w:r>
    </w:p>
    <w:p w14:paraId="74275DF4" w14:textId="77777777" w:rsidR="00352206" w:rsidRDefault="00352206" w:rsidP="00352206">
      <w:r>
        <w:t xml:space="preserve">Sekce </w:t>
      </w:r>
      <w:r w:rsidRPr="009E5DA0">
        <w:rPr>
          <w:i/>
          <w:iCs/>
        </w:rPr>
        <w:t>Kam dál</w:t>
      </w:r>
      <w:r>
        <w:t xml:space="preserve"> uživatele naviguje na další relevantní služby a životní události. Hodnocení informací o službě umožňuji uživateli popis oznámkovat a upozornit na části, které si vyžadují doplnění/korekci.</w:t>
      </w:r>
    </w:p>
    <w:p w14:paraId="254C3C66" w14:textId="77777777" w:rsidR="00352206" w:rsidRDefault="00352206" w:rsidP="00352206">
      <w:r>
        <w:t>Nad katalogem služeb je nutné umožnit vyhledávání, pokud už je uživatel na daném webu a chce vyhledávat v jeho obsahu.</w:t>
      </w:r>
    </w:p>
    <w:p w14:paraId="7552E79A" w14:textId="77777777" w:rsidR="00352206" w:rsidRDefault="00352206" w:rsidP="00352206">
      <w:pPr>
        <w:pStyle w:val="Heading2"/>
      </w:pPr>
      <w:r w:rsidRPr="00EF2915">
        <w:t>Přebírání katalogu služeb</w:t>
      </w:r>
      <w:r>
        <w:t xml:space="preserve"> ze strany poskytovatelů služeb</w:t>
      </w:r>
    </w:p>
    <w:p w14:paraId="088C0825" w14:textId="77777777" w:rsidR="00352206" w:rsidRDefault="00352206" w:rsidP="00352206">
      <w:r>
        <w:t>Pokud katalog služeb budou přebírat poskytovatelé služeb, budou chtít, aby texty byly konkrétní pro daný orgán veřejné moci. Dále mohou potřebovat další informace jako jsou:</w:t>
      </w:r>
    </w:p>
    <w:p w14:paraId="7F211707" w14:textId="5033F9B1" w:rsidR="00352206" w:rsidRDefault="00352206" w:rsidP="00352206">
      <w:pPr>
        <w:pStyle w:val="ListParagraph"/>
        <w:numPr>
          <w:ilvl w:val="0"/>
          <w:numId w:val="8"/>
        </w:numPr>
      </w:pPr>
      <w:r>
        <w:t>kontakty (jména, telefon, e-mail</w:t>
      </w:r>
      <w:r w:rsidR="00AF77F6">
        <w:t xml:space="preserve"> atd.</w:t>
      </w:r>
      <w:r>
        <w:t>)</w:t>
      </w:r>
    </w:p>
    <w:p w14:paraId="337D7276" w14:textId="77777777" w:rsidR="00352206" w:rsidRDefault="00352206" w:rsidP="00352206">
      <w:pPr>
        <w:pStyle w:val="ListParagraph"/>
        <w:numPr>
          <w:ilvl w:val="0"/>
          <w:numId w:val="8"/>
        </w:numPr>
      </w:pPr>
      <w:r>
        <w:t>úřední hodiny</w:t>
      </w:r>
    </w:p>
    <w:p w14:paraId="6E9CE9B6" w14:textId="77777777" w:rsidR="00352206" w:rsidRDefault="00352206" w:rsidP="00352206">
      <w:pPr>
        <w:pStyle w:val="ListParagraph"/>
        <w:numPr>
          <w:ilvl w:val="0"/>
          <w:numId w:val="8"/>
        </w:numPr>
      </w:pPr>
      <w:r>
        <w:t>specifická úprava ze strany orgánu veřejné moci (např. výše poplatku, osoby osvobozené od platby poplatku atd.)</w:t>
      </w:r>
    </w:p>
    <w:p w14:paraId="14BEEAF3" w14:textId="77777777" w:rsidR="00352206" w:rsidRDefault="00352206" w:rsidP="00352206">
      <w:pPr>
        <w:pStyle w:val="ListParagraph"/>
        <w:numPr>
          <w:ilvl w:val="0"/>
          <w:numId w:val="8"/>
        </w:numPr>
      </w:pPr>
      <w:r>
        <w:t>atd.</w:t>
      </w:r>
    </w:p>
    <w:p w14:paraId="7B481B41" w14:textId="77777777" w:rsidR="00352206" w:rsidRDefault="00352206" w:rsidP="00352206">
      <w:r>
        <w:t>Vedle toho budou chtít doplnit vlastní služby, které nemohou být uvedeny v centrálním katalogu služeb (ať už jde o samostatnou působnost, nebo soukromoprávní činnost).</w:t>
      </w:r>
    </w:p>
    <w:p w14:paraId="184A888C" w14:textId="77777777" w:rsidR="00352206" w:rsidRDefault="00352206" w:rsidP="00352206">
      <w:r>
        <w:t>Pokud není třeba provádět rozsáhlé úpravy textu, je vhodnější stávající text pouze doplnit o nové části, kde budou konkrétní informace (např. úřední hodiny). V případě nutnosti úpravy textu se informace z centrálního katalogu služeb budou načítat do redakčního systému, kde se úpravy provedou a na web se už publikuje upravený popis.</w:t>
      </w:r>
    </w:p>
    <w:p w14:paraId="7E65271E" w14:textId="6B4F3EAA" w:rsidR="00352206" w:rsidRDefault="00352206" w:rsidP="00352206">
      <w:r>
        <w:t xml:space="preserve">V případě vlastních služeb se doporučuje držet strukturu a vizuální podobu jako je u centrálního katalogu, nebo ji pro obě části upravit. Klienta veřejné správy nezajímá, zda </w:t>
      </w:r>
      <w:proofErr w:type="gramStart"/>
      <w:r>
        <w:t>řeší</w:t>
      </w:r>
      <w:proofErr w:type="gramEnd"/>
      <w:r>
        <w:t xml:space="preserve"> přenesenou nebo samostatnou působnost</w:t>
      </w:r>
      <w:r w:rsidR="008368D4">
        <w:t>,</w:t>
      </w:r>
      <w:r>
        <w:t xml:space="preserve"> a proto není vhodné služby dle této logiky dělit.</w:t>
      </w:r>
    </w:p>
    <w:p w14:paraId="099A95F3" w14:textId="142939A9" w:rsidR="00352206" w:rsidRDefault="5A05F7EC" w:rsidP="00352206">
      <w:pPr>
        <w:rPr>
          <w:ins w:id="34" w:author="Šimon Trusina" w:date="2023-08-03T16:10:00Z"/>
        </w:rPr>
      </w:pPr>
      <w:r>
        <w:t xml:space="preserve">Strukturu stávajícího katalogu služeb lze odvodit z dokumentace k otevřeným datům: </w:t>
      </w:r>
      <w:hyperlink r:id="rId17" w:history="1">
        <w:r w:rsidR="00E00F0A" w:rsidRPr="002753E7">
          <w:rPr>
            <w:rStyle w:val="Hyperlink"/>
          </w:rPr>
          <w:t>https://code.gov.cz/gov-cz/katalog-slu-eb-anal-za/-/wikis/Dokumentace-k-datov%C3%BDm-sad%C3%A1m</w:t>
        </w:r>
      </w:hyperlink>
      <w:r w:rsidR="5F97DC53">
        <w:t>.</w:t>
      </w:r>
    </w:p>
    <w:p w14:paraId="0A2623D6" w14:textId="77777777" w:rsidR="00556A32" w:rsidRDefault="00556A32" w:rsidP="00556A32">
      <w:pPr>
        <w:pStyle w:val="Heading2"/>
        <w:rPr>
          <w:moveTo w:id="35" w:author="Šimon Trusina" w:date="2023-08-03T16:10:00Z"/>
        </w:rPr>
      </w:pPr>
      <w:moveToRangeStart w:id="36" w:author="Šimon Trusina" w:date="2023-08-03T16:10:00Z" w:name="move141971440"/>
      <w:moveTo w:id="37" w:author="Šimon Trusina" w:date="2023-08-03T16:10:00Z">
        <w:r>
          <w:t>Schéma katalogu služeb</w:t>
        </w:r>
      </w:moveTo>
    </w:p>
    <w:p w14:paraId="74397B8A" w14:textId="77777777" w:rsidR="00556A32" w:rsidRDefault="00556A32" w:rsidP="00556A32">
      <w:pPr>
        <w:rPr>
          <w:moveTo w:id="38" w:author="Šimon Trusina" w:date="2023-08-03T16:10:00Z"/>
        </w:rPr>
      </w:pPr>
    </w:p>
    <w:p w14:paraId="5C45632E" w14:textId="77777777" w:rsidR="00556A32" w:rsidRDefault="00556A32" w:rsidP="00556A32">
      <w:pPr>
        <w:rPr>
          <w:moveTo w:id="39" w:author="Šimon Trusina" w:date="2023-08-03T16:10:00Z"/>
        </w:rPr>
      </w:pPr>
      <w:moveTo w:id="40" w:author="Šimon Trusina" w:date="2023-08-03T16:10:00Z">
        <w:r>
          <w:rPr>
            <w:noProof/>
          </w:rPr>
          <w:drawing>
            <wp:inline distT="0" distB="0" distL="0" distR="0" wp14:anchorId="6CFAB3E6" wp14:editId="68D476BD">
              <wp:extent cx="5760720" cy="2436495"/>
              <wp:effectExtent l="0" t="0" r="0" b="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24069856" name="Obrázek 724069856"/>
                      <pic:cNvPicPr/>
                    </pic:nvPicPr>
                    <pic:blipFill>
                      <a:blip r:embed="rId1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364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moveTo>
    </w:p>
    <w:moveToRangeEnd w:id="36"/>
    <w:p w14:paraId="3A6F76AB" w14:textId="191C1362" w:rsidR="00556A32" w:rsidDel="00497A56" w:rsidRDefault="00556A32" w:rsidP="00352206">
      <w:pPr>
        <w:rPr>
          <w:del w:id="41" w:author="Šimon Trusina" w:date="2023-08-03T16:10:00Z"/>
        </w:rPr>
      </w:pPr>
    </w:p>
    <w:p w14:paraId="0A773C0F" w14:textId="77777777" w:rsidR="00352206" w:rsidRDefault="00352206" w:rsidP="00352206">
      <w:pPr>
        <w:pStyle w:val="Heading1"/>
        <w:rPr>
          <w:b/>
          <w:bCs/>
        </w:rPr>
      </w:pPr>
      <w:r>
        <w:rPr>
          <w:b/>
          <w:bCs/>
        </w:rPr>
        <w:t>Implementace</w:t>
      </w:r>
      <w:r w:rsidRPr="00EF2915">
        <w:rPr>
          <w:b/>
          <w:bCs/>
        </w:rPr>
        <w:t xml:space="preserve"> katalogu služeb</w:t>
      </w:r>
    </w:p>
    <w:p w14:paraId="07EFE7FC" w14:textId="7FEA8624" w:rsidR="00352206" w:rsidRDefault="00BE2594" w:rsidP="00352206">
      <w:r>
        <w:t>Existují dva způsoby, jak implementovat katalog služeb:</w:t>
      </w:r>
    </w:p>
    <w:p w14:paraId="37D01A2F" w14:textId="7A3A8930" w:rsidR="00BE2594" w:rsidRDefault="00BE2594" w:rsidP="00BE2594">
      <w:pPr>
        <w:pStyle w:val="ListParagraph"/>
        <w:numPr>
          <w:ilvl w:val="0"/>
          <w:numId w:val="9"/>
        </w:numPr>
      </w:pPr>
      <w:r>
        <w:t>převzetí exi</w:t>
      </w:r>
      <w:r w:rsidR="00AA32ED">
        <w:t>s</w:t>
      </w:r>
      <w:r>
        <w:t>tujících komponent</w:t>
      </w:r>
    </w:p>
    <w:p w14:paraId="107A56D2" w14:textId="3A58F84F" w:rsidR="005C4729" w:rsidRDefault="005C4729" w:rsidP="00BE2594">
      <w:pPr>
        <w:pStyle w:val="ListParagraph"/>
        <w:numPr>
          <w:ilvl w:val="0"/>
          <w:numId w:val="9"/>
        </w:numPr>
      </w:pPr>
      <w:r>
        <w:t>vývoj vlastního zobrazení popisů služeb</w:t>
      </w:r>
    </w:p>
    <w:p w14:paraId="01BA2F86" w14:textId="32AE0181" w:rsidR="00EC753F" w:rsidRDefault="00EC753F" w:rsidP="00EC753F">
      <w:pPr>
        <w:pStyle w:val="Heading2"/>
      </w:pPr>
      <w:r>
        <w:t>Převzetí exi</w:t>
      </w:r>
      <w:r w:rsidR="00AA32ED">
        <w:t>s</w:t>
      </w:r>
      <w:r>
        <w:t>tujících komponent</w:t>
      </w:r>
    </w:p>
    <w:p w14:paraId="391F87A6" w14:textId="65F41A9B" w:rsidR="000B312C" w:rsidRDefault="005C4729" w:rsidP="005C4729">
      <w:r>
        <w:t>V případě převzetí</w:t>
      </w:r>
      <w:r w:rsidR="006D60A3">
        <w:t xml:space="preserve"> </w:t>
      </w:r>
      <w:hyperlink r:id="rId19" w:history="1">
        <w:r w:rsidR="006D60A3" w:rsidRPr="006D60A3">
          <w:rPr>
            <w:rStyle w:val="Hyperlink"/>
          </w:rPr>
          <w:t>existujících komponent</w:t>
        </w:r>
      </w:hyperlink>
      <w:r w:rsidR="006D60A3">
        <w:t xml:space="preserve"> je situace nejméně pracná. Na příslušnou stránku se jen umístí kód, který automaticky katalog služeb následně zobrazuje.</w:t>
      </w:r>
      <w:r w:rsidR="000B312C">
        <w:t xml:space="preserve"> Je nutné, aby daný web odpovídal </w:t>
      </w:r>
      <w:hyperlink r:id="rId20" w:history="1">
        <w:r w:rsidR="000B312C" w:rsidRPr="000953E2">
          <w:rPr>
            <w:rStyle w:val="Hyperlink"/>
          </w:rPr>
          <w:t>design systému</w:t>
        </w:r>
      </w:hyperlink>
      <w:r w:rsidR="000953E2">
        <w:t xml:space="preserve"> v 3.4.</w:t>
      </w:r>
    </w:p>
    <w:p w14:paraId="711BEAC8" w14:textId="45085DD9" w:rsidR="00C25DAB" w:rsidRDefault="002A5166" w:rsidP="00EC753F">
      <w:r>
        <w:t>Připravuje se i parametrizace</w:t>
      </w:r>
      <w:r w:rsidR="00981594">
        <w:t xml:space="preserve"> (Q3-2023)</w:t>
      </w:r>
      <w:r>
        <w:t>, aby se zobrazovaly jen vybrané služby dle kategorie orgánu veřejné moci.</w:t>
      </w:r>
    </w:p>
    <w:p w14:paraId="0EEB5532" w14:textId="6F2A23AB" w:rsidR="00EC753F" w:rsidRDefault="00EC753F" w:rsidP="00EC753F">
      <w:r>
        <w:t xml:space="preserve">Jelikož jsou komponenty zveřejněny pod </w:t>
      </w:r>
      <w:r w:rsidR="00D113B2">
        <w:t xml:space="preserve">volnou </w:t>
      </w:r>
      <w:r w:rsidR="00BB6480">
        <w:t xml:space="preserve">licencí, je možné </w:t>
      </w:r>
      <w:r w:rsidR="007E138E">
        <w:t xml:space="preserve">zdrojový </w:t>
      </w:r>
      <w:r w:rsidR="00BB6480">
        <w:t xml:space="preserve">kód </w:t>
      </w:r>
      <w:r w:rsidR="007E138E">
        <w:t xml:space="preserve">použít a pouze </w:t>
      </w:r>
      <w:r w:rsidR="00BB6480">
        <w:t>upravit</w:t>
      </w:r>
      <w:r w:rsidR="007E138E">
        <w:t>.</w:t>
      </w:r>
    </w:p>
    <w:p w14:paraId="701CE101" w14:textId="79129EE5" w:rsidR="007E138E" w:rsidRDefault="007E138E" w:rsidP="007E138E">
      <w:pPr>
        <w:pStyle w:val="Heading2"/>
      </w:pPr>
      <w:r>
        <w:t>Vývoj vlastního zobrazení popisů služeb</w:t>
      </w:r>
    </w:p>
    <w:p w14:paraId="305010A1" w14:textId="7D9355F9" w:rsidR="007E138E" w:rsidRDefault="00BC1106" w:rsidP="00EC753F">
      <w:pPr>
        <w:rPr>
          <w:ins w:id="42" w:author="Jan Petr" w:date="2023-07-31T07:30:00Z"/>
        </w:rPr>
      </w:pPr>
      <w:r>
        <w:t>Vývoj vlastního zobrazení se doporučuje v případech, kdy nelze použít existující komponenty</w:t>
      </w:r>
      <w:r w:rsidR="00737E41">
        <w:t xml:space="preserve"> ani není možná jejich úprava. Jako datový zdroj v případě vývoje vlastního řešení může posloužit </w:t>
      </w:r>
      <w:hyperlink r:id="rId21" w:history="1">
        <w:r w:rsidR="00737E41" w:rsidRPr="0002178E">
          <w:rPr>
            <w:rStyle w:val="Hyperlink"/>
          </w:rPr>
          <w:t>API ke katalogu služeb</w:t>
        </w:r>
      </w:hyperlink>
      <w:r w:rsidR="00737E41">
        <w:t xml:space="preserve">, nebo </w:t>
      </w:r>
      <w:hyperlink r:id="rId22" w:history="1">
        <w:r w:rsidR="00737E41" w:rsidRPr="00243932">
          <w:rPr>
            <w:rStyle w:val="Hyperlink"/>
          </w:rPr>
          <w:t>otevřená data</w:t>
        </w:r>
      </w:hyperlink>
      <w:r w:rsidR="00737E41">
        <w:t>.</w:t>
      </w:r>
    </w:p>
    <w:p w14:paraId="5E3F23C2" w14:textId="77777777" w:rsidR="00D14EB2" w:rsidRDefault="00D14EB2" w:rsidP="00EC753F">
      <w:pPr>
        <w:rPr>
          <w:ins w:id="43" w:author="Jan Petr" w:date="2023-07-31T07:30:00Z"/>
        </w:rPr>
      </w:pPr>
    </w:p>
    <w:p w14:paraId="047752F8" w14:textId="4BA82A9F" w:rsidR="00D14EB2" w:rsidDel="001746CE" w:rsidRDefault="00D14EB2" w:rsidP="00D14EB2">
      <w:pPr>
        <w:pStyle w:val="Heading2"/>
        <w:rPr>
          <w:ins w:id="44" w:author="Jan Petr" w:date="2023-07-31T07:30:00Z"/>
          <w:moveFrom w:id="45" w:author="Šimon Trusina" w:date="2023-08-03T16:10:00Z"/>
        </w:rPr>
      </w:pPr>
      <w:moveFromRangeStart w:id="46" w:author="Šimon Trusina" w:date="2023-08-03T16:10:00Z" w:name="move141971440"/>
      <w:moveFrom w:id="47" w:author="Šimon Trusina" w:date="2023-08-03T16:10:00Z">
        <w:ins w:id="48" w:author="Jan Petr" w:date="2023-07-31T07:30:00Z">
          <w:r w:rsidDel="001746CE">
            <w:t>Schéma katalogu služeb</w:t>
          </w:r>
        </w:ins>
      </w:moveFrom>
    </w:p>
    <w:p w14:paraId="51BE6C76" w14:textId="0D780256" w:rsidR="00D14EB2" w:rsidDel="001746CE" w:rsidRDefault="00D14EB2" w:rsidP="00D14EB2">
      <w:pPr>
        <w:rPr>
          <w:ins w:id="49" w:author="Jan Petr" w:date="2023-07-31T07:30:00Z"/>
          <w:moveFrom w:id="50" w:author="Šimon Trusina" w:date="2023-08-03T16:10:00Z"/>
        </w:rPr>
      </w:pPr>
    </w:p>
    <w:p w14:paraId="7FAD5F0E" w14:textId="09F833D4" w:rsidR="00D14EB2" w:rsidDel="001746CE" w:rsidRDefault="00D14EB2" w:rsidP="00D14EB2">
      <w:pPr>
        <w:rPr>
          <w:ins w:id="51" w:author="Jan Petr" w:date="2023-07-31T07:30:00Z"/>
          <w:moveFrom w:id="52" w:author="Šimon Trusina" w:date="2023-08-03T16:10:00Z"/>
        </w:rPr>
      </w:pPr>
      <w:moveFrom w:id="53" w:author="Šimon Trusina" w:date="2023-08-03T16:10:00Z">
        <w:ins w:id="54" w:author="Jan Petr" w:date="2023-07-31T07:30:00Z">
          <w:r w:rsidDel="001746CE">
            <w:rPr>
              <w:noProof/>
            </w:rPr>
            <w:drawing>
              <wp:inline distT="0" distB="0" distL="0" distR="0" wp14:anchorId="42BFCEE1" wp14:editId="1903F7EA">
                <wp:extent cx="5760720" cy="2436495"/>
                <wp:effectExtent l="0" t="0" r="0" b="0"/>
                <wp:docPr id="724069856" name="Obrázek 7240698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4069856" name="Obrázek 724069856"/>
                        <pic:cNvPicPr/>
                      </pic:nvPicPr>
                      <pic:blipFill>
                        <a:blip r:embed="rId1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24364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ins>
      </w:moveFrom>
    </w:p>
    <w:moveFromRangeEnd w:id="46"/>
    <w:p w14:paraId="4A9F67C4" w14:textId="77777777" w:rsidR="00D14EB2" w:rsidRDefault="00D14EB2" w:rsidP="00D14EB2">
      <w:pPr>
        <w:rPr>
          <w:ins w:id="55" w:author="Jan Petr" w:date="2023-07-31T07:30:00Z"/>
        </w:rPr>
      </w:pPr>
    </w:p>
    <w:p w14:paraId="1792D217" w14:textId="77777777" w:rsidR="00D14EB2" w:rsidRDefault="00D14EB2" w:rsidP="00D14EB2">
      <w:pPr>
        <w:rPr>
          <w:ins w:id="56" w:author="Jan Petr" w:date="2023-07-31T07:30:00Z"/>
        </w:rPr>
      </w:pPr>
    </w:p>
    <w:p w14:paraId="65E462E5" w14:textId="77777777" w:rsidR="00D14EB2" w:rsidRDefault="00D14EB2" w:rsidP="00D14EB2"/>
    <w:sectPr w:rsidR="00D14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Šimon Trusina" w:date="2023-08-03T09:20:00Z" w:initials="ŠT">
    <w:p w14:paraId="29DABB80" w14:textId="77777777" w:rsidR="00BB5C7E" w:rsidRDefault="00BB5C7E">
      <w:pPr>
        <w:pStyle w:val="CommentText"/>
      </w:pPr>
      <w:r>
        <w:rPr>
          <w:rStyle w:val="CommentReference"/>
        </w:rPr>
        <w:annotationRef/>
      </w:r>
      <w:r>
        <w:t>MD:</w:t>
      </w:r>
    </w:p>
    <w:p w14:paraId="2BC6126F" w14:textId="77777777" w:rsidR="00BB5C7E" w:rsidRDefault="00BB5C7E" w:rsidP="007A225F">
      <w:pPr>
        <w:pStyle w:val="CommentText"/>
      </w:pPr>
      <w:r>
        <w:t xml:space="preserve">Ve vztahu k tématu „Katalog služeb“ bychom si rádi vyjasnili následující. Zákon o právu na digitální služby </w:t>
      </w:r>
      <w:r>
        <w:rPr>
          <w:b/>
          <w:bCs/>
        </w:rPr>
        <w:t>vymezuje pojem</w:t>
      </w:r>
      <w:r>
        <w:t xml:space="preserve"> „katalog služeb“ (ve svém § 2 odst. 4) jako </w:t>
      </w:r>
      <w:r>
        <w:rPr>
          <w:b/>
          <w:bCs/>
        </w:rPr>
        <w:t>část údajů</w:t>
      </w:r>
      <w:r>
        <w:t xml:space="preserve"> vedenou v základním registru agend, orgánů veřejné moci, soukromoprávních uživatelů údajů a některých práv a povinností, které se týkají úkonů orgánů veřejné moci vykonávaných v rámci agendy vůči subjektům, které přitom nemají postavení orgánů veřejné moci, a úkonů subjektů, které při jejich vykonávání nemají postavení orgánů veřejné moci, vůči orgánům veřejné moci. Digitální službou je podle § 2 odst. 2 tohoto zákona úkon vykonávaný orgánem veřejné moci vůči uživateli služby v rámci agendy a </w:t>
      </w:r>
      <w:r>
        <w:rPr>
          <w:b/>
          <w:bCs/>
        </w:rPr>
        <w:t>vedený v katalogu služeb</w:t>
      </w:r>
      <w:r>
        <w:t xml:space="preserve"> jako úkon v elektronické podobě (za digitální službu se považuje i úkon vykonávaný vůči uživateli služby kontaktním místem veřejné správy v rámci agendy). Ze zákona o právu na digitální služby však není možné dovodit, </w:t>
      </w:r>
      <w:r>
        <w:rPr>
          <w:b/>
          <w:bCs/>
        </w:rPr>
        <w:t>o jakou část údajů</w:t>
      </w:r>
      <w:r>
        <w:t xml:space="preserve"> vedených ve vymezených registrech se jedná, ani </w:t>
      </w:r>
      <w:r>
        <w:rPr>
          <w:b/>
          <w:bCs/>
        </w:rPr>
        <w:t>v jakém rozsahu</w:t>
      </w:r>
      <w:r>
        <w:t xml:space="preserve"> mají orgány veřejné moci (či jiné subjekty) služby do katalogu služeb zanášet (tedy zda musí být do katalogu služeb zahrnovány </w:t>
      </w:r>
      <w:r>
        <w:rPr>
          <w:b/>
          <w:bCs/>
        </w:rPr>
        <w:t>veškeré služby</w:t>
      </w:r>
      <w:r>
        <w:t xml:space="preserve"> </w:t>
      </w:r>
      <w:r>
        <w:rPr>
          <w:b/>
          <w:bCs/>
        </w:rPr>
        <w:t>či agendy</w:t>
      </w:r>
      <w:r>
        <w:t xml:space="preserve"> poskytované orgánem veřejné moci či zda si </w:t>
      </w:r>
      <w:r>
        <w:rPr>
          <w:b/>
          <w:bCs/>
        </w:rPr>
        <w:t>okruh služeb či agend</w:t>
      </w:r>
      <w:r>
        <w:t xml:space="preserve">, které mají být do katalogu služeb zahrnuty, </w:t>
      </w:r>
      <w:r>
        <w:rPr>
          <w:b/>
          <w:bCs/>
        </w:rPr>
        <w:t>určuje sám orgán veřejné moci</w:t>
      </w:r>
      <w:r>
        <w:t xml:space="preserve"> a jakým způsobem je v tomto určování limitován). Uvědomujeme si, že jistým vodítkem může být přechodné ustanovení obsažené v § 14 odst. 4 zákona o právu na digitální služby, podle něhož vláda stanoví do 12 měsíců ode dne účinnosti tohoto zákona harmonogram a technické způsoby provedení postupné digitalizace úkonů obsažených v katalogu služeb, které dosud nejsou poskytovány jako digitální služby nebo prováděny jako digitální úkony a jejichž povaha to nevylučuje, pro období následujících 4 let. Je zároveň stanoveno, že ohlašovatelé agend zajistí digitalizaci těchto úkonů a že po uplynutí tohoto období se všechny tyto úkony poskytují též jako digitální služby nebo se umožňují provádět jako digitální úkony. </w:t>
      </w:r>
      <w:r>
        <w:rPr>
          <w:b/>
          <w:bCs/>
        </w:rPr>
        <w:t xml:space="preserve">Prosíme o bližší vysvětlení </w:t>
      </w:r>
      <w:r>
        <w:t>postupu orgánů veřejné moci (případně agentury) při zahrnování agend do katalogu služeb.</w:t>
      </w:r>
    </w:p>
  </w:comment>
  <w:comment w:id="1" w:author="Šimon Trusina" w:date="2023-08-03T09:20:00Z" w:initials="ŠT">
    <w:p w14:paraId="71B83A3C" w14:textId="77777777" w:rsidR="00881EA8" w:rsidRDefault="00881EA8" w:rsidP="007A225F">
      <w:pPr>
        <w:pStyle w:val="CommentText"/>
      </w:pPr>
      <w:r>
        <w:rPr>
          <w:rStyle w:val="CommentReference"/>
        </w:rPr>
        <w:annotationRef/>
      </w:r>
      <w:r>
        <w:t>Textace použitá v § 2 odst. 2 až 4 ZoPDS je dále specifikována v § 51 odst. 6 písm. d) až g) zákona č. 111/2009 Sb. (ZZR). Zatímco ZoPDS se omezuje na digitální služby/úkony, ZZR požaduje evidovat i ty nedigitální. A ZoPDS tyto údaje souhrnně nazývá katalog služeb. Jinými slovy: pro každou agendu je nutné vyplnit katalog služeb. Co je agenda, definuje ZZR v § 2 písm. e).</w:t>
      </w:r>
    </w:p>
  </w:comment>
  <w:comment w:id="7" w:author="Jakub Jůzl" w:date="2023-07-31T15:38:00Z" w:initials="JJ">
    <w:p w14:paraId="69E03E54" w14:textId="14BD3986" w:rsidR="09C443BA" w:rsidRDefault="09C443BA">
      <w:r>
        <w:t xml:space="preserve">Je zde uveden web a samoobslužný portál zvlášť, tedy na obou místech  zveřejňovat popisnou část katalogu služeb? </w:t>
      </w:r>
      <w:r>
        <w:annotationRef/>
      </w:r>
    </w:p>
    <w:p w14:paraId="70F37E77" w14:textId="00A67C19" w:rsidR="09C443BA" w:rsidRDefault="09C443BA">
      <w:r>
        <w:t>Případně co znamená ona "omezená podoba" - dostačoval by např. název služby a odkaz na detailní popis služby na webu?</w:t>
      </w:r>
    </w:p>
  </w:comment>
  <w:comment w:id="8" w:author="Jan Petr" w:date="2023-08-01T07:02:00Z" w:initials="JP">
    <w:p w14:paraId="2DCC5FDF" w14:textId="07250CC5" w:rsidR="6F9EDEBF" w:rsidRDefault="6F9EDEBF">
      <w:r>
        <w:t xml:space="preserve">Popisná část katalogu by měla být základním zdrojem popisů dané služby, nezávisle na tom kde je zobrazována - princip Data Only Once! Pokud budete popisovat službu v samoobslužném portálu bylo by správné využít stejná data aby byla shodná informace na webu úřadu i jeho samoobslužném portálu. </w:t>
      </w:r>
      <w:r>
        <w:annotationRef/>
      </w:r>
    </w:p>
  </w:comment>
  <w:comment w:id="10" w:author="Pavel.Doubek" w:date="2023-07-31T14:24:00Z" w:initials="Pa">
    <w:p w14:paraId="30D404AD" w14:textId="3A9A1CC3" w:rsidR="78142128" w:rsidRDefault="78142128">
      <w:r>
        <w:t>Elektronické formuláře jsem chápal jako velice užitečné v době, kdy neexistují samoobslužné portály. Jestliže ale do 1.2.2025 mají mít všichni samoobslužné portály, přijde mi, že elektronické formuláře duplikují vlastně úplně to samé a svým způsobem jsou to samoobslužné portály. Jestliže skutečně je nutné budovat obojí, byl bych rád, kdyby byl jasněji vysvětlen rozdíl, respektive přínos formulářů.</w:t>
      </w:r>
      <w:r>
        <w:annotationRef/>
      </w:r>
    </w:p>
  </w:comment>
  <w:comment w:id="11" w:author="Jakub Jůzl" w:date="2023-07-31T15:24:00Z" w:initials="JJ">
    <w:p w14:paraId="02E927C0" w14:textId="3E3D4FFF" w:rsidR="09C443BA" w:rsidRDefault="09C443BA">
      <w:r>
        <w:t>Toto bych interpretoval spíše jako nutnost uvedení/zveřejnění odkazu přímo na konkrétní "místo" v samoobslužném portálu. Typicky asi půjde o URL odkaz na interaktivní formulář v portálu, pomocí kterého lze danou službu čerpat.</w:t>
      </w:r>
      <w:r>
        <w:annotationRef/>
      </w:r>
    </w:p>
  </w:comment>
  <w:comment w:id="12" w:author="Jan Petr" w:date="2023-08-01T06:54:00Z" w:initials="JP">
    <w:p w14:paraId="7B65D07A" w14:textId="04E86771" w:rsidR="6F9EDEBF" w:rsidRDefault="099457FD" w:rsidP="099457FD">
      <w:r>
        <w:t>Přesně jak píše Jakub Jůzl. Elektronické formuláře jsou interaktivní nástroje, které slouží k získávání dat od uživatelů. A není podstatné, zda vznikly programováním nebo pomocí nějakého nástroje. V samoobslužném portálu jsou desítky elektronických formulářů nebo chcete-li na interaktivních nástrojů pro sběr dat.</w:t>
      </w:r>
      <w:r w:rsidR="6F9EDEBF">
        <w:annotationRef/>
      </w:r>
    </w:p>
    <w:p w14:paraId="619E7B1E" w14:textId="0AE53AC2" w:rsidR="6F9EDEBF" w:rsidRDefault="099457FD" w:rsidP="099457FD">
      <w:r>
        <w:t xml:space="preserve">Zveřejněním v katalogu služeb je odkaz na konkrétní elektronický formulář v samoobslužném portálu. Nestačí MS Word, PDF (statické), ODT nebo sken dokumentu ani obecný odkaz na samoobslužný portál. </w:t>
      </w:r>
      <w:r w:rsidR="6F9EDEBF">
        <w:annotationRef/>
      </w:r>
    </w:p>
  </w:comment>
  <w:comment w:id="13" w:author="Pavel.Doubek" w:date="2023-08-03T11:26:00Z" w:initials="Pa">
    <w:p w14:paraId="11F3F3E6" w14:textId="6DEF7DB0" w:rsidR="2D6C11F1" w:rsidRDefault="2D6C11F1">
      <w:pPr>
        <w:pStyle w:val="CommentText"/>
      </w:pPr>
      <w:r>
        <w:t>Rozumím, neměl bych s tímto výkladem problém, jen tedy by to pravděpodobně znamenalo, že po digitalizaci služeb (vytvoření portálů) bude u většiny poplatků muset být přiznávána sleva, což je nutné si uvědomit.</w:t>
      </w:r>
      <w:r>
        <w:rPr>
          <w:rStyle w:val="CommentReference"/>
        </w:rPr>
        <w:annotationRef/>
      </w:r>
    </w:p>
  </w:comment>
  <w:comment w:id="14" w:author="Pavel.Doubek" w:date="2023-08-03T11:55:00Z" w:initials="Pa">
    <w:p w14:paraId="1B8F07F2" w14:textId="0C0B4716" w:rsidR="4B75069F" w:rsidRDefault="4B75069F">
      <w:pPr>
        <w:pStyle w:val="CommentText"/>
      </w:pPr>
      <w:r>
        <w:t>Jen doplním, že jenom například u návrhů na vklad do katastru by roční sleva podle aktuálního počtu vkladů byla přibližně 200 mil.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BC6126F" w15:done="1"/>
  <w15:commentEx w15:paraId="71B83A3C" w15:paraIdParent="2BC6126F" w15:done="1"/>
  <w15:commentEx w15:paraId="70F37E77" w15:done="1"/>
  <w15:commentEx w15:paraId="2DCC5FDF" w15:paraIdParent="70F37E77" w15:done="1"/>
  <w15:commentEx w15:paraId="30D404AD" w15:done="0"/>
  <w15:commentEx w15:paraId="02E927C0" w15:paraIdParent="30D404AD" w15:done="0"/>
  <w15:commentEx w15:paraId="619E7B1E" w15:paraIdParent="30D404AD" w15:done="0"/>
  <w15:commentEx w15:paraId="11F3F3E6" w15:paraIdParent="30D404AD" w15:done="0"/>
  <w15:commentEx w15:paraId="1B8F07F2" w15:paraIdParent="30D404A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875EFEB" w16cex:dateUtc="2023-08-03T07:20:00Z"/>
  <w16cex:commentExtensible w16cex:durableId="2875EFEC" w16cex:dateUtc="2023-08-03T07:20:00Z"/>
  <w16cex:commentExtensible w16cex:durableId="22C8E293" w16cex:dateUtc="2023-07-31T13:38:00Z"/>
  <w16cex:commentExtensible w16cex:durableId="50B5B632" w16cex:dateUtc="2023-08-01T05:02:00Z"/>
  <w16cex:commentExtensible w16cex:durableId="6B096800" w16cex:dateUtc="2023-07-31T12:24:00Z"/>
  <w16cex:commentExtensible w16cex:durableId="437601B8" w16cex:dateUtc="2023-07-31T13:24:00Z"/>
  <w16cex:commentExtensible w16cex:durableId="39AED970" w16cex:dateUtc="2023-08-01T04:54:00Z"/>
  <w16cex:commentExtensible w16cex:durableId="24496BB1" w16cex:dateUtc="2023-08-03T09:26:00Z"/>
  <w16cex:commentExtensible w16cex:durableId="1C8FD6CE" w16cex:dateUtc="2023-08-03T0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BC6126F" w16cid:durableId="2875EFEB"/>
  <w16cid:commentId w16cid:paraId="71B83A3C" w16cid:durableId="2875EFEC"/>
  <w16cid:commentId w16cid:paraId="70F37E77" w16cid:durableId="22C8E293"/>
  <w16cid:commentId w16cid:paraId="2DCC5FDF" w16cid:durableId="50B5B632"/>
  <w16cid:commentId w16cid:paraId="30D404AD" w16cid:durableId="6B096800"/>
  <w16cid:commentId w16cid:paraId="02E927C0" w16cid:durableId="437601B8"/>
  <w16cid:commentId w16cid:paraId="619E7B1E" w16cid:durableId="39AED970"/>
  <w16cid:commentId w16cid:paraId="11F3F3E6" w16cid:durableId="24496BB1"/>
  <w16cid:commentId w16cid:paraId="1B8F07F2" w16cid:durableId="1C8FD6C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5615C"/>
    <w:multiLevelType w:val="hybridMultilevel"/>
    <w:tmpl w:val="D284B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E44CF"/>
    <w:multiLevelType w:val="hybridMultilevel"/>
    <w:tmpl w:val="1D165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C7332"/>
    <w:multiLevelType w:val="hybridMultilevel"/>
    <w:tmpl w:val="0A6AC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570D9"/>
    <w:multiLevelType w:val="hybridMultilevel"/>
    <w:tmpl w:val="1EE47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A99"/>
    <w:multiLevelType w:val="hybridMultilevel"/>
    <w:tmpl w:val="D5187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95BED"/>
    <w:multiLevelType w:val="hybridMultilevel"/>
    <w:tmpl w:val="503C7064"/>
    <w:lvl w:ilvl="0" w:tplc="86FAB99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A083D"/>
    <w:multiLevelType w:val="hybridMultilevel"/>
    <w:tmpl w:val="74845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56CBA"/>
    <w:multiLevelType w:val="multilevel"/>
    <w:tmpl w:val="F55EB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2E1319"/>
    <w:multiLevelType w:val="hybridMultilevel"/>
    <w:tmpl w:val="44329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036539">
    <w:abstractNumId w:val="8"/>
  </w:num>
  <w:num w:numId="2" w16cid:durableId="1189952519">
    <w:abstractNumId w:val="5"/>
  </w:num>
  <w:num w:numId="3" w16cid:durableId="1868326752">
    <w:abstractNumId w:val="0"/>
  </w:num>
  <w:num w:numId="4" w16cid:durableId="315494070">
    <w:abstractNumId w:val="1"/>
  </w:num>
  <w:num w:numId="5" w16cid:durableId="655186328">
    <w:abstractNumId w:val="6"/>
  </w:num>
  <w:num w:numId="6" w16cid:durableId="546915171">
    <w:abstractNumId w:val="7"/>
  </w:num>
  <w:num w:numId="7" w16cid:durableId="1681927342">
    <w:abstractNumId w:val="3"/>
  </w:num>
  <w:num w:numId="8" w16cid:durableId="1363507741">
    <w:abstractNumId w:val="4"/>
  </w:num>
  <w:num w:numId="9" w16cid:durableId="166042787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Šimon Trusina">
    <w15:presenceInfo w15:providerId="AD" w15:userId="S::simon.trusina@dia.gov.cz::ad935c6b-ed6c-4293-bc4c-891c765e3afb"/>
  </w15:person>
  <w15:person w15:author="Jakub Jůzl">
    <w15:presenceInfo w15:providerId="AD" w15:userId="S::jjuzl_upv.gov.cz#ext#@digitalniagentura.onmicrosoft.com::b1d6a862-263e-44b3-9f30-b75332bdcb27"/>
  </w15:person>
  <w15:person w15:author="Jan Petr">
    <w15:presenceInfo w15:providerId="AD" w15:userId="S::jan.petr@dia.gov.cz::619497a3-6dda-48a9-9783-3fc51734f31c"/>
  </w15:person>
  <w15:person w15:author="Pavel.Doubek">
    <w15:presenceInfo w15:providerId="AD" w15:userId="S::pavel.doubek_cuzk.cz#ext#@digitalniagentura.onmicrosoft.com::0fba3bef-54d2-4e32-a890-4487b90cde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23"/>
    <w:rsid w:val="000164EF"/>
    <w:rsid w:val="0002178E"/>
    <w:rsid w:val="000846B3"/>
    <w:rsid w:val="00090D5E"/>
    <w:rsid w:val="000953E2"/>
    <w:rsid w:val="000B312C"/>
    <w:rsid w:val="000C2940"/>
    <w:rsid w:val="000C4746"/>
    <w:rsid w:val="000D3A39"/>
    <w:rsid w:val="001159A2"/>
    <w:rsid w:val="00125C7F"/>
    <w:rsid w:val="001644BB"/>
    <w:rsid w:val="001746CE"/>
    <w:rsid w:val="00182C05"/>
    <w:rsid w:val="0018673A"/>
    <w:rsid w:val="00192F2F"/>
    <w:rsid w:val="001A2F02"/>
    <w:rsid w:val="001A50B5"/>
    <w:rsid w:val="00212E32"/>
    <w:rsid w:val="00216495"/>
    <w:rsid w:val="00227C37"/>
    <w:rsid w:val="00243932"/>
    <w:rsid w:val="0026720F"/>
    <w:rsid w:val="0027654F"/>
    <w:rsid w:val="002777DE"/>
    <w:rsid w:val="00283787"/>
    <w:rsid w:val="00284D60"/>
    <w:rsid w:val="002861FF"/>
    <w:rsid w:val="00287FBD"/>
    <w:rsid w:val="0029316B"/>
    <w:rsid w:val="002A4748"/>
    <w:rsid w:val="002A5166"/>
    <w:rsid w:val="002B6C71"/>
    <w:rsid w:val="002F3DAF"/>
    <w:rsid w:val="00313447"/>
    <w:rsid w:val="00327AE4"/>
    <w:rsid w:val="00335B36"/>
    <w:rsid w:val="00352206"/>
    <w:rsid w:val="003555E7"/>
    <w:rsid w:val="00360DC3"/>
    <w:rsid w:val="003718F2"/>
    <w:rsid w:val="003A09E2"/>
    <w:rsid w:val="003A400B"/>
    <w:rsid w:val="003B5DE0"/>
    <w:rsid w:val="003D0864"/>
    <w:rsid w:val="003D138A"/>
    <w:rsid w:val="00401C03"/>
    <w:rsid w:val="0042051E"/>
    <w:rsid w:val="00431EA6"/>
    <w:rsid w:val="00433A89"/>
    <w:rsid w:val="00434363"/>
    <w:rsid w:val="0044274F"/>
    <w:rsid w:val="004773F8"/>
    <w:rsid w:val="004860EE"/>
    <w:rsid w:val="00497A56"/>
    <w:rsid w:val="004A5E46"/>
    <w:rsid w:val="004E0E29"/>
    <w:rsid w:val="004F149B"/>
    <w:rsid w:val="00515D00"/>
    <w:rsid w:val="00541F07"/>
    <w:rsid w:val="00556A32"/>
    <w:rsid w:val="0057490A"/>
    <w:rsid w:val="00587212"/>
    <w:rsid w:val="00594603"/>
    <w:rsid w:val="005B25F9"/>
    <w:rsid w:val="005C15B2"/>
    <w:rsid w:val="005C4729"/>
    <w:rsid w:val="005D13D1"/>
    <w:rsid w:val="0060172E"/>
    <w:rsid w:val="0060493A"/>
    <w:rsid w:val="00667C43"/>
    <w:rsid w:val="00667D23"/>
    <w:rsid w:val="006879BD"/>
    <w:rsid w:val="00692584"/>
    <w:rsid w:val="006C0E6C"/>
    <w:rsid w:val="006D60A3"/>
    <w:rsid w:val="006E5DC8"/>
    <w:rsid w:val="006F32BA"/>
    <w:rsid w:val="0070663E"/>
    <w:rsid w:val="00713784"/>
    <w:rsid w:val="00734B1C"/>
    <w:rsid w:val="00735818"/>
    <w:rsid w:val="00737966"/>
    <w:rsid w:val="00737E41"/>
    <w:rsid w:val="0076161D"/>
    <w:rsid w:val="00772FC6"/>
    <w:rsid w:val="007750CE"/>
    <w:rsid w:val="007821FC"/>
    <w:rsid w:val="007A1483"/>
    <w:rsid w:val="007A225F"/>
    <w:rsid w:val="007A50BA"/>
    <w:rsid w:val="007E00B9"/>
    <w:rsid w:val="007E138E"/>
    <w:rsid w:val="007F2E21"/>
    <w:rsid w:val="00816E51"/>
    <w:rsid w:val="00821836"/>
    <w:rsid w:val="008254C9"/>
    <w:rsid w:val="00826272"/>
    <w:rsid w:val="008368D4"/>
    <w:rsid w:val="00881EA8"/>
    <w:rsid w:val="00886EF1"/>
    <w:rsid w:val="008C0173"/>
    <w:rsid w:val="008E1DB2"/>
    <w:rsid w:val="00915F51"/>
    <w:rsid w:val="00927BD6"/>
    <w:rsid w:val="00981594"/>
    <w:rsid w:val="009C49E1"/>
    <w:rsid w:val="009C764D"/>
    <w:rsid w:val="009C7BA9"/>
    <w:rsid w:val="00A04F6F"/>
    <w:rsid w:val="00A31BA1"/>
    <w:rsid w:val="00A4404E"/>
    <w:rsid w:val="00AA32ED"/>
    <w:rsid w:val="00AA7CE1"/>
    <w:rsid w:val="00AD60B5"/>
    <w:rsid w:val="00AF77F6"/>
    <w:rsid w:val="00B02BAB"/>
    <w:rsid w:val="00B07983"/>
    <w:rsid w:val="00B11819"/>
    <w:rsid w:val="00B237BB"/>
    <w:rsid w:val="00B52F39"/>
    <w:rsid w:val="00B633A0"/>
    <w:rsid w:val="00BA6701"/>
    <w:rsid w:val="00BB5C7E"/>
    <w:rsid w:val="00BB6480"/>
    <w:rsid w:val="00BC1106"/>
    <w:rsid w:val="00BC1F68"/>
    <w:rsid w:val="00BE082D"/>
    <w:rsid w:val="00BE19FA"/>
    <w:rsid w:val="00BE2594"/>
    <w:rsid w:val="00BF2A5A"/>
    <w:rsid w:val="00BF4F63"/>
    <w:rsid w:val="00BF6AF1"/>
    <w:rsid w:val="00C1581C"/>
    <w:rsid w:val="00C25DAB"/>
    <w:rsid w:val="00C4116D"/>
    <w:rsid w:val="00CE038F"/>
    <w:rsid w:val="00CF59BF"/>
    <w:rsid w:val="00D113B2"/>
    <w:rsid w:val="00D12336"/>
    <w:rsid w:val="00D14EB2"/>
    <w:rsid w:val="00D15D91"/>
    <w:rsid w:val="00D16DB7"/>
    <w:rsid w:val="00D20415"/>
    <w:rsid w:val="00D35EFD"/>
    <w:rsid w:val="00D44387"/>
    <w:rsid w:val="00D548D1"/>
    <w:rsid w:val="00D562B9"/>
    <w:rsid w:val="00D764F5"/>
    <w:rsid w:val="00D83E3F"/>
    <w:rsid w:val="00D92615"/>
    <w:rsid w:val="00DC061E"/>
    <w:rsid w:val="00DE0720"/>
    <w:rsid w:val="00E00F0A"/>
    <w:rsid w:val="00E01DD8"/>
    <w:rsid w:val="00E31EDA"/>
    <w:rsid w:val="00E42509"/>
    <w:rsid w:val="00E53714"/>
    <w:rsid w:val="00E63743"/>
    <w:rsid w:val="00E838E6"/>
    <w:rsid w:val="00E83C3C"/>
    <w:rsid w:val="00E97F2C"/>
    <w:rsid w:val="00EA382A"/>
    <w:rsid w:val="00EB0A24"/>
    <w:rsid w:val="00EC4D75"/>
    <w:rsid w:val="00EC753F"/>
    <w:rsid w:val="00F35BC3"/>
    <w:rsid w:val="00F4355A"/>
    <w:rsid w:val="00F5796F"/>
    <w:rsid w:val="00F97747"/>
    <w:rsid w:val="00FA3A32"/>
    <w:rsid w:val="00FE2D24"/>
    <w:rsid w:val="00FE34FE"/>
    <w:rsid w:val="092275F1"/>
    <w:rsid w:val="099457FD"/>
    <w:rsid w:val="09C443BA"/>
    <w:rsid w:val="0C651149"/>
    <w:rsid w:val="17DB74CE"/>
    <w:rsid w:val="20ADC63E"/>
    <w:rsid w:val="20C7D16B"/>
    <w:rsid w:val="21D60C52"/>
    <w:rsid w:val="260312AF"/>
    <w:rsid w:val="2D6C11F1"/>
    <w:rsid w:val="313671C2"/>
    <w:rsid w:val="343484B6"/>
    <w:rsid w:val="40507318"/>
    <w:rsid w:val="425A23DB"/>
    <w:rsid w:val="43670F2B"/>
    <w:rsid w:val="46E1F6E6"/>
    <w:rsid w:val="4B75069F"/>
    <w:rsid w:val="4F5074DC"/>
    <w:rsid w:val="5531DDBB"/>
    <w:rsid w:val="5A05F7EC"/>
    <w:rsid w:val="5F413CB6"/>
    <w:rsid w:val="5F97DC53"/>
    <w:rsid w:val="6898091F"/>
    <w:rsid w:val="6D89C3B4"/>
    <w:rsid w:val="6F9EDEBF"/>
    <w:rsid w:val="71E346F4"/>
    <w:rsid w:val="72B4F385"/>
    <w:rsid w:val="742F1249"/>
    <w:rsid w:val="78142128"/>
    <w:rsid w:val="7F569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22914B"/>
  <w15:chartTrackingRefBased/>
  <w15:docId w15:val="{AC279E4E-A01C-45FF-8F94-4B1FBC7D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2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link w:val="Heading2Char"/>
    <w:uiPriority w:val="9"/>
    <w:qFormat/>
    <w:rsid w:val="00352206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E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7D2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522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20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522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5220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D60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33A89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D35E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C29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29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29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9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940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0C294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archi.gov.cz/nap:katalog_sluzeb" TargetMode="External"/><Relationship Id="rId18" Type="http://schemas.openxmlformats.org/officeDocument/2006/relationships/image" Target="media/image1.emf"/><Relationship Id="rId26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21" Type="http://schemas.openxmlformats.org/officeDocument/2006/relationships/hyperlink" Target="https://portal.gov.cz/katalogy/api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archi.gov.cz/znalostni_baze:digitalni_prirucka" TargetMode="External"/><Relationship Id="rId17" Type="http://schemas.openxmlformats.org/officeDocument/2006/relationships/hyperlink" Target="https://code.gov.cz/gov-cz/katalog-slu-eb-anal-za/-/wikis/Dokumentace-k-datov%C3%BDm-sad%C3%A1m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gov.cz/" TargetMode="External"/><Relationship Id="rId20" Type="http://schemas.openxmlformats.org/officeDocument/2006/relationships/hyperlink" Target="https://designsystem.gov.cz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24" Type="http://schemas.microsoft.com/office/2011/relationships/people" Target="people.xml"/><Relationship Id="rId5" Type="http://schemas.openxmlformats.org/officeDocument/2006/relationships/styles" Target="styles.xml"/><Relationship Id="rId15" Type="http://schemas.openxmlformats.org/officeDocument/2006/relationships/hyperlink" Target="https://gov.cz/" TargetMode="External"/><Relationship Id="rId23" Type="http://schemas.openxmlformats.org/officeDocument/2006/relationships/fontTable" Target="fontTable.xml"/><Relationship Id="rId10" Type="http://schemas.microsoft.com/office/2016/09/relationships/commentsIds" Target="commentsIds.xml"/><Relationship Id="rId19" Type="http://schemas.openxmlformats.org/officeDocument/2006/relationships/hyperlink" Target="https://code.gov.cz/gov-cz/gov-katalogy-vizualni-komponenty" TargetMode="Externa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hyperlink" Target="https://archi.gov.cz/nap:katalog_sluzeb" TargetMode="External"/><Relationship Id="rId22" Type="http://schemas.openxmlformats.org/officeDocument/2006/relationships/hyperlink" Target="https://data.gov.cz/datov%C3%A9-sady?dotaz=rpp&amp;kl%C3%AD%C4%8Dov%C3%A1-slova=slu%C5%BEba%20ve%C5%99ejn%C3%A9%20spr%C3%A1vy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CF918D6D-0510-476C-967B-1B614756F4D5}">
    <t:Anchor>
      <t:Comment id="677100965"/>
    </t:Anchor>
    <t:History>
      <t:Event id="{329C64BC-F50F-42BD-90F2-CD7C906E10FC}" time="2023-07-14T10:27:17.075Z">
        <t:Attribution userId="S::simon.trusina@dia.gov.cz::ad935c6b-ed6c-4293-bc4c-891c765e3afb" userProvider="AD" userName="Šimon Trusina"/>
        <t:Anchor>
          <t:Comment id="677100965"/>
        </t:Anchor>
        <t:Create/>
      </t:Event>
      <t:Event id="{DC39C86D-D594-4D60-BBB9-FA47F5622F5C}" time="2023-07-14T10:27:17.075Z">
        <t:Attribution userId="S::simon.trusina@dia.gov.cz::ad935c6b-ed6c-4293-bc4c-891c765e3afb" userProvider="AD" userName="Šimon Trusina"/>
        <t:Anchor>
          <t:Comment id="677100965"/>
        </t:Anchor>
        <t:Assign userId="S::tomas.sedivec@dia.gov.cz::5859117d-4fed-45af-939e-a078bb4ea44f" userProvider="AD" userName="Tomáš Šedivec"/>
      </t:Event>
      <t:Event id="{D030DD41-37CD-40AC-9DB2-373B9B7CB950}" time="2023-07-14T10:27:17.075Z">
        <t:Attribution userId="S::simon.trusina@dia.gov.cz::ad935c6b-ed6c-4293-bc4c-891c765e3afb" userProvider="AD" userName="Šimon Trusina"/>
        <t:Anchor>
          <t:Comment id="677100965"/>
        </t:Anchor>
        <t:SetTitle title="Podle mě toto patří do textu Výklad_§4. Zde by měl být jen krátká zmínka. Co @Tomáš Šedivec "/>
      </t:Event>
      <t:Event id="{C24A2B5B-A39A-486A-86CE-7DCEBA39C0C9}" time="2023-07-14T11:03:32.84Z">
        <t:Attribution userId="S::tomas.sedivec@dia.gov.cz::5859117d-4fed-45af-939e-a078bb4ea44f" userProvider="AD" userName="Tomáš Šedivec"/>
        <t:Progress percentComplete="100"/>
      </t:Event>
    </t:History>
  </t:Task>
</t:Task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2564F3810EF54C8966B3495EAD3B0D" ma:contentTypeVersion="5" ma:contentTypeDescription="Vytvoří nový dokument" ma:contentTypeScope="" ma:versionID="c8dc5da2d4e7f1166da72c52aecf987a">
  <xsd:schema xmlns:xsd="http://www.w3.org/2001/XMLSchema" xmlns:xs="http://www.w3.org/2001/XMLSchema" xmlns:p="http://schemas.microsoft.com/office/2006/metadata/properties" xmlns:ns2="8c40bfd5-5564-411e-8ed9-6aaae4fadbba" xmlns:ns3="5d740b9b-20fb-404d-9adb-32240ff218d4" targetNamespace="http://schemas.microsoft.com/office/2006/metadata/properties" ma:root="true" ma:fieldsID="b0c67a12aba82ff0a2ae791083ca0b07" ns2:_="" ns3:_="">
    <xsd:import namespace="8c40bfd5-5564-411e-8ed9-6aaae4fadbba"/>
    <xsd:import namespace="5d740b9b-20fb-404d-9adb-32240ff218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40bfd5-5564-411e-8ed9-6aaae4fadb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40b9b-20fb-404d-9adb-32240ff21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52877E-8A86-4CDB-9F24-12BEEF24B1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3375D-B275-40BB-A689-99F364D3E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40bfd5-5564-411e-8ed9-6aaae4fadbba"/>
    <ds:schemaRef ds:uri="5d740b9b-20fb-404d-9adb-32240ff21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F2FD66-4831-443F-8516-AC02C06BEF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1594</Words>
  <Characters>9090</Characters>
  <Application>Microsoft Office Word</Application>
  <DocSecurity>4</DocSecurity>
  <Lines>75</Lines>
  <Paragraphs>21</Paragraphs>
  <ScaleCrop>false</ScaleCrop>
  <Company/>
  <LinksUpToDate>false</LinksUpToDate>
  <CharactersWithSpaces>10663</CharactersWithSpaces>
  <SharedDoc>false</SharedDoc>
  <HLinks>
    <vt:vector size="60" baseType="variant">
      <vt:variant>
        <vt:i4>4522008</vt:i4>
      </vt:variant>
      <vt:variant>
        <vt:i4>27</vt:i4>
      </vt:variant>
      <vt:variant>
        <vt:i4>0</vt:i4>
      </vt:variant>
      <vt:variant>
        <vt:i4>5</vt:i4>
      </vt:variant>
      <vt:variant>
        <vt:lpwstr>https://data.gov.cz/datov%C3%A9-sady?dotaz=rpp&amp;kl%C3%AD%C4%8Dov%C3%A1-slova=slu%C5%BEba%20ve%C5%99ejn%C3%A9%20spr%C3%A1vy</vt:lpwstr>
      </vt:variant>
      <vt:variant>
        <vt:lpwstr/>
      </vt:variant>
      <vt:variant>
        <vt:i4>2424957</vt:i4>
      </vt:variant>
      <vt:variant>
        <vt:i4>24</vt:i4>
      </vt:variant>
      <vt:variant>
        <vt:i4>0</vt:i4>
      </vt:variant>
      <vt:variant>
        <vt:i4>5</vt:i4>
      </vt:variant>
      <vt:variant>
        <vt:lpwstr>https://portal.gov.cz/katalogy/api</vt:lpwstr>
      </vt:variant>
      <vt:variant>
        <vt:lpwstr/>
      </vt:variant>
      <vt:variant>
        <vt:i4>5111872</vt:i4>
      </vt:variant>
      <vt:variant>
        <vt:i4>21</vt:i4>
      </vt:variant>
      <vt:variant>
        <vt:i4>0</vt:i4>
      </vt:variant>
      <vt:variant>
        <vt:i4>5</vt:i4>
      </vt:variant>
      <vt:variant>
        <vt:lpwstr>https://designsystem.gov.cz/</vt:lpwstr>
      </vt:variant>
      <vt:variant>
        <vt:lpwstr/>
      </vt:variant>
      <vt:variant>
        <vt:i4>3604586</vt:i4>
      </vt:variant>
      <vt:variant>
        <vt:i4>18</vt:i4>
      </vt:variant>
      <vt:variant>
        <vt:i4>0</vt:i4>
      </vt:variant>
      <vt:variant>
        <vt:i4>5</vt:i4>
      </vt:variant>
      <vt:variant>
        <vt:lpwstr>https://code.gov.cz/gov-cz/gov-katalogy-vizualni-komponenty</vt:lpwstr>
      </vt:variant>
      <vt:variant>
        <vt:lpwstr/>
      </vt:variant>
      <vt:variant>
        <vt:i4>7078012</vt:i4>
      </vt:variant>
      <vt:variant>
        <vt:i4>15</vt:i4>
      </vt:variant>
      <vt:variant>
        <vt:i4>0</vt:i4>
      </vt:variant>
      <vt:variant>
        <vt:i4>5</vt:i4>
      </vt:variant>
      <vt:variant>
        <vt:lpwstr>https://code.gov.cz/gov-cz/katalog-slu-eb-anal-za/-/wikis/Dokumentace-k-datov%C3%BDm-sad%C3%A1m</vt:lpwstr>
      </vt:variant>
      <vt:variant>
        <vt:lpwstr/>
      </vt:variant>
      <vt:variant>
        <vt:i4>2752562</vt:i4>
      </vt:variant>
      <vt:variant>
        <vt:i4>12</vt:i4>
      </vt:variant>
      <vt:variant>
        <vt:i4>0</vt:i4>
      </vt:variant>
      <vt:variant>
        <vt:i4>5</vt:i4>
      </vt:variant>
      <vt:variant>
        <vt:lpwstr>https://gov.cz/</vt:lpwstr>
      </vt:variant>
      <vt:variant>
        <vt:lpwstr/>
      </vt:variant>
      <vt:variant>
        <vt:i4>2752562</vt:i4>
      </vt:variant>
      <vt:variant>
        <vt:i4>9</vt:i4>
      </vt:variant>
      <vt:variant>
        <vt:i4>0</vt:i4>
      </vt:variant>
      <vt:variant>
        <vt:i4>5</vt:i4>
      </vt:variant>
      <vt:variant>
        <vt:lpwstr>https://gov.cz/</vt:lpwstr>
      </vt:variant>
      <vt:variant>
        <vt:lpwstr/>
      </vt:variant>
      <vt:variant>
        <vt:i4>3997764</vt:i4>
      </vt:variant>
      <vt:variant>
        <vt:i4>6</vt:i4>
      </vt:variant>
      <vt:variant>
        <vt:i4>0</vt:i4>
      </vt:variant>
      <vt:variant>
        <vt:i4>5</vt:i4>
      </vt:variant>
      <vt:variant>
        <vt:lpwstr>https://archi.gov.cz/nap:katalog_sluzeb</vt:lpwstr>
      </vt:variant>
      <vt:variant>
        <vt:lpwstr>proces_vytvoreni_katalogu_sluzeb_vs</vt:lpwstr>
      </vt:variant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https://archi.gov.cz/nap:katalog_sluzeb</vt:lpwstr>
      </vt:variant>
      <vt:variant>
        <vt:lpwstr>prochazeni_dat_v_katalogu_sluzeb</vt:lpwstr>
      </vt:variant>
      <vt:variant>
        <vt:i4>458823</vt:i4>
      </vt:variant>
      <vt:variant>
        <vt:i4>0</vt:i4>
      </vt:variant>
      <vt:variant>
        <vt:i4>0</vt:i4>
      </vt:variant>
      <vt:variant>
        <vt:i4>5</vt:i4>
      </vt:variant>
      <vt:variant>
        <vt:lpwstr>https://archi.gov.cz/znalostni_baze:digitalni_prirucka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Trusina</dc:creator>
  <cp:keywords/>
  <dc:description/>
  <cp:lastModifiedBy>Pavel.Doubek</cp:lastModifiedBy>
  <cp:revision>156</cp:revision>
  <dcterms:created xsi:type="dcterms:W3CDTF">2023-07-05T02:25:00Z</dcterms:created>
  <dcterms:modified xsi:type="dcterms:W3CDTF">2023-08-03T23:10:00Z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2023-07-04T13:25:15Z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0f9880b2-53cb-4edf-adce-31f5e356ef73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0x010100002564F3810EF54C8966B3495EAD3B0D</vt:lpwstr>
  </property>
</Properties>
</file>